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1D66D1" w14:textId="77777777" w:rsidR="00532D6C" w:rsidRPr="00E84C88" w:rsidRDefault="00532D6C" w:rsidP="00532D6C">
      <w:pPr xmlns:w="http://schemas.openxmlformats.org/wordprocessingml/2006/main">
        <w:spacing w:after="0" w:line="240" w:lineRule="auto"/>
        <w:ind w:firstLine="720"/>
        <w:jc w:val="center"/>
        <w:rPr>
          <w:rFonts w:ascii="GHEA Grapalat" w:eastAsia="Times New Roman" w:hAnsi="GHEA Grapalat" w:cs="Times New Roman"/>
          <w:sz w:val="20"/>
          <w:szCs w:val="20"/>
          <w:lang w:val="af-ZA"/>
        </w:rPr>
      </w:pPr>
      <w:r xmlns:w="http://schemas.openxmlformats.org/wordprocessingml/2006/main" w:rsidRPr="00E84C88">
        <w:rPr>
          <w:rFonts w:ascii="Arial" w:eastAsia="Times New Roman" w:hAnsi="Arial" w:cs="Arial"/>
          <w:sz w:val="20"/>
          <w:szCs w:val="20"/>
          <w:lang w:val="af-ZA"/>
        </w:rPr>
        <w:t xml:space="preserve">ANNOUNCEMENT</w:t>
      </w:r>
    </w:p>
    <w:p w14:paraId="0CFE1B46" w14:textId="77777777" w:rsidR="00532D6C" w:rsidRPr="00E84C88" w:rsidRDefault="00532D6C" w:rsidP="00532D6C">
      <w:pPr xmlns:w="http://schemas.openxmlformats.org/wordprocessingml/2006/main">
        <w:spacing w:after="0" w:line="240" w:lineRule="auto"/>
        <w:ind w:firstLine="720"/>
        <w:jc w:val="center"/>
        <w:rPr>
          <w:rFonts w:ascii="GHEA Grapalat" w:eastAsia="Times New Roman" w:hAnsi="GHEA Grapalat" w:cs="Times New Roman"/>
          <w:sz w:val="20"/>
          <w:szCs w:val="20"/>
          <w:lang w:val="af-ZA"/>
        </w:rPr>
      </w:pPr>
      <w:r xmlns:w="http://schemas.openxmlformats.org/wordprocessingml/2006/main" w:rsidRPr="00E84C88">
        <w:rPr>
          <w:rFonts w:ascii="Arial" w:eastAsia="Times New Roman" w:hAnsi="Arial" w:cs="Arial"/>
          <w:sz w:val="20"/>
          <w:szCs w:val="20"/>
          <w:lang w:val="af-ZA"/>
        </w:rPr>
        <w:t xml:space="preserve">EVALUATION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QUESTIONNAIRE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ABOUT</w:t>
      </w:r>
    </w:p>
    <w:p w14:paraId="0B68FA84" w14:textId="77777777" w:rsidR="00532D6C" w:rsidRPr="00E84C88" w:rsidRDefault="00532D6C" w:rsidP="00532D6C">
      <w:pPr>
        <w:spacing w:after="0" w:line="240" w:lineRule="auto"/>
        <w:ind w:firstLine="720"/>
        <w:jc w:val="center"/>
        <w:rPr>
          <w:rFonts w:ascii="GHEA Grapalat" w:eastAsia="Times New Roman" w:hAnsi="GHEA Grapalat" w:cs="Times New Roman"/>
          <w:sz w:val="20"/>
          <w:szCs w:val="20"/>
          <w:lang w:val="af-ZA"/>
        </w:rPr>
      </w:pPr>
    </w:p>
    <w:p w14:paraId="555F4243" w14:textId="77777777" w:rsidR="00532D6C" w:rsidRPr="00E84C88" w:rsidRDefault="00532D6C" w:rsidP="00532D6C">
      <w:pPr xmlns:w="http://schemas.openxmlformats.org/wordprocessingml/2006/main">
        <w:spacing w:after="0" w:line="240" w:lineRule="auto"/>
        <w:ind w:firstLine="720"/>
        <w:jc w:val="center"/>
        <w:rPr>
          <w:rFonts w:ascii="GHEA Grapalat" w:eastAsia="Times New Roman" w:hAnsi="GHEA Grapalat" w:cs="Times New Roman"/>
          <w:sz w:val="20"/>
          <w:szCs w:val="20"/>
          <w:lang w:val="af-ZA"/>
        </w:rPr>
      </w:pPr>
      <w:r xmlns:w="http://schemas.openxmlformats.org/wordprocessingml/2006/main" w:rsidRPr="00E84C88">
        <w:rPr>
          <w:rFonts w:ascii="Arial" w:eastAsia="Times New Roman" w:hAnsi="Arial" w:cs="Arial"/>
          <w:sz w:val="20"/>
          <w:szCs w:val="20"/>
          <w:lang w:val="af-ZA"/>
        </w:rPr>
        <w:t xml:space="preserve">Announcement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this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text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approved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evaluator</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commission</w:t>
      </w:r>
    </w:p>
    <w:p w14:paraId="427DF9E7" w14:textId="7B8725B9" w:rsidR="00532D6C" w:rsidRPr="00E84C88" w:rsidRDefault="00532D6C" w:rsidP="00532D6C">
      <w:pPr xmlns:w="http://schemas.openxmlformats.org/wordprocessingml/2006/main">
        <w:spacing w:after="0" w:line="240" w:lineRule="auto"/>
        <w:ind w:firstLine="720"/>
        <w:jc w:val="center"/>
        <w:rPr>
          <w:rFonts w:ascii="GHEA Grapalat" w:eastAsia="Times New Roman" w:hAnsi="GHEA Grapalat" w:cs="Times New Roman"/>
          <w:sz w:val="20"/>
          <w:szCs w:val="20"/>
          <w:lang w:val="af-ZA"/>
        </w:rPr>
      </w:pPr>
      <w:r xmlns:w="http://schemas.openxmlformats.org/wordprocessingml/2006/main" w:rsidRPr="00E84C88">
        <w:rPr>
          <w:rFonts w:ascii="GHEA Grapalat" w:eastAsia="Times New Roman" w:hAnsi="GHEA Grapalat" w:cs="Times New Roman"/>
          <w:sz w:val="20"/>
          <w:szCs w:val="20"/>
          <w:lang w:val="af-ZA"/>
        </w:rPr>
        <w:t xml:space="preserve">202 </w:t>
      </w:r>
      <w:r xmlns:w="http://schemas.openxmlformats.org/wordprocessingml/2006/main" w:rsidR="00216751">
        <w:rPr>
          <w:rFonts w:eastAsia="Times New Roman" w:cs="Times New Roman"/>
          <w:sz w:val="20"/>
          <w:szCs w:val="20"/>
          <w:lang w:val="hy-AM"/>
        </w:rPr>
        <w:t xml:space="preserve">5</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year</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00C4546D" w:rsidRPr="00C4546D">
        <w:rPr>
          <w:rFonts w:ascii="Arial" w:eastAsia="Times New Roman" w:hAnsi="Arial" w:cs="Arial"/>
          <w:sz w:val="20"/>
          <w:szCs w:val="20"/>
          <w:lang w:val="hy-AM"/>
        </w:rPr>
        <w:t xml:space="preserve">July </w:t>
      </w:r>
      <w:r xmlns:w="http://schemas.openxmlformats.org/wordprocessingml/2006/main" w:rsidRPr="00E84C88">
        <w:rPr>
          <w:rFonts w:ascii="GHEA Grapalat" w:eastAsia="Times New Roman" w:hAnsi="GHEA Grapalat" w:cs="Times New Roman"/>
          <w:sz w:val="20"/>
          <w:szCs w:val="20"/>
          <w:lang w:val="af-ZA"/>
        </w:rPr>
        <w:t xml:space="preserve">29th</w:t>
      </w:r>
      <w:r xmlns:w="http://schemas.openxmlformats.org/wordprocessingml/2006/main" w:rsidRPr="00E84C88">
        <w:rPr>
          <w:rFonts w:ascii="Arial" w:eastAsia="Times New Roman" w:hAnsi="Arial" w:cs="Arial"/>
          <w:sz w:val="20"/>
          <w:szCs w:val="20"/>
          <w:lang w:val="af-ZA"/>
        </w:rPr>
        <w:t xml:space="preserv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by decision </w:t>
      </w:r>
      <w:r xmlns:w="http://schemas.openxmlformats.org/wordprocessingml/2006/main" w:rsidRPr="00E84C88">
        <w:rPr>
          <w:rFonts w:ascii="Arial" w:eastAsia="Times New Roman" w:hAnsi="Arial" w:cs="Arial"/>
          <w:sz w:val="20"/>
          <w:szCs w:val="20"/>
          <w:lang w:val="af-ZA"/>
        </w:rPr>
        <w:t xml:space="preserve">no </w:t>
      </w:r>
      <w:r xmlns:w="http://schemas.openxmlformats.org/wordprocessingml/2006/main" w:rsidRPr="00E84C88">
        <w:rPr>
          <w:rFonts w:ascii="GHEA Grapalat" w:eastAsia="Times New Roman" w:hAnsi="GHEA Grapalat" w:cs="Times New Roman"/>
          <w:sz w:val="20"/>
          <w:szCs w:val="20"/>
          <w:lang w:val="af-ZA"/>
        </w:rPr>
        <w:t xml:space="preserve">. 1</w:t>
      </w:r>
      <w:r xmlns:w="http://schemas.openxmlformats.org/wordprocessingml/2006/main" w:rsidRPr="00E84C88">
        <w:rPr>
          <w:rFonts w:ascii="GHEA Grapalat" w:eastAsia="Times New Roman" w:hAnsi="GHEA Grapalat" w:cs="Times New Roman"/>
          <w:sz w:val="20"/>
          <w:szCs w:val="20"/>
          <w:lang w:val="af-ZA"/>
        </w:rPr>
        <w:t xml:space="preserve"> </w:t>
      </w:r>
    </w:p>
    <w:p w14:paraId="75E8EC87" w14:textId="77777777" w:rsidR="00532D6C" w:rsidRPr="00E84C88" w:rsidRDefault="00532D6C" w:rsidP="00532D6C">
      <w:pPr>
        <w:spacing w:after="0" w:line="240" w:lineRule="auto"/>
        <w:ind w:firstLine="720"/>
        <w:jc w:val="center"/>
        <w:rPr>
          <w:rFonts w:ascii="GHEA Grapalat" w:eastAsia="Times New Roman" w:hAnsi="GHEA Grapalat" w:cs="Times New Roman"/>
          <w:sz w:val="20"/>
          <w:szCs w:val="20"/>
          <w:lang w:val="af-ZA"/>
        </w:rPr>
      </w:pPr>
    </w:p>
    <w:p w14:paraId="03C7008A" w14:textId="6E24EE09" w:rsidR="00532D6C" w:rsidRPr="00E84C88" w:rsidRDefault="00532D6C" w:rsidP="00532D6C">
      <w:pPr xmlns:w="http://schemas.openxmlformats.org/wordprocessingml/2006/main">
        <w:spacing w:after="0" w:line="240" w:lineRule="auto"/>
        <w:ind w:firstLine="720"/>
        <w:jc w:val="center"/>
        <w:rPr>
          <w:rFonts w:ascii="GHEA Grapalat" w:eastAsia="Times New Roman" w:hAnsi="GHEA Grapalat" w:cs="Times New Roman"/>
          <w:sz w:val="20"/>
          <w:szCs w:val="20"/>
          <w:lang w:val="af-ZA"/>
        </w:rPr>
      </w:pPr>
      <w:r xmlns:w="http://schemas.openxmlformats.org/wordprocessingml/2006/main" w:rsidRPr="00E84C88">
        <w:rPr>
          <w:rFonts w:ascii="Arial" w:eastAsia="Times New Roman" w:hAnsi="Arial" w:cs="Arial"/>
          <w:sz w:val="20"/>
          <w:szCs w:val="20"/>
          <w:lang w:val="af-ZA"/>
        </w:rPr>
        <w:t xml:space="preserve">Procedure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Code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00C4546D">
        <w:rPr>
          <w:rFonts w:ascii="Arial" w:eastAsia="Times New Roman" w:hAnsi="Arial" w:cs="Arial"/>
          <w:b/>
          <w:color w:val="000000"/>
          <w:sz w:val="20"/>
          <w:szCs w:val="27"/>
          <w:lang w:val="hy-AM"/>
        </w:rPr>
        <w:t xml:space="preserve">LM-THKT-GHAPZB-25/09</w:t>
      </w:r>
      <w:r xmlns:w="http://schemas.openxmlformats.org/wordprocessingml/2006/main" w:rsidRPr="00E84C88">
        <w:rPr>
          <w:rFonts w:ascii="GHEA Grapalat" w:eastAsia="Times New Roman" w:hAnsi="GHEA Grapalat" w:cs="Courier New"/>
          <w:color w:val="000000"/>
          <w:sz w:val="20"/>
          <w:szCs w:val="27"/>
          <w:lang w:val="af-ZA"/>
        </w:rPr>
        <w:t xml:space="preserve"> </w:t>
      </w:r>
      <w:r xmlns:w="http://schemas.openxmlformats.org/wordprocessingml/2006/main" w:rsidRPr="00E84C88">
        <w:rPr>
          <w:rFonts w:ascii="GHEA Grapalat" w:eastAsia="Times New Roman" w:hAnsi="GHEA Grapalat" w:cs="Times New Roman"/>
          <w:sz w:val="20"/>
          <w:szCs w:val="20"/>
          <w:u w:val="single"/>
          <w:lang w:val="af-ZA"/>
        </w:rPr>
        <w:t xml:space="preserve">        </w:t>
      </w:r>
    </w:p>
    <w:p w14:paraId="046C6D9A" w14:textId="77777777" w:rsidR="00532D6C" w:rsidRPr="00E84C88" w:rsidRDefault="00532D6C" w:rsidP="00532D6C">
      <w:pPr>
        <w:spacing w:after="0" w:line="240" w:lineRule="auto"/>
        <w:ind w:firstLine="720"/>
        <w:jc w:val="both"/>
        <w:rPr>
          <w:rFonts w:ascii="GHEA Grapalat" w:eastAsia="Times New Roman" w:hAnsi="GHEA Grapalat" w:cs="Times New Roman"/>
          <w:sz w:val="20"/>
          <w:szCs w:val="20"/>
          <w:lang w:val="af-ZA"/>
        </w:rPr>
      </w:pPr>
    </w:p>
    <w:p w14:paraId="4EB55AA7" w14:textId="47AC495E" w:rsidR="00532D6C" w:rsidRPr="00E84C88" w:rsidRDefault="00532D6C" w:rsidP="00532D6C">
      <w:pPr xmlns:w="http://schemas.openxmlformats.org/wordprocessingml/2006/main">
        <w:spacing w:after="0" w:line="240" w:lineRule="auto"/>
        <w:ind w:firstLine="708"/>
        <w:jc w:val="both"/>
        <w:rPr>
          <w:rFonts w:ascii="GHEA Grapalat" w:eastAsia="Times New Roman" w:hAnsi="GHEA Grapalat" w:cs="Times New Roman"/>
          <w:sz w:val="20"/>
          <w:szCs w:val="20"/>
          <w:lang w:val="af-ZA"/>
        </w:rPr>
      </w:pPr>
      <w:r xmlns:w="http://schemas.openxmlformats.org/wordprocessingml/2006/main" w:rsidRPr="00E84C88">
        <w:rPr>
          <w:rFonts w:ascii="Arial" w:eastAsia="Times New Roman" w:hAnsi="Arial" w:cs="Arial"/>
          <w:sz w:val="20"/>
          <w:szCs w:val="20"/>
          <w:lang w:val="af-ZA"/>
        </w:rPr>
        <w:t xml:space="preserve">Client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b/>
          <w:sz w:val="20"/>
          <w:szCs w:val="20"/>
          <w:lang w:val="hy-AM"/>
        </w:rPr>
        <w:t xml:space="preserve">Tumanyan community</w:t>
      </w:r>
      <w:r xmlns:w="http://schemas.openxmlformats.org/wordprocessingml/2006/main" w:rsidRPr="00E84C88">
        <w:rPr>
          <w:rFonts w:ascii="GHEA Grapalat" w:eastAsia="Times New Roman" w:hAnsi="GHEA Grapalat" w:cs="Arial"/>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utility</w:t>
      </w:r>
      <w:r xmlns:w="http://schemas.openxmlformats.org/wordprocessingml/2006/main" w:rsidRPr="00E84C88">
        <w:rPr>
          <w:rFonts w:ascii="GHEA Grapalat" w:eastAsia="Times New Roman" w:hAnsi="GHEA Grapalat" w:cs="Arial"/>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economy</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sz w:val="20"/>
          <w:szCs w:val="20"/>
          <w:lang w:val="hy-AM"/>
        </w:rPr>
        <w:t xml:space="preserve">The </w:t>
      </w:r>
      <w:r xmlns:w="http://schemas.openxmlformats.org/wordprocessingml/2006/main" w:rsidRPr="00E84C88">
        <w:rPr>
          <w:rFonts w:ascii="Arial" w:eastAsia="Times New Roman" w:hAnsi="Arial" w:cs="Arial"/>
          <w:b/>
          <w:sz w:val="20"/>
          <w:szCs w:val="20"/>
          <w:lang w:val="hy-AM"/>
        </w:rPr>
        <w:t xml:space="preserve">NGO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which</w:t>
      </w:r>
      <w:r xmlns:w="http://schemas.openxmlformats.org/wordprocessingml/2006/main" w:rsidRPr="00E84C88">
        <w:rPr>
          <w:rFonts w:ascii="GHEA Grapalat" w:eastAsia="Times New Roman" w:hAnsi="GHEA Grapalat" w:cs="Times New Roman"/>
          <w:sz w:val="20"/>
          <w:szCs w:val="20"/>
          <w:lang w:val="es-ES"/>
        </w:rPr>
        <w:t xml:space="preserv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located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hy-AM"/>
        </w:rPr>
        <w:t xml:space="preserve">Tumanyan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community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b/>
          <w:sz w:val="20"/>
          <w:szCs w:val="20"/>
          <w:lang w:val="hy-AM"/>
        </w:rPr>
        <w:t xml:space="preserve">Central</w:t>
      </w:r>
      <w:r xmlns:w="http://schemas.openxmlformats.org/wordprocessingml/2006/main" w:rsidRPr="00E84C88">
        <w:rPr>
          <w:rFonts w:ascii="GHEA Grapalat" w:eastAsia="Times New Roman" w:hAnsi="GHEA Grapalat" w:cs="Arial"/>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street</w:t>
      </w:r>
      <w:r xmlns:w="http://schemas.openxmlformats.org/wordprocessingml/2006/main" w:rsidRPr="00E84C88">
        <w:rPr>
          <w:rFonts w:ascii="GHEA Grapalat" w:eastAsia="Calibri" w:hAnsi="GHEA Grapalat" w:cs="Times New Roman"/>
          <w:sz w:val="20"/>
          <w:szCs w:val="20"/>
          <w:lang w:val="es-ES"/>
        </w:rPr>
        <w:t xml:space="preserve"> </w:t>
      </w:r>
      <w:r xmlns:w="http://schemas.openxmlformats.org/wordprocessingml/2006/main" w:rsidRPr="00E84C88">
        <w:rPr>
          <w:rFonts w:ascii="GHEA Grapalat" w:eastAsia="Times New Roman" w:hAnsi="GHEA Grapalat" w:cs="Arial"/>
          <w:b/>
          <w:sz w:val="20"/>
          <w:szCs w:val="20"/>
          <w:lang w:val="hy-AM"/>
        </w:rPr>
        <w:t xml:space="preserve">1 </w:t>
      </w:r>
      <w:r xmlns:w="http://schemas.openxmlformats.org/wordprocessingml/2006/main" w:rsidRPr="00E84C88">
        <w:rPr>
          <w:rFonts w:ascii="Arial" w:eastAsia="Times New Roman" w:hAnsi="Arial" w:cs="Arial"/>
          <w:sz w:val="20"/>
          <w:szCs w:val="20"/>
          <w:lang w:val="hy-AM"/>
        </w:rPr>
        <w:t xml:space="preserve">building</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af-ZA"/>
        </w:rPr>
        <w:t xml:space="preserve">at the address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declare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quotation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question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which</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implemented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one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in stages </w:t>
      </w:r>
      <w:r xmlns:w="http://schemas.openxmlformats.org/wordprocessingml/2006/main" w:rsidRPr="00E84C88">
        <w:rPr>
          <w:rFonts w:ascii="GHEA Grapalat" w:eastAsia="Times New Roman" w:hAnsi="GHEA Grapalat" w:cs="Times New Roman"/>
          <w:sz w:val="20"/>
          <w:szCs w:val="20"/>
          <w:lang w:val="af-ZA"/>
        </w:rPr>
        <w:t xml:space="preserve">.</w:t>
      </w:r>
    </w:p>
    <w:p w14:paraId="1E638ADE" w14:textId="2DBDC5A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lang w:val="af-ZA"/>
        </w:rPr>
      </w:pPr>
      <w:r xmlns:w="http://schemas.openxmlformats.org/wordprocessingml/2006/main" w:rsidRPr="00E84C88">
        <w:rPr>
          <w:rFonts w:ascii="GHEA Grapalat" w:eastAsia="Times New Roman" w:hAnsi="GHEA Grapalat" w:cs="Times New Roman"/>
          <w:sz w:val="20"/>
          <w:szCs w:val="20"/>
          <w:lang w:val="af-ZA"/>
        </w:rPr>
        <w:tab xmlns:w="http://schemas.openxmlformats.org/wordprocessingml/2006/main"/>
      </w:r>
      <w:bookmarkStart xmlns:w="http://schemas.openxmlformats.org/wordprocessingml/2006/main" w:id="0" w:name="_Hlk23167417"/>
      <w:r xmlns:w="http://schemas.openxmlformats.org/wordprocessingml/2006/main" w:rsidRPr="00E84C88">
        <w:rPr>
          <w:rFonts w:ascii="Arial" w:eastAsia="Times New Roman" w:hAnsi="Arial" w:cs="Arial"/>
          <w:sz w:val="20"/>
          <w:szCs w:val="20"/>
          <w:lang w:val="af-ZA"/>
        </w:rPr>
        <w:t xml:space="preserve">This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procedure</w:t>
      </w:r>
      <w:bookmarkEnd xmlns:w="http://schemas.openxmlformats.org/wordprocessingml/2006/main" w:id="0"/>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as a result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hy-AM"/>
        </w:rPr>
        <w:t xml:space="preserve">chosen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participant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defined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in order</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will be offered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to seal</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00791187">
        <w:rPr>
          <w:rFonts w:ascii="Arial" w:eastAsia="Times New Roman" w:hAnsi="Arial" w:cs="Arial"/>
          <w:b/>
          <w:sz w:val="20"/>
          <w:szCs w:val="20"/>
          <w:lang w:val="hy-AM"/>
        </w:rPr>
        <w:t xml:space="preserve">diesel fuel </w:t>
      </w:r>
      <w:r xmlns:w="http://schemas.openxmlformats.org/wordprocessingml/2006/main" w:rsidRPr="00E84C88">
        <w:rPr>
          <w:rFonts w:ascii="Arial" w:eastAsia="Times New Roman" w:hAnsi="Arial" w:cs="Arial"/>
          <w:sz w:val="20"/>
          <w:szCs w:val="20"/>
          <w:lang w:val="af-ZA"/>
        </w:rPr>
        <w:t xml:space="preserve">supply</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contract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hereinafter </w:t>
      </w:r>
      <w:r xmlns:w="http://schemas.openxmlformats.org/wordprocessingml/2006/main" w:rsidRPr="00E84C88">
        <w:rPr>
          <w:rFonts w:ascii="GHEA Grapalat" w:eastAsia="Times New Roman" w:hAnsi="GHEA Grapalat" w:cs="Times New Roman"/>
          <w:sz w:val="20"/>
          <w:szCs w:val="20"/>
          <w:lang w:val="af-ZA"/>
        </w:rPr>
        <w:t xml:space="preserve">referred to as </w:t>
      </w:r>
      <w:r xmlns:w="http://schemas.openxmlformats.org/wordprocessingml/2006/main" w:rsidRPr="00E84C88">
        <w:rPr>
          <w:rFonts w:ascii="Arial" w:eastAsia="Times New Roman" w:hAnsi="Arial" w:cs="Arial"/>
          <w:sz w:val="20"/>
          <w:szCs w:val="20"/>
          <w:lang w:val="af-ZA"/>
        </w:rPr>
        <w:t xml:space="preserve">the contract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w:t>
      </w:r>
      <w:r xmlns:w="http://schemas.openxmlformats.org/wordprocessingml/2006/main" w:rsidRPr="00E84C88">
        <w:rPr>
          <w:rFonts w:ascii="GHEA Grapalat" w:eastAsia="Times New Roman" w:hAnsi="GHEA Grapalat" w:cs="Times New Roman"/>
          <w:sz w:val="20"/>
          <w:szCs w:val="20"/>
          <w:lang w:val="af-ZA"/>
        </w:rPr>
        <w:t xml:space="preserve"> </w:t>
      </w:r>
    </w:p>
    <w:p w14:paraId="44C5A7BD" w14:textId="77777777" w:rsidR="00D96837" w:rsidRPr="00D96837" w:rsidRDefault="00532D6C" w:rsidP="00D96837">
      <w:pPr xmlns:w="http://schemas.openxmlformats.org/wordprocessingml/2006/main">
        <w:pStyle w:val="a3"/>
        <w:spacing w:line="240" w:lineRule="auto"/>
        <w:ind w:firstLine="0"/>
        <w:rPr>
          <w:rFonts w:ascii="GHEA Grapalat" w:hAnsi="GHEA Grapalat"/>
          <w:lang w:val="af-ZA"/>
        </w:rPr>
      </w:pPr>
      <w:r xmlns:w="http://schemas.openxmlformats.org/wordprocessingml/2006/main" w:rsidRPr="00E84C88">
        <w:rPr>
          <w:rFonts w:ascii="GHEA Grapalat" w:hAnsi="GHEA Grapalat"/>
          <w:lang w:val="af-ZA"/>
        </w:rPr>
        <w:tab xmlns:w="http://schemas.openxmlformats.org/wordprocessingml/2006/main"/>
      </w:r>
      <w:r xmlns:w="http://schemas.openxmlformats.org/wordprocessingml/2006/main" w:rsidR="00D96837" w:rsidRPr="00D96837">
        <w:rPr>
          <w:rFonts w:ascii="GHEA Grapalat" w:hAnsi="GHEA Grapalat"/>
          <w:lang w:val="af-ZA"/>
        </w:rPr>
        <w:t xml:space="preserve">According to Article 7 of the RA Law "On Procurement", any person, regardless of whether he is a foreign individual, organization or stateless person, has an equal right to participate in this procedure.</w:t>
      </w:r>
    </w:p>
    <w:p w14:paraId="6DC0DAB8" w14:textId="77777777" w:rsidR="00D96837" w:rsidRPr="00D96837" w:rsidRDefault="00D96837" w:rsidP="00D96837">
      <w:pPr xmlns:w="http://schemas.openxmlformats.org/wordprocessingml/2006/main">
        <w:spacing w:after="0" w:line="240" w:lineRule="auto"/>
        <w:ind w:firstLine="720"/>
        <w:jc w:val="both"/>
        <w:rPr>
          <w:rFonts w:ascii="GHEA Grapalat" w:eastAsia="Times New Roman" w:hAnsi="GHEA Grapalat" w:cs="Times New Roman"/>
          <w:sz w:val="20"/>
          <w:szCs w:val="20"/>
          <w:lang w:val="af-ZA"/>
        </w:rPr>
      </w:pPr>
      <w:r xmlns:w="http://schemas.openxmlformats.org/wordprocessingml/2006/main" w:rsidRPr="00D96837">
        <w:rPr>
          <w:rFonts w:ascii="GHEA Grapalat" w:eastAsia="Times New Roman" w:hAnsi="GHEA Grapalat" w:cs="Times New Roman"/>
          <w:sz w:val="20"/>
          <w:szCs w:val="20"/>
          <w:lang w:val="af-ZA"/>
        </w:rPr>
        <w:t xml:space="preserve">The conditions presented to persons not entitled to participate in this procedure, as well as to participants, are set out in the invitation to this procedure.</w:t>
      </w:r>
    </w:p>
    <w:p w14:paraId="1A93B59D" w14:textId="77777777" w:rsidR="00D96837" w:rsidRPr="00D96837" w:rsidRDefault="00D96837" w:rsidP="00D96837">
      <w:pPr xmlns:w="http://schemas.openxmlformats.org/wordprocessingml/2006/main">
        <w:spacing w:after="0" w:line="240" w:lineRule="auto"/>
        <w:ind w:firstLine="720"/>
        <w:jc w:val="both"/>
        <w:rPr>
          <w:rFonts w:ascii="GHEA Grapalat" w:eastAsia="Times New Roman" w:hAnsi="GHEA Grapalat" w:cs="Times New Roman"/>
          <w:sz w:val="20"/>
          <w:szCs w:val="20"/>
          <w:lang w:val="af-ZA"/>
        </w:rPr>
      </w:pPr>
      <w:r xmlns:w="http://schemas.openxmlformats.org/wordprocessingml/2006/main" w:rsidRPr="00D96837">
        <w:rPr>
          <w:rFonts w:ascii="GHEA Grapalat" w:eastAsia="Times New Roman" w:hAnsi="GHEA Grapalat" w:cs="Times New Roman"/>
          <w:sz w:val="20"/>
          <w:szCs w:val="20"/>
          <w:lang w:val="af-ZA"/>
        </w:rPr>
        <w:t xml:space="preserve">The selected participant is determined from the number of participants who submitted </w:t>
      </w:r>
      <w:bookmarkStart xmlns:w="http://schemas.openxmlformats.org/wordprocessingml/2006/main" w:id="1" w:name="_Hlk23167512"/>
      <w:r xmlns:w="http://schemas.openxmlformats.org/wordprocessingml/2006/main" w:rsidRPr="00D96837">
        <w:rPr>
          <w:rFonts w:ascii="GHEA Grapalat" w:eastAsia="Times New Roman" w:hAnsi="GHEA Grapalat" w:cs="Times New Roman"/>
          <w:sz w:val="20"/>
          <w:szCs w:val="20"/>
          <w:lang w:val="af-ZA"/>
        </w:rPr>
        <w:t xml:space="preserve">satisfactory </w:t>
      </w:r>
      <w:bookmarkEnd xmlns:w="http://schemas.openxmlformats.org/wordprocessingml/2006/main" w:id="1"/>
      <w:r xmlns:w="http://schemas.openxmlformats.org/wordprocessingml/2006/main" w:rsidRPr="00D96837">
        <w:rPr>
          <w:rFonts w:ascii="GHEA Grapalat" w:eastAsia="Times New Roman" w:hAnsi="GHEA Grapalat" w:cs="Times New Roman"/>
          <w:sz w:val="20"/>
          <w:szCs w:val="20"/>
          <w:lang w:val="af-ZA"/>
        </w:rPr>
        <w:t xml:space="preserve">bids on non-price terms, based on the principle of giving preference to the participant who submitted the lowest price offer.</w:t>
      </w:r>
    </w:p>
    <w:p w14:paraId="2FAB09C0" w14:textId="77777777" w:rsidR="00D96837" w:rsidRPr="00D96837" w:rsidRDefault="00D96837" w:rsidP="00D96837">
      <w:pPr xmlns:w="http://schemas.openxmlformats.org/wordprocessingml/2006/main">
        <w:spacing w:after="0" w:line="240" w:lineRule="auto"/>
        <w:ind w:firstLine="720"/>
        <w:jc w:val="both"/>
        <w:rPr>
          <w:rFonts w:ascii="GHEA Grapalat" w:eastAsia="Times New Roman" w:hAnsi="GHEA Grapalat" w:cs="Times New Roman"/>
          <w:sz w:val="20"/>
          <w:szCs w:val="20"/>
          <w:lang w:val="af-ZA"/>
        </w:rPr>
      </w:pPr>
      <w:r xmlns:w="http://schemas.openxmlformats.org/wordprocessingml/2006/main" w:rsidRPr="00D96837">
        <w:rPr>
          <w:rFonts w:ascii="GHEA Grapalat" w:eastAsia="Times New Roman" w:hAnsi="GHEA Grapalat" w:cs="Times New Roman"/>
          <w:sz w:val="20"/>
          <w:szCs w:val="20"/>
          <w:lang w:val="af-ZA"/>
        </w:rPr>
        <w:t xml:space="preserve">The provisions of the World Trade Organization Agreement on Government Procurement apply to this procedure.</w:t>
      </w:r>
      <w:r xmlns:w="http://schemas.openxmlformats.org/wordprocessingml/2006/main" w:rsidRPr="00D96837">
        <w:rPr>
          <w:rFonts w:ascii="GHEA Grapalat" w:eastAsia="Times New Roman" w:hAnsi="GHEA Grapalat" w:cs="Times New Roman"/>
          <w:sz w:val="20"/>
          <w:szCs w:val="20"/>
          <w:vertAlign w:val="superscript"/>
          <w:lang w:val="af-ZA"/>
        </w:rPr>
        <w:footnoteReference xmlns:w="http://schemas.openxmlformats.org/wordprocessingml/2006/main" w:id="1"/>
      </w:r>
    </w:p>
    <w:p w14:paraId="4FA1C9B0" w14:textId="77777777" w:rsidR="00D96837" w:rsidRPr="00D96837" w:rsidRDefault="00D96837" w:rsidP="00D96837">
      <w:pPr xmlns:w="http://schemas.openxmlformats.org/wordprocessingml/2006/main">
        <w:spacing w:after="0" w:line="240" w:lineRule="auto"/>
        <w:ind w:firstLine="720"/>
        <w:jc w:val="both"/>
        <w:rPr>
          <w:rFonts w:ascii="GHEA Grapalat" w:eastAsia="Times New Roman" w:hAnsi="GHEA Grapalat" w:cs="Times New Roman"/>
          <w:sz w:val="20"/>
          <w:szCs w:val="20"/>
          <w:lang w:val="af-ZA"/>
        </w:rPr>
      </w:pPr>
      <w:r xmlns:w="http://schemas.openxmlformats.org/wordprocessingml/2006/main" w:rsidRPr="00D96837">
        <w:rPr>
          <w:rFonts w:ascii="GHEA Grapalat" w:eastAsia="Times New Roman" w:hAnsi="GHEA Grapalat" w:cs="Times New Roman"/>
          <w:sz w:val="20"/>
          <w:szCs w:val="20"/>
          <w:lang w:val="af-ZA"/>
        </w:rPr>
        <w:t xml:space="preserve">In case of a request to provide an invitation in electronic form, the client shall ensure the provision of the invitation in electronic form free of charge within the working day following the day of receipt of the application.</w:t>
      </w:r>
    </w:p>
    <w:p w14:paraId="43B34148" w14:textId="773F2D34" w:rsidR="00532D6C" w:rsidRPr="00E84C88" w:rsidRDefault="00D96837" w:rsidP="00D96837">
      <w:pPr xmlns:w="http://schemas.openxmlformats.org/wordprocessingml/2006/main">
        <w:spacing w:after="0" w:line="240" w:lineRule="auto"/>
        <w:jc w:val="both"/>
        <w:rPr>
          <w:rFonts w:ascii="GHEA Grapalat" w:eastAsia="Times New Roman" w:hAnsi="GHEA Grapalat" w:cs="Times New Roman"/>
          <w:sz w:val="20"/>
          <w:szCs w:val="20"/>
          <w:lang w:val="af-ZA"/>
        </w:rPr>
      </w:pPr>
      <w:r xmlns:w="http://schemas.openxmlformats.org/wordprocessingml/2006/main">
        <w:rPr>
          <w:rFonts w:ascii="Arial" w:eastAsia="Times New Roman" w:hAnsi="Arial" w:cs="Arial"/>
          <w:sz w:val="20"/>
          <w:szCs w:val="20"/>
          <w:lang w:val="af-ZA"/>
        </w:rPr>
        <w:tab xmlns:w="http://schemas.openxmlformats.org/wordprocessingml/2006/main"/>
      </w:r>
      <w:r xmlns:w="http://schemas.openxmlformats.org/wordprocessingml/2006/main" w:rsidR="00532D6C" w:rsidRPr="00E84C88">
        <w:rPr>
          <w:rFonts w:ascii="Arial" w:eastAsia="Times New Roman" w:hAnsi="Arial" w:cs="Arial"/>
          <w:sz w:val="20"/>
          <w:szCs w:val="20"/>
          <w:lang w:val="af-ZA"/>
        </w:rPr>
        <w:t xml:space="preserve">This</w:t>
      </w:r>
      <w:r xmlns:w="http://schemas.openxmlformats.org/wordprocessingml/2006/main" w:rsidR="00532D6C" w:rsidRPr="00E84C88">
        <w:rPr>
          <w:rFonts w:ascii="GHEA Grapalat" w:eastAsia="Times New Roman" w:hAnsi="GHEA Grapalat" w:cs="Times New Roman"/>
          <w:sz w:val="20"/>
          <w:szCs w:val="20"/>
          <w:lang w:val="af-ZA"/>
        </w:rPr>
        <w:t xml:space="preserve"> </w:t>
      </w:r>
      <w:r xmlns:w="http://schemas.openxmlformats.org/wordprocessingml/2006/main" w:rsidR="00532D6C" w:rsidRPr="00E84C88">
        <w:rPr>
          <w:rFonts w:ascii="Arial" w:eastAsia="Times New Roman" w:hAnsi="Arial" w:cs="Arial"/>
          <w:sz w:val="20"/>
          <w:szCs w:val="20"/>
          <w:lang w:val="af-ZA"/>
        </w:rPr>
        <w:t xml:space="preserve">to the procedure</w:t>
      </w:r>
      <w:r xmlns:w="http://schemas.openxmlformats.org/wordprocessingml/2006/main" w:rsidR="00532D6C" w:rsidRPr="00E84C88">
        <w:rPr>
          <w:rFonts w:ascii="GHEA Grapalat" w:eastAsia="Times New Roman" w:hAnsi="GHEA Grapalat" w:cs="Times New Roman"/>
          <w:sz w:val="20"/>
          <w:szCs w:val="20"/>
          <w:lang w:val="af-ZA"/>
        </w:rPr>
        <w:t xml:space="preserve"> </w:t>
      </w:r>
      <w:r xmlns:w="http://schemas.openxmlformats.org/wordprocessingml/2006/main" w:rsidR="00532D6C" w:rsidRPr="00E84C88">
        <w:rPr>
          <w:rFonts w:ascii="Arial" w:eastAsia="Times New Roman" w:hAnsi="Arial" w:cs="Arial"/>
          <w:sz w:val="20"/>
          <w:szCs w:val="20"/>
          <w:lang w:val="af-ZA"/>
        </w:rPr>
        <w:t xml:space="preserve">participation</w:t>
      </w:r>
      <w:r xmlns:w="http://schemas.openxmlformats.org/wordprocessingml/2006/main" w:rsidR="00532D6C" w:rsidRPr="00E84C88">
        <w:rPr>
          <w:rFonts w:ascii="GHEA Grapalat" w:eastAsia="Times New Roman" w:hAnsi="GHEA Grapalat" w:cs="Times New Roman"/>
          <w:sz w:val="20"/>
          <w:szCs w:val="20"/>
          <w:lang w:val="af-ZA"/>
        </w:rPr>
        <w:t xml:space="preserve"> </w:t>
      </w:r>
      <w:r xmlns:w="http://schemas.openxmlformats.org/wordprocessingml/2006/main" w:rsidR="00532D6C" w:rsidRPr="00E84C88">
        <w:rPr>
          <w:rFonts w:ascii="Arial" w:eastAsia="Times New Roman" w:hAnsi="Arial" w:cs="Arial"/>
          <w:sz w:val="20"/>
          <w:szCs w:val="20"/>
          <w:lang w:val="af-ZA"/>
        </w:rPr>
        <w:t xml:space="preserve">applications</w:t>
      </w:r>
      <w:r xmlns:w="http://schemas.openxmlformats.org/wordprocessingml/2006/main" w:rsidR="00532D6C" w:rsidRPr="00E84C88">
        <w:rPr>
          <w:rFonts w:ascii="GHEA Grapalat" w:eastAsia="Times New Roman" w:hAnsi="GHEA Grapalat" w:cs="Times New Roman"/>
          <w:sz w:val="20"/>
          <w:szCs w:val="20"/>
          <w:lang w:val="af-ZA"/>
        </w:rPr>
        <w:t xml:space="preserve"> </w:t>
      </w:r>
      <w:r xmlns:w="http://schemas.openxmlformats.org/wordprocessingml/2006/main" w:rsidR="00532D6C" w:rsidRPr="00E84C88">
        <w:rPr>
          <w:rFonts w:ascii="Arial" w:eastAsia="Times New Roman" w:hAnsi="Arial" w:cs="Arial"/>
          <w:sz w:val="20"/>
          <w:szCs w:val="20"/>
          <w:lang w:val="af-ZA"/>
        </w:rPr>
        <w:t xml:space="preserve">necessary</w:t>
      </w:r>
      <w:r xmlns:w="http://schemas.openxmlformats.org/wordprocessingml/2006/main" w:rsidR="00532D6C" w:rsidRPr="00E84C88">
        <w:rPr>
          <w:rFonts w:ascii="GHEA Grapalat" w:eastAsia="Times New Roman" w:hAnsi="GHEA Grapalat" w:cs="Times New Roman"/>
          <w:sz w:val="20"/>
          <w:szCs w:val="20"/>
          <w:lang w:val="af-ZA"/>
        </w:rPr>
        <w:t xml:space="preserve"> </w:t>
      </w:r>
      <w:r xmlns:w="http://schemas.openxmlformats.org/wordprocessingml/2006/main" w:rsidR="00532D6C" w:rsidRPr="00E84C88">
        <w:rPr>
          <w:rFonts w:ascii="Arial" w:eastAsia="Times New Roman" w:hAnsi="Arial" w:cs="Arial"/>
          <w:sz w:val="20"/>
          <w:szCs w:val="20"/>
          <w:lang w:val="af-ZA"/>
        </w:rPr>
        <w:t xml:space="preserve">is</w:t>
      </w:r>
      <w:r xmlns:w="http://schemas.openxmlformats.org/wordprocessingml/2006/main" w:rsidR="00532D6C" w:rsidRPr="00E84C88">
        <w:rPr>
          <w:rFonts w:ascii="GHEA Grapalat" w:eastAsia="Times New Roman" w:hAnsi="GHEA Grapalat" w:cs="Times New Roman"/>
          <w:sz w:val="20"/>
          <w:szCs w:val="20"/>
          <w:lang w:val="af-ZA"/>
        </w:rPr>
        <w:t xml:space="preserve"> </w:t>
      </w:r>
      <w:r xmlns:w="http://schemas.openxmlformats.org/wordprocessingml/2006/main" w:rsidR="00532D6C" w:rsidRPr="00E84C88">
        <w:rPr>
          <w:rFonts w:ascii="Arial" w:eastAsia="Times New Roman" w:hAnsi="Arial" w:cs="Arial"/>
          <w:sz w:val="20"/>
          <w:szCs w:val="20"/>
          <w:lang w:val="af-ZA"/>
        </w:rPr>
        <w:t xml:space="preserve">to present</w:t>
      </w:r>
      <w:r xmlns:w="http://schemas.openxmlformats.org/wordprocessingml/2006/main" w:rsidR="00532D6C" w:rsidRPr="00E84C88">
        <w:rPr>
          <w:rFonts w:ascii="GHEA Grapalat" w:eastAsia="Times New Roman" w:hAnsi="GHEA Grapalat" w:cs="Times New Roman"/>
          <w:sz w:val="20"/>
          <w:szCs w:val="20"/>
          <w:lang w:val="af-ZA" w:eastAsia="ru-RU"/>
        </w:rPr>
        <w:t xml:space="preserve">    </w:t>
      </w:r>
      <w:r xmlns:w="http://schemas.openxmlformats.org/wordprocessingml/2006/main" w:rsidR="00532D6C" w:rsidRPr="00E84C88">
        <w:rPr>
          <w:rFonts w:ascii="Arial" w:eastAsia="Times New Roman" w:hAnsi="Arial" w:cs="Arial"/>
          <w:sz w:val="20"/>
          <w:szCs w:val="20"/>
          <w:lang w:val="af-ZA"/>
        </w:rPr>
        <w:t xml:space="preserve">Tumanyan</w:t>
      </w:r>
      <w:r xmlns:w="http://schemas.openxmlformats.org/wordprocessingml/2006/main" w:rsidR="00532D6C" w:rsidRPr="00E84C88">
        <w:rPr>
          <w:rFonts w:ascii="GHEA Grapalat" w:eastAsia="Times New Roman" w:hAnsi="GHEA Grapalat" w:cs="Times New Roman"/>
          <w:sz w:val="20"/>
          <w:szCs w:val="20"/>
          <w:lang w:val="af-ZA"/>
        </w:rPr>
        <w:t xml:space="preserve"> </w:t>
      </w:r>
      <w:r xmlns:w="http://schemas.openxmlformats.org/wordprocessingml/2006/main" w:rsidR="00532D6C" w:rsidRPr="00E84C88">
        <w:rPr>
          <w:rFonts w:ascii="Arial" w:eastAsia="Times New Roman" w:hAnsi="Arial" w:cs="Arial"/>
          <w:sz w:val="20"/>
          <w:szCs w:val="20"/>
          <w:lang w:val="af-ZA"/>
        </w:rPr>
        <w:t xml:space="preserve">community </w:t>
      </w:r>
      <w:r xmlns:w="http://schemas.openxmlformats.org/wordprocessingml/2006/main" w:rsidR="00532D6C" w:rsidRPr="00E84C88">
        <w:rPr>
          <w:rFonts w:ascii="GHEA Grapalat" w:eastAsia="Times New Roman" w:hAnsi="GHEA Grapalat" w:cs="Times New Roman"/>
          <w:sz w:val="20"/>
          <w:szCs w:val="20"/>
          <w:lang w:val="af-ZA"/>
        </w:rPr>
        <w:t xml:space="preserve">,</w:t>
      </w:r>
      <w:r xmlns:w="http://schemas.openxmlformats.org/wordprocessingml/2006/main" w:rsidR="00532D6C" w:rsidRPr="00E84C88">
        <w:rPr>
          <w:rFonts w:ascii="GHEA Grapalat" w:eastAsia="Times New Roman" w:hAnsi="GHEA Grapalat" w:cs="Times New Roman"/>
          <w:sz w:val="20"/>
          <w:szCs w:val="20"/>
          <w:lang w:val="hy-AM"/>
        </w:rPr>
        <w:t xml:space="preserve">  </w:t>
      </w:r>
      <w:r xmlns:w="http://schemas.openxmlformats.org/wordprocessingml/2006/main" w:rsidR="00532D6C" w:rsidRPr="00E84C88">
        <w:rPr>
          <w:rFonts w:ascii="Arial" w:eastAsia="Times New Roman" w:hAnsi="Arial" w:cs="Arial"/>
          <w:b/>
          <w:sz w:val="20"/>
          <w:szCs w:val="20"/>
          <w:lang w:val="af-ZA"/>
        </w:rPr>
        <w:t xml:space="preserve">c </w:t>
      </w:r>
      <w:r xmlns:w="http://schemas.openxmlformats.org/wordprocessingml/2006/main" w:rsidR="00532D6C" w:rsidRPr="00E84C88">
        <w:rPr>
          <w:rFonts w:ascii="GHEA Grapalat" w:eastAsia="Times New Roman" w:hAnsi="GHEA Grapalat" w:cs="Times New Roman"/>
          <w:b/>
          <w:sz w:val="20"/>
          <w:szCs w:val="20"/>
          <w:lang w:val="af-ZA"/>
        </w:rPr>
        <w:t xml:space="preserve">.</w:t>
      </w:r>
      <w:r xmlns:w="http://schemas.openxmlformats.org/wordprocessingml/2006/main" w:rsidR="00532D6C" w:rsidRPr="00E84C88">
        <w:rPr>
          <w:rFonts w:ascii="GHEA Grapalat" w:eastAsia="Times New Roman" w:hAnsi="GHEA Grapalat" w:cs="Times New Roman"/>
          <w:b/>
          <w:sz w:val="20"/>
          <w:szCs w:val="20"/>
          <w:lang w:val="hy-AM"/>
        </w:rPr>
        <w:t xml:space="preserve"> </w:t>
      </w:r>
      <w:r xmlns:w="http://schemas.openxmlformats.org/wordprocessingml/2006/main" w:rsidR="00532D6C" w:rsidRPr="00E84C88">
        <w:rPr>
          <w:rFonts w:ascii="Arial" w:eastAsia="Times New Roman" w:hAnsi="Arial" w:cs="Arial"/>
          <w:b/>
          <w:sz w:val="20"/>
          <w:szCs w:val="20"/>
          <w:lang w:val="af-ZA"/>
        </w:rPr>
        <w:t xml:space="preserve">Tumanyan </w:t>
      </w:r>
      <w:r xmlns:w="http://schemas.openxmlformats.org/wordprocessingml/2006/main" w:rsidR="00532D6C" w:rsidRPr="00E84C88">
        <w:rPr>
          <w:rFonts w:ascii="GHEA Grapalat" w:eastAsia="Times New Roman" w:hAnsi="GHEA Grapalat" w:cs="Times New Roman"/>
          <w:b/>
          <w:sz w:val="20"/>
          <w:szCs w:val="20"/>
          <w:lang w:val="af-ZA"/>
        </w:rPr>
        <w:t xml:space="preserve">, </w:t>
      </w:r>
      <w:r xmlns:w="http://schemas.openxmlformats.org/wordprocessingml/2006/main" w:rsidR="00532D6C" w:rsidRPr="00E84C88">
        <w:rPr>
          <w:rFonts w:ascii="Arial" w:eastAsia="Times New Roman" w:hAnsi="Arial" w:cs="Arial"/>
          <w:b/>
          <w:sz w:val="20"/>
          <w:szCs w:val="20"/>
          <w:lang w:val="hy-AM"/>
        </w:rPr>
        <w:t xml:space="preserve">Central</w:t>
      </w:r>
      <w:r xmlns:w="http://schemas.openxmlformats.org/wordprocessingml/2006/main" w:rsidR="00532D6C" w:rsidRPr="00E84C88">
        <w:rPr>
          <w:rFonts w:ascii="GHEA Grapalat" w:eastAsia="Times New Roman" w:hAnsi="GHEA Grapalat" w:cs="Arial"/>
          <w:b/>
          <w:sz w:val="20"/>
          <w:szCs w:val="20"/>
          <w:lang w:val="hy-AM"/>
        </w:rPr>
        <w:t xml:space="preserve"> </w:t>
      </w:r>
      <w:r xmlns:w="http://schemas.openxmlformats.org/wordprocessingml/2006/main" w:rsidR="00532D6C" w:rsidRPr="00E84C88">
        <w:rPr>
          <w:rFonts w:ascii="Arial" w:eastAsia="Times New Roman" w:hAnsi="Arial" w:cs="Arial"/>
          <w:b/>
          <w:sz w:val="20"/>
          <w:szCs w:val="20"/>
          <w:lang w:val="hy-AM"/>
        </w:rPr>
        <w:t xml:space="preserve">street </w:t>
      </w:r>
      <w:r xmlns:w="http://schemas.openxmlformats.org/wordprocessingml/2006/main" w:rsidR="00532D6C" w:rsidRPr="00E84C88">
        <w:rPr>
          <w:rFonts w:ascii="GHEA Grapalat" w:eastAsia="Times New Roman" w:hAnsi="GHEA Grapalat" w:cs="Arial"/>
          <w:b/>
          <w:sz w:val="20"/>
          <w:szCs w:val="20"/>
          <w:lang w:val="hy-AM"/>
        </w:rPr>
        <w:t xml:space="preserve">1 </w:t>
      </w:r>
      <w:r xmlns:w="http://schemas.openxmlformats.org/wordprocessingml/2006/main" w:rsidR="00532D6C" w:rsidRPr="00E84C88">
        <w:rPr>
          <w:rFonts w:ascii="Arial" w:eastAsia="Times New Roman" w:hAnsi="Arial" w:cs="Arial"/>
          <w:b/>
          <w:sz w:val="20"/>
          <w:szCs w:val="20"/>
          <w:lang w:val="hy-AM"/>
        </w:rPr>
        <w:t xml:space="preserve">building</w:t>
      </w:r>
      <w:r xmlns:w="http://schemas.openxmlformats.org/wordprocessingml/2006/main" w:rsidR="00532D6C" w:rsidRPr="00E84C88">
        <w:rPr>
          <w:rFonts w:ascii="GHEA Grapalat" w:eastAsia="Calibri" w:hAnsi="GHEA Grapalat" w:cs="Times New Roman"/>
          <w:sz w:val="20"/>
          <w:szCs w:val="20"/>
          <w:lang w:val="es-ES"/>
        </w:rPr>
        <w:t xml:space="preserve">  </w:t>
      </w:r>
      <w:r xmlns:w="http://schemas.openxmlformats.org/wordprocessingml/2006/main" w:rsidR="00532D6C" w:rsidRPr="00E84C88">
        <w:rPr>
          <w:rFonts w:ascii="Arial" w:eastAsia="Times New Roman" w:hAnsi="Arial" w:cs="Arial"/>
          <w:sz w:val="20"/>
          <w:szCs w:val="20"/>
          <w:lang w:val="af-ZA"/>
        </w:rPr>
        <w:t xml:space="preserve">by address </w:t>
      </w:r>
      <w:r xmlns:w="http://schemas.openxmlformats.org/wordprocessingml/2006/main" w:rsidR="00532D6C" w:rsidRPr="00E84C88">
        <w:rPr>
          <w:rFonts w:ascii="GHEA Grapalat" w:eastAsia="Times New Roman" w:hAnsi="GHEA Grapalat" w:cs="Times New Roman"/>
          <w:sz w:val="20"/>
          <w:szCs w:val="20"/>
          <w:lang w:val="af-ZA"/>
        </w:rPr>
        <w:t xml:space="preserve">, </w:t>
      </w:r>
      <w:r xmlns:w="http://schemas.openxmlformats.org/wordprocessingml/2006/main" w:rsidR="00532D6C" w:rsidRPr="00E84C88">
        <w:rPr>
          <w:rFonts w:ascii="Arial" w:eastAsia="Times New Roman" w:hAnsi="Arial" w:cs="Arial"/>
          <w:sz w:val="20"/>
          <w:szCs w:val="20"/>
          <w:lang w:val="af-ZA"/>
        </w:rPr>
        <w:t xml:space="preserve">documentary</w:t>
      </w:r>
      <w:r xmlns:w="http://schemas.openxmlformats.org/wordprocessingml/2006/main" w:rsidR="00532D6C" w:rsidRPr="00E84C88">
        <w:rPr>
          <w:rFonts w:ascii="GHEA Grapalat" w:eastAsia="Times New Roman" w:hAnsi="GHEA Grapalat" w:cs="Times New Roman"/>
          <w:sz w:val="20"/>
          <w:szCs w:val="20"/>
          <w:lang w:val="af-ZA"/>
        </w:rPr>
        <w:t xml:space="preserve"> </w:t>
      </w:r>
      <w:r xmlns:w="http://schemas.openxmlformats.org/wordprocessingml/2006/main" w:rsidR="00532D6C" w:rsidRPr="00E84C88">
        <w:rPr>
          <w:rFonts w:ascii="Arial" w:eastAsia="Times New Roman" w:hAnsi="Arial" w:cs="Arial"/>
          <w:sz w:val="20"/>
          <w:szCs w:val="20"/>
          <w:lang w:val="af-ZA"/>
        </w:rPr>
        <w:t xml:space="preserve">in the form of</w:t>
      </w:r>
      <w:r xmlns:w="http://schemas.openxmlformats.org/wordprocessingml/2006/main" w:rsidR="00532D6C" w:rsidRPr="00E84C88">
        <w:rPr>
          <w:rFonts w:ascii="GHEA Grapalat" w:eastAsia="Times New Roman" w:hAnsi="GHEA Grapalat" w:cs="Times New Roman"/>
          <w:sz w:val="20"/>
          <w:szCs w:val="20"/>
          <w:lang w:val="af-ZA" w:eastAsia="ru-RU"/>
        </w:rPr>
        <w:t xml:space="preserve"> </w:t>
      </w:r>
      <w:r xmlns:w="http://schemas.openxmlformats.org/wordprocessingml/2006/main" w:rsidR="00532D6C" w:rsidRPr="00E84C88">
        <w:rPr>
          <w:rFonts w:ascii="Arial" w:eastAsia="Times New Roman" w:hAnsi="Arial" w:cs="Arial"/>
          <w:sz w:val="20"/>
          <w:szCs w:val="20"/>
          <w:lang w:val="af-ZA"/>
        </w:rPr>
        <w:t xml:space="preserve">until</w:t>
      </w:r>
      <w:r xmlns:w="http://schemas.openxmlformats.org/wordprocessingml/2006/main" w:rsidR="00532D6C" w:rsidRPr="00E84C88">
        <w:rPr>
          <w:rFonts w:ascii="GHEA Grapalat" w:eastAsia="Times New Roman" w:hAnsi="GHEA Grapalat" w:cs="Times New Roman"/>
          <w:sz w:val="20"/>
          <w:szCs w:val="20"/>
          <w:lang w:val="af-ZA"/>
        </w:rPr>
        <w:t xml:space="preserve"> </w:t>
      </w:r>
      <w:r xmlns:w="http://schemas.openxmlformats.org/wordprocessingml/2006/main" w:rsidR="00532D6C" w:rsidRPr="00E84C88">
        <w:rPr>
          <w:rFonts w:ascii="Arial" w:eastAsia="Times New Roman" w:hAnsi="Arial" w:cs="Arial"/>
          <w:sz w:val="20"/>
          <w:szCs w:val="20"/>
          <w:lang w:val="af-ZA"/>
        </w:rPr>
        <w:t xml:space="preserve">this</w:t>
      </w:r>
      <w:r xmlns:w="http://schemas.openxmlformats.org/wordprocessingml/2006/main" w:rsidR="00532D6C" w:rsidRPr="00E84C88">
        <w:rPr>
          <w:rFonts w:ascii="GHEA Grapalat" w:eastAsia="Times New Roman" w:hAnsi="GHEA Grapalat" w:cs="Times New Roman"/>
          <w:sz w:val="20"/>
          <w:szCs w:val="20"/>
          <w:lang w:val="af-ZA"/>
        </w:rPr>
        <w:t xml:space="preserve"> </w:t>
      </w:r>
      <w:r xmlns:w="http://schemas.openxmlformats.org/wordprocessingml/2006/main" w:rsidR="00532D6C" w:rsidRPr="00E84C88">
        <w:rPr>
          <w:rFonts w:ascii="Arial" w:eastAsia="Times New Roman" w:hAnsi="Arial" w:cs="Arial"/>
          <w:sz w:val="20"/>
          <w:szCs w:val="20"/>
          <w:lang w:val="af-ZA"/>
        </w:rPr>
        <w:t xml:space="preserve">announcement</w:t>
      </w:r>
      <w:r xmlns:w="http://schemas.openxmlformats.org/wordprocessingml/2006/main" w:rsidR="00532D6C" w:rsidRPr="00E84C88">
        <w:rPr>
          <w:rFonts w:ascii="GHEA Grapalat" w:eastAsia="Times New Roman" w:hAnsi="GHEA Grapalat" w:cs="Times New Roman"/>
          <w:sz w:val="20"/>
          <w:szCs w:val="20"/>
          <w:lang w:val="af-ZA"/>
        </w:rPr>
        <w:t xml:space="preserve"> </w:t>
      </w:r>
      <w:r xmlns:w="http://schemas.openxmlformats.org/wordprocessingml/2006/main" w:rsidR="00532D6C" w:rsidRPr="00E84C88">
        <w:rPr>
          <w:rFonts w:ascii="Arial" w:eastAsia="Times New Roman" w:hAnsi="Arial" w:cs="Arial"/>
          <w:sz w:val="20"/>
          <w:szCs w:val="20"/>
          <w:lang w:val="af-ZA"/>
        </w:rPr>
        <w:t xml:space="preserve">publication</w:t>
      </w:r>
      <w:r xmlns:w="http://schemas.openxmlformats.org/wordprocessingml/2006/main" w:rsidR="00532D6C" w:rsidRPr="00E84C88">
        <w:rPr>
          <w:rFonts w:ascii="GHEA Grapalat" w:eastAsia="Times New Roman" w:hAnsi="GHEA Grapalat" w:cs="Times New Roman"/>
          <w:sz w:val="20"/>
          <w:szCs w:val="20"/>
          <w:lang w:val="af-ZA"/>
        </w:rPr>
        <w:t xml:space="preserve"> </w:t>
      </w:r>
      <w:r xmlns:w="http://schemas.openxmlformats.org/wordprocessingml/2006/main" w:rsidR="00532D6C" w:rsidRPr="00E84C88">
        <w:rPr>
          <w:rFonts w:ascii="Arial" w:eastAsia="Times New Roman" w:hAnsi="Arial" w:cs="Arial"/>
          <w:sz w:val="20"/>
          <w:szCs w:val="20"/>
          <w:lang w:val="af-ZA"/>
        </w:rPr>
        <w:t xml:space="preserve">subsequent</w:t>
      </w:r>
      <w:r xmlns:w="http://schemas.openxmlformats.org/wordprocessingml/2006/main" w:rsidR="00532D6C" w:rsidRPr="00E84C88">
        <w:rPr>
          <w:rFonts w:ascii="GHEA Grapalat" w:eastAsia="Times New Roman" w:hAnsi="GHEA Grapalat" w:cs="Times New Roman"/>
          <w:sz w:val="20"/>
          <w:szCs w:val="20"/>
          <w:lang w:val="af-ZA"/>
        </w:rPr>
        <w:t xml:space="preserve"> </w:t>
      </w:r>
      <w:r xmlns:w="http://schemas.openxmlformats.org/wordprocessingml/2006/main" w:rsidR="00532D6C" w:rsidRPr="00E84C88">
        <w:rPr>
          <w:rFonts w:ascii="Arial" w:eastAsia="Times New Roman" w:hAnsi="Arial" w:cs="Arial"/>
          <w:sz w:val="20"/>
          <w:szCs w:val="20"/>
          <w:lang w:val="af-ZA"/>
        </w:rPr>
        <w:t xml:space="preserve">from the day</w:t>
      </w:r>
      <w:r xmlns:w="http://schemas.openxmlformats.org/wordprocessingml/2006/main" w:rsidR="00532D6C" w:rsidRPr="00E84C88">
        <w:rPr>
          <w:rFonts w:ascii="GHEA Grapalat" w:eastAsia="Times New Roman" w:hAnsi="GHEA Grapalat" w:cs="Times New Roman"/>
          <w:sz w:val="20"/>
          <w:szCs w:val="20"/>
          <w:lang w:val="af-ZA"/>
        </w:rPr>
        <w:t xml:space="preserve"> </w:t>
      </w:r>
      <w:r xmlns:w="http://schemas.openxmlformats.org/wordprocessingml/2006/main" w:rsidR="00C4546D">
        <w:rPr>
          <w:rFonts w:ascii="Arial" w:eastAsia="Times New Roman" w:hAnsi="Arial" w:cs="Arial"/>
          <w:b/>
          <w:sz w:val="20"/>
          <w:szCs w:val="20"/>
          <w:lang w:val="hy-AM"/>
        </w:rPr>
        <w:t xml:space="preserve">05.08.2025</w:t>
      </w:r>
      <w:r xmlns:w="http://schemas.openxmlformats.org/wordprocessingml/2006/main" w:rsidR="00216751">
        <w:rPr>
          <w:rFonts w:ascii="GHEA Grapalat" w:eastAsia="Times New Roman" w:hAnsi="GHEA Grapalat" w:cs="Times New Roman"/>
          <w:b/>
          <w:sz w:val="20"/>
          <w:szCs w:val="20"/>
          <w:lang w:val="hy-AM"/>
        </w:rPr>
        <w:t xml:space="preserve"> </w:t>
      </w:r>
      <w:r xmlns:w="http://schemas.openxmlformats.org/wordprocessingml/2006/main" w:rsidR="00A406BF">
        <w:rPr>
          <w:rFonts w:ascii="Cambria Math" w:eastAsia="Times New Roman" w:hAnsi="Cambria Math" w:cs="Cambria Math"/>
          <w:b/>
          <w:sz w:val="20"/>
          <w:szCs w:val="20"/>
          <w:lang w:val="hy-AM"/>
        </w:rPr>
        <w:t xml:space="preserve">․</w:t>
      </w:r>
      <w:r xmlns:w="http://schemas.openxmlformats.org/wordprocessingml/2006/main" w:rsidR="00A406BF" w:rsidRPr="00E84C88">
        <w:rPr>
          <w:rFonts w:ascii="GHEA Grapalat" w:eastAsia="Times New Roman" w:hAnsi="GHEA Grapalat" w:cs="Times New Roman"/>
          <w:b/>
          <w:sz w:val="20"/>
          <w:szCs w:val="20"/>
          <w:lang w:val="af-ZA"/>
        </w:rPr>
        <w:t xml:space="preserve"> </w:t>
      </w:r>
      <w:r xmlns:w="http://schemas.openxmlformats.org/wordprocessingml/2006/main" w:rsidR="00A406BF" w:rsidRPr="00E84C88">
        <w:rPr>
          <w:rFonts w:ascii="Arial" w:eastAsia="Times New Roman" w:hAnsi="Arial" w:cs="Arial"/>
          <w:b/>
          <w:sz w:val="20"/>
          <w:szCs w:val="20"/>
          <w:lang w:val="af-ZA"/>
        </w:rPr>
        <w:t xml:space="preserve">at </w:t>
      </w:r>
      <w:r xmlns:w="http://schemas.openxmlformats.org/wordprocessingml/2006/main" w:rsidR="00A406BF" w:rsidRPr="00E84C88">
        <w:rPr>
          <w:rFonts w:ascii="GHEA Grapalat" w:eastAsia="Times New Roman" w:hAnsi="GHEA Grapalat" w:cs="Times New Roman"/>
          <w:b/>
          <w:sz w:val="20"/>
          <w:szCs w:val="20"/>
          <w:lang w:val="af-ZA"/>
        </w:rPr>
        <w:t xml:space="preserve">3:00 </w:t>
      </w:r>
      <w:r xmlns:w="http://schemas.openxmlformats.org/wordprocessingml/2006/main" w:rsidR="00A406BF" w:rsidRPr="00E84C88">
        <w:rPr>
          <w:rFonts w:ascii="GHEA Grapalat" w:eastAsia="Times New Roman" w:hAnsi="GHEA Grapalat" w:cs="Times New Roman"/>
          <w:sz w:val="20"/>
          <w:szCs w:val="20"/>
          <w:lang w:val="af-ZA"/>
        </w:rPr>
        <w:t xml:space="preserve">p.m.</w:t>
      </w:r>
      <w:r xmlns:w="http://schemas.openxmlformats.org/wordprocessingml/2006/main" w:rsidR="00532D6C" w:rsidRPr="00E84C88">
        <w:rPr>
          <w:rFonts w:ascii="Arial" w:eastAsia="Times New Roman" w:hAnsi="Arial" w:cs="Arial"/>
          <w:sz w:val="20"/>
          <w:szCs w:val="20"/>
          <w:lang w:val="af-ZA"/>
        </w:rPr>
        <w:t xml:space="preserve">​</w:t>
      </w:r>
      <w:r xmlns:w="http://schemas.openxmlformats.org/wordprocessingml/2006/main" w:rsidR="00532D6C" w:rsidRPr="00E84C88">
        <w:rPr>
          <w:rFonts w:ascii="GHEA Grapalat" w:eastAsia="Times New Roman" w:hAnsi="GHEA Grapalat" w:cs="Times New Roman"/>
          <w:sz w:val="20"/>
          <w:szCs w:val="20"/>
          <w:lang w:val="af-ZA"/>
        </w:rPr>
        <w:t xml:space="preserve">​</w:t>
      </w:r>
    </w:p>
    <w:p w14:paraId="4EDC4BB6" w14:textId="77777777" w:rsidR="00532D6C" w:rsidRPr="00E84C88" w:rsidRDefault="00532D6C" w:rsidP="00532D6C">
      <w:pPr xmlns:w="http://schemas.openxmlformats.org/wordprocessingml/2006/main">
        <w:spacing w:after="0" w:line="240" w:lineRule="auto"/>
        <w:ind w:firstLine="708"/>
        <w:jc w:val="both"/>
        <w:rPr>
          <w:rFonts w:ascii="GHEA Grapalat" w:eastAsia="Times New Roman" w:hAnsi="GHEA Grapalat" w:cs="Times New Roman"/>
          <w:sz w:val="20"/>
          <w:szCs w:val="20"/>
          <w:lang w:val="af-ZA"/>
        </w:rPr>
      </w:pPr>
      <w:r xmlns:w="http://schemas.openxmlformats.org/wordprocessingml/2006/main" w:rsidRPr="00E84C88">
        <w:rPr>
          <w:rFonts w:ascii="Arial" w:eastAsia="Times New Roman" w:hAnsi="Arial" w:cs="Arial"/>
          <w:sz w:val="20"/>
          <w:szCs w:val="20"/>
          <w:lang w:val="af-ZA"/>
        </w:rPr>
        <w:t xml:space="preserve">Applications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from Armenian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except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can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are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presented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also</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English</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or</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Russian </w:t>
      </w:r>
      <w:r xmlns:w="http://schemas.openxmlformats.org/wordprocessingml/2006/main" w:rsidRPr="00E84C88">
        <w:rPr>
          <w:rFonts w:ascii="GHEA Grapalat" w:eastAsia="Times New Roman" w:hAnsi="GHEA Grapalat" w:cs="Times New Roman"/>
          <w:sz w:val="20"/>
          <w:szCs w:val="20"/>
          <w:lang w:val="af-ZA"/>
        </w:rPr>
        <w:t xml:space="preserve">:</w:t>
      </w:r>
    </w:p>
    <w:p w14:paraId="745155D0" w14:textId="19B4DA2D" w:rsidR="00532D6C" w:rsidRPr="00E84C88" w:rsidRDefault="00532D6C" w:rsidP="00532D6C">
      <w:pPr xmlns:w="http://schemas.openxmlformats.org/wordprocessingml/2006/main">
        <w:spacing w:after="0" w:line="240" w:lineRule="auto"/>
        <w:ind w:firstLine="708"/>
        <w:jc w:val="both"/>
        <w:rPr>
          <w:rFonts w:ascii="GHEA Grapalat" w:eastAsia="Times New Roman" w:hAnsi="GHEA Grapalat" w:cs="Times New Roman"/>
          <w:sz w:val="20"/>
          <w:szCs w:val="20"/>
          <w:lang w:val="af-ZA"/>
        </w:rPr>
      </w:pPr>
      <w:r xmlns:w="http://schemas.openxmlformats.org/wordprocessingml/2006/main" w:rsidRPr="00E84C88">
        <w:rPr>
          <w:rFonts w:ascii="Arial" w:eastAsia="Times New Roman" w:hAnsi="Arial" w:cs="Arial"/>
          <w:sz w:val="20"/>
          <w:szCs w:val="20"/>
          <w:lang w:val="af-ZA"/>
        </w:rPr>
        <w:t xml:space="preserve">Applications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the opening</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place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will have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Tumanyan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community </w:t>
      </w:r>
      <w:r xmlns:w="http://schemas.openxmlformats.org/wordprocessingml/2006/main" w:rsidRPr="00E84C88">
        <w:rPr>
          <w:rFonts w:ascii="GHEA Grapalat" w:eastAsia="Times New Roman" w:hAnsi="GHEA Grapalat" w:cs="Times New Roman"/>
          <w:sz w:val="20"/>
          <w:szCs w:val="20"/>
          <w:lang w:val="af-ZA"/>
        </w:rPr>
        <w:t xml:space="preserve">,</w:t>
      </w:r>
      <w:r xmlns:w="http://schemas.openxmlformats.org/wordprocessingml/2006/main" w:rsidR="00C9392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b/>
          <w:sz w:val="20"/>
          <w:szCs w:val="20"/>
          <w:lang w:val="af-ZA"/>
        </w:rPr>
        <w:t xml:space="preserve">c </w:t>
      </w:r>
      <w:r xmlns:w="http://schemas.openxmlformats.org/wordprocessingml/2006/main" w:rsidRPr="00E84C88">
        <w:rPr>
          <w:rFonts w:ascii="GHEA Grapalat" w:eastAsia="Times New Roman" w:hAnsi="GHEA Grapalat" w:cs="Times New Roman"/>
          <w:b/>
          <w:sz w:val="20"/>
          <w:szCs w:val="20"/>
          <w:lang w:val="af-ZA"/>
        </w:rPr>
        <w:t xml:space="preserve">.</w:t>
      </w:r>
      <w:r xmlns:w="http://schemas.openxmlformats.org/wordprocessingml/2006/main" w:rsidR="001A3021"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Arial" w:eastAsia="Times New Roman" w:hAnsi="Arial" w:cs="Arial"/>
          <w:b/>
          <w:sz w:val="20"/>
          <w:szCs w:val="20"/>
          <w:lang w:val="af-ZA"/>
        </w:rPr>
        <w:t xml:space="preserve">Tumanyan</w:t>
      </w:r>
      <w:r xmlns:w="http://schemas.openxmlformats.org/wordprocessingml/2006/main" w:rsidRPr="00E84C88">
        <w:rPr>
          <w:rFonts w:ascii="GHEA Grapalat" w:eastAsia="Times New Roman" w:hAnsi="GHEA Grapalat" w:cs="Arial"/>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Central</w:t>
      </w:r>
      <w:r xmlns:w="http://schemas.openxmlformats.org/wordprocessingml/2006/main" w:rsidRPr="00E84C88">
        <w:rPr>
          <w:rFonts w:ascii="GHEA Grapalat" w:eastAsia="Times New Roman" w:hAnsi="GHEA Grapalat" w:cs="Arial"/>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street </w:t>
      </w:r>
      <w:r xmlns:w="http://schemas.openxmlformats.org/wordprocessingml/2006/main" w:rsidRPr="00E84C88">
        <w:rPr>
          <w:rFonts w:ascii="GHEA Grapalat" w:eastAsia="Times New Roman" w:hAnsi="GHEA Grapalat" w:cs="Arial"/>
          <w:b/>
          <w:sz w:val="20"/>
          <w:szCs w:val="20"/>
          <w:lang w:val="hy-AM"/>
        </w:rPr>
        <w:t xml:space="preserve">1 </w:t>
      </w:r>
      <w:r xmlns:w="http://schemas.openxmlformats.org/wordprocessingml/2006/main" w:rsidRPr="00E84C88">
        <w:rPr>
          <w:rFonts w:ascii="Arial" w:eastAsia="Times New Roman" w:hAnsi="Arial" w:cs="Arial"/>
          <w:b/>
          <w:sz w:val="20"/>
          <w:szCs w:val="20"/>
          <w:lang w:val="hy-AM"/>
        </w:rPr>
        <w:t xml:space="preserve">building</w:t>
      </w:r>
      <w:r xmlns:w="http://schemas.openxmlformats.org/wordprocessingml/2006/main" w:rsidRPr="00E84C88">
        <w:rPr>
          <w:rFonts w:ascii="GHEA Grapalat" w:eastAsia="Calibri"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af-ZA"/>
        </w:rPr>
        <w:t xml:space="preserve">at the address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00C4546D">
        <w:rPr>
          <w:rFonts w:ascii="Arial" w:eastAsia="Times New Roman" w:hAnsi="Arial" w:cs="Arial"/>
          <w:b/>
          <w:sz w:val="20"/>
          <w:szCs w:val="20"/>
          <w:lang w:val="hy-AM"/>
        </w:rPr>
        <w:t xml:space="preserve">05 </w:t>
      </w:r>
      <w:r xmlns:w="http://schemas.openxmlformats.org/wordprocessingml/2006/main" w:rsidR="00C4546D">
        <w:rPr>
          <w:rFonts w:ascii="Cambria Math" w:eastAsia="Times New Roman" w:hAnsi="Cambria Math" w:cs="Cambria Math"/>
          <w:b/>
          <w:sz w:val="20"/>
          <w:szCs w:val="20"/>
          <w:lang w:val="hy-AM"/>
        </w:rPr>
        <w:t xml:space="preserve">․ </w:t>
      </w:r>
      <w:r xmlns:w="http://schemas.openxmlformats.org/wordprocessingml/2006/main" w:rsidR="00C4546D">
        <w:rPr>
          <w:rFonts w:ascii="Arial" w:eastAsia="Times New Roman" w:hAnsi="Arial" w:cs="Arial"/>
          <w:b/>
          <w:sz w:val="20"/>
          <w:szCs w:val="20"/>
          <w:lang w:val="hy-AM"/>
        </w:rPr>
        <w:t xml:space="preserve">08 </w:t>
      </w:r>
      <w:r xmlns:w="http://schemas.openxmlformats.org/wordprocessingml/2006/main" w:rsidR="00C4546D">
        <w:rPr>
          <w:rFonts w:ascii="Cambria Math" w:eastAsia="Times New Roman" w:hAnsi="Cambria Math" w:cs="Cambria Math"/>
          <w:b/>
          <w:sz w:val="20"/>
          <w:szCs w:val="20"/>
          <w:lang w:val="hy-AM"/>
        </w:rPr>
        <w:t xml:space="preserve">․ </w:t>
      </w:r>
      <w:r xmlns:w="http://schemas.openxmlformats.org/wordprocessingml/2006/main" w:rsidR="00C4546D">
        <w:rPr>
          <w:rFonts w:ascii="Arial" w:eastAsia="Times New Roman" w:hAnsi="Arial" w:cs="Arial"/>
          <w:b/>
          <w:sz w:val="20"/>
          <w:szCs w:val="20"/>
          <w:lang w:val="hy-AM"/>
        </w:rPr>
        <w:t xml:space="preserve">2025</w:t>
      </w:r>
      <w:r xmlns:w="http://schemas.openxmlformats.org/wordprocessingml/2006/main" w:rsidR="00C4546D">
        <w:rPr>
          <w:rFonts w:ascii="GHEA Grapalat" w:eastAsia="Times New Roman" w:hAnsi="GHEA Grapalat" w:cs="Times New Roman"/>
          <w:b/>
          <w:sz w:val="20"/>
          <w:szCs w:val="20"/>
          <w:lang w:val="hy-AM"/>
        </w:rPr>
        <w:t xml:space="preserve"> </w:t>
      </w:r>
      <w:r xmlns:w="http://schemas.openxmlformats.org/wordprocessingml/2006/main" w:rsidR="00C4546D">
        <w:rPr>
          <w:rFonts w:ascii="Cambria Math" w:eastAsia="Times New Roman" w:hAnsi="Cambria Math" w:cs="Cambria Math"/>
          <w:b/>
          <w:sz w:val="20"/>
          <w:szCs w:val="20"/>
          <w:lang w:val="hy-AM"/>
        </w:rPr>
        <w:t xml:space="preserve">․</w:t>
      </w:r>
      <w:r xmlns:w="http://schemas.openxmlformats.org/wordprocessingml/2006/main" w:rsidR="00C4546D" w:rsidRPr="00E84C88">
        <w:rPr>
          <w:rFonts w:ascii="GHEA Grapalat" w:eastAsia="Times New Roman" w:hAnsi="GHEA Grapalat" w:cs="Times New Roman"/>
          <w:b/>
          <w:sz w:val="20"/>
          <w:szCs w:val="20"/>
          <w:lang w:val="af-ZA"/>
        </w:rPr>
        <w:t xml:space="preserve"> </w:t>
      </w:r>
      <w:r xmlns:w="http://schemas.openxmlformats.org/wordprocessingml/2006/main" w:rsidR="00C4546D">
        <w:rPr>
          <w:rFonts w:ascii="GHEA Grapalat" w:eastAsia="Times New Roman" w:hAnsi="GHEA Grapalat" w:cs="Times New Roman"/>
          <w:b/>
          <w:sz w:val="20"/>
          <w:szCs w:val="20"/>
          <w:lang w:val="hy-AM"/>
        </w:rPr>
        <w:t xml:space="preserve"> </w:t>
      </w:r>
      <w:r xmlns:w="http://schemas.openxmlformats.org/wordprocessingml/2006/main" w:rsidRPr="00E84C88">
        <w:rPr>
          <w:rFonts w:ascii="Arial" w:eastAsia="Times New Roman" w:hAnsi="Arial" w:cs="Arial"/>
          <w:b/>
          <w:sz w:val="20"/>
          <w:szCs w:val="20"/>
          <w:lang w:val="af-ZA"/>
        </w:rPr>
        <w:t xml:space="preserve">at </w:t>
      </w:r>
      <w:r xmlns:w="http://schemas.openxmlformats.org/wordprocessingml/2006/main" w:rsidRPr="00E84C88">
        <w:rPr>
          <w:rFonts w:ascii="GHEA Grapalat" w:eastAsia="Times New Roman" w:hAnsi="GHEA Grapalat" w:cs="Times New Roman"/>
          <w:b/>
          <w:sz w:val="20"/>
          <w:szCs w:val="20"/>
          <w:lang w:val="af-ZA"/>
        </w:rPr>
        <w:t xml:space="preserve">3:00 </w:t>
      </w:r>
      <w:r xmlns:w="http://schemas.openxmlformats.org/wordprocessingml/2006/main" w:rsidRPr="00E84C88">
        <w:rPr>
          <w:rFonts w:ascii="GHEA Grapalat" w:eastAsia="Times New Roman" w:hAnsi="GHEA Grapalat" w:cs="Times New Roman"/>
          <w:sz w:val="20"/>
          <w:szCs w:val="20"/>
          <w:lang w:val="af-ZA"/>
        </w:rPr>
        <w:t xml:space="preserve">p.m.</w:t>
      </w:r>
      <w:r xmlns:w="http://schemas.openxmlformats.org/wordprocessingml/2006/main" w:rsidRPr="00E84C88">
        <w:rPr>
          <w:rFonts w:ascii="Arial" w:eastAsia="Times New Roman" w:hAnsi="Arial" w:cs="Arial"/>
          <w:sz w:val="20"/>
          <w:szCs w:val="20"/>
          <w:lang w:val="af-ZA"/>
        </w:rPr>
        <w:t xml:space="preserve">​</w:t>
      </w:r>
      <w:r xmlns:w="http://schemas.openxmlformats.org/wordprocessingml/2006/main" w:rsidRPr="00E84C88">
        <w:rPr>
          <w:rFonts w:ascii="GHEA Grapalat" w:eastAsia="Times New Roman" w:hAnsi="GHEA Grapalat" w:cs="Times New Roman"/>
          <w:sz w:val="20"/>
          <w:szCs w:val="20"/>
          <w:lang w:val="af-ZA"/>
        </w:rPr>
        <w:t xml:space="preserve">   </w:t>
      </w:r>
    </w:p>
    <w:p w14:paraId="2855A563" w14:textId="77777777" w:rsidR="00D96837" w:rsidRPr="00D96837" w:rsidRDefault="00D96837" w:rsidP="00D96837">
      <w:pPr xmlns:w="http://schemas.openxmlformats.org/wordprocessingml/2006/main">
        <w:spacing w:after="0" w:line="240" w:lineRule="auto"/>
        <w:ind w:firstLine="720"/>
        <w:jc w:val="both"/>
        <w:rPr>
          <w:rFonts w:ascii="GHEA Grapalat" w:eastAsia="Times New Roman" w:hAnsi="GHEA Grapalat" w:cs="Times New Roman"/>
          <w:sz w:val="20"/>
          <w:szCs w:val="20"/>
          <w:lang w:val="hy-AM"/>
        </w:rPr>
      </w:pPr>
      <w:r xmlns:w="http://schemas.openxmlformats.org/wordprocessingml/2006/main" w:rsidRPr="00D96837">
        <w:rPr>
          <w:rFonts w:ascii="GHEA Grapalat" w:eastAsia="Times New Roman" w:hAnsi="GHEA Grapalat" w:cs="Times New Roman"/>
          <w:sz w:val="20"/>
          <w:szCs w:val="20"/>
          <w:lang w:val="af-ZA"/>
        </w:rPr>
        <w:t xml:space="preserve">An appeal regarding this procedure </w:t>
      </w:r>
      <w:r xmlns:w="http://schemas.openxmlformats.org/wordprocessingml/2006/main" w:rsidRPr="00D96837">
        <w:rPr>
          <w:rFonts w:ascii="GHEA Grapalat" w:eastAsia="Times New Roman" w:hAnsi="GHEA Grapalat" w:cs="Times New Roman"/>
          <w:sz w:val="20"/>
          <w:szCs w:val="20"/>
          <w:lang w:val="hy-AM"/>
        </w:rPr>
        <w:t xml:space="preserve">is being made.</w:t>
      </w:r>
      <w:r xmlns:w="http://schemas.openxmlformats.org/wordprocessingml/2006/main" w:rsidRPr="00D96837">
        <w:rPr>
          <w:rFonts w:ascii="GHEA Grapalat" w:eastAsia="Times New Roman" w:hAnsi="GHEA Grapalat" w:cs="Times New Roman"/>
          <w:sz w:val="16"/>
          <w:szCs w:val="16"/>
          <w:lang w:val="af-ZA"/>
        </w:rPr>
        <w:t xml:space="preserve"> </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Times New Roman"/>
          <w:sz w:val="20"/>
          <w:szCs w:val="20"/>
          <w:lang w:val="hy-AM"/>
        </w:rPr>
        <w:t xml:space="preserve">Shopping</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Times New Roman"/>
          <w:sz w:val="20"/>
          <w:szCs w:val="20"/>
          <w:lang w:val="hy-AM"/>
        </w:rPr>
        <w:t xml:space="preserve">about </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Times New Roman"/>
          <w:sz w:val="20"/>
          <w:szCs w:val="20"/>
          <w:lang w:val="hy-AM"/>
        </w:rPr>
        <w:t xml:space="preserve">RA</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Times New Roman"/>
          <w:sz w:val="20"/>
          <w:szCs w:val="20"/>
          <w:lang w:val="hy-AM"/>
        </w:rPr>
        <w:t xml:space="preserve">by law</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Times New Roman"/>
          <w:sz w:val="20"/>
          <w:szCs w:val="20"/>
          <w:lang w:val="hy-AM"/>
        </w:rPr>
        <w:t xml:space="preserve">and</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Times New Roman"/>
          <w:sz w:val="20"/>
          <w:szCs w:val="20"/>
          <w:lang w:val="hy-AM"/>
        </w:rPr>
        <w:t xml:space="preserve">In accordance with the procedure established by the Civil Procedure Code of the Republic of Armenia.</w:t>
      </w:r>
    </w:p>
    <w:p w14:paraId="510F8593" w14:textId="77777777" w:rsidR="00532D6C" w:rsidRPr="00E84C88" w:rsidRDefault="00532D6C" w:rsidP="00D96837">
      <w:pPr xmlns:w="http://schemas.openxmlformats.org/wordprocessingml/2006/main">
        <w:spacing w:after="0" w:line="240" w:lineRule="auto"/>
        <w:ind w:firstLine="720"/>
        <w:jc w:val="both"/>
        <w:rPr>
          <w:rFonts w:ascii="GHEA Grapalat" w:eastAsia="Times New Roman" w:hAnsi="GHEA Grapalat" w:cs="Times New Roman"/>
          <w:b/>
          <w:sz w:val="20"/>
          <w:szCs w:val="20"/>
          <w:lang w:val="hy-AM"/>
        </w:rPr>
      </w:pPr>
      <w:r xmlns:w="http://schemas.openxmlformats.org/wordprocessingml/2006/main" w:rsidRPr="00E84C88">
        <w:rPr>
          <w:rFonts w:ascii="Arial" w:eastAsia="Times New Roman" w:hAnsi="Arial" w:cs="Arial"/>
          <w:sz w:val="20"/>
          <w:szCs w:val="20"/>
          <w:lang w:val="af-ZA"/>
        </w:rPr>
        <w:t xml:space="preserve">This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announcement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back</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related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additional</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information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to receive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number</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can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you</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apply</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evaluator</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commission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Secretary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b/>
          <w:sz w:val="20"/>
          <w:szCs w:val="20"/>
          <w:u w:val="single"/>
          <w:lang w:val="hy-AM"/>
        </w:rPr>
        <w:t xml:space="preserve">Margaret</w:t>
      </w:r>
      <w:r xmlns:w="http://schemas.openxmlformats.org/wordprocessingml/2006/main" w:rsidRPr="00E84C88">
        <w:rPr>
          <w:rFonts w:ascii="GHEA Grapalat" w:eastAsia="Times New Roman" w:hAnsi="GHEA Grapalat" w:cs="Arial"/>
          <w:b/>
          <w:sz w:val="20"/>
          <w:szCs w:val="20"/>
          <w:u w:val="single"/>
          <w:lang w:val="hy-AM"/>
        </w:rPr>
        <w:t xml:space="preserve"> </w:t>
      </w:r>
      <w:r xmlns:w="http://schemas.openxmlformats.org/wordprocessingml/2006/main" w:rsidRPr="00E84C88">
        <w:rPr>
          <w:rFonts w:ascii="Arial" w:eastAsia="Times New Roman" w:hAnsi="Arial" w:cs="Arial"/>
          <w:b/>
          <w:sz w:val="20"/>
          <w:szCs w:val="20"/>
          <w:u w:val="single"/>
          <w:lang w:val="hy-AM"/>
        </w:rPr>
        <w:t xml:space="preserve">Chatinyan</w:t>
      </w:r>
    </w:p>
    <w:p w14:paraId="5B8445B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hy-AM"/>
        </w:rPr>
      </w:pPr>
      <w:r xmlns:w="http://schemas.openxmlformats.org/wordprocessingml/2006/main" w:rsidRPr="00E84C88">
        <w:rPr>
          <w:rFonts w:ascii="Arial" w:eastAsia="Times New Roman" w:hAnsi="Arial" w:cs="Arial"/>
          <w:b/>
          <w:sz w:val="20"/>
          <w:szCs w:val="20"/>
          <w:lang w:val="af-ZA"/>
        </w:rPr>
        <w:t xml:space="preserve">Phone</w:t>
      </w:r>
      <w:r xmlns:w="http://schemas.openxmlformats.org/wordprocessingml/2006/main" w:rsidRPr="00E84C88">
        <w:rPr>
          <w:rFonts w:ascii="GHEA Grapalat" w:eastAsia="Times New Roman" w:hAnsi="GHEA Grapalat" w:cs="Times New Roman"/>
          <w:b/>
          <w:sz w:val="20"/>
          <w:szCs w:val="20"/>
          <w:lang w:val="af-ZA"/>
        </w:rPr>
        <w:t xml:space="preserve"> </w:t>
      </w:r>
      <w:r xmlns:w="http://schemas.openxmlformats.org/wordprocessingml/2006/main" w:rsidRPr="00E84C88">
        <w:rPr>
          <w:rFonts w:ascii="GHEA Grapalat" w:eastAsia="Times New Roman" w:hAnsi="GHEA Grapalat" w:cs="Times New Roman"/>
          <w:b/>
          <w:sz w:val="20"/>
          <w:szCs w:val="20"/>
          <w:u w:val="single"/>
          <w:lang w:val="af-ZA"/>
        </w:rPr>
        <w:t xml:space="preserve">09 </w:t>
      </w:r>
      <w:r xmlns:w="http://schemas.openxmlformats.org/wordprocessingml/2006/main" w:rsidRPr="00E84C88">
        <w:rPr>
          <w:rFonts w:ascii="GHEA Grapalat" w:eastAsia="Times New Roman" w:hAnsi="GHEA Grapalat" w:cs="Times New Roman"/>
          <w:b/>
          <w:sz w:val="20"/>
          <w:szCs w:val="20"/>
          <w:u w:val="single"/>
          <w:lang w:val="hy-AM"/>
        </w:rPr>
        <w:t xml:space="preserve">3628881</w:t>
      </w:r>
    </w:p>
    <w:p w14:paraId="7C73A491" w14:textId="77777777" w:rsidR="00532D6C" w:rsidRPr="00E84C88" w:rsidRDefault="00532D6C" w:rsidP="00532D6C">
      <w:pPr xmlns:w="http://schemas.openxmlformats.org/wordprocessingml/2006/main">
        <w:spacing w:after="0" w:line="240" w:lineRule="auto"/>
        <w:ind w:firstLine="720"/>
        <w:jc w:val="center"/>
        <w:rPr>
          <w:rFonts w:ascii="GHEA Grapalat" w:eastAsia="Times New Roman" w:hAnsi="GHEA Grapalat" w:cs="Times New Roman"/>
          <w:b/>
          <w:sz w:val="20"/>
          <w:szCs w:val="20"/>
          <w:u w:val="single"/>
          <w:lang w:val="af-ZA"/>
        </w:rPr>
      </w:pPr>
      <w:r xmlns:w="http://schemas.openxmlformats.org/wordprocessingml/2006/main" w:rsidRPr="00E84C88">
        <w:rPr>
          <w:rFonts w:ascii="Arial" w:eastAsia="Times New Roman" w:hAnsi="Arial" w:cs="Arial"/>
          <w:b/>
          <w:sz w:val="20"/>
          <w:szCs w:val="20"/>
          <w:lang w:val="af-ZA"/>
        </w:rPr>
        <w:t xml:space="preserve">Email</w:t>
      </w:r>
      <w:r xmlns:w="http://schemas.openxmlformats.org/wordprocessingml/2006/main" w:rsidRPr="00E84C88">
        <w:rPr>
          <w:rFonts w:ascii="GHEA Grapalat" w:eastAsia="Times New Roman" w:hAnsi="GHEA Grapalat" w:cs="Times New Roman"/>
          <w:b/>
          <w:sz w:val="20"/>
          <w:szCs w:val="20"/>
          <w:lang w:val="af-ZA"/>
        </w:rPr>
        <w:t xml:space="preserve">​</w:t>
      </w:r>
      <w:r xmlns:w="http://schemas.openxmlformats.org/wordprocessingml/2006/main" w:rsidRPr="00E84C88">
        <w:rPr>
          <w:rFonts w:ascii="Arial" w:eastAsia="Times New Roman" w:hAnsi="Arial" w:cs="Arial"/>
          <w:b/>
          <w:sz w:val="20"/>
          <w:szCs w:val="20"/>
          <w:lang w:val="af-ZA"/>
        </w:rPr>
        <w:t xml:space="preserve">​</w:t>
      </w:r>
      <w:r xmlns:w="http://schemas.openxmlformats.org/wordprocessingml/2006/main" w:rsidRPr="00E84C88">
        <w:rPr>
          <w:rFonts w:ascii="GHEA Grapalat" w:eastAsia="Times New Roman" w:hAnsi="GHEA Grapalat" w:cs="Times New Roman"/>
          <w:b/>
          <w:sz w:val="20"/>
          <w:szCs w:val="20"/>
          <w:lang w:val="af-ZA"/>
        </w:rPr>
        <w:t xml:space="preserve"> </w:t>
      </w:r>
      <w:r xmlns:w="http://schemas.openxmlformats.org/wordprocessingml/2006/main" w:rsidRPr="00E84C88">
        <w:rPr>
          <w:rFonts w:ascii="GHEA Grapalat" w:eastAsia="Times New Roman" w:hAnsi="GHEA Grapalat" w:cs="Times New Roman"/>
          <w:b/>
          <w:sz w:val="20"/>
          <w:szCs w:val="20"/>
          <w:u w:val="single"/>
          <w:lang w:val="af-ZA"/>
        </w:rPr>
        <w:t xml:space="preserve">margarita.chatinyan@yandex.com</w:t>
      </w:r>
    </w:p>
    <w:p w14:paraId="7B7D511F" w14:textId="0F3511D8"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af-ZA"/>
        </w:rPr>
      </w:pPr>
      <w:r xmlns:w="http://schemas.openxmlformats.org/wordprocessingml/2006/main" w:rsidRPr="00E84C88">
        <w:rPr>
          <w:rFonts w:ascii="Arial" w:eastAsia="Times New Roman" w:hAnsi="Arial" w:cs="Arial"/>
          <w:b/>
          <w:sz w:val="20"/>
          <w:szCs w:val="20"/>
          <w:lang w:val="af-ZA"/>
        </w:rPr>
        <w:t xml:space="preserve">Client</w:t>
      </w:r>
      <w:r xmlns:w="http://schemas.openxmlformats.org/wordprocessingml/2006/main" w:rsidRPr="00E84C88">
        <w:rPr>
          <w:rFonts w:ascii="GHEA Grapalat" w:eastAsia="Times New Roman" w:hAnsi="GHEA Grapalat" w:cs="Times New Roman"/>
          <w:b/>
          <w:sz w:val="20"/>
          <w:szCs w:val="20"/>
          <w:lang w:val="af-ZA"/>
        </w:rPr>
        <w:t xml:space="preserve">  </w:t>
      </w:r>
      <w:r xmlns:w="http://schemas.openxmlformats.org/wordprocessingml/2006/main" w:rsidRPr="00E84C88">
        <w:rPr>
          <w:rFonts w:ascii="Arial" w:eastAsia="Times New Roman" w:hAnsi="Arial" w:cs="Arial"/>
          <w:b/>
          <w:sz w:val="20"/>
          <w:szCs w:val="20"/>
          <w:lang w:val="es-ES"/>
        </w:rPr>
        <w:t xml:space="preserve">Tumanyan</w:t>
      </w:r>
      <w:r xmlns:w="http://schemas.openxmlformats.org/wordprocessingml/2006/main" w:rsidR="00A406BF">
        <w:rPr>
          <w:rFonts w:ascii="Arial" w:eastAsia="Times New Roman" w:hAnsi="Arial" w:cs="Arial"/>
          <w:b/>
          <w:sz w:val="20"/>
          <w:szCs w:val="20"/>
          <w:lang w:val="hy-AM"/>
        </w:rPr>
        <w:t xml:space="preserve"> </w:t>
      </w:r>
      <w:r xmlns:w="http://schemas.openxmlformats.org/wordprocessingml/2006/main" w:rsidRPr="00E84C88">
        <w:rPr>
          <w:rFonts w:ascii="Arial" w:eastAsia="Times New Roman" w:hAnsi="Arial" w:cs="Arial"/>
          <w:b/>
          <w:sz w:val="20"/>
          <w:szCs w:val="20"/>
          <w:lang w:val="es-ES"/>
        </w:rPr>
        <w:t xml:space="preserve">community</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utility</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economy</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Non-profit organization</w:t>
      </w:r>
    </w:p>
    <w:p w14:paraId="119E1B9C" w14:textId="77777777" w:rsidR="00532D6C" w:rsidRPr="00E84C88" w:rsidRDefault="00532D6C" w:rsidP="00532D6C">
      <w:pPr>
        <w:spacing w:after="240" w:line="240" w:lineRule="auto"/>
        <w:ind w:firstLine="709"/>
        <w:jc w:val="both"/>
        <w:rPr>
          <w:rFonts w:ascii="GHEA Grapalat" w:eastAsia="Times New Roman" w:hAnsi="GHEA Grapalat" w:cs="Sylfaen"/>
          <w:b/>
          <w:sz w:val="20"/>
          <w:szCs w:val="20"/>
          <w:lang w:val="es-ES"/>
        </w:rPr>
      </w:pPr>
    </w:p>
    <w:p w14:paraId="7995E132" w14:textId="77777777" w:rsidR="00532D6C" w:rsidRPr="00E84C88" w:rsidRDefault="00532D6C" w:rsidP="00532D6C">
      <w:pPr>
        <w:spacing w:after="0" w:line="240" w:lineRule="auto"/>
        <w:ind w:left="1404" w:firstLine="720"/>
        <w:jc w:val="both"/>
        <w:rPr>
          <w:rFonts w:ascii="GHEA Grapalat" w:eastAsia="Times New Roman" w:hAnsi="GHEA Grapalat" w:cs="Times New Roman"/>
          <w:sz w:val="20"/>
          <w:szCs w:val="20"/>
          <w:lang w:val="af-ZA"/>
        </w:rPr>
      </w:pPr>
    </w:p>
    <w:p w14:paraId="05ED3DD8" w14:textId="77777777" w:rsidR="00532D6C" w:rsidRPr="00E84C88" w:rsidRDefault="00532D6C" w:rsidP="00532D6C">
      <w:pPr>
        <w:spacing w:after="0" w:line="240" w:lineRule="auto"/>
        <w:ind w:left="1404" w:firstLine="720"/>
        <w:jc w:val="both"/>
        <w:rPr>
          <w:rFonts w:ascii="GHEA Grapalat" w:eastAsia="Times New Roman" w:hAnsi="GHEA Grapalat" w:cs="Times New Roman"/>
          <w:sz w:val="20"/>
          <w:szCs w:val="20"/>
          <w:lang w:val="af-ZA"/>
        </w:rPr>
      </w:pPr>
    </w:p>
    <w:p w14:paraId="796A328D" w14:textId="77777777" w:rsidR="00532D6C" w:rsidRPr="00E84C88" w:rsidRDefault="00532D6C" w:rsidP="00532D6C">
      <w:pPr>
        <w:spacing w:after="120" w:line="240" w:lineRule="auto"/>
        <w:ind w:right="-7" w:firstLine="567"/>
        <w:jc w:val="right"/>
        <w:rPr>
          <w:rFonts w:ascii="GHEA Grapalat" w:eastAsia="Times New Roman" w:hAnsi="GHEA Grapalat" w:cs="Sylfaen"/>
          <w:szCs w:val="24"/>
          <w:lang w:val="af-ZA"/>
        </w:rPr>
      </w:pPr>
    </w:p>
    <w:p w14:paraId="7A223611" w14:textId="77777777" w:rsidR="00532D6C" w:rsidRPr="00E84C88" w:rsidRDefault="00532D6C" w:rsidP="00532D6C">
      <w:pPr>
        <w:spacing w:after="120" w:line="240" w:lineRule="auto"/>
        <w:ind w:right="-7" w:firstLine="567"/>
        <w:jc w:val="right"/>
        <w:rPr>
          <w:rFonts w:ascii="GHEA Grapalat" w:eastAsia="Times New Roman" w:hAnsi="GHEA Grapalat" w:cs="Sylfaen"/>
          <w:szCs w:val="24"/>
          <w:lang w:val="af-ZA"/>
        </w:rPr>
      </w:pPr>
    </w:p>
    <w:p w14:paraId="0D812B48" w14:textId="77777777" w:rsidR="00532D6C" w:rsidRPr="00E84C88" w:rsidRDefault="00532D6C" w:rsidP="00532D6C">
      <w:pPr>
        <w:spacing w:after="120" w:line="240" w:lineRule="auto"/>
        <w:ind w:right="-7" w:firstLine="567"/>
        <w:jc w:val="right"/>
        <w:rPr>
          <w:rFonts w:ascii="GHEA Grapalat" w:eastAsia="Times New Roman" w:hAnsi="GHEA Grapalat" w:cs="Sylfaen"/>
          <w:szCs w:val="24"/>
          <w:lang w:val="af-ZA"/>
        </w:rPr>
      </w:pPr>
    </w:p>
    <w:p w14:paraId="2F661B6F" w14:textId="77777777" w:rsidR="00532D6C" w:rsidRPr="00E84C88" w:rsidRDefault="00532D6C" w:rsidP="00532D6C">
      <w:pPr>
        <w:spacing w:after="120" w:line="240" w:lineRule="auto"/>
        <w:ind w:right="-7" w:firstLine="567"/>
        <w:jc w:val="right"/>
        <w:rPr>
          <w:rFonts w:ascii="GHEA Grapalat" w:eastAsia="Times New Roman" w:hAnsi="GHEA Grapalat" w:cs="Sylfaen"/>
          <w:szCs w:val="24"/>
          <w:lang w:val="af-ZA"/>
        </w:rPr>
      </w:pPr>
    </w:p>
    <w:p w14:paraId="7B374697" w14:textId="77777777" w:rsidR="00532D6C" w:rsidRPr="00E84C88" w:rsidRDefault="00532D6C" w:rsidP="00532D6C">
      <w:pPr>
        <w:spacing w:after="120" w:line="240" w:lineRule="auto"/>
        <w:ind w:right="-7" w:firstLine="567"/>
        <w:jc w:val="right"/>
        <w:rPr>
          <w:rFonts w:ascii="GHEA Grapalat" w:eastAsia="Times New Roman" w:hAnsi="GHEA Grapalat" w:cs="Sylfaen"/>
          <w:szCs w:val="24"/>
          <w:lang w:val="af-ZA"/>
        </w:rPr>
      </w:pPr>
    </w:p>
    <w:p w14:paraId="129C03D2" w14:textId="77777777" w:rsidR="00532D6C" w:rsidRPr="00E84C88" w:rsidRDefault="00532D6C" w:rsidP="00532D6C">
      <w:pPr>
        <w:spacing w:after="0" w:line="240" w:lineRule="auto"/>
        <w:jc w:val="center"/>
        <w:rPr>
          <w:rFonts w:ascii="GHEA Grapalat" w:eastAsia="Times New Roman" w:hAnsi="GHEA Grapalat" w:cs="Times New Roman"/>
          <w:sz w:val="24"/>
          <w:szCs w:val="24"/>
          <w:lang w:val="af-ZA"/>
        </w:rPr>
      </w:pPr>
    </w:p>
    <w:p w14:paraId="064B5799" w14:textId="77777777" w:rsidR="003242D7" w:rsidRPr="00C93928" w:rsidRDefault="003242D7" w:rsidP="00532D6C">
      <w:pPr>
        <w:spacing w:after="0" w:line="240" w:lineRule="auto"/>
        <w:jc w:val="right"/>
        <w:rPr>
          <w:rFonts w:ascii="GHEA Grapalat" w:eastAsia="Times New Roman" w:hAnsi="GHEA Grapalat" w:cs="Sylfaen"/>
          <w:sz w:val="20"/>
          <w:szCs w:val="20"/>
          <w:lang w:val="af-ZA"/>
        </w:rPr>
      </w:pPr>
    </w:p>
    <w:p w14:paraId="136C46ED" w14:textId="77777777" w:rsidR="00C93928" w:rsidRPr="00597465" w:rsidRDefault="00C93928" w:rsidP="00532D6C">
      <w:pPr>
        <w:spacing w:after="0" w:line="240" w:lineRule="auto"/>
        <w:jc w:val="right"/>
        <w:rPr>
          <w:rFonts w:ascii="Arial" w:eastAsia="Times New Roman" w:hAnsi="Arial" w:cs="Arial"/>
          <w:sz w:val="20"/>
          <w:szCs w:val="20"/>
          <w:lang w:val="af-ZA"/>
        </w:rPr>
      </w:pPr>
    </w:p>
    <w:p w14:paraId="3BE9AA5F" w14:textId="77777777" w:rsidR="00C93928" w:rsidRPr="00597465" w:rsidRDefault="00C93928" w:rsidP="00532D6C">
      <w:pPr>
        <w:spacing w:after="0" w:line="240" w:lineRule="auto"/>
        <w:jc w:val="right"/>
        <w:rPr>
          <w:rFonts w:ascii="Arial" w:eastAsia="Times New Roman" w:hAnsi="Arial" w:cs="Arial"/>
          <w:sz w:val="20"/>
          <w:szCs w:val="20"/>
          <w:lang w:val="af-ZA"/>
        </w:rPr>
      </w:pPr>
    </w:p>
    <w:p w14:paraId="1EB353C9" w14:textId="77777777" w:rsidR="00216751" w:rsidRPr="00791187" w:rsidRDefault="00216751" w:rsidP="00532D6C">
      <w:pPr>
        <w:spacing w:after="0" w:line="240" w:lineRule="auto"/>
        <w:jc w:val="right"/>
        <w:rPr>
          <w:rFonts w:ascii="Arial" w:eastAsia="Times New Roman" w:hAnsi="Arial" w:cs="Arial"/>
          <w:sz w:val="20"/>
          <w:szCs w:val="20"/>
          <w:lang w:val="af-ZA"/>
        </w:rPr>
      </w:pPr>
    </w:p>
    <w:p w14:paraId="60A1FCB7" w14:textId="77777777" w:rsidR="00216751" w:rsidRPr="00791187" w:rsidRDefault="00216751" w:rsidP="00532D6C">
      <w:pPr>
        <w:spacing w:after="0" w:line="240" w:lineRule="auto"/>
        <w:jc w:val="right"/>
        <w:rPr>
          <w:rFonts w:ascii="Arial" w:eastAsia="Times New Roman" w:hAnsi="Arial" w:cs="Arial"/>
          <w:sz w:val="20"/>
          <w:szCs w:val="20"/>
          <w:lang w:val="af-ZA"/>
        </w:rPr>
      </w:pPr>
    </w:p>
    <w:p w14:paraId="4168E93F" w14:textId="77777777" w:rsidR="00216751" w:rsidRPr="00791187" w:rsidRDefault="00216751" w:rsidP="00532D6C">
      <w:pPr>
        <w:spacing w:after="0" w:line="240" w:lineRule="auto"/>
        <w:jc w:val="right"/>
        <w:rPr>
          <w:rFonts w:ascii="Arial" w:eastAsia="Times New Roman" w:hAnsi="Arial" w:cs="Arial"/>
          <w:sz w:val="20"/>
          <w:szCs w:val="20"/>
          <w:lang w:val="af-ZA"/>
        </w:rPr>
      </w:pPr>
    </w:p>
    <w:p w14:paraId="70C8FDE2" w14:textId="77777777" w:rsidR="00216751" w:rsidRPr="00791187" w:rsidRDefault="00216751" w:rsidP="00532D6C">
      <w:pPr>
        <w:spacing w:after="0" w:line="240" w:lineRule="auto"/>
        <w:jc w:val="right"/>
        <w:rPr>
          <w:rFonts w:ascii="Arial" w:eastAsia="Times New Roman" w:hAnsi="Arial" w:cs="Arial"/>
          <w:sz w:val="20"/>
          <w:szCs w:val="20"/>
          <w:lang w:val="af-ZA"/>
        </w:rPr>
      </w:pPr>
    </w:p>
    <w:p w14:paraId="69C0CBCC" w14:textId="77777777" w:rsidR="00216751" w:rsidRPr="00791187" w:rsidRDefault="00216751" w:rsidP="00532D6C">
      <w:pPr>
        <w:spacing w:after="0" w:line="240" w:lineRule="auto"/>
        <w:jc w:val="right"/>
        <w:rPr>
          <w:rFonts w:ascii="Arial" w:eastAsia="Times New Roman" w:hAnsi="Arial" w:cs="Arial"/>
          <w:sz w:val="20"/>
          <w:szCs w:val="20"/>
          <w:lang w:val="af-ZA"/>
        </w:rPr>
      </w:pPr>
    </w:p>
    <w:p w14:paraId="24574553" w14:textId="77777777" w:rsidR="00216751" w:rsidRPr="00791187" w:rsidRDefault="00216751" w:rsidP="00532D6C">
      <w:pPr>
        <w:spacing w:after="0" w:line="240" w:lineRule="auto"/>
        <w:jc w:val="right"/>
        <w:rPr>
          <w:rFonts w:ascii="Arial" w:eastAsia="Times New Roman" w:hAnsi="Arial" w:cs="Arial"/>
          <w:sz w:val="20"/>
          <w:szCs w:val="20"/>
          <w:lang w:val="af-ZA"/>
        </w:rPr>
      </w:pPr>
    </w:p>
    <w:p w14:paraId="430B506D" w14:textId="77777777" w:rsidR="00216751" w:rsidRPr="00791187" w:rsidRDefault="00216751" w:rsidP="00532D6C">
      <w:pPr>
        <w:spacing w:after="0" w:line="240" w:lineRule="auto"/>
        <w:jc w:val="right"/>
        <w:rPr>
          <w:rFonts w:ascii="Arial" w:eastAsia="Times New Roman" w:hAnsi="Arial" w:cs="Arial"/>
          <w:sz w:val="20"/>
          <w:szCs w:val="20"/>
          <w:lang w:val="af-ZA"/>
        </w:rPr>
      </w:pPr>
    </w:p>
    <w:p w14:paraId="0E39C1CD"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Sylfaen"/>
          <w:sz w:val="20"/>
          <w:szCs w:val="20"/>
          <w:lang w:val="af-ZA"/>
        </w:rPr>
      </w:pPr>
      <w:r xmlns:w="http://schemas.openxmlformats.org/wordprocessingml/2006/main" w:rsidRPr="00E84C88">
        <w:rPr>
          <w:rFonts w:ascii="Arial" w:eastAsia="Times New Roman" w:hAnsi="Arial" w:cs="Arial"/>
          <w:sz w:val="20"/>
          <w:szCs w:val="20"/>
          <w:lang w:val="en-US"/>
        </w:rPr>
        <w:t xml:space="preserve">Approved</w:t>
      </w:r>
      <w:r xmlns:w="http://schemas.openxmlformats.org/wordprocessingml/2006/main" w:rsidRPr="00E84C88">
        <w:rPr>
          <w:rFonts w:ascii="GHEA Grapalat" w:eastAsia="Times New Roman" w:hAnsi="GHEA Grapalat" w:cs="Times Armeni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is</w:t>
      </w:r>
    </w:p>
    <w:p w14:paraId="58CC8D4B" w14:textId="7814A863" w:rsidR="00532D6C" w:rsidRPr="00E84C88" w:rsidRDefault="00C4546D" w:rsidP="00532D6C">
      <w:pPr xmlns:w="http://schemas.openxmlformats.org/wordprocessingml/2006/main">
        <w:spacing w:after="0" w:line="240" w:lineRule="auto"/>
        <w:ind w:firstLine="567"/>
        <w:jc w:val="right"/>
        <w:rPr>
          <w:rFonts w:ascii="GHEA Grapalat" w:eastAsia="Times New Roman" w:hAnsi="GHEA Grapalat" w:cs="Sylfaen"/>
          <w:sz w:val="20"/>
          <w:szCs w:val="20"/>
          <w:lang w:val="af-ZA"/>
        </w:rPr>
      </w:pPr>
      <w:r xmlns:w="http://schemas.openxmlformats.org/wordprocessingml/2006/main" w:rsidR="00532D6C" w:rsidRPr="00E84C88">
        <w:rPr>
          <w:rFonts w:ascii="Arial" w:eastAsia="Times New Roman" w:hAnsi="Arial" w:cs="Arial"/>
          <w:sz w:val="20"/>
          <w:szCs w:val="20"/>
          <w:lang w:val="en-US"/>
        </w:rPr>
        <w:t xml:space="preserve">Code </w:t>
      </w:r>
      <w:r xmlns:w="http://schemas.openxmlformats.org/wordprocessingml/2006/main">
        <w:rPr>
          <w:rFonts w:ascii="Arial" w:eastAsia="Times New Roman" w:hAnsi="Arial" w:cs="Arial"/>
          <w:b/>
          <w:color w:val="000000"/>
          <w:sz w:val="20"/>
          <w:szCs w:val="27"/>
          <w:lang w:val="hy-AM"/>
        </w:rPr>
        <w:t xml:space="preserve">LM-THKT-GHAPZB-25/09</w:t>
      </w:r>
      <w:r xmlns:w="http://schemas.openxmlformats.org/wordprocessingml/2006/main" w:rsidR="00532D6C" w:rsidRPr="00E84C88">
        <w:rPr>
          <w:rFonts w:ascii="GHEA Grapalat" w:eastAsia="Times New Roman" w:hAnsi="GHEA Grapalat" w:cs="Times Armenian"/>
          <w:sz w:val="20"/>
          <w:szCs w:val="20"/>
          <w:lang w:val="af-ZA"/>
        </w:rPr>
        <w:t xml:space="preserve"> </w:t>
      </w:r>
    </w:p>
    <w:p w14:paraId="3A555C73" w14:textId="77777777" w:rsidR="00532D6C" w:rsidRPr="00E84C88" w:rsidRDefault="00532D6C" w:rsidP="00532D6C">
      <w:pPr xmlns:w="http://schemas.openxmlformats.org/wordprocessingml/2006/main">
        <w:spacing w:after="0" w:line="240" w:lineRule="auto"/>
        <w:ind w:firstLine="567"/>
        <w:jc w:val="right"/>
        <w:rPr>
          <w:rFonts w:ascii="GHEA Grapalat" w:eastAsia="Times New Roman" w:hAnsi="GHEA Grapalat" w:cs="Times Armenian"/>
          <w:sz w:val="20"/>
          <w:szCs w:val="20"/>
          <w:lang w:val="af-ZA"/>
        </w:rPr>
      </w:pPr>
      <w:proofErr xmlns:w="http://schemas.openxmlformats.org/wordprocessingml/2006/main" w:type="gramStart"/>
      <w:r xmlns:w="http://schemas.openxmlformats.org/wordprocessingml/2006/main" w:rsidRPr="00E84C88">
        <w:rPr>
          <w:rFonts w:ascii="Arial" w:eastAsia="Times New Roman" w:hAnsi="Arial" w:cs="Arial"/>
          <w:sz w:val="20"/>
          <w:szCs w:val="20"/>
          <w:lang w:val="en-US"/>
        </w:rPr>
        <w:t xml:space="preserve">quotation</w:t>
      </w:r>
      <w:proofErr xmlns:w="http://schemas.openxmlformats.org/wordprocessingml/2006/main" w:type="gramEnd"/>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survey</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GHEA Grapalat" w:eastAsia="Times New Roman" w:hAnsi="GHEA Grapalat" w:cs="Times Armeni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evaluator</w:t>
      </w:r>
      <w:r xmlns:w="http://schemas.openxmlformats.org/wordprocessingml/2006/main" w:rsidRPr="00E84C88">
        <w:rPr>
          <w:rFonts w:ascii="GHEA Grapalat" w:eastAsia="Times New Roman" w:hAnsi="GHEA Grapalat" w:cs="Times Armeni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commission</w:t>
      </w:r>
    </w:p>
    <w:p w14:paraId="77C87852" w14:textId="5A3395CA" w:rsidR="00532D6C" w:rsidRPr="00216751" w:rsidRDefault="00532D6C" w:rsidP="00532D6C">
      <w:pPr xmlns:w="http://schemas.openxmlformats.org/wordprocessingml/2006/main">
        <w:spacing w:after="0" w:line="240" w:lineRule="auto"/>
        <w:ind w:firstLine="567"/>
        <w:jc w:val="right"/>
        <w:rPr>
          <w:rFonts w:ascii="Arial" w:eastAsia="Times New Roman" w:hAnsi="Arial" w:cs="Arial"/>
          <w:sz w:val="20"/>
          <w:szCs w:val="20"/>
          <w:lang w:val="af-ZA"/>
        </w:rPr>
      </w:pPr>
      <w:r xmlns:w="http://schemas.openxmlformats.org/wordprocessingml/2006/main" w:rsidRPr="00216751">
        <w:rPr>
          <w:rFonts w:ascii="Arial" w:eastAsia="Times New Roman" w:hAnsi="Arial" w:cs="Arial"/>
          <w:sz w:val="20"/>
          <w:szCs w:val="20"/>
          <w:lang w:val="af-ZA"/>
        </w:rPr>
        <w:t xml:space="preserve">2025 </w:t>
      </w:r>
      <w:r xmlns:w="http://schemas.openxmlformats.org/wordprocessingml/2006/main" w:rsidR="00C93928" w:rsidRPr="00216751">
        <w:rPr>
          <w:rFonts w:ascii="Cambria Math" w:eastAsia="Times New Roman" w:hAnsi="Cambria Math" w:cs="Cambria Math"/>
          <w:sz w:val="20"/>
          <w:szCs w:val="20"/>
          <w:lang w:val="af-ZA"/>
        </w:rPr>
        <w:t xml:space="preserve">.</w:t>
      </w:r>
      <w:r xmlns:w="http://schemas.openxmlformats.org/wordprocessingml/2006/main" w:rsidR="00C93928" w:rsidRPr="00216751">
        <w:rPr>
          <w:rFonts w:ascii="Arial" w:eastAsia="Times New Roman" w:hAnsi="Arial" w:cs="Arial"/>
          <w:sz w:val="20"/>
          <w:szCs w:val="20"/>
          <w:lang w:val="af-ZA"/>
        </w:rPr>
        <w:t xml:space="preserve"> </w:t>
      </w:r>
      <w:r xmlns:w="http://schemas.openxmlformats.org/wordprocessingml/2006/main" w:rsidR="00A406BF" w:rsidRPr="00216751">
        <w:rPr>
          <w:rFonts w:ascii="Arial" w:eastAsia="Times New Roman" w:hAnsi="Arial" w:cs="Arial"/>
          <w:sz w:val="20"/>
          <w:szCs w:val="20"/>
          <w:lang w:val="af-ZA"/>
        </w:rPr>
        <w:t xml:space="preserve">By decision No. 01 of </w:t>
      </w:r>
      <w:r xmlns:w="http://schemas.openxmlformats.org/wordprocessingml/2006/main" w:rsidR="00C4546D">
        <w:rPr>
          <w:rFonts w:ascii="Arial" w:eastAsia="Times New Roman" w:hAnsi="Arial" w:cs="Arial"/>
          <w:sz w:val="20"/>
          <w:szCs w:val="20"/>
          <w:lang w:val="hy-AM"/>
        </w:rPr>
        <w:t xml:space="preserve">July 28</w:t>
      </w:r>
    </w:p>
    <w:p w14:paraId="60BCEC1B"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4ABAADA3"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76A41A48"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109134B8"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2DA0345C"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76058C21" w14:textId="61E769E5" w:rsidR="00532D6C" w:rsidRPr="00E84C88" w:rsidRDefault="00A1458F" w:rsidP="00532D6C">
      <w:pPr xmlns:w="http://schemas.openxmlformats.org/wordprocessingml/2006/main">
        <w:spacing w:after="0" w:line="240" w:lineRule="auto"/>
        <w:jc w:val="center"/>
        <w:rPr>
          <w:rFonts w:ascii="GHEA Grapalat" w:eastAsia="Times New Roman" w:hAnsi="GHEA Grapalat" w:cs="Times New Roman"/>
          <w:b/>
          <w:sz w:val="28"/>
          <w:szCs w:val="20"/>
          <w:u w:val="single"/>
          <w:lang w:val="af-ZA"/>
        </w:rPr>
      </w:pPr>
      <w:r xmlns:w="http://schemas.openxmlformats.org/wordprocessingml/2006/main">
        <w:rPr>
          <w:rFonts w:ascii="Arial" w:eastAsia="Times New Roman" w:hAnsi="Arial" w:cs="Arial"/>
          <w:b/>
          <w:sz w:val="28"/>
          <w:szCs w:val="20"/>
          <w:u w:val="single"/>
          <w:lang w:val="en-AU"/>
        </w:rPr>
        <w:t xml:space="preserve">TUMANYAN</w:t>
      </w:r>
      <w:r xmlns:w="http://schemas.openxmlformats.org/wordprocessingml/2006/main" w:rsidRPr="00A1458F">
        <w:rPr>
          <w:rFonts w:ascii="Arial" w:eastAsia="Times New Roman" w:hAnsi="Arial" w:cs="Arial"/>
          <w:b/>
          <w:sz w:val="28"/>
          <w:szCs w:val="20"/>
          <w:u w:val="single"/>
          <w:lang w:val="af-ZA"/>
        </w:rPr>
        <w:t xml:space="preserve"> </w:t>
      </w:r>
      <w:r xmlns:w="http://schemas.openxmlformats.org/wordprocessingml/2006/main" w:rsidR="00532D6C" w:rsidRPr="00E84C88">
        <w:rPr>
          <w:rFonts w:ascii="Arial" w:eastAsia="Times New Roman" w:hAnsi="Arial" w:cs="Arial"/>
          <w:b/>
          <w:sz w:val="28"/>
          <w:szCs w:val="20"/>
          <w:u w:val="single"/>
          <w:lang w:val="en-AU"/>
        </w:rPr>
        <w:t xml:space="preserve">COMMUNITY</w:t>
      </w:r>
      <w:r xmlns:w="http://schemas.openxmlformats.org/wordprocessingml/2006/main" w:rsidR="00532D6C" w:rsidRPr="00E84C88">
        <w:rPr>
          <w:rFonts w:ascii="GHEA Grapalat" w:eastAsia="Times New Roman" w:hAnsi="GHEA Grapalat" w:cs="Times New Roman"/>
          <w:b/>
          <w:sz w:val="28"/>
          <w:szCs w:val="20"/>
          <w:u w:val="single"/>
          <w:lang w:val="af-ZA"/>
        </w:rPr>
        <w:t xml:space="preserve"> </w:t>
      </w:r>
      <w:r xmlns:w="http://schemas.openxmlformats.org/wordprocessingml/2006/main" w:rsidR="00532D6C" w:rsidRPr="00E84C88">
        <w:rPr>
          <w:rFonts w:ascii="Arial" w:eastAsia="Times New Roman" w:hAnsi="Arial" w:cs="Arial"/>
          <w:b/>
          <w:sz w:val="28"/>
          <w:szCs w:val="20"/>
          <w:u w:val="single"/>
          <w:lang w:val="en-AU"/>
        </w:rPr>
        <w:t xml:space="preserve">MUNICIPAL</w:t>
      </w:r>
      <w:r xmlns:w="http://schemas.openxmlformats.org/wordprocessingml/2006/main" w:rsidR="00532D6C" w:rsidRPr="00E84C88">
        <w:rPr>
          <w:rFonts w:ascii="GHEA Grapalat" w:eastAsia="Times New Roman" w:hAnsi="GHEA Grapalat" w:cs="Times New Roman"/>
          <w:b/>
          <w:sz w:val="28"/>
          <w:szCs w:val="20"/>
          <w:u w:val="single"/>
          <w:lang w:val="af-ZA"/>
        </w:rPr>
        <w:t xml:space="preserve"> </w:t>
      </w:r>
      <w:r xmlns:w="http://schemas.openxmlformats.org/wordprocessingml/2006/main" w:rsidR="00532D6C" w:rsidRPr="00E84C88">
        <w:rPr>
          <w:rFonts w:ascii="Arial" w:eastAsia="Times New Roman" w:hAnsi="Arial" w:cs="Arial"/>
          <w:b/>
          <w:sz w:val="28"/>
          <w:szCs w:val="20"/>
          <w:u w:val="single"/>
          <w:lang w:val="en-AU"/>
        </w:rPr>
        <w:t xml:space="preserve">ECONOMY</w:t>
      </w:r>
      <w:r xmlns:w="http://schemas.openxmlformats.org/wordprocessingml/2006/main" w:rsidR="00532D6C" w:rsidRPr="00E84C88">
        <w:rPr>
          <w:rFonts w:ascii="GHEA Grapalat" w:eastAsia="Times New Roman" w:hAnsi="GHEA Grapalat" w:cs="Times New Roman"/>
          <w:b/>
          <w:sz w:val="28"/>
          <w:szCs w:val="20"/>
          <w:u w:val="single"/>
          <w:lang w:val="es-ES"/>
        </w:rPr>
        <w:t xml:space="preserve"> </w:t>
      </w:r>
      <w:r xmlns:w="http://schemas.openxmlformats.org/wordprocessingml/2006/main" w:rsidR="00532D6C" w:rsidRPr="00E84C88">
        <w:rPr>
          <w:rFonts w:ascii="Arial" w:eastAsia="Times New Roman" w:hAnsi="Arial" w:cs="Arial"/>
          <w:b/>
          <w:sz w:val="28"/>
          <w:szCs w:val="20"/>
          <w:u w:val="single"/>
          <w:lang w:val="hy-AM"/>
        </w:rPr>
        <w:t xml:space="preserve">Non-profit organization</w:t>
      </w:r>
    </w:p>
    <w:p w14:paraId="4DDDBE9B" w14:textId="77777777" w:rsidR="00532D6C" w:rsidRPr="00E84C88" w:rsidRDefault="00532D6C" w:rsidP="00532D6C">
      <w:pPr>
        <w:tabs>
          <w:tab w:val="left" w:pos="5968"/>
        </w:tabs>
        <w:spacing w:after="120" w:line="240" w:lineRule="auto"/>
        <w:ind w:right="-7" w:firstLine="567"/>
        <w:rPr>
          <w:rFonts w:ascii="GHEA Grapalat" w:eastAsia="Times New Roman" w:hAnsi="GHEA Grapalat" w:cs="Times New Roman"/>
          <w:sz w:val="24"/>
          <w:szCs w:val="24"/>
          <w:lang w:val="af-ZA"/>
        </w:rPr>
      </w:pPr>
      <w:r w:rsidRPr="00E84C88">
        <w:rPr>
          <w:rFonts w:ascii="GHEA Grapalat" w:eastAsia="Times New Roman" w:hAnsi="GHEA Grapalat" w:cs="Times New Roman"/>
          <w:sz w:val="24"/>
          <w:szCs w:val="24"/>
          <w:lang w:val="af-ZA"/>
        </w:rPr>
        <w:tab/>
      </w:r>
    </w:p>
    <w:p w14:paraId="4EE61A72"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6C9174F5"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2340CA46"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079CAF3B"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20FB2F12" w14:textId="77777777" w:rsidR="00532D6C" w:rsidRPr="00E84C88" w:rsidRDefault="00532D6C" w:rsidP="00532D6C">
      <w:pPr xmlns:w="http://schemas.openxmlformats.org/wordprocessingml/2006/main">
        <w:spacing w:after="120" w:line="240" w:lineRule="auto"/>
        <w:ind w:right="-7" w:firstLine="567"/>
        <w:jc w:val="center"/>
        <w:rPr>
          <w:rFonts w:ascii="GHEA Grapalat" w:eastAsia="Times New Roman" w:hAnsi="GHEA Grapalat" w:cs="Sylfaen"/>
          <w:sz w:val="24"/>
          <w:szCs w:val="24"/>
          <w:lang w:val="af-ZA"/>
        </w:rPr>
      </w:pPr>
      <w:r xmlns:w="http://schemas.openxmlformats.org/wordprocessingml/2006/main" w:rsidRPr="00E84C88">
        <w:rPr>
          <w:rFonts w:ascii="Arial" w:eastAsia="Times New Roman" w:hAnsi="Arial" w:cs="Arial"/>
          <w:sz w:val="24"/>
          <w:szCs w:val="24"/>
          <w:lang w:val="en-US"/>
        </w:rPr>
        <w:t xml:space="preserve">H</w:t>
      </w:r>
      <w:r xmlns:w="http://schemas.openxmlformats.org/wordprocessingml/2006/main" w:rsidRPr="00E84C88">
        <w:rPr>
          <w:rFonts w:ascii="GHEA Grapalat" w:eastAsia="Times New Roman" w:hAnsi="GHEA Grapalat" w:cs="Times Armenian"/>
          <w:sz w:val="24"/>
          <w:szCs w:val="24"/>
          <w:lang w:val="af-ZA"/>
        </w:rPr>
        <w:t xml:space="preserve"> </w:t>
      </w:r>
      <w:r xmlns:w="http://schemas.openxmlformats.org/wordprocessingml/2006/main" w:rsidRPr="00E84C88">
        <w:rPr>
          <w:rFonts w:ascii="Arial" w:eastAsia="Times New Roman" w:hAnsi="Arial" w:cs="Arial"/>
          <w:sz w:val="24"/>
          <w:szCs w:val="24"/>
          <w:lang w:val="en-US"/>
        </w:rPr>
        <w:t xml:space="preserve">R</w:t>
      </w:r>
      <w:r xmlns:w="http://schemas.openxmlformats.org/wordprocessingml/2006/main" w:rsidRPr="00E84C88">
        <w:rPr>
          <w:rFonts w:ascii="GHEA Grapalat" w:eastAsia="Times New Roman" w:hAnsi="GHEA Grapalat" w:cs="Times Armenian"/>
          <w:sz w:val="24"/>
          <w:szCs w:val="24"/>
          <w:lang w:val="af-ZA"/>
        </w:rPr>
        <w:t xml:space="preserve"> </w:t>
      </w:r>
      <w:r xmlns:w="http://schemas.openxmlformats.org/wordprocessingml/2006/main" w:rsidRPr="00E84C88">
        <w:rPr>
          <w:rFonts w:ascii="Arial" w:eastAsia="Times New Roman" w:hAnsi="Arial" w:cs="Arial"/>
          <w:sz w:val="24"/>
          <w:szCs w:val="24"/>
          <w:lang w:val="en-US"/>
        </w:rPr>
        <w:t xml:space="preserve">A</w:t>
      </w:r>
      <w:r xmlns:w="http://schemas.openxmlformats.org/wordprocessingml/2006/main" w:rsidRPr="00E84C88">
        <w:rPr>
          <w:rFonts w:ascii="GHEA Grapalat" w:eastAsia="Times New Roman" w:hAnsi="GHEA Grapalat" w:cs="Times Armenian"/>
          <w:sz w:val="24"/>
          <w:szCs w:val="24"/>
          <w:lang w:val="af-ZA"/>
        </w:rPr>
        <w:t xml:space="preserve"> </w:t>
      </w:r>
      <w:r xmlns:w="http://schemas.openxmlformats.org/wordprocessingml/2006/main" w:rsidRPr="00E84C88">
        <w:rPr>
          <w:rFonts w:ascii="Arial" w:eastAsia="Times New Roman" w:hAnsi="Arial" w:cs="Arial"/>
          <w:sz w:val="24"/>
          <w:szCs w:val="24"/>
          <w:lang w:val="en-US"/>
        </w:rPr>
        <w:t xml:space="preserve">V</w:t>
      </w:r>
      <w:r xmlns:w="http://schemas.openxmlformats.org/wordprocessingml/2006/main" w:rsidRPr="00E84C88">
        <w:rPr>
          <w:rFonts w:ascii="GHEA Grapalat" w:eastAsia="Times New Roman" w:hAnsi="GHEA Grapalat" w:cs="Times Armenian"/>
          <w:sz w:val="24"/>
          <w:szCs w:val="24"/>
          <w:lang w:val="af-ZA"/>
        </w:rPr>
        <w:t xml:space="preserve"> </w:t>
      </w:r>
      <w:r xmlns:w="http://schemas.openxmlformats.org/wordprocessingml/2006/main" w:rsidRPr="00E84C88">
        <w:rPr>
          <w:rFonts w:ascii="Arial" w:eastAsia="Times New Roman" w:hAnsi="Arial" w:cs="Arial"/>
          <w:sz w:val="24"/>
          <w:szCs w:val="24"/>
          <w:lang w:val="en-US"/>
        </w:rPr>
        <w:t xml:space="preserve">E</w:t>
      </w:r>
      <w:r xmlns:w="http://schemas.openxmlformats.org/wordprocessingml/2006/main" w:rsidRPr="00E84C88">
        <w:rPr>
          <w:rFonts w:ascii="GHEA Grapalat" w:eastAsia="Times New Roman" w:hAnsi="GHEA Grapalat" w:cs="Times Armenian"/>
          <w:sz w:val="24"/>
          <w:szCs w:val="24"/>
          <w:lang w:val="af-ZA"/>
        </w:rPr>
        <w:t xml:space="preserve"> </w:t>
      </w:r>
      <w:r xmlns:w="http://schemas.openxmlformats.org/wordprocessingml/2006/main" w:rsidRPr="00E84C88">
        <w:rPr>
          <w:rFonts w:ascii="Arial" w:eastAsia="Times New Roman" w:hAnsi="Arial" w:cs="Arial"/>
          <w:sz w:val="24"/>
          <w:szCs w:val="24"/>
          <w:lang w:val="en-US"/>
        </w:rPr>
        <w:t xml:space="preserve">R</w:t>
      </w:r>
    </w:p>
    <w:p w14:paraId="5F4987B3" w14:textId="77777777" w:rsidR="00532D6C" w:rsidRPr="00E84C88" w:rsidRDefault="00532D6C" w:rsidP="00532D6C">
      <w:pPr>
        <w:spacing w:after="120" w:line="240" w:lineRule="auto"/>
        <w:ind w:right="-7" w:firstLine="567"/>
        <w:jc w:val="center"/>
        <w:rPr>
          <w:rFonts w:ascii="GHEA Grapalat" w:eastAsia="Times New Roman" w:hAnsi="GHEA Grapalat" w:cs="Sylfaen"/>
          <w:sz w:val="24"/>
          <w:szCs w:val="24"/>
          <w:lang w:val="af-ZA"/>
        </w:rPr>
      </w:pPr>
    </w:p>
    <w:p w14:paraId="22E7C6C7" w14:textId="77777777" w:rsidR="00532D6C" w:rsidRPr="00E84C88" w:rsidRDefault="00532D6C" w:rsidP="00532D6C">
      <w:pPr>
        <w:spacing w:after="120" w:line="240" w:lineRule="auto"/>
        <w:ind w:right="-7" w:firstLine="567"/>
        <w:jc w:val="center"/>
        <w:rPr>
          <w:rFonts w:ascii="GHEA Grapalat" w:eastAsia="Times New Roman" w:hAnsi="GHEA Grapalat" w:cs="Sylfaen"/>
          <w:b/>
          <w:sz w:val="24"/>
          <w:szCs w:val="24"/>
          <w:lang w:val="af-ZA"/>
        </w:rPr>
      </w:pPr>
    </w:p>
    <w:p w14:paraId="30C19796" w14:textId="2CEB3339" w:rsidR="00532D6C" w:rsidRPr="003624DD" w:rsidRDefault="00532D6C" w:rsidP="00532D6C">
      <w:pPr xmlns:w="http://schemas.openxmlformats.org/wordprocessingml/2006/main">
        <w:spacing w:after="0" w:line="240" w:lineRule="auto"/>
        <w:jc w:val="center"/>
        <w:rPr>
          <w:rFonts w:ascii="Arial" w:eastAsia="Times New Roman" w:hAnsi="Arial" w:cs="Arial"/>
          <w:b/>
          <w:sz w:val="20"/>
          <w:szCs w:val="20"/>
          <w:lang w:val="es-ES"/>
        </w:rPr>
      </w:pP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0"/>
          <w:lang w:val="en-AU"/>
        </w:rPr>
        <w:t xml:space="preserve">TUMANYAN</w:t>
      </w:r>
      <w:r xmlns:w="http://schemas.openxmlformats.org/wordprocessingml/2006/main" w:rsidRPr="00E84C88">
        <w:rPr>
          <w:rFonts w:ascii="GHEA Grapalat" w:eastAsia="Times New Roman" w:hAnsi="GHEA Grapalat" w:cs="Times New Roman"/>
          <w:b/>
          <w:sz w:val="20"/>
          <w:szCs w:val="20"/>
          <w:lang w:val="af-ZA"/>
        </w:rPr>
        <w:t xml:space="preserve"> </w:t>
      </w:r>
      <w:r xmlns:w="http://schemas.openxmlformats.org/wordprocessingml/2006/main" w:rsidRPr="00E84C88">
        <w:rPr>
          <w:rFonts w:ascii="Arial" w:eastAsia="Times New Roman" w:hAnsi="Arial" w:cs="Arial"/>
          <w:b/>
          <w:sz w:val="20"/>
          <w:szCs w:val="20"/>
          <w:lang w:val="hy-AM"/>
        </w:rPr>
        <w:t xml:space="preserve">COMMUNITY</w:t>
      </w:r>
      <w:r xmlns:w="http://schemas.openxmlformats.org/wordprocessingml/2006/main" w:rsidRPr="00E84C88">
        <w:rPr>
          <w:rFonts w:ascii="GHEA Grapalat" w:eastAsia="Times New Roman" w:hAnsi="GHEA Grapalat" w:cs="Arial"/>
          <w:b/>
          <w:sz w:val="20"/>
          <w:szCs w:val="20"/>
          <w:lang w:val="hy-AM"/>
        </w:rPr>
        <w:t xml:space="preserve"> </w:t>
      </w:r>
      <w:r xmlns:w="http://schemas.openxmlformats.org/wordprocessingml/2006/main" w:rsidRPr="00E84C88">
        <w:rPr>
          <w:rFonts w:ascii="Arial" w:eastAsia="Times New Roman" w:hAnsi="Arial" w:cs="Arial"/>
          <w:b/>
          <w:sz w:val="20"/>
          <w:szCs w:val="20"/>
          <w:lang w:val="en-AU"/>
        </w:rPr>
        <w:t xml:space="preserve">MUNICIPAL</w:t>
      </w:r>
      <w:r xmlns:w="http://schemas.openxmlformats.org/wordprocessingml/2006/main" w:rsidRPr="00E84C88">
        <w:rPr>
          <w:rFonts w:ascii="GHEA Grapalat" w:eastAsia="Times New Roman" w:hAnsi="GHEA Grapalat" w:cs="Times New Roman"/>
          <w:b/>
          <w:sz w:val="20"/>
          <w:szCs w:val="20"/>
          <w:lang w:val="af-ZA"/>
        </w:rPr>
        <w:t xml:space="preserve"> </w:t>
      </w:r>
      <w:proofErr xmlns:w="http://schemas.openxmlformats.org/wordprocessingml/2006/main" w:type="gramStart"/>
      <w:r xmlns:w="http://schemas.openxmlformats.org/wordprocessingml/2006/main" w:rsidRPr="00E84C88">
        <w:rPr>
          <w:rFonts w:ascii="Arial" w:eastAsia="Times New Roman" w:hAnsi="Arial" w:cs="Arial"/>
          <w:b/>
          <w:sz w:val="20"/>
          <w:szCs w:val="20"/>
          <w:lang w:val="en-AU"/>
        </w:rPr>
        <w:t xml:space="preserve">ECONOMY</w:t>
      </w: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0"/>
          <w:lang w:val="hy-AM"/>
        </w:rPr>
        <w:t xml:space="preserve">AONC </w:t>
      </w:r>
      <w:proofErr xmlns:w="http://schemas.openxmlformats.org/wordprocessingml/2006/main" w:type="gramEnd"/>
      <w:r xmlns:w="http://schemas.openxmlformats.org/wordprocessingml/2006/main" w:rsidRPr="00E84C88">
        <w:rPr>
          <w:rFonts w:ascii="GHEA Grapalat" w:eastAsia="Times New Roman" w:hAnsi="GHEA Grapalat" w:cs="Sylfaen"/>
          <w:b/>
          <w:sz w:val="20"/>
          <w:szCs w:val="20"/>
          <w:lang w:val="af-ZA"/>
        </w:rPr>
        <w:t xml:space="preserve">- </w:t>
      </w:r>
      <w:r xmlns:w="http://schemas.openxmlformats.org/wordprocessingml/2006/main" w:rsidRPr="00E84C88">
        <w:rPr>
          <w:rFonts w:ascii="Arial" w:eastAsia="Times New Roman" w:hAnsi="Arial" w:cs="Arial"/>
          <w:b/>
          <w:sz w:val="20"/>
          <w:szCs w:val="20"/>
          <w:lang w:val="en-AU"/>
        </w:rPr>
        <w:t xml:space="preserve">I</w:t>
      </w:r>
      <w:r xmlns:w="http://schemas.openxmlformats.org/wordprocessingml/2006/main" w:rsidRPr="00E84C88">
        <w:rPr>
          <w:rFonts w:ascii="GHEA Grapalat" w:eastAsia="Times New Roman" w:hAnsi="GHEA Grapalat" w:cs="Sylfaen"/>
          <w:b/>
          <w:sz w:val="20"/>
          <w:szCs w:val="20"/>
          <w:lang w:val="af-ZA"/>
        </w:rPr>
        <w:t xml:space="preserve"> </w:t>
      </w:r>
      <w:r xmlns:w="http://schemas.openxmlformats.org/wordprocessingml/2006/main" w:rsidRPr="00E84C88">
        <w:rPr>
          <w:rFonts w:ascii="Arial" w:eastAsia="Times New Roman" w:hAnsi="Arial" w:cs="Arial"/>
          <w:b/>
          <w:sz w:val="20"/>
          <w:szCs w:val="20"/>
          <w:lang w:val="en-AU"/>
        </w:rPr>
        <w:t xml:space="preserve">NEEDS</w:t>
      </w:r>
      <w:r xmlns:w="http://schemas.openxmlformats.org/wordprocessingml/2006/main" w:rsidRPr="00E84C88">
        <w:rPr>
          <w:rFonts w:ascii="GHEA Grapalat" w:eastAsia="Times New Roman" w:hAnsi="GHEA Grapalat" w:cs="Times Armenian"/>
          <w:b/>
          <w:sz w:val="20"/>
          <w:szCs w:val="20"/>
          <w:lang w:val="af-ZA"/>
        </w:rPr>
        <w:t xml:space="preserve"> </w:t>
      </w:r>
      <w:r xmlns:w="http://schemas.openxmlformats.org/wordprocessingml/2006/main" w:rsidRPr="00E84C88">
        <w:rPr>
          <w:rFonts w:ascii="Arial" w:eastAsia="Times New Roman" w:hAnsi="Arial" w:cs="Arial"/>
          <w:b/>
          <w:sz w:val="20"/>
          <w:szCs w:val="20"/>
          <w:lang w:val="en-AU"/>
        </w:rPr>
        <w:t xml:space="preserve">FOR</w:t>
      </w:r>
      <w:r xmlns:w="http://schemas.openxmlformats.org/wordprocessingml/2006/main" w:rsidRPr="00E84C88">
        <w:rPr>
          <w:rFonts w:ascii="GHEA Grapalat" w:eastAsia="Times New Roman" w:hAnsi="GHEA Grapalat" w:cs="Sylfaen"/>
          <w:b/>
          <w:sz w:val="20"/>
          <w:szCs w:val="20"/>
          <w:lang w:val="af-ZA"/>
        </w:rPr>
        <w:t xml:space="preserve"> </w:t>
      </w:r>
      <w:r xmlns:w="http://schemas.openxmlformats.org/wordprocessingml/2006/main" w:rsidR="00791187">
        <w:rPr>
          <w:rFonts w:ascii="Arial" w:eastAsia="Times New Roman" w:hAnsi="Arial" w:cs="Arial"/>
          <w:b/>
          <w:sz w:val="20"/>
          <w:szCs w:val="20"/>
          <w:lang w:val="hy-AM"/>
        </w:rPr>
        <w:t xml:space="preserve">DIESEL FUEL </w:t>
      </w:r>
      <w:r xmlns:w="http://schemas.openxmlformats.org/wordprocessingml/2006/main" w:rsidRPr="00E84C88">
        <w:rPr>
          <w:rFonts w:ascii="Arial" w:eastAsia="Times New Roman" w:hAnsi="Arial" w:cs="Arial"/>
          <w:b/>
          <w:sz w:val="20"/>
          <w:szCs w:val="20"/>
          <w:lang w:val="en-AU"/>
        </w:rPr>
        <w:t xml:space="preserve">PROCUREMENT</w:t>
      </w:r>
      <w:r xmlns:w="http://schemas.openxmlformats.org/wordprocessingml/2006/main" w:rsidRPr="003624DD">
        <w:rPr>
          <w:rFonts w:ascii="Arial" w:eastAsia="Times New Roman" w:hAnsi="Arial" w:cs="Arial"/>
          <w:b/>
          <w:sz w:val="20"/>
          <w:szCs w:val="20"/>
          <w:lang w:val="es-ES"/>
        </w:rPr>
        <w:t xml:space="preserve"> </w:t>
      </w:r>
      <w:r xmlns:w="http://schemas.openxmlformats.org/wordprocessingml/2006/main" w:rsidRPr="00E84C88">
        <w:rPr>
          <w:rFonts w:ascii="Arial" w:eastAsia="Times New Roman" w:hAnsi="Arial" w:cs="Arial"/>
          <w:b/>
          <w:sz w:val="20"/>
          <w:szCs w:val="20"/>
          <w:lang w:val="en-AU"/>
        </w:rPr>
        <w:t xml:space="preserve">FOR PURPOSE</w:t>
      </w:r>
      <w:r xmlns:w="http://schemas.openxmlformats.org/wordprocessingml/2006/main" w:rsidRPr="003624DD">
        <w:rPr>
          <w:rFonts w:ascii="Arial" w:eastAsia="Times New Roman" w:hAnsi="Arial" w:cs="Arial"/>
          <w:b/>
          <w:sz w:val="20"/>
          <w:szCs w:val="20"/>
          <w:lang w:val="es-ES"/>
        </w:rPr>
        <w:t xml:space="preserve"> </w:t>
      </w:r>
      <w:r xmlns:w="http://schemas.openxmlformats.org/wordprocessingml/2006/main" w:rsidRPr="00E84C88">
        <w:rPr>
          <w:rFonts w:ascii="Arial" w:eastAsia="Times New Roman" w:hAnsi="Arial" w:cs="Arial"/>
          <w:b/>
          <w:sz w:val="20"/>
          <w:szCs w:val="20"/>
          <w:lang w:val="en-AU"/>
        </w:rPr>
        <w:t xml:space="preserve">ANNOUNCED</w:t>
      </w:r>
      <w:r xmlns:w="http://schemas.openxmlformats.org/wordprocessingml/2006/main" w:rsidRPr="003624DD">
        <w:rPr>
          <w:rFonts w:ascii="Arial" w:eastAsia="Times New Roman" w:hAnsi="Arial" w:cs="Arial"/>
          <w:b/>
          <w:sz w:val="20"/>
          <w:szCs w:val="20"/>
          <w:lang w:val="es-ES"/>
        </w:rPr>
        <w:t xml:space="preserve"> </w:t>
      </w:r>
      <w:r xmlns:w="http://schemas.openxmlformats.org/wordprocessingml/2006/main" w:rsidRPr="00E84C88">
        <w:rPr>
          <w:rFonts w:ascii="Arial" w:eastAsia="Times New Roman" w:hAnsi="Arial" w:cs="Arial"/>
          <w:b/>
          <w:sz w:val="20"/>
          <w:szCs w:val="20"/>
          <w:lang w:val="en-AU"/>
        </w:rPr>
        <w:t xml:space="preserve">EVALUATION</w:t>
      </w:r>
      <w:r xmlns:w="http://schemas.openxmlformats.org/wordprocessingml/2006/main" w:rsidRPr="003624DD">
        <w:rPr>
          <w:rFonts w:ascii="Arial" w:eastAsia="Times New Roman" w:hAnsi="Arial" w:cs="Arial"/>
          <w:b/>
          <w:sz w:val="20"/>
          <w:szCs w:val="20"/>
          <w:lang w:val="es-ES"/>
        </w:rPr>
        <w:t xml:space="preserve"> </w:t>
      </w:r>
      <w:r xmlns:w="http://schemas.openxmlformats.org/wordprocessingml/2006/main" w:rsidRPr="00E84C88">
        <w:rPr>
          <w:rFonts w:ascii="Arial" w:eastAsia="Times New Roman" w:hAnsi="Arial" w:cs="Arial"/>
          <w:b/>
          <w:sz w:val="20"/>
          <w:szCs w:val="20"/>
          <w:lang w:val="en-AU"/>
        </w:rPr>
        <w:t xml:space="preserve">QUESTIONNAIRE</w:t>
      </w:r>
    </w:p>
    <w:p w14:paraId="0DE1206D" w14:textId="77777777" w:rsidR="00532D6C" w:rsidRPr="00E84C88" w:rsidRDefault="00532D6C" w:rsidP="00532D6C">
      <w:pPr>
        <w:spacing w:after="120" w:line="240" w:lineRule="auto"/>
        <w:ind w:right="-7"/>
        <w:jc w:val="center"/>
        <w:rPr>
          <w:rFonts w:ascii="GHEA Grapalat" w:eastAsia="Times New Roman" w:hAnsi="GHEA Grapalat" w:cs="Times New Roman"/>
          <w:sz w:val="24"/>
          <w:lang w:val="af-ZA"/>
        </w:rPr>
      </w:pPr>
    </w:p>
    <w:p w14:paraId="10A59B4A"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3C43275F"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774A37E8"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754FBBA9"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0EDF3051"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234D58E3"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6957BE8D"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66360901"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420446C7"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391C0AD9"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03D8F669"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3571C9E0"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695A64E6"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4BDDB32E"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132FCD92"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lang w:val="af-ZA"/>
        </w:rPr>
      </w:pPr>
      <w:r xmlns:w="http://schemas.openxmlformats.org/wordprocessingml/2006/main" w:rsidRPr="00E84C88">
        <w:rPr>
          <w:rFonts w:ascii="GHEA Grapalat" w:eastAsia="Times New Roman" w:hAnsi="GHEA Grapalat" w:cs="Sylfaen"/>
          <w:lang w:val="af-ZA"/>
        </w:rPr>
        <w:br xmlns:w="http://schemas.openxmlformats.org/wordprocessingml/2006/main" w:type="page"/>
      </w:r>
      <w:r xmlns:w="http://schemas.openxmlformats.org/wordprocessingml/2006/main" w:rsidRPr="00E84C88">
        <w:rPr>
          <w:rFonts w:ascii="Arial" w:eastAsia="Times New Roman" w:hAnsi="Arial" w:cs="Arial"/>
          <w:lang w:val="en-US"/>
        </w:rPr>
        <w:lastRenderedPageBreak xmlns:w="http://schemas.openxmlformats.org/wordprocessingml/2006/main"/>
      </w:r>
      <w:r xmlns:w="http://schemas.openxmlformats.org/wordprocessingml/2006/main" w:rsidRPr="00E84C88">
        <w:rPr>
          <w:rFonts w:ascii="Arial" w:eastAsia="Times New Roman" w:hAnsi="Arial" w:cs="Arial"/>
          <w:lang w:val="en-US"/>
        </w:rPr>
        <w:t xml:space="preserve">Dear</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participant</w:t>
      </w:r>
      <w:r xmlns:w="http://schemas.openxmlformats.org/wordprocessingml/2006/main" w:rsidRPr="00E84C88">
        <w:rPr>
          <w:rFonts w:ascii="GHEA Grapalat" w:eastAsia="Times New Roman" w:hAnsi="GHEA Grapalat" w:cs="Sylfaen"/>
          <w:lang w:val="af-ZA"/>
        </w:rPr>
        <w:t xml:space="preserve"> </w:t>
      </w:r>
      <w:r xmlns:w="http://schemas.openxmlformats.org/wordprocessingml/2006/main" w:rsidRPr="00E84C88">
        <w:rPr>
          <w:rFonts w:ascii="Arial" w:eastAsia="Times New Roman" w:hAnsi="Arial" w:cs="Arial"/>
          <w:lang w:val="en-US"/>
        </w:rPr>
        <w:t xml:space="preserve">before</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application</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making</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and</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presenting</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please</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we are</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in detail</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to study</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this</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the invitation </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because</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that</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at the invitation</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inconsistent</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applications</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subject</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are</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rejection </w:t>
      </w:r>
      <w:r xmlns:w="http://schemas.openxmlformats.org/wordprocessingml/2006/main" w:rsidRPr="00E84C88">
        <w:rPr>
          <w:rFonts w:ascii="GHEA Grapalat" w:eastAsia="Times New Roman" w:hAnsi="GHEA Grapalat" w:cs="Sylfaen"/>
          <w:lang w:val="af-ZA"/>
        </w:rPr>
        <w:t xml:space="preserve">.</w:t>
      </w:r>
    </w:p>
    <w:p w14:paraId="2BEE160F" w14:textId="77777777" w:rsidR="00532D6C" w:rsidRPr="00E84C88" w:rsidRDefault="00532D6C" w:rsidP="00532D6C">
      <w:pPr>
        <w:spacing w:after="0" w:line="240" w:lineRule="auto"/>
        <w:ind w:firstLine="567"/>
        <w:jc w:val="center"/>
        <w:rPr>
          <w:rFonts w:ascii="GHEA Grapalat" w:eastAsia="Times New Roman" w:hAnsi="GHEA Grapalat" w:cs="Times New Roman"/>
          <w:b/>
          <w:sz w:val="20"/>
          <w:lang w:val="af-ZA"/>
        </w:rPr>
      </w:pPr>
    </w:p>
    <w:p w14:paraId="67D103E1" w14:textId="77777777" w:rsidR="00532D6C" w:rsidRPr="00E84C88" w:rsidRDefault="00532D6C" w:rsidP="00532D6C">
      <w:pPr>
        <w:spacing w:after="0" w:line="240" w:lineRule="auto"/>
        <w:ind w:firstLine="567"/>
        <w:jc w:val="center"/>
        <w:rPr>
          <w:rFonts w:ascii="GHEA Grapalat" w:eastAsia="Times New Roman" w:hAnsi="GHEA Grapalat" w:cs="Sylfaen"/>
          <w:b/>
          <w:lang w:val="af-ZA"/>
        </w:rPr>
      </w:pPr>
    </w:p>
    <w:p w14:paraId="588EC50D" w14:textId="77777777" w:rsidR="00532D6C" w:rsidRPr="00E84C88" w:rsidRDefault="00532D6C" w:rsidP="00532D6C">
      <w:pPr xmlns:w="http://schemas.openxmlformats.org/wordprocessingml/2006/main">
        <w:spacing w:after="0" w:line="240" w:lineRule="auto"/>
        <w:ind w:firstLine="567"/>
        <w:jc w:val="center"/>
        <w:rPr>
          <w:rFonts w:ascii="GHEA Grapalat" w:eastAsia="Times New Roman" w:hAnsi="GHEA Grapalat" w:cs="Times New Roman"/>
          <w:b/>
          <w:sz w:val="20"/>
          <w:szCs w:val="20"/>
          <w:lang w:val="af-ZA"/>
        </w:rPr>
      </w:pPr>
      <w:r xmlns:w="http://schemas.openxmlformats.org/wordprocessingml/2006/main" w:rsidRPr="00E84C88">
        <w:rPr>
          <w:rFonts w:ascii="Arial" w:eastAsia="Times New Roman" w:hAnsi="Arial" w:cs="Arial"/>
          <w:b/>
          <w:sz w:val="20"/>
          <w:szCs w:val="20"/>
          <w:lang w:val="en-US"/>
        </w:rPr>
        <w:t xml:space="preserve">CONTENT</w:t>
      </w:r>
    </w:p>
    <w:p w14:paraId="782A564A" w14:textId="77777777" w:rsidR="00532D6C" w:rsidRPr="00E84C88" w:rsidRDefault="00532D6C" w:rsidP="00532D6C">
      <w:pPr>
        <w:spacing w:after="0" w:line="240" w:lineRule="auto"/>
        <w:ind w:firstLine="567"/>
        <w:jc w:val="center"/>
        <w:rPr>
          <w:rFonts w:ascii="GHEA Grapalat" w:eastAsia="Times New Roman" w:hAnsi="GHEA Grapalat" w:cs="Times New Roman"/>
          <w:sz w:val="20"/>
          <w:szCs w:val="24"/>
          <w:lang w:val="af-ZA"/>
        </w:rPr>
      </w:pPr>
    </w:p>
    <w:p w14:paraId="6A2BB66C" w14:textId="496E9A2D" w:rsidR="00A1458F" w:rsidRPr="00A1458F" w:rsidRDefault="00532D6C" w:rsidP="00A1458F">
      <w:pPr xmlns:w="http://schemas.openxmlformats.org/wordprocessingml/2006/main">
        <w:spacing w:after="0" w:line="240" w:lineRule="auto"/>
        <w:jc w:val="center"/>
        <w:rPr>
          <w:rFonts w:ascii="Arial" w:eastAsia="Times New Roman" w:hAnsi="Arial" w:cs="Arial"/>
          <w:b/>
          <w:sz w:val="20"/>
          <w:szCs w:val="20"/>
          <w:lang w:val="af-ZA"/>
        </w:rPr>
      </w:pP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00A1458F" w:rsidRPr="00A1458F">
        <w:rPr>
          <w:rFonts w:ascii="Arial" w:eastAsia="Times New Roman" w:hAnsi="Arial" w:cs="Arial"/>
          <w:b/>
          <w:sz w:val="20"/>
          <w:szCs w:val="20"/>
          <w:lang w:val="en-AU"/>
        </w:rPr>
        <w:t xml:space="preserve">TUMANYAN</w:t>
      </w:r>
      <w:r xmlns:w="http://schemas.openxmlformats.org/wordprocessingml/2006/main" w:rsidR="00A1458F" w:rsidRPr="00A1458F">
        <w:rPr>
          <w:rFonts w:ascii="Arial" w:eastAsia="Times New Roman" w:hAnsi="Arial" w:cs="Arial"/>
          <w:b/>
          <w:sz w:val="20"/>
          <w:szCs w:val="20"/>
          <w:lang w:val="af-ZA"/>
        </w:rPr>
        <w:t xml:space="preserve"> </w:t>
      </w:r>
      <w:r xmlns:w="http://schemas.openxmlformats.org/wordprocessingml/2006/main" w:rsidR="00A1458F" w:rsidRPr="00A1458F">
        <w:rPr>
          <w:rFonts w:ascii="Arial" w:eastAsia="Times New Roman" w:hAnsi="Arial" w:cs="Arial"/>
          <w:b/>
          <w:sz w:val="20"/>
          <w:szCs w:val="20"/>
          <w:lang w:val="hy-AM"/>
        </w:rPr>
        <w:t xml:space="preserve">COMMUNITY </w:t>
      </w:r>
      <w:r xmlns:w="http://schemas.openxmlformats.org/wordprocessingml/2006/main" w:rsidR="00A1458F" w:rsidRPr="00A1458F">
        <w:rPr>
          <w:rFonts w:ascii="Arial" w:eastAsia="Times New Roman" w:hAnsi="Arial" w:cs="Arial"/>
          <w:b/>
          <w:sz w:val="20"/>
          <w:szCs w:val="20"/>
          <w:lang w:val="en-AU"/>
        </w:rPr>
        <w:t xml:space="preserve">UTILITIES</w:t>
      </w:r>
      <w:r xmlns:w="http://schemas.openxmlformats.org/wordprocessingml/2006/main" w:rsidR="00A1458F" w:rsidRPr="00A1458F">
        <w:rPr>
          <w:rFonts w:ascii="Arial" w:eastAsia="Times New Roman" w:hAnsi="Arial" w:cs="Arial"/>
          <w:b/>
          <w:sz w:val="20"/>
          <w:szCs w:val="20"/>
          <w:lang w:val="af-ZA"/>
        </w:rPr>
        <w:t xml:space="preserve"> </w:t>
      </w:r>
      <w:proofErr xmlns:w="http://schemas.openxmlformats.org/wordprocessingml/2006/main" w:type="gramStart"/>
      <w:r xmlns:w="http://schemas.openxmlformats.org/wordprocessingml/2006/main" w:rsidR="00A1458F" w:rsidRPr="00A1458F">
        <w:rPr>
          <w:rFonts w:ascii="Arial" w:eastAsia="Times New Roman" w:hAnsi="Arial" w:cs="Arial"/>
          <w:b/>
          <w:sz w:val="20"/>
          <w:szCs w:val="20"/>
          <w:lang w:val="en-AU"/>
        </w:rPr>
        <w:t xml:space="preserve">ECONOMY</w:t>
      </w:r>
      <w:r xmlns:w="http://schemas.openxmlformats.org/wordprocessingml/2006/main" w:rsidR="00A1458F" w:rsidRPr="00A1458F">
        <w:rPr>
          <w:rFonts w:ascii="Arial" w:eastAsia="Times New Roman" w:hAnsi="Arial" w:cs="Arial"/>
          <w:b/>
          <w:sz w:val="20"/>
          <w:szCs w:val="20"/>
          <w:lang w:val="hy-AM"/>
        </w:rPr>
        <w:t xml:space="preserve"> </w:t>
      </w:r>
      <w:r xmlns:w="http://schemas.openxmlformats.org/wordprocessingml/2006/main" w:rsidR="00A1458F" w:rsidRPr="00A1458F">
        <w:rPr>
          <w:rFonts w:ascii="Arial" w:eastAsia="Times New Roman" w:hAnsi="Arial" w:cs="Arial"/>
          <w:b/>
          <w:sz w:val="20"/>
          <w:szCs w:val="20"/>
          <w:lang w:val="es-ES"/>
        </w:rPr>
        <w:t xml:space="preserve"> </w:t>
      </w:r>
      <w:r xmlns:w="http://schemas.openxmlformats.org/wordprocessingml/2006/main" w:rsidR="00A1458F" w:rsidRPr="00A1458F">
        <w:rPr>
          <w:rFonts w:ascii="Arial" w:eastAsia="Times New Roman" w:hAnsi="Arial" w:cs="Arial"/>
          <w:b/>
          <w:sz w:val="20"/>
          <w:szCs w:val="20"/>
          <w:lang w:val="hy-AM"/>
        </w:rPr>
        <w:t xml:space="preserve">AONC </w:t>
      </w:r>
      <w:proofErr xmlns:w="http://schemas.openxmlformats.org/wordprocessingml/2006/main" w:type="gramEnd"/>
      <w:r xmlns:w="http://schemas.openxmlformats.org/wordprocessingml/2006/main" w:rsidR="00A1458F" w:rsidRPr="00A1458F">
        <w:rPr>
          <w:rFonts w:ascii="Arial" w:eastAsia="Times New Roman" w:hAnsi="Arial" w:cs="Arial"/>
          <w:b/>
          <w:sz w:val="20"/>
          <w:szCs w:val="20"/>
          <w:lang w:val="af-ZA"/>
        </w:rPr>
        <w:t xml:space="preserve">- </w:t>
      </w:r>
      <w:r xmlns:w="http://schemas.openxmlformats.org/wordprocessingml/2006/main" w:rsidR="00A1458F" w:rsidRPr="00A1458F">
        <w:rPr>
          <w:rFonts w:ascii="Arial" w:eastAsia="Times New Roman" w:hAnsi="Arial" w:cs="Arial"/>
          <w:b/>
          <w:sz w:val="20"/>
          <w:szCs w:val="20"/>
          <w:lang w:val="en-AU"/>
        </w:rPr>
        <w:t xml:space="preserve">I</w:t>
      </w:r>
      <w:r xmlns:w="http://schemas.openxmlformats.org/wordprocessingml/2006/main" w:rsidR="00A1458F" w:rsidRPr="00A1458F">
        <w:rPr>
          <w:rFonts w:ascii="Arial" w:eastAsia="Times New Roman" w:hAnsi="Arial" w:cs="Arial"/>
          <w:b/>
          <w:sz w:val="20"/>
          <w:szCs w:val="20"/>
          <w:lang w:val="af-ZA"/>
        </w:rPr>
        <w:t xml:space="preserve"> </w:t>
      </w:r>
      <w:r xmlns:w="http://schemas.openxmlformats.org/wordprocessingml/2006/main" w:rsidR="00A1458F" w:rsidRPr="00A1458F">
        <w:rPr>
          <w:rFonts w:ascii="Arial" w:eastAsia="Times New Roman" w:hAnsi="Arial" w:cs="Arial"/>
          <w:b/>
          <w:sz w:val="20"/>
          <w:szCs w:val="20"/>
          <w:lang w:val="en-AU"/>
        </w:rPr>
        <w:t xml:space="preserve">NEEDS</w:t>
      </w:r>
      <w:r xmlns:w="http://schemas.openxmlformats.org/wordprocessingml/2006/main" w:rsidR="00A1458F" w:rsidRPr="00A1458F">
        <w:rPr>
          <w:rFonts w:ascii="Arial" w:eastAsia="Times New Roman" w:hAnsi="Arial" w:cs="Arial"/>
          <w:b/>
          <w:sz w:val="20"/>
          <w:szCs w:val="20"/>
          <w:lang w:val="af-ZA"/>
        </w:rPr>
        <w:t xml:space="preserve"> </w:t>
      </w:r>
      <w:r xmlns:w="http://schemas.openxmlformats.org/wordprocessingml/2006/main" w:rsidR="00A1458F" w:rsidRPr="00A1458F">
        <w:rPr>
          <w:rFonts w:ascii="Arial" w:eastAsia="Times New Roman" w:hAnsi="Arial" w:cs="Arial"/>
          <w:b/>
          <w:sz w:val="20"/>
          <w:szCs w:val="20"/>
          <w:lang w:val="en-AU"/>
        </w:rPr>
        <w:t xml:space="preserve">FOR</w:t>
      </w:r>
      <w:r xmlns:w="http://schemas.openxmlformats.org/wordprocessingml/2006/main" w:rsidR="00A1458F" w:rsidRPr="00A1458F">
        <w:rPr>
          <w:rFonts w:ascii="Arial" w:eastAsia="Times New Roman" w:hAnsi="Arial" w:cs="Arial"/>
          <w:b/>
          <w:sz w:val="20"/>
          <w:szCs w:val="20"/>
          <w:lang w:val="af-ZA"/>
        </w:rPr>
        <w:t xml:space="preserve"> </w:t>
      </w:r>
      <w:r xmlns:w="http://schemas.openxmlformats.org/wordprocessingml/2006/main" w:rsidR="00791187">
        <w:rPr>
          <w:rFonts w:ascii="Arial" w:eastAsia="Times New Roman" w:hAnsi="Arial" w:cs="Arial"/>
          <w:b/>
          <w:sz w:val="20"/>
          <w:szCs w:val="20"/>
          <w:lang w:val="hy-AM"/>
        </w:rPr>
        <w:t xml:space="preserve">DIESEL FUEL </w:t>
      </w:r>
      <w:r xmlns:w="http://schemas.openxmlformats.org/wordprocessingml/2006/main" w:rsidR="00A1458F" w:rsidRPr="00A1458F">
        <w:rPr>
          <w:rFonts w:ascii="Arial" w:eastAsia="Times New Roman" w:hAnsi="Arial" w:cs="Arial"/>
          <w:b/>
          <w:sz w:val="20"/>
          <w:szCs w:val="20"/>
          <w:lang w:val="en-AU"/>
        </w:rPr>
        <w:t xml:space="preserve">PROCUREMENT</w:t>
      </w:r>
      <w:r xmlns:w="http://schemas.openxmlformats.org/wordprocessingml/2006/main" w:rsidR="00A1458F" w:rsidRPr="00A1458F">
        <w:rPr>
          <w:rFonts w:ascii="Arial" w:eastAsia="Times New Roman" w:hAnsi="Arial" w:cs="Arial"/>
          <w:b/>
          <w:sz w:val="20"/>
          <w:szCs w:val="20"/>
          <w:lang w:val="af-ZA"/>
        </w:rPr>
        <w:t xml:space="preserve"> </w:t>
      </w:r>
      <w:r xmlns:w="http://schemas.openxmlformats.org/wordprocessingml/2006/main" w:rsidR="00A1458F" w:rsidRPr="00A1458F">
        <w:rPr>
          <w:rFonts w:ascii="Arial" w:eastAsia="Times New Roman" w:hAnsi="Arial" w:cs="Arial"/>
          <w:b/>
          <w:sz w:val="20"/>
          <w:szCs w:val="20"/>
          <w:lang w:val="en-AU"/>
        </w:rPr>
        <w:t xml:space="preserve">FOR PURPOSE</w:t>
      </w:r>
      <w:r xmlns:w="http://schemas.openxmlformats.org/wordprocessingml/2006/main" w:rsidR="00A1458F" w:rsidRPr="00A1458F">
        <w:rPr>
          <w:rFonts w:ascii="Arial" w:eastAsia="Times New Roman" w:hAnsi="Arial" w:cs="Arial"/>
          <w:b/>
          <w:sz w:val="20"/>
          <w:szCs w:val="20"/>
          <w:lang w:val="af-ZA"/>
        </w:rPr>
        <w:t xml:space="preserve"> </w:t>
      </w:r>
      <w:r xmlns:w="http://schemas.openxmlformats.org/wordprocessingml/2006/main" w:rsidR="00A1458F" w:rsidRPr="00A1458F">
        <w:rPr>
          <w:rFonts w:ascii="Arial" w:eastAsia="Times New Roman" w:hAnsi="Arial" w:cs="Arial"/>
          <w:b/>
          <w:sz w:val="20"/>
          <w:szCs w:val="20"/>
          <w:lang w:val="en-AU"/>
        </w:rPr>
        <w:t xml:space="preserve">ANNOUNCED</w:t>
      </w:r>
      <w:r xmlns:w="http://schemas.openxmlformats.org/wordprocessingml/2006/main" w:rsidR="00A1458F" w:rsidRPr="00A1458F">
        <w:rPr>
          <w:rFonts w:ascii="Arial" w:eastAsia="Times New Roman" w:hAnsi="Arial" w:cs="Arial"/>
          <w:b/>
          <w:sz w:val="20"/>
          <w:szCs w:val="20"/>
          <w:lang w:val="af-ZA"/>
        </w:rPr>
        <w:t xml:space="preserve"> </w:t>
      </w:r>
      <w:r xmlns:w="http://schemas.openxmlformats.org/wordprocessingml/2006/main" w:rsidR="00A1458F" w:rsidRPr="00A1458F">
        <w:rPr>
          <w:rFonts w:ascii="Arial" w:eastAsia="Times New Roman" w:hAnsi="Arial" w:cs="Arial"/>
          <w:b/>
          <w:sz w:val="20"/>
          <w:szCs w:val="20"/>
          <w:lang w:val="en-AU"/>
        </w:rPr>
        <w:t xml:space="preserve">EVALUATION</w:t>
      </w:r>
      <w:r xmlns:w="http://schemas.openxmlformats.org/wordprocessingml/2006/main" w:rsidR="00A1458F" w:rsidRPr="00A1458F">
        <w:rPr>
          <w:rFonts w:ascii="Arial" w:eastAsia="Times New Roman" w:hAnsi="Arial" w:cs="Arial"/>
          <w:b/>
          <w:sz w:val="20"/>
          <w:szCs w:val="20"/>
          <w:lang w:val="af-ZA"/>
        </w:rPr>
        <w:t xml:space="preserve"> </w:t>
      </w:r>
      <w:r xmlns:w="http://schemas.openxmlformats.org/wordprocessingml/2006/main" w:rsidR="00A1458F" w:rsidRPr="00A1458F">
        <w:rPr>
          <w:rFonts w:ascii="Arial" w:eastAsia="Times New Roman" w:hAnsi="Arial" w:cs="Arial"/>
          <w:b/>
          <w:sz w:val="20"/>
          <w:szCs w:val="20"/>
          <w:lang w:val="en-AU"/>
        </w:rPr>
        <w:t xml:space="preserve">QUESTIONNAIRE</w:t>
      </w:r>
    </w:p>
    <w:p w14:paraId="0B3D5B88" w14:textId="1B2EB6E9"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af-ZA"/>
        </w:rPr>
      </w:pPr>
      <w:r xmlns:w="http://schemas.openxmlformats.org/wordprocessingml/2006/main" w:rsidRPr="00E84C88">
        <w:rPr>
          <w:rFonts w:ascii="Arial" w:eastAsia="Times New Roman" w:hAnsi="Arial" w:cs="Arial"/>
          <w:b/>
          <w:sz w:val="20"/>
          <w:szCs w:val="20"/>
          <w:lang w:val="af-ZA"/>
        </w:rPr>
        <w:t xml:space="preserve">INVITATION</w:t>
      </w:r>
    </w:p>
    <w:p w14:paraId="4BED339E" w14:textId="77777777" w:rsidR="00532D6C" w:rsidRPr="00E84C88" w:rsidRDefault="00532D6C" w:rsidP="00532D6C">
      <w:pPr>
        <w:spacing w:after="0" w:line="240" w:lineRule="auto"/>
        <w:ind w:firstLine="567"/>
        <w:jc w:val="center"/>
        <w:rPr>
          <w:rFonts w:ascii="GHEA Grapalat" w:eastAsia="Times New Roman" w:hAnsi="GHEA Grapalat" w:cs="Sylfaen"/>
          <w:b/>
          <w:sz w:val="20"/>
          <w:lang w:val="af-ZA"/>
        </w:rPr>
      </w:pPr>
    </w:p>
    <w:p w14:paraId="65E20B9D" w14:textId="77777777" w:rsidR="00532D6C" w:rsidRPr="00E84C88" w:rsidRDefault="00532D6C" w:rsidP="00532D6C">
      <w:pPr>
        <w:spacing w:after="0" w:line="240" w:lineRule="auto"/>
        <w:ind w:firstLine="567"/>
        <w:jc w:val="center"/>
        <w:rPr>
          <w:rFonts w:ascii="GHEA Grapalat" w:eastAsia="Times New Roman" w:hAnsi="GHEA Grapalat" w:cs="Sylfaen"/>
          <w:b/>
          <w:sz w:val="20"/>
          <w:lang w:val="af-ZA"/>
        </w:rPr>
      </w:pPr>
    </w:p>
    <w:p w14:paraId="2BE4705C" w14:textId="77777777" w:rsidR="00532D6C" w:rsidRPr="00E84C88" w:rsidRDefault="00532D6C" w:rsidP="00532D6C">
      <w:pPr xmlns:w="http://schemas.openxmlformats.org/wordprocessingml/2006/main">
        <w:spacing w:after="0" w:line="240" w:lineRule="auto"/>
        <w:ind w:firstLine="567"/>
        <w:jc w:val="center"/>
        <w:rPr>
          <w:rFonts w:ascii="GHEA Grapalat" w:eastAsia="Times New Roman" w:hAnsi="GHEA Grapalat" w:cs="Times New Roman"/>
          <w:sz w:val="20"/>
          <w:szCs w:val="24"/>
          <w:lang w:val="af-ZA"/>
        </w:rPr>
      </w:pPr>
      <w:proofErr xmlns:w="http://schemas.openxmlformats.org/wordprocessingml/2006/main" w:type="gramStart"/>
      <w:r xmlns:w="http://schemas.openxmlformats.org/wordprocessingml/2006/main" w:rsidRPr="00E84C88">
        <w:rPr>
          <w:rFonts w:ascii="Arial" w:eastAsia="Times New Roman" w:hAnsi="Arial" w:cs="Arial"/>
          <w:b/>
          <w:sz w:val="20"/>
          <w:lang w:val="en-US"/>
        </w:rPr>
        <w:t xml:space="preserve">PART </w:t>
      </w:r>
      <w:r xmlns:w="http://schemas.openxmlformats.org/wordprocessingml/2006/main" w:rsidRPr="00E84C88">
        <w:rPr>
          <w:rFonts w:ascii="GHEA Grapalat" w:eastAsia="Times New Roman" w:hAnsi="GHEA Grapalat" w:cs="Times Armenian"/>
          <w:b/>
          <w:sz w:val="20"/>
          <w:lang w:val="af-ZA"/>
        </w:rPr>
        <w:t xml:space="preserve">I.</w:t>
      </w:r>
      <w:proofErr xmlns:w="http://schemas.openxmlformats.org/wordprocessingml/2006/main" w:type="gramEnd"/>
      <w:r xmlns:w="http://schemas.openxmlformats.org/wordprocessingml/2006/main" w:rsidRPr="00E84C88">
        <w:rPr>
          <w:rFonts w:ascii="GHEA Grapalat" w:eastAsia="Times New Roman" w:hAnsi="GHEA Grapalat" w:cs="Times Armenian"/>
          <w:b/>
          <w:sz w:val="20"/>
          <w:lang w:val="af-ZA"/>
        </w:rPr>
        <w:t xml:space="preserve">​</w:t>
      </w:r>
    </w:p>
    <w:p w14:paraId="75B74998" w14:textId="77777777" w:rsidR="00532D6C" w:rsidRPr="00E84C88" w:rsidRDefault="00532D6C" w:rsidP="00532D6C">
      <w:pPr>
        <w:spacing w:after="0" w:line="240" w:lineRule="auto"/>
        <w:ind w:firstLine="567"/>
        <w:jc w:val="both"/>
        <w:rPr>
          <w:rFonts w:ascii="GHEA Grapalat" w:eastAsia="Times New Roman" w:hAnsi="GHEA Grapalat" w:cs="Times New Roman"/>
          <w:sz w:val="20"/>
          <w:szCs w:val="24"/>
          <w:lang w:val="af-ZA"/>
        </w:rPr>
      </w:pPr>
    </w:p>
    <w:p w14:paraId="138F33B3" w14:textId="77777777" w:rsidR="00532D6C" w:rsidRPr="00E84C88" w:rsidRDefault="00532D6C" w:rsidP="00532D6C">
      <w:pPr xmlns:w="http://schemas.openxmlformats.org/wordprocessingml/2006/main">
        <w:spacing w:after="0" w:line="240" w:lineRule="auto"/>
        <w:ind w:firstLine="1134"/>
        <w:jc w:val="both"/>
        <w:rPr>
          <w:rFonts w:ascii="GHEA Grapalat" w:eastAsia="Times New Roman" w:hAnsi="GHEA Grapalat" w:cs="Times New Roman"/>
          <w:sz w:val="20"/>
          <w:szCs w:val="24"/>
          <w:lang w:val="af-ZA"/>
        </w:rPr>
      </w:pPr>
      <w:r xmlns:w="http://schemas.openxmlformats.org/wordprocessingml/2006/main" w:rsidRPr="00E84C88">
        <w:rPr>
          <w:rFonts w:ascii="GHEA Grapalat" w:eastAsia="Times New Roman" w:hAnsi="GHEA Grapalat" w:cs="Times New Roman"/>
          <w:sz w:val="20"/>
          <w:szCs w:val="24"/>
          <w:lang w:val="af-ZA"/>
        </w:rPr>
        <w:t xml:space="preserve">1. </w:t>
      </w:r>
      <w:r xmlns:w="http://schemas.openxmlformats.org/wordprocessingml/2006/main" w:rsidRPr="00E84C88">
        <w:rPr>
          <w:rFonts w:ascii="Arial" w:eastAsia="Times New Roman" w:hAnsi="Arial" w:cs="Arial"/>
          <w:sz w:val="20"/>
          <w:szCs w:val="24"/>
          <w:lang w:val="en-US"/>
        </w:rPr>
        <w:t xml:space="preserve">Purchase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subject</w:t>
      </w:r>
      <w:r xmlns:w="http://schemas.openxmlformats.org/wordprocessingml/2006/main" w:rsidRPr="00E84C88">
        <w:rPr>
          <w:rFonts w:ascii="GHEA Grapalat" w:eastAsia="Times New Roman" w:hAnsi="GHEA Grapalat" w:cs="Times New Rom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description</w:t>
      </w:r>
      <w:r xmlns:w="http://schemas.openxmlformats.org/wordprocessingml/2006/main" w:rsidRPr="00E84C88">
        <w:rPr>
          <w:rFonts w:ascii="GHEA Grapalat" w:eastAsia="Times New Roman" w:hAnsi="GHEA Grapalat" w:cs="Times Armenian"/>
          <w:sz w:val="20"/>
          <w:szCs w:val="24"/>
          <w:lang w:val="af-ZA"/>
        </w:rPr>
        <w:tab xmlns:w="http://schemas.openxmlformats.org/wordprocessingml/2006/main"/>
      </w:r>
      <w:r xmlns:w="http://schemas.openxmlformats.org/wordprocessingml/2006/main" w:rsidRPr="00E84C88">
        <w:rPr>
          <w:rFonts w:ascii="GHEA Grapalat" w:eastAsia="Times New Roman" w:hAnsi="GHEA Grapalat" w:cs="Times Armenian"/>
          <w:sz w:val="20"/>
          <w:szCs w:val="24"/>
          <w:lang w:val="af-ZA"/>
        </w:rPr>
        <w:t xml:space="preserve"> </w:t>
      </w:r>
    </w:p>
    <w:p w14:paraId="77BF07A8" w14:textId="77777777" w:rsidR="00532D6C" w:rsidRPr="00E84C88" w:rsidRDefault="00532D6C" w:rsidP="00532D6C">
      <w:pPr xmlns:w="http://schemas.openxmlformats.org/wordprocessingml/2006/main">
        <w:spacing w:after="0" w:line="240" w:lineRule="auto"/>
        <w:ind w:firstLine="1134"/>
        <w:jc w:val="both"/>
        <w:rPr>
          <w:rFonts w:ascii="GHEA Grapalat" w:eastAsia="Times New Roman" w:hAnsi="GHEA Grapalat" w:cs="Times New Roman"/>
          <w:sz w:val="20"/>
          <w:szCs w:val="24"/>
          <w:lang w:val="af-ZA"/>
        </w:rPr>
      </w:pPr>
      <w:r xmlns:w="http://schemas.openxmlformats.org/wordprocessingml/2006/main" w:rsidRPr="00E84C88">
        <w:rPr>
          <w:rFonts w:ascii="GHEA Grapalat" w:eastAsia="Times New Roman" w:hAnsi="GHEA Grapalat" w:cs="Times New Roman"/>
          <w:sz w:val="20"/>
          <w:szCs w:val="24"/>
          <w:lang w:val="af-ZA"/>
        </w:rPr>
        <w:t xml:space="preserve">2. </w:t>
      </w:r>
      <w:r xmlns:w="http://schemas.openxmlformats.org/wordprocessingml/2006/main" w:rsidRPr="00E84C88">
        <w:rPr>
          <w:rFonts w:ascii="Arial" w:eastAsia="Times New Roman" w:hAnsi="Arial" w:cs="Arial"/>
          <w:sz w:val="20"/>
          <w:szCs w:val="24"/>
          <w:lang w:val="en-US"/>
        </w:rPr>
        <w:t xml:space="preserve">Participant</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participation</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right</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requirements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their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evaluation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order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selected</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participant</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to be recognized</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in case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qualification</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provision</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to present</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conditions</w:t>
      </w:r>
      <w:r xmlns:w="http://schemas.openxmlformats.org/wordprocessingml/2006/main" w:rsidRPr="00E84C88">
        <w:rPr>
          <w:rFonts w:ascii="GHEA Grapalat" w:eastAsia="Times New Roman" w:hAnsi="GHEA Grapalat" w:cs="Times Armenian"/>
          <w:sz w:val="20"/>
          <w:szCs w:val="24"/>
          <w:lang w:val="af-ZA"/>
        </w:rPr>
        <w:t xml:space="preserve"> </w:t>
      </w:r>
    </w:p>
    <w:p w14:paraId="7695A99F" w14:textId="77777777" w:rsidR="00532D6C" w:rsidRPr="00E84C88" w:rsidRDefault="00532D6C" w:rsidP="00532D6C">
      <w:pPr xmlns:w="http://schemas.openxmlformats.org/wordprocessingml/2006/main">
        <w:spacing w:after="0" w:line="240" w:lineRule="auto"/>
        <w:ind w:firstLine="1134"/>
        <w:jc w:val="both"/>
        <w:rPr>
          <w:rFonts w:ascii="GHEA Grapalat" w:eastAsia="Times New Roman" w:hAnsi="GHEA Grapalat" w:cs="Times New Roman"/>
          <w:sz w:val="20"/>
          <w:szCs w:val="24"/>
          <w:lang w:val="af-ZA"/>
        </w:rPr>
      </w:pPr>
      <w:r xmlns:w="http://schemas.openxmlformats.org/wordprocessingml/2006/main" w:rsidRPr="00E84C88">
        <w:rPr>
          <w:rFonts w:ascii="GHEA Grapalat" w:eastAsia="Times New Roman" w:hAnsi="GHEA Grapalat" w:cs="Times New Roman"/>
          <w:sz w:val="20"/>
          <w:szCs w:val="24"/>
          <w:lang w:val="af-ZA"/>
        </w:rPr>
        <w:t xml:space="preserve">3. </w:t>
      </w:r>
      <w:r xmlns:w="http://schemas.openxmlformats.org/wordprocessingml/2006/main" w:rsidRPr="00E84C88">
        <w:rPr>
          <w:rFonts w:ascii="Arial" w:eastAsia="Times New Roman" w:hAnsi="Arial" w:cs="Arial"/>
          <w:sz w:val="20"/>
          <w:szCs w:val="24"/>
          <w:lang w:val="en-US"/>
        </w:rPr>
        <w:t xml:space="preserve">Invitation</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clarification</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and</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invitation</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change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perform</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order</w:t>
      </w:r>
      <w:r xmlns:w="http://schemas.openxmlformats.org/wordprocessingml/2006/main" w:rsidRPr="00E84C88">
        <w:rPr>
          <w:rFonts w:ascii="GHEA Grapalat" w:eastAsia="Times New Roman" w:hAnsi="GHEA Grapalat" w:cs="Times Armenian"/>
          <w:sz w:val="20"/>
          <w:szCs w:val="24"/>
          <w:lang w:val="af-ZA"/>
        </w:rPr>
        <w:tab xmlns:w="http://schemas.openxmlformats.org/wordprocessingml/2006/main"/>
      </w:r>
    </w:p>
    <w:p w14:paraId="669920AF" w14:textId="77777777" w:rsidR="00532D6C" w:rsidRPr="00E84C88" w:rsidRDefault="00532D6C" w:rsidP="00532D6C">
      <w:pPr xmlns:w="http://schemas.openxmlformats.org/wordprocessingml/2006/main">
        <w:spacing w:after="0" w:line="240" w:lineRule="auto"/>
        <w:ind w:firstLine="1134"/>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Times New Roman"/>
          <w:sz w:val="20"/>
          <w:szCs w:val="24"/>
          <w:lang w:val="af-ZA"/>
        </w:rPr>
        <w:t xml:space="preserve">4. </w:t>
      </w:r>
      <w:r xmlns:w="http://schemas.openxmlformats.org/wordprocessingml/2006/main" w:rsidRPr="00E84C88">
        <w:rPr>
          <w:rFonts w:ascii="Arial" w:eastAsia="Times New Roman" w:hAnsi="Arial" w:cs="Arial"/>
          <w:sz w:val="20"/>
          <w:szCs w:val="24"/>
          <w:lang w:val="en-US"/>
        </w:rPr>
        <w:t xml:space="preserve">The application</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present</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order</w:t>
      </w:r>
    </w:p>
    <w:p w14:paraId="1B87D762" w14:textId="77777777" w:rsidR="00532D6C" w:rsidRPr="00E84C88" w:rsidRDefault="00532D6C" w:rsidP="00532D6C">
      <w:pPr xmlns:w="http://schemas.openxmlformats.org/wordprocessingml/2006/main">
        <w:spacing w:after="0" w:line="240" w:lineRule="auto"/>
        <w:ind w:firstLine="1134"/>
        <w:jc w:val="both"/>
        <w:rPr>
          <w:rFonts w:ascii="GHEA Grapalat" w:eastAsia="Times New Roman" w:hAnsi="GHEA Grapalat" w:cs="Times New Roman"/>
          <w:sz w:val="20"/>
          <w:szCs w:val="24"/>
          <w:lang w:val="af-ZA"/>
        </w:rPr>
      </w:pPr>
      <w:r xmlns:w="http://schemas.openxmlformats.org/wordprocessingml/2006/main" w:rsidRPr="00E84C88">
        <w:rPr>
          <w:rFonts w:ascii="GHEA Grapalat" w:eastAsia="Times New Roman" w:hAnsi="GHEA Grapalat" w:cs="Times New Roman"/>
          <w:sz w:val="20"/>
          <w:szCs w:val="24"/>
          <w:lang w:val="af-ZA"/>
        </w:rPr>
        <w:t xml:space="preserve">5. </w:t>
      </w:r>
      <w:r xmlns:w="http://schemas.openxmlformats.org/wordprocessingml/2006/main" w:rsidRPr="00E84C88">
        <w:rPr>
          <w:rFonts w:ascii="GHEA Grapalat" w:eastAsia="Times New Roman" w:hAnsi="GHEA Grapalat" w:cs="Times New Roman"/>
          <w:sz w:val="20"/>
          <w:szCs w:val="24"/>
          <w:lang w:val="af-ZA"/>
        </w:rPr>
        <w:tab xmlns:w="http://schemas.openxmlformats.org/wordprocessingml/2006/main"/>
      </w:r>
      <w:r xmlns:w="http://schemas.openxmlformats.org/wordprocessingml/2006/main" w:rsidRPr="00E84C88">
        <w:rPr>
          <w:rFonts w:ascii="Arial" w:eastAsia="Times New Roman" w:hAnsi="Arial" w:cs="Arial"/>
          <w:sz w:val="20"/>
          <w:szCs w:val="24"/>
          <w:lang w:val="en-US"/>
        </w:rPr>
        <w:t xml:space="preserve">Application</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price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the offer</w:t>
      </w:r>
      <w:r xmlns:w="http://schemas.openxmlformats.org/wordprocessingml/2006/main" w:rsidRPr="00E84C88">
        <w:rPr>
          <w:rFonts w:ascii="GHEA Grapalat" w:eastAsia="Times New Roman" w:hAnsi="GHEA Grapalat" w:cs="Times Armenian"/>
          <w:sz w:val="20"/>
          <w:szCs w:val="24"/>
          <w:lang w:val="af-ZA"/>
        </w:rPr>
        <w:tab xmlns:w="http://schemas.openxmlformats.org/wordprocessingml/2006/main"/>
      </w:r>
      <w:r xmlns:w="http://schemas.openxmlformats.org/wordprocessingml/2006/main" w:rsidRPr="00E84C88">
        <w:rPr>
          <w:rFonts w:ascii="GHEA Grapalat" w:eastAsia="Times New Roman" w:hAnsi="GHEA Grapalat" w:cs="Times Armenian"/>
          <w:sz w:val="20"/>
          <w:szCs w:val="24"/>
          <w:lang w:val="af-ZA"/>
        </w:rPr>
        <w:t xml:space="preserve"> </w:t>
      </w:r>
    </w:p>
    <w:p w14:paraId="455E7D1A" w14:textId="77777777" w:rsidR="00532D6C" w:rsidRPr="00E84C88" w:rsidRDefault="00532D6C" w:rsidP="00532D6C">
      <w:pPr xmlns:w="http://schemas.openxmlformats.org/wordprocessingml/2006/main">
        <w:spacing w:after="0" w:line="240" w:lineRule="auto"/>
        <w:ind w:firstLine="1134"/>
        <w:jc w:val="both"/>
        <w:rPr>
          <w:rFonts w:ascii="GHEA Grapalat" w:eastAsia="Times New Roman" w:hAnsi="GHEA Grapalat" w:cs="Times New Roman"/>
          <w:sz w:val="20"/>
          <w:szCs w:val="24"/>
          <w:lang w:val="af-ZA"/>
        </w:rPr>
      </w:pPr>
      <w:r xmlns:w="http://schemas.openxmlformats.org/wordprocessingml/2006/main" w:rsidRPr="00E84C88">
        <w:rPr>
          <w:rFonts w:ascii="GHEA Grapalat" w:eastAsia="Times New Roman" w:hAnsi="GHEA Grapalat" w:cs="Times New Roman"/>
          <w:sz w:val="20"/>
          <w:szCs w:val="24"/>
          <w:lang w:val="af-ZA"/>
        </w:rPr>
        <w:t xml:space="preserve">6. </w:t>
      </w:r>
      <w:r xmlns:w="http://schemas.openxmlformats.org/wordprocessingml/2006/main" w:rsidRPr="00E84C88">
        <w:rPr>
          <w:rFonts w:ascii="Arial" w:eastAsia="Times New Roman" w:hAnsi="Arial" w:cs="Arial"/>
          <w:sz w:val="20"/>
          <w:szCs w:val="24"/>
          <w:lang w:val="en-US"/>
        </w:rPr>
        <w:t xml:space="preserve">Application</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action</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deadline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in applications</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change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perform</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and</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them</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back</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take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order</w:t>
      </w:r>
      <w:r xmlns:w="http://schemas.openxmlformats.org/wordprocessingml/2006/main" w:rsidRPr="00E84C88">
        <w:rPr>
          <w:rFonts w:ascii="GHEA Grapalat" w:eastAsia="Times New Roman" w:hAnsi="GHEA Grapalat" w:cs="Times Armenian"/>
          <w:sz w:val="20"/>
          <w:szCs w:val="24"/>
          <w:lang w:val="af-ZA"/>
        </w:rPr>
        <w:tab xmlns:w="http://schemas.openxmlformats.org/wordprocessingml/2006/main"/>
      </w:r>
      <w:r xmlns:w="http://schemas.openxmlformats.org/wordprocessingml/2006/main" w:rsidRPr="00E84C88">
        <w:rPr>
          <w:rFonts w:ascii="GHEA Grapalat" w:eastAsia="Times New Roman" w:hAnsi="GHEA Grapalat" w:cs="Times Armenian"/>
          <w:sz w:val="20"/>
          <w:szCs w:val="24"/>
          <w:lang w:val="af-ZA"/>
        </w:rPr>
        <w:t xml:space="preserve"> </w:t>
      </w:r>
    </w:p>
    <w:p w14:paraId="54F2389E" w14:textId="77777777" w:rsidR="00532D6C" w:rsidRPr="00E84C88" w:rsidRDefault="00532D6C" w:rsidP="00532D6C">
      <w:pPr xmlns:w="http://schemas.openxmlformats.org/wordprocessingml/2006/main">
        <w:spacing w:after="0" w:line="240" w:lineRule="auto"/>
        <w:ind w:firstLine="1134"/>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Times New Roman"/>
          <w:sz w:val="20"/>
          <w:szCs w:val="24"/>
          <w:lang w:val="af-ZA"/>
        </w:rPr>
        <w:t xml:space="preserve">8. </w:t>
      </w:r>
      <w:r xmlns:w="http://schemas.openxmlformats.org/wordprocessingml/2006/main" w:rsidRPr="00E84C88">
        <w:rPr>
          <w:rFonts w:ascii="Arial" w:eastAsia="Times New Roman" w:hAnsi="Arial" w:cs="Arial"/>
          <w:sz w:val="20"/>
          <w:szCs w:val="24"/>
          <w:lang w:val="en-US"/>
        </w:rPr>
        <w:t xml:space="preserve">The </w:t>
      </w:r>
      <w:r xmlns:w="http://schemas.openxmlformats.org/wordprocessingml/2006/main" w:rsidRPr="00E84C88">
        <w:rPr>
          <w:rFonts w:ascii="Arial" w:eastAsia="Times New Roman" w:hAnsi="Arial" w:cs="Arial"/>
          <w:sz w:val="20"/>
          <w:szCs w:val="24"/>
          <w:lang w:val="af-ZA"/>
        </w:rPr>
        <w:t xml:space="preserve">Jews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opening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evaluation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results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summary</w:t>
      </w:r>
      <w:r xmlns:w="http://schemas.openxmlformats.org/wordprocessingml/2006/main" w:rsidRPr="00E84C88">
        <w:rPr>
          <w:rFonts w:ascii="GHEA Grapalat" w:eastAsia="Times New Roman" w:hAnsi="GHEA Grapalat" w:cs="Sylfaen"/>
          <w:sz w:val="20"/>
          <w:szCs w:val="24"/>
          <w:lang w:val="af-ZA"/>
        </w:rPr>
        <w:tab xmlns:w="http://schemas.openxmlformats.org/wordprocessingml/2006/main"/>
      </w:r>
    </w:p>
    <w:p w14:paraId="6B72EDFF" w14:textId="77777777" w:rsidR="00532D6C" w:rsidRPr="00E84C88" w:rsidRDefault="00532D6C" w:rsidP="00532D6C">
      <w:pPr xmlns:w="http://schemas.openxmlformats.org/wordprocessingml/2006/main">
        <w:spacing w:after="0" w:line="240" w:lineRule="auto"/>
        <w:ind w:firstLine="1134"/>
        <w:jc w:val="both"/>
        <w:rPr>
          <w:rFonts w:ascii="GHEA Grapalat" w:eastAsia="Times New Roman" w:hAnsi="GHEA Grapalat" w:cs="Times New Roman"/>
          <w:sz w:val="20"/>
          <w:szCs w:val="24"/>
          <w:lang w:val="af-ZA"/>
        </w:rPr>
      </w:pPr>
      <w:r xmlns:w="http://schemas.openxmlformats.org/wordprocessingml/2006/main" w:rsidRPr="00E84C88">
        <w:rPr>
          <w:rFonts w:ascii="GHEA Grapalat" w:eastAsia="Times New Roman" w:hAnsi="GHEA Grapalat" w:cs="Times New Roman"/>
          <w:sz w:val="20"/>
          <w:szCs w:val="24"/>
          <w:lang w:val="af-ZA"/>
        </w:rPr>
        <w:t xml:space="preserve">9. </w:t>
      </w:r>
      <w:r xmlns:w="http://schemas.openxmlformats.org/wordprocessingml/2006/main" w:rsidRPr="00E84C88">
        <w:rPr>
          <w:rFonts w:ascii="Arial" w:eastAsia="Times New Roman" w:hAnsi="Arial" w:cs="Arial"/>
          <w:sz w:val="20"/>
          <w:szCs w:val="24"/>
          <w:lang w:val="en-US"/>
        </w:rPr>
        <w:t xml:space="preserve">Contract</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sealing</w:t>
      </w:r>
      <w:r xmlns:w="http://schemas.openxmlformats.org/wordprocessingml/2006/main" w:rsidRPr="00E84C88">
        <w:rPr>
          <w:rFonts w:ascii="GHEA Grapalat" w:eastAsia="Times New Roman" w:hAnsi="GHEA Grapalat" w:cs="Times Armenian"/>
          <w:sz w:val="20"/>
          <w:szCs w:val="24"/>
          <w:lang w:val="af-ZA"/>
        </w:rPr>
        <w:tab xmlns:w="http://schemas.openxmlformats.org/wordprocessingml/2006/main"/>
      </w:r>
    </w:p>
    <w:p w14:paraId="33213F5B" w14:textId="77777777" w:rsidR="00532D6C" w:rsidRPr="00E84C88" w:rsidRDefault="00532D6C" w:rsidP="00532D6C">
      <w:pPr xmlns:w="http://schemas.openxmlformats.org/wordprocessingml/2006/main">
        <w:spacing w:after="0" w:line="240" w:lineRule="auto"/>
        <w:ind w:firstLine="1134"/>
        <w:jc w:val="both"/>
        <w:rPr>
          <w:rFonts w:ascii="GHEA Grapalat" w:eastAsia="Times New Roman" w:hAnsi="GHEA Grapalat" w:cs="Times New Roman"/>
          <w:sz w:val="20"/>
          <w:szCs w:val="24"/>
          <w:lang w:val="af-ZA"/>
        </w:rPr>
      </w:pPr>
      <w:r xmlns:w="http://schemas.openxmlformats.org/wordprocessingml/2006/main" w:rsidRPr="00E84C88">
        <w:rPr>
          <w:rFonts w:ascii="GHEA Grapalat" w:eastAsia="Times New Roman" w:hAnsi="GHEA Grapalat" w:cs="Times New Roman"/>
          <w:sz w:val="20"/>
          <w:szCs w:val="24"/>
          <w:lang w:val="af-ZA"/>
        </w:rPr>
        <w:t xml:space="preserve">10. </w:t>
      </w:r>
      <w:r xmlns:w="http://schemas.openxmlformats.org/wordprocessingml/2006/main" w:rsidRPr="00E84C88">
        <w:rPr>
          <w:rFonts w:ascii="Arial" w:eastAsia="Times New Roman" w:hAnsi="Arial" w:cs="Arial"/>
          <w:sz w:val="20"/>
          <w:szCs w:val="24"/>
          <w:lang w:val="af-ZA"/>
        </w:rPr>
        <w:t xml:space="preserve">Qualification</w:t>
      </w:r>
      <w:r xmlns:w="http://schemas.openxmlformats.org/wordprocessingml/2006/main" w:rsidRPr="00E84C88">
        <w:rPr>
          <w:rFonts w:ascii="GHEA Grapalat" w:eastAsia="Times New Roman" w:hAnsi="GHEA Grapalat" w:cs="Times New Roma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and</w:t>
      </w:r>
      <w:r xmlns:w="http://schemas.openxmlformats.org/wordprocessingml/2006/main" w:rsidRPr="00E84C88">
        <w:rPr>
          <w:rFonts w:ascii="GHEA Grapalat" w:eastAsia="Times New Roman" w:hAnsi="GHEA Grapalat" w:cs="Times New Rom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contract</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provisions</w:t>
      </w:r>
      <w:r xmlns:w="http://schemas.openxmlformats.org/wordprocessingml/2006/main" w:rsidRPr="00E84C88">
        <w:rPr>
          <w:rFonts w:ascii="GHEA Grapalat" w:eastAsia="Times New Roman" w:hAnsi="GHEA Grapalat" w:cs="Times Armenian"/>
          <w:sz w:val="20"/>
          <w:szCs w:val="24"/>
          <w:lang w:val="af-ZA"/>
        </w:rPr>
        <w:tab xmlns:w="http://schemas.openxmlformats.org/wordprocessingml/2006/main"/>
      </w:r>
      <w:r xmlns:w="http://schemas.openxmlformats.org/wordprocessingml/2006/main" w:rsidRPr="00E84C88">
        <w:rPr>
          <w:rFonts w:ascii="GHEA Grapalat" w:eastAsia="Times New Roman" w:hAnsi="GHEA Grapalat" w:cs="Times Armenian"/>
          <w:sz w:val="20"/>
          <w:szCs w:val="24"/>
          <w:lang w:val="af-ZA"/>
        </w:rPr>
        <w:t xml:space="preserve"> </w:t>
      </w:r>
    </w:p>
    <w:p w14:paraId="1D88594E" w14:textId="77777777" w:rsidR="00532D6C" w:rsidRPr="00E84C88" w:rsidRDefault="00532D6C" w:rsidP="00532D6C">
      <w:pPr xmlns:w="http://schemas.openxmlformats.org/wordprocessingml/2006/main">
        <w:spacing w:after="0" w:line="240" w:lineRule="auto"/>
        <w:ind w:firstLine="1134"/>
        <w:jc w:val="both"/>
        <w:rPr>
          <w:rFonts w:ascii="GHEA Grapalat" w:eastAsia="Times New Roman" w:hAnsi="GHEA Grapalat" w:cs="Times New Roman"/>
          <w:sz w:val="20"/>
          <w:szCs w:val="24"/>
          <w:lang w:val="af-ZA"/>
        </w:rPr>
      </w:pPr>
      <w:r xmlns:w="http://schemas.openxmlformats.org/wordprocessingml/2006/main" w:rsidRPr="00E84C88">
        <w:rPr>
          <w:rFonts w:ascii="GHEA Grapalat" w:eastAsia="Times New Roman" w:hAnsi="GHEA Grapalat" w:cs="Times New Roman"/>
          <w:sz w:val="20"/>
          <w:szCs w:val="24"/>
          <w:lang w:val="af-ZA"/>
        </w:rPr>
        <w:t xml:space="preserve">11. </w:t>
      </w:r>
      <w:r xmlns:w="http://schemas.openxmlformats.org/wordprocessingml/2006/main" w:rsidRPr="00E84C88">
        <w:rPr>
          <w:rFonts w:ascii="Arial" w:eastAsia="Times New Roman" w:hAnsi="Arial" w:cs="Arial"/>
          <w:sz w:val="20"/>
          <w:szCs w:val="24"/>
          <w:lang w:val="en-US"/>
        </w:rPr>
        <w:t xml:space="preserve">Procedure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failed</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announcement</w:t>
      </w:r>
      <w:r xmlns:w="http://schemas.openxmlformats.org/wordprocessingml/2006/main" w:rsidRPr="00E84C88">
        <w:rPr>
          <w:rFonts w:ascii="GHEA Grapalat" w:eastAsia="Times New Roman" w:hAnsi="GHEA Grapalat" w:cs="Times Armenian"/>
          <w:sz w:val="20"/>
          <w:szCs w:val="24"/>
          <w:lang w:val="af-ZA"/>
        </w:rPr>
        <w:tab xmlns:w="http://schemas.openxmlformats.org/wordprocessingml/2006/main"/>
      </w:r>
      <w:r xmlns:w="http://schemas.openxmlformats.org/wordprocessingml/2006/main" w:rsidRPr="00E84C88">
        <w:rPr>
          <w:rFonts w:ascii="GHEA Grapalat" w:eastAsia="Times New Roman" w:hAnsi="GHEA Grapalat" w:cs="Times Armenian"/>
          <w:sz w:val="20"/>
          <w:szCs w:val="24"/>
          <w:lang w:val="af-ZA"/>
        </w:rPr>
        <w:t xml:space="preserve"> </w:t>
      </w:r>
    </w:p>
    <w:p w14:paraId="12D6D79C" w14:textId="77777777" w:rsidR="00532D6C" w:rsidRPr="00E84C88" w:rsidRDefault="00532D6C" w:rsidP="00532D6C">
      <w:pPr xmlns:w="http://schemas.openxmlformats.org/wordprocessingml/2006/main">
        <w:spacing w:after="0" w:line="240" w:lineRule="auto"/>
        <w:ind w:firstLine="1134"/>
        <w:jc w:val="both"/>
        <w:rPr>
          <w:rFonts w:ascii="GHEA Grapalat" w:eastAsia="Times New Roman" w:hAnsi="GHEA Grapalat" w:cs="Times New Roman"/>
          <w:sz w:val="20"/>
          <w:szCs w:val="24"/>
          <w:lang w:val="af-ZA"/>
        </w:rPr>
      </w:pPr>
      <w:r xmlns:w="http://schemas.openxmlformats.org/wordprocessingml/2006/main" w:rsidRPr="00E84C88">
        <w:rPr>
          <w:rFonts w:ascii="GHEA Grapalat" w:eastAsia="Times New Roman" w:hAnsi="GHEA Grapalat" w:cs="Times New Roman"/>
          <w:sz w:val="20"/>
          <w:szCs w:val="24"/>
          <w:lang w:val="af-ZA"/>
        </w:rPr>
        <w:t xml:space="preserve">12. </w:t>
      </w:r>
      <w:r xmlns:w="http://schemas.openxmlformats.org/wordprocessingml/2006/main" w:rsidRPr="00E84C88">
        <w:rPr>
          <w:rFonts w:ascii="Arial" w:eastAsia="Times New Roman" w:hAnsi="Arial" w:cs="Arial"/>
          <w:sz w:val="20"/>
          <w:szCs w:val="24"/>
          <w:lang w:val="en-US"/>
        </w:rPr>
        <w:t xml:space="preserve">Purchase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process</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back</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related</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actions</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and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or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accepted</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decisions</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appeal</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participant</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the right</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and</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order</w:t>
      </w:r>
      <w:r xmlns:w="http://schemas.openxmlformats.org/wordprocessingml/2006/main" w:rsidRPr="00E84C88">
        <w:rPr>
          <w:rFonts w:ascii="GHEA Grapalat" w:eastAsia="Times New Roman" w:hAnsi="GHEA Grapalat" w:cs="Times Armenian"/>
          <w:sz w:val="20"/>
          <w:szCs w:val="24"/>
          <w:lang w:val="af-ZA"/>
        </w:rPr>
        <w:tab xmlns:w="http://schemas.openxmlformats.org/wordprocessingml/2006/main"/>
      </w:r>
    </w:p>
    <w:p w14:paraId="571A4015" w14:textId="77777777" w:rsidR="00532D6C" w:rsidRPr="00E84C88" w:rsidRDefault="00532D6C" w:rsidP="00532D6C">
      <w:pPr>
        <w:spacing w:after="0" w:line="240" w:lineRule="auto"/>
        <w:ind w:firstLine="567"/>
        <w:jc w:val="both"/>
        <w:rPr>
          <w:rFonts w:ascii="GHEA Grapalat" w:eastAsia="Times New Roman" w:hAnsi="GHEA Grapalat" w:cs="Times New Roman"/>
          <w:sz w:val="20"/>
          <w:szCs w:val="24"/>
          <w:lang w:val="af-ZA"/>
        </w:rPr>
      </w:pPr>
    </w:p>
    <w:p w14:paraId="25193940" w14:textId="77777777" w:rsidR="00532D6C" w:rsidRPr="00E84C88" w:rsidRDefault="00532D6C" w:rsidP="00532D6C">
      <w:pPr>
        <w:spacing w:after="0" w:line="240" w:lineRule="auto"/>
        <w:ind w:firstLine="567"/>
        <w:jc w:val="both"/>
        <w:rPr>
          <w:rFonts w:ascii="GHEA Grapalat" w:eastAsia="Times New Roman" w:hAnsi="GHEA Grapalat" w:cs="Times New Roman"/>
          <w:sz w:val="20"/>
          <w:szCs w:val="24"/>
          <w:lang w:val="af-ZA"/>
        </w:rPr>
      </w:pPr>
    </w:p>
    <w:p w14:paraId="53B61B00" w14:textId="77777777" w:rsidR="00532D6C" w:rsidRPr="00E84C88" w:rsidRDefault="00532D6C" w:rsidP="00532D6C">
      <w:pPr xmlns:w="http://schemas.openxmlformats.org/wordprocessingml/2006/main">
        <w:spacing w:after="0" w:line="240" w:lineRule="auto"/>
        <w:ind w:firstLine="567"/>
        <w:jc w:val="center"/>
        <w:rPr>
          <w:rFonts w:ascii="GHEA Grapalat" w:eastAsia="Times New Roman" w:hAnsi="GHEA Grapalat" w:cs="Times New Roman"/>
          <w:b/>
          <w:sz w:val="20"/>
          <w:szCs w:val="24"/>
          <w:lang w:val="af-ZA"/>
        </w:rPr>
      </w:pPr>
      <w:proofErr xmlns:w="http://schemas.openxmlformats.org/wordprocessingml/2006/main" w:type="gramStart"/>
      <w:r xmlns:w="http://schemas.openxmlformats.org/wordprocessingml/2006/main" w:rsidRPr="00E84C88">
        <w:rPr>
          <w:rFonts w:ascii="Arial" w:eastAsia="Times New Roman" w:hAnsi="Arial" w:cs="Arial"/>
          <w:b/>
          <w:sz w:val="20"/>
          <w:szCs w:val="24"/>
          <w:lang w:val="en-US"/>
        </w:rPr>
        <w:t xml:space="preserve">PART </w:t>
      </w:r>
      <w:r xmlns:w="http://schemas.openxmlformats.org/wordprocessingml/2006/main" w:rsidRPr="00E84C88">
        <w:rPr>
          <w:rFonts w:ascii="GHEA Grapalat" w:eastAsia="Times New Roman" w:hAnsi="GHEA Grapalat" w:cs="Times Armenian"/>
          <w:b/>
          <w:sz w:val="20"/>
          <w:szCs w:val="24"/>
          <w:lang w:val="af-ZA"/>
        </w:rPr>
        <w:t xml:space="preserve">II </w:t>
      </w:r>
      <w:proofErr xmlns:w="http://schemas.openxmlformats.org/wordprocessingml/2006/main" w:type="gramEnd"/>
      <w:r xmlns:w="http://schemas.openxmlformats.org/wordprocessingml/2006/main" w:rsidRPr="00E84C88">
        <w:rPr>
          <w:rFonts w:ascii="GHEA Grapalat" w:eastAsia="Times New Roman" w:hAnsi="GHEA Grapalat" w:cs="Times Armenian"/>
          <w:b/>
          <w:sz w:val="20"/>
          <w:szCs w:val="24"/>
          <w:lang w:val="af-ZA"/>
        </w:rPr>
        <w:t xml:space="preserve">. </w:t>
      </w:r>
      <w:r xmlns:w="http://schemas.openxmlformats.org/wordprocessingml/2006/main" w:rsidRPr="00E84C88">
        <w:rPr>
          <w:rFonts w:ascii="Arial" w:eastAsia="Times New Roman" w:hAnsi="Arial" w:cs="Arial"/>
          <w:b/>
          <w:sz w:val="20"/>
          <w:szCs w:val="24"/>
          <w:lang w:val="en-US"/>
        </w:rPr>
        <w:t xml:space="preserve">EVALUATION</w:t>
      </w:r>
      <w:r xmlns:w="http://schemas.openxmlformats.org/wordprocessingml/2006/main" w:rsidRPr="00E84C88">
        <w:rPr>
          <w:rFonts w:ascii="GHEA Grapalat" w:eastAsia="Times New Roman" w:hAnsi="GHEA Grapalat" w:cs="Sylfaen"/>
          <w:b/>
          <w:sz w:val="20"/>
          <w:szCs w:val="24"/>
          <w:lang w:val="af-ZA"/>
        </w:rPr>
        <w:t xml:space="preserve"> </w:t>
      </w:r>
      <w:proofErr xmlns:w="http://schemas.openxmlformats.org/wordprocessingml/2006/main" w:type="gramStart"/>
      <w:r xmlns:w="http://schemas.openxmlformats.org/wordprocessingml/2006/main" w:rsidRPr="00E84C88">
        <w:rPr>
          <w:rFonts w:ascii="Arial" w:eastAsia="Times New Roman" w:hAnsi="Arial" w:cs="Arial"/>
          <w:b/>
          <w:sz w:val="20"/>
          <w:szCs w:val="24"/>
          <w:lang w:val="en-US"/>
        </w:rPr>
        <w:t xml:space="preserve">QUESTIONNAIRE</w:t>
      </w:r>
      <w:r xmlns:w="http://schemas.openxmlformats.org/wordprocessingml/2006/main" w:rsidRPr="00E84C88">
        <w:rPr>
          <w:rFonts w:ascii="GHEA Grapalat" w:eastAsia="Times New Roman" w:hAnsi="GHEA Grapalat" w:cs="Times Armenian"/>
          <w:b/>
          <w:sz w:val="20"/>
          <w:szCs w:val="24"/>
          <w:lang w:val="af-ZA"/>
        </w:rPr>
        <w:t xml:space="preserve">  </w:t>
      </w:r>
      <w:r xmlns:w="http://schemas.openxmlformats.org/wordprocessingml/2006/main" w:rsidRPr="00E84C88">
        <w:rPr>
          <w:rFonts w:ascii="Arial" w:eastAsia="Times New Roman" w:hAnsi="Arial" w:cs="Arial"/>
          <w:b/>
          <w:sz w:val="20"/>
          <w:szCs w:val="24"/>
          <w:lang w:val="en-US"/>
        </w:rPr>
        <w:t xml:space="preserve">THE APPLICATION</w:t>
      </w:r>
      <w:proofErr xmlns:w="http://schemas.openxmlformats.org/wordprocessingml/2006/main" w:type="gramEnd"/>
      <w:r xmlns:w="http://schemas.openxmlformats.org/wordprocessingml/2006/main" w:rsidRPr="00E84C88">
        <w:rPr>
          <w:rFonts w:ascii="GHEA Grapalat" w:eastAsia="Times New Roman" w:hAnsi="GHEA Grapalat" w:cs="Times Armenian"/>
          <w:b/>
          <w:sz w:val="20"/>
          <w:szCs w:val="24"/>
          <w:lang w:val="af-ZA"/>
        </w:rPr>
        <w:t xml:space="preserve">  </w:t>
      </w:r>
      <w:r xmlns:w="http://schemas.openxmlformats.org/wordprocessingml/2006/main" w:rsidRPr="00E84C88">
        <w:rPr>
          <w:rFonts w:ascii="Arial" w:eastAsia="Times New Roman" w:hAnsi="Arial" w:cs="Arial"/>
          <w:b/>
          <w:sz w:val="20"/>
          <w:szCs w:val="24"/>
          <w:lang w:val="en-US"/>
        </w:rPr>
        <w:t xml:space="preserve">TO PREPARE</w:t>
      </w:r>
      <w:r xmlns:w="http://schemas.openxmlformats.org/wordprocessingml/2006/main" w:rsidRPr="00E84C88">
        <w:rPr>
          <w:rFonts w:ascii="GHEA Grapalat" w:eastAsia="Times New Roman" w:hAnsi="GHEA Grapalat" w:cs="Times Armenian"/>
          <w:b/>
          <w:sz w:val="20"/>
          <w:szCs w:val="24"/>
          <w:lang w:val="af-ZA"/>
        </w:rPr>
        <w:t xml:space="preserve">  </w:t>
      </w:r>
      <w:r xmlns:w="http://schemas.openxmlformats.org/wordprocessingml/2006/main" w:rsidRPr="00E84C88">
        <w:rPr>
          <w:rFonts w:ascii="Arial" w:eastAsia="Times New Roman" w:hAnsi="Arial" w:cs="Arial"/>
          <w:b/>
          <w:sz w:val="20"/>
          <w:szCs w:val="24"/>
          <w:lang w:val="en-US"/>
        </w:rPr>
        <w:t xml:space="preserve">INSTRUCTION</w:t>
      </w:r>
    </w:p>
    <w:p w14:paraId="0C36A52C" w14:textId="77777777" w:rsidR="00532D6C" w:rsidRPr="00E84C88" w:rsidRDefault="00532D6C" w:rsidP="00532D6C">
      <w:pPr>
        <w:spacing w:after="0" w:line="240" w:lineRule="auto"/>
        <w:ind w:firstLine="567"/>
        <w:jc w:val="both"/>
        <w:rPr>
          <w:rFonts w:ascii="GHEA Grapalat" w:eastAsia="Times New Roman" w:hAnsi="GHEA Grapalat" w:cs="Times New Roman"/>
          <w:sz w:val="20"/>
          <w:szCs w:val="24"/>
          <w:lang w:val="af-ZA"/>
        </w:rPr>
      </w:pPr>
    </w:p>
    <w:p w14:paraId="276B381E" w14:textId="77777777" w:rsidR="00532D6C" w:rsidRPr="00E84C88" w:rsidRDefault="00532D6C" w:rsidP="00532D6C">
      <w:pPr xmlns:w="http://schemas.openxmlformats.org/wordprocessingml/2006/main">
        <w:spacing w:after="0" w:line="240" w:lineRule="auto"/>
        <w:ind w:firstLine="1134"/>
        <w:jc w:val="both"/>
        <w:rPr>
          <w:rFonts w:ascii="GHEA Grapalat" w:eastAsia="Times New Roman" w:hAnsi="GHEA Grapalat" w:cs="Times New Roman"/>
          <w:sz w:val="20"/>
          <w:szCs w:val="24"/>
          <w:lang w:val="af-ZA"/>
        </w:rPr>
      </w:pPr>
      <w:r xmlns:w="http://schemas.openxmlformats.org/wordprocessingml/2006/main" w:rsidRPr="00E84C88">
        <w:rPr>
          <w:rFonts w:ascii="GHEA Grapalat" w:eastAsia="Times New Roman" w:hAnsi="GHEA Grapalat" w:cs="Times New Roman"/>
          <w:sz w:val="20"/>
          <w:szCs w:val="24"/>
          <w:lang w:val="af-ZA"/>
        </w:rPr>
        <w:t xml:space="preserve">1. </w:t>
      </w:r>
      <w:r xmlns:w="http://schemas.openxmlformats.org/wordprocessingml/2006/main" w:rsidRPr="00E84C88">
        <w:rPr>
          <w:rFonts w:ascii="GHEA Grapalat" w:eastAsia="Times New Roman" w:hAnsi="GHEA Grapalat" w:cs="Times New Roman"/>
          <w:sz w:val="20"/>
          <w:szCs w:val="24"/>
          <w:lang w:val="af-ZA"/>
        </w:rPr>
        <w:tab xmlns:w="http://schemas.openxmlformats.org/wordprocessingml/2006/main"/>
      </w:r>
      <w:proofErr xmlns:w="http://schemas.openxmlformats.org/wordprocessingml/2006/main" w:type="gramStart"/>
      <w:r xmlns:w="http://schemas.openxmlformats.org/wordprocessingml/2006/main" w:rsidRPr="00E84C88">
        <w:rPr>
          <w:rFonts w:ascii="Arial" w:eastAsia="Times New Roman" w:hAnsi="Arial" w:cs="Arial"/>
          <w:sz w:val="20"/>
          <w:szCs w:val="24"/>
          <w:lang w:val="en-US"/>
        </w:rPr>
        <w:t xml:space="preserve">General</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provisions</w:t>
      </w:r>
      <w:proofErr xmlns:w="http://schemas.openxmlformats.org/wordprocessingml/2006/main" w:type="gramEnd"/>
      <w:r xmlns:w="http://schemas.openxmlformats.org/wordprocessingml/2006/main" w:rsidRPr="00E84C88">
        <w:rPr>
          <w:rFonts w:ascii="GHEA Grapalat" w:eastAsia="Times New Roman" w:hAnsi="GHEA Grapalat" w:cs="Times Armenian"/>
          <w:sz w:val="20"/>
          <w:szCs w:val="24"/>
          <w:lang w:val="af-ZA"/>
        </w:rPr>
        <w:tab xmlns:w="http://schemas.openxmlformats.org/wordprocessingml/2006/main"/>
      </w:r>
    </w:p>
    <w:p w14:paraId="5754940A" w14:textId="77777777" w:rsidR="00532D6C" w:rsidRPr="00E84C88" w:rsidRDefault="00532D6C" w:rsidP="00532D6C">
      <w:pPr xmlns:w="http://schemas.openxmlformats.org/wordprocessingml/2006/main">
        <w:spacing w:after="0" w:line="240" w:lineRule="auto"/>
        <w:ind w:firstLine="1134"/>
        <w:jc w:val="both"/>
        <w:rPr>
          <w:rFonts w:ascii="GHEA Grapalat" w:eastAsia="Times New Roman" w:hAnsi="GHEA Grapalat" w:cs="Times New Roman"/>
          <w:sz w:val="20"/>
          <w:szCs w:val="24"/>
          <w:lang w:val="af-ZA"/>
        </w:rPr>
      </w:pPr>
      <w:r xmlns:w="http://schemas.openxmlformats.org/wordprocessingml/2006/main" w:rsidRPr="00E84C88">
        <w:rPr>
          <w:rFonts w:ascii="GHEA Grapalat" w:eastAsia="Times New Roman" w:hAnsi="GHEA Grapalat" w:cs="Times New Roman"/>
          <w:sz w:val="20"/>
          <w:szCs w:val="24"/>
          <w:lang w:val="af-ZA"/>
        </w:rPr>
        <w:t xml:space="preserve">2. </w:t>
      </w:r>
      <w:r xmlns:w="http://schemas.openxmlformats.org/wordprocessingml/2006/main" w:rsidRPr="00E84C88">
        <w:rPr>
          <w:rFonts w:ascii="GHEA Grapalat" w:eastAsia="Times New Roman" w:hAnsi="GHEA Grapalat" w:cs="Times New Roman"/>
          <w:sz w:val="20"/>
          <w:szCs w:val="24"/>
          <w:lang w:val="af-ZA"/>
        </w:rPr>
        <w:tab xmlns:w="http://schemas.openxmlformats.org/wordprocessingml/2006/main"/>
      </w:r>
      <w:r xmlns:w="http://schemas.openxmlformats.org/wordprocessingml/2006/main" w:rsidRPr="00E84C88">
        <w:rPr>
          <w:rFonts w:ascii="Arial" w:eastAsia="Times New Roman" w:hAnsi="Arial" w:cs="Arial"/>
          <w:sz w:val="20"/>
          <w:szCs w:val="24"/>
          <w:lang w:val="en-US"/>
        </w:rPr>
        <w:t xml:space="preserve">Procedure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the application</w:t>
      </w:r>
      <w:r xmlns:w="http://schemas.openxmlformats.org/wordprocessingml/2006/main" w:rsidRPr="00E84C88">
        <w:rPr>
          <w:rFonts w:ascii="GHEA Grapalat" w:eastAsia="Times New Roman" w:hAnsi="GHEA Grapalat" w:cs="Times Armenian"/>
          <w:sz w:val="20"/>
          <w:szCs w:val="24"/>
          <w:lang w:val="af-ZA"/>
        </w:rPr>
        <w:tab xmlns:w="http://schemas.openxmlformats.org/wordprocessingml/2006/main"/>
      </w:r>
    </w:p>
    <w:p w14:paraId="62C025DD" w14:textId="77777777" w:rsidR="00532D6C" w:rsidRPr="00E84C88" w:rsidRDefault="00532D6C" w:rsidP="00532D6C">
      <w:pPr xmlns:w="http://schemas.openxmlformats.org/wordprocessingml/2006/main">
        <w:spacing w:after="0" w:line="240" w:lineRule="auto"/>
        <w:ind w:firstLine="1134"/>
        <w:jc w:val="both"/>
        <w:rPr>
          <w:rFonts w:ascii="GHEA Grapalat" w:eastAsia="Times New Roman" w:hAnsi="GHEA Grapalat" w:cs="Times Armenian"/>
          <w:sz w:val="20"/>
          <w:szCs w:val="24"/>
          <w:lang w:val="af-ZA"/>
        </w:rPr>
      </w:pPr>
      <w:r xmlns:w="http://schemas.openxmlformats.org/wordprocessingml/2006/main" w:rsidRPr="00E84C88">
        <w:rPr>
          <w:rFonts w:ascii="GHEA Grapalat" w:eastAsia="Times New Roman" w:hAnsi="GHEA Grapalat" w:cs="Times New Roman"/>
          <w:sz w:val="20"/>
          <w:szCs w:val="24"/>
          <w:lang w:val="af-ZA"/>
        </w:rPr>
        <w:t xml:space="preserve">3. </w:t>
      </w:r>
      <w:r xmlns:w="http://schemas.openxmlformats.org/wordprocessingml/2006/main" w:rsidRPr="00E84C88">
        <w:rPr>
          <w:rFonts w:ascii="GHEA Grapalat" w:eastAsia="Times New Roman" w:hAnsi="GHEA Grapalat" w:cs="Times New Roman"/>
          <w:sz w:val="20"/>
          <w:szCs w:val="24"/>
          <w:lang w:val="af-ZA"/>
        </w:rPr>
        <w:tab xmlns:w="http://schemas.openxmlformats.org/wordprocessingml/2006/main"/>
      </w:r>
      <w:r xmlns:w="http://schemas.openxmlformats.org/wordprocessingml/2006/main" w:rsidRPr="00E84C88">
        <w:rPr>
          <w:rFonts w:ascii="Arial" w:eastAsia="Times New Roman" w:hAnsi="Arial" w:cs="Arial"/>
          <w:sz w:val="20"/>
          <w:szCs w:val="24"/>
          <w:lang w:val="en-US"/>
        </w:rPr>
        <w:t xml:space="preserve">Appendices </w:t>
      </w:r>
      <w:r xmlns:w="http://schemas.openxmlformats.org/wordprocessingml/2006/main" w:rsidRPr="00E84C88">
        <w:rPr>
          <w:rFonts w:ascii="GHEA Grapalat" w:eastAsia="Times New Roman" w:hAnsi="GHEA Grapalat" w:cs="Times Armenian"/>
          <w:sz w:val="20"/>
          <w:szCs w:val="24"/>
          <w:lang w:val="af-ZA"/>
        </w:rPr>
        <w:t xml:space="preserve">1-6</w:t>
      </w:r>
      <w:r xmlns:w="http://schemas.openxmlformats.org/wordprocessingml/2006/main" w:rsidRPr="00E84C88">
        <w:rPr>
          <w:rFonts w:ascii="GHEA Grapalat" w:eastAsia="Times New Roman" w:hAnsi="GHEA Grapalat" w:cs="Times Armenian"/>
          <w:sz w:val="20"/>
          <w:szCs w:val="24"/>
          <w:lang w:val="af-ZA"/>
        </w:rPr>
        <w:tab xmlns:w="http://schemas.openxmlformats.org/wordprocessingml/2006/main"/>
      </w:r>
    </w:p>
    <w:p w14:paraId="00796E26" w14:textId="77777777" w:rsidR="00532D6C" w:rsidRPr="00E84C88" w:rsidRDefault="00532D6C" w:rsidP="00532D6C">
      <w:pPr>
        <w:spacing w:after="0" w:line="240" w:lineRule="auto"/>
        <w:ind w:firstLine="1134"/>
        <w:jc w:val="both"/>
        <w:rPr>
          <w:rFonts w:ascii="GHEA Grapalat" w:eastAsia="Times New Roman" w:hAnsi="GHEA Grapalat" w:cs="Times Armenian"/>
          <w:sz w:val="20"/>
          <w:szCs w:val="24"/>
          <w:lang w:val="af-ZA"/>
        </w:rPr>
      </w:pPr>
    </w:p>
    <w:p w14:paraId="4D8359A2" w14:textId="77777777" w:rsidR="00532D6C" w:rsidRPr="00E84C88" w:rsidRDefault="00532D6C" w:rsidP="00532D6C">
      <w:pPr>
        <w:spacing w:after="0" w:line="240" w:lineRule="auto"/>
        <w:ind w:firstLine="1134"/>
        <w:jc w:val="both"/>
        <w:rPr>
          <w:rFonts w:ascii="GHEA Grapalat" w:eastAsia="Times New Roman" w:hAnsi="GHEA Grapalat" w:cs="Times Armenian"/>
          <w:sz w:val="20"/>
          <w:szCs w:val="24"/>
          <w:lang w:val="af-ZA"/>
        </w:rPr>
      </w:pPr>
    </w:p>
    <w:p w14:paraId="43126DAD" w14:textId="77777777" w:rsidR="00532D6C" w:rsidRPr="00E84C88" w:rsidRDefault="00532D6C" w:rsidP="00532D6C">
      <w:pPr>
        <w:spacing w:after="0" w:line="240" w:lineRule="auto"/>
        <w:ind w:firstLine="1134"/>
        <w:jc w:val="both"/>
        <w:rPr>
          <w:rFonts w:ascii="GHEA Grapalat" w:eastAsia="Times New Roman" w:hAnsi="GHEA Grapalat" w:cs="Times Armenian"/>
          <w:sz w:val="20"/>
          <w:szCs w:val="24"/>
          <w:lang w:val="af-ZA"/>
        </w:rPr>
      </w:pPr>
    </w:p>
    <w:p w14:paraId="35065247" w14:textId="77777777" w:rsidR="00532D6C" w:rsidRPr="00E84C88" w:rsidRDefault="00532D6C" w:rsidP="00532D6C">
      <w:pPr>
        <w:spacing w:after="0" w:line="240" w:lineRule="auto"/>
        <w:ind w:firstLine="1134"/>
        <w:jc w:val="both"/>
        <w:rPr>
          <w:rFonts w:ascii="GHEA Grapalat" w:eastAsia="Times New Roman" w:hAnsi="GHEA Grapalat" w:cs="Times Armenian"/>
          <w:sz w:val="20"/>
          <w:szCs w:val="24"/>
          <w:lang w:val="af-ZA"/>
        </w:rPr>
      </w:pPr>
    </w:p>
    <w:p w14:paraId="4E8F2BC2" w14:textId="77777777" w:rsidR="00532D6C" w:rsidRPr="00E84C88" w:rsidRDefault="00532D6C" w:rsidP="00532D6C">
      <w:pPr>
        <w:spacing w:after="0" w:line="240" w:lineRule="auto"/>
        <w:ind w:firstLine="1134"/>
        <w:jc w:val="both"/>
        <w:rPr>
          <w:rFonts w:ascii="GHEA Grapalat" w:eastAsia="Times New Roman" w:hAnsi="GHEA Grapalat" w:cs="Times Armenian"/>
          <w:sz w:val="20"/>
          <w:szCs w:val="24"/>
          <w:lang w:val="af-ZA"/>
        </w:rPr>
      </w:pPr>
    </w:p>
    <w:p w14:paraId="658E93A1" w14:textId="77777777" w:rsidR="00532D6C" w:rsidRPr="00E84C88" w:rsidRDefault="00532D6C" w:rsidP="00532D6C">
      <w:pPr>
        <w:spacing w:after="0" w:line="240" w:lineRule="auto"/>
        <w:ind w:firstLine="1134"/>
        <w:jc w:val="both"/>
        <w:rPr>
          <w:rFonts w:ascii="GHEA Grapalat" w:eastAsia="Times New Roman" w:hAnsi="GHEA Grapalat" w:cs="Times Armenian"/>
          <w:sz w:val="20"/>
          <w:szCs w:val="24"/>
          <w:lang w:val="af-ZA"/>
        </w:rPr>
      </w:pPr>
    </w:p>
    <w:p w14:paraId="29C285BE" w14:textId="77777777" w:rsidR="00532D6C" w:rsidRPr="00E84C88" w:rsidRDefault="00532D6C" w:rsidP="00532D6C">
      <w:pPr xmlns:w="http://schemas.openxmlformats.org/wordprocessingml/2006/main">
        <w:spacing w:after="0" w:line="240" w:lineRule="auto"/>
        <w:ind w:firstLine="1134"/>
        <w:jc w:val="both"/>
        <w:rPr>
          <w:rFonts w:ascii="GHEA Grapalat" w:eastAsia="Times New Roman" w:hAnsi="GHEA Grapalat" w:cs="Times Armenian"/>
          <w:sz w:val="20"/>
          <w:szCs w:val="24"/>
          <w:lang w:val="af-ZA"/>
        </w:rPr>
      </w:pP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GHEA Grapalat" w:eastAsia="Times New Roman" w:hAnsi="GHEA Grapalat" w:cs="Times Armenian"/>
          <w:sz w:val="20"/>
          <w:szCs w:val="24"/>
          <w:lang w:val="af-ZA"/>
        </w:rPr>
        <w:br xmlns:w="http://schemas.openxmlformats.org/wordprocessingml/2006/main" w:type="page"/>
      </w:r>
      <w:r xmlns:w="http://schemas.openxmlformats.org/wordprocessingml/2006/main" w:rsidRPr="00E84C88">
        <w:rPr>
          <w:rFonts w:ascii="GHEA Grapalat" w:eastAsia="Times New Roman" w:hAnsi="GHEA Grapalat" w:cs="Times Armenian"/>
          <w:sz w:val="20"/>
          <w:szCs w:val="24"/>
          <w:lang w:val="af-ZA"/>
        </w:rPr>
        <w:lastRenderedPageBreak xmlns:w="http://schemas.openxmlformats.org/wordprocessingml/2006/main"/>
      </w:r>
      <w:r xmlns:w="http://schemas.openxmlformats.org/wordprocessingml/2006/main" w:rsidRPr="00E84C88">
        <w:rPr>
          <w:rFonts w:ascii="GHEA Grapalat" w:eastAsia="Times New Roman" w:hAnsi="GHEA Grapalat" w:cs="Times Armenian"/>
          <w:sz w:val="20"/>
          <w:szCs w:val="24"/>
          <w:lang w:val="af-ZA"/>
        </w:rPr>
        <w:tab xmlns:w="http://schemas.openxmlformats.org/wordprocessingml/2006/main"/>
      </w:r>
    </w:p>
    <w:p w14:paraId="2691A656" w14:textId="75597332"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4"/>
          <w:lang w:val="af-ZA"/>
        </w:rPr>
      </w:pPr>
      <w:r xmlns:w="http://schemas.openxmlformats.org/wordprocessingml/2006/main" w:rsidRPr="00E84C88">
        <w:rPr>
          <w:rFonts w:ascii="GHEA Grapalat" w:eastAsia="Times New Roman" w:hAnsi="GHEA Grapalat" w:cs="Times New Rom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This</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the invitation</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provided</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is</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in</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addition</w:t>
      </w:r>
      <w:r xmlns:w="http://schemas.openxmlformats.org/wordprocessingml/2006/main" w:rsidRPr="00E84C88">
        <w:rPr>
          <w:rFonts w:ascii="GHEA Grapalat" w:eastAsia="Times New Roman" w:hAnsi="GHEA Grapalat" w:cs="Times New Roman"/>
          <w:sz w:val="20"/>
          <w:szCs w:val="24"/>
          <w:lang w:val="af-ZA"/>
        </w:rPr>
        <w:t xml:space="preserve"> </w:t>
      </w:r>
      <w:r xmlns:w="http://schemas.openxmlformats.org/wordprocessingml/2006/main" w:rsidR="00C4546D">
        <w:rPr>
          <w:rFonts w:ascii="Arial" w:eastAsia="Times New Roman" w:hAnsi="Arial" w:cs="Arial"/>
          <w:b/>
          <w:color w:val="000000"/>
          <w:sz w:val="20"/>
          <w:szCs w:val="27"/>
          <w:lang w:val="af-ZA"/>
        </w:rPr>
        <w:t xml:space="preserve">LM-THKT-GHAPZB-25/09</w:t>
      </w:r>
      <w:r xmlns:w="http://schemas.openxmlformats.org/wordprocessingml/2006/main" w:rsidR="00D96837">
        <w:rPr>
          <w:rFonts w:ascii="Arial" w:eastAsia="Times New Roman" w:hAnsi="Arial" w:cs="Arial"/>
          <w:b/>
          <w:color w:val="000000"/>
          <w:sz w:val="20"/>
          <w:szCs w:val="27"/>
          <w:lang w:val="hy-AM"/>
        </w:rPr>
        <w:t xml:space="preserve"> </w:t>
      </w:r>
      <w:r xmlns:w="http://schemas.openxmlformats.org/wordprocessingml/2006/main" w:rsidRPr="00E84C88">
        <w:rPr>
          <w:rFonts w:ascii="Arial" w:eastAsia="Times New Roman" w:hAnsi="Arial" w:cs="Arial"/>
          <w:sz w:val="20"/>
          <w:szCs w:val="24"/>
          <w:lang w:val="en-US"/>
        </w:rPr>
        <w:t xml:space="preserve">with code</w:t>
      </w:r>
      <w:r xmlns:w="http://schemas.openxmlformats.org/wordprocessingml/2006/main" w:rsidRPr="00E84C88">
        <w:rPr>
          <w:rFonts w:ascii="GHEA Grapalat" w:eastAsia="Times New Roman" w:hAnsi="GHEA Grapalat" w:cs="Times New Rom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being held</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quotation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of the request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hereinafter </w:t>
      </w:r>
      <w:r xmlns:w="http://schemas.openxmlformats.org/wordprocessingml/2006/main" w:rsidRPr="00E84C88">
        <w:rPr>
          <w:rFonts w:ascii="GHEA Grapalat" w:eastAsia="Times New Roman" w:hAnsi="GHEA Grapalat" w:cs="Times Armenian"/>
          <w:sz w:val="20"/>
          <w:szCs w:val="24"/>
          <w:lang w:val="af-ZA"/>
        </w:rPr>
        <w:t xml:space="preserve">referred to </w:t>
      </w:r>
      <w:r xmlns:w="http://schemas.openxmlformats.org/wordprocessingml/2006/main" w:rsidRPr="00E84C88">
        <w:rPr>
          <w:rFonts w:ascii="Arial" w:eastAsia="Times New Roman" w:hAnsi="Arial" w:cs="Arial"/>
          <w:sz w:val="20"/>
          <w:szCs w:val="24"/>
          <w:lang w:val="en-US"/>
        </w:rPr>
        <w:t xml:space="preserve">as the procedure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statement </w:t>
      </w:r>
      <w:r xmlns:w="http://schemas.openxmlformats.org/wordprocessingml/2006/main" w:rsidRPr="00E84C88">
        <w:rPr>
          <w:rFonts w:ascii="Arial" w:eastAsia="Times New Roman" w:hAnsi="Arial" w:cs="Arial"/>
          <w:sz w:val="20"/>
          <w:szCs w:val="24"/>
          <w:lang w:val="af-ZA"/>
        </w:rPr>
        <w:t xml:space="preserve">.</w:t>
      </w:r>
    </w:p>
    <w:p w14:paraId="3CA702B1" w14:textId="19959374"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imes New Roman"/>
          <w:sz w:val="20"/>
          <w:szCs w:val="24"/>
          <w:lang w:val="af-ZA"/>
        </w:rPr>
      </w:pPr>
      <w:r xmlns:w="http://schemas.openxmlformats.org/wordprocessingml/2006/main" w:rsidRPr="00E84C88">
        <w:rPr>
          <w:rFonts w:ascii="Arial" w:eastAsia="Times New Roman" w:hAnsi="Arial" w:cs="Arial"/>
          <w:sz w:val="20"/>
          <w:szCs w:val="24"/>
          <w:lang w:val="en-US"/>
        </w:rPr>
        <w:t xml:space="preserve">This</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the invitation</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be formed</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is</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shopping</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about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Armenia</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legislation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that</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including </w:t>
      </w:r>
      <w:r xmlns:w="http://schemas.openxmlformats.org/wordprocessingml/2006/main" w:rsidRPr="00E84C88">
        <w:rPr>
          <w:rFonts w:ascii="GHEA Grapalat" w:eastAsia="Times New Roman" w:hAnsi="GHEA Grapalat" w:cs="Times Armenian"/>
          <w:sz w:val="20"/>
          <w:szCs w:val="24"/>
          <w:lang w:val="af-ZA"/>
        </w:rPr>
        <w:t xml:space="preserve">:</w:t>
      </w:r>
      <w:r xmlns:w="http://schemas.openxmlformats.org/wordprocessingml/2006/main" w:rsidRPr="00E84C88">
        <w:rPr>
          <w:rFonts w:ascii="GHEA Grapalat" w:eastAsia="Times New Roman" w:hAnsi="GHEA Grapalat" w:cs="Times New Rom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Shopping</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about</w:t>
      </w:r>
      <w:r xmlns:w="http://schemas.openxmlformats.org/wordprocessingml/2006/main" w:rsidRPr="00E84C88">
        <w:rPr>
          <w:rFonts w:ascii="GHEA Grapalat" w:eastAsia="Times New Roman" w:hAnsi="GHEA Grapalat" w:cs="Times New Rom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Armenia</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Law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hereinafter referred to </w:t>
      </w:r>
      <w:r xmlns:w="http://schemas.openxmlformats.org/wordprocessingml/2006/main" w:rsidRPr="00E84C88">
        <w:rPr>
          <w:rFonts w:ascii="GHEA Grapalat" w:eastAsia="Times New Roman" w:hAnsi="GHEA Grapalat" w:cs="Times Armenian"/>
          <w:sz w:val="20"/>
          <w:szCs w:val="24"/>
          <w:lang w:val="af-ZA"/>
        </w:rPr>
        <w:t xml:space="preserve">as </w:t>
      </w:r>
      <w:r xmlns:w="http://schemas.openxmlformats.org/wordprocessingml/2006/main" w:rsidRPr="00E84C88">
        <w:rPr>
          <w:rFonts w:ascii="Arial" w:eastAsia="Times New Roman" w:hAnsi="Arial" w:cs="Arial"/>
          <w:sz w:val="20"/>
          <w:szCs w:val="24"/>
          <w:lang w:val="en-US"/>
        </w:rPr>
        <w:t xml:space="preserve">the Law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RA</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Government Decree </w:t>
      </w:r>
      <w:r xmlns:w="http://schemas.openxmlformats.org/wordprocessingml/2006/main" w:rsidRPr="00E84C88">
        <w:rPr>
          <w:rFonts w:ascii="Arial" w:eastAsia="Times New Roman" w:hAnsi="Arial" w:cs="Arial"/>
          <w:sz w:val="20"/>
          <w:szCs w:val="24"/>
          <w:lang w:val="en-US"/>
        </w:rPr>
        <w:t xml:space="preserve">No. </w:t>
      </w:r>
      <w:r xmlns:w="http://schemas.openxmlformats.org/wordprocessingml/2006/main" w:rsidRPr="00E84C88">
        <w:rPr>
          <w:rFonts w:ascii="GHEA Grapalat" w:eastAsia="Times New Roman" w:hAnsi="GHEA Grapalat" w:cs="Times Armenian"/>
          <w:sz w:val="20"/>
          <w:szCs w:val="24"/>
          <w:lang w:val="af-ZA"/>
        </w:rPr>
        <w:t xml:space="preserve">526- </w:t>
      </w:r>
      <w:r xmlns:w="http://schemas.openxmlformats.org/wordprocessingml/2006/main" w:rsidRPr="00E84C88">
        <w:rPr>
          <w:rFonts w:ascii="Arial" w:eastAsia="Times New Roman" w:hAnsi="Arial" w:cs="Arial"/>
          <w:sz w:val="20"/>
          <w:szCs w:val="24"/>
          <w:lang w:val="af-ZA"/>
        </w:rPr>
        <w:t xml:space="preserve">N </w:t>
      </w:r>
      <w:r xmlns:w="http://schemas.openxmlformats.org/wordprocessingml/2006/main" w:rsidRPr="00E84C88">
        <w:rPr>
          <w:rFonts w:ascii="GHEA Grapalat" w:eastAsia="Times New Roman" w:hAnsi="GHEA Grapalat" w:cs="Times Armenian"/>
          <w:sz w:val="20"/>
          <w:szCs w:val="24"/>
          <w:lang w:val="af-ZA"/>
        </w:rPr>
        <w:t xml:space="preserve">of </w:t>
      </w:r>
      <w:r xmlns:w="http://schemas.openxmlformats.org/wordprocessingml/2006/main" w:rsidRPr="00E84C88">
        <w:rPr>
          <w:rFonts w:ascii="Arial" w:eastAsia="Times New Roman" w:hAnsi="Arial" w:cs="Arial"/>
          <w:sz w:val="20"/>
          <w:szCs w:val="24"/>
          <w:lang w:val="af-ZA"/>
        </w:rPr>
        <w:t xml:space="preserve">May </w:t>
      </w:r>
      <w:r xmlns:w="http://schemas.openxmlformats.org/wordprocessingml/2006/main" w:rsidRPr="00E84C88">
        <w:rPr>
          <w:rFonts w:ascii="GHEA Grapalat" w:eastAsia="Times New Roman" w:hAnsi="GHEA Grapalat" w:cs="Times Armenian"/>
          <w:sz w:val="20"/>
          <w:szCs w:val="24"/>
          <w:lang w:val="af-ZA"/>
        </w:rPr>
        <w:t xml:space="preserve">4 </w:t>
      </w:r>
      <w:r xmlns:w="http://schemas.openxmlformats.org/wordprocessingml/2006/main" w:rsidRPr="00E84C88">
        <w:rPr>
          <w:rFonts w:ascii="Arial" w:eastAsia="Times New Roman" w:hAnsi="Arial" w:cs="Arial"/>
          <w:sz w:val="20"/>
          <w:szCs w:val="24"/>
          <w:lang w:val="en-US"/>
        </w:rPr>
        <w:t xml:space="preserve">, </w:t>
      </w:r>
      <w:r xmlns:w="http://schemas.openxmlformats.org/wordprocessingml/2006/main" w:rsidRPr="00E84C88">
        <w:rPr>
          <w:rFonts w:ascii="GHEA Grapalat" w:eastAsia="Times New Roman" w:hAnsi="GHEA Grapalat" w:cs="Times Armenian"/>
          <w:sz w:val="20"/>
          <w:szCs w:val="24"/>
          <w:lang w:val="af-ZA"/>
        </w:rPr>
        <w:t xml:space="preserve">2017</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by decision</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approved</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Shopping</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process</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organization</w:t>
      </w:r>
      <w:r xmlns:w="http://schemas.openxmlformats.org/wordprocessingml/2006/main" w:rsidRPr="00E84C88">
        <w:rPr>
          <w:rFonts w:ascii="GHEA Grapalat" w:eastAsia="Times New Roman" w:hAnsi="GHEA Grapalat" w:cs="Times New Rom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order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hereinafter referred to </w:t>
      </w:r>
      <w:r xmlns:w="http://schemas.openxmlformats.org/wordprocessingml/2006/main" w:rsidRPr="00E84C88">
        <w:rPr>
          <w:rFonts w:ascii="GHEA Grapalat" w:eastAsia="Times New Roman" w:hAnsi="GHEA Grapalat" w:cs="Times Armenian"/>
          <w:sz w:val="20"/>
          <w:szCs w:val="24"/>
          <w:lang w:val="af-ZA"/>
        </w:rPr>
        <w:t xml:space="preserve">as </w:t>
      </w:r>
      <w:r xmlns:w="http://schemas.openxmlformats.org/wordprocessingml/2006/main" w:rsidRPr="00E84C88">
        <w:rPr>
          <w:rFonts w:ascii="Arial" w:eastAsia="Times New Roman" w:hAnsi="Arial" w:cs="Arial"/>
          <w:sz w:val="20"/>
          <w:szCs w:val="24"/>
          <w:lang w:val="en-US"/>
        </w:rPr>
        <w:t xml:space="preserve">the Order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and</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other</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legal</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acts</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the requirements</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appropriate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and</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goal</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has</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Tumanyan</w:t>
      </w:r>
      <w:r xmlns:w="http://schemas.openxmlformats.org/wordprocessingml/2006/main" w:rsidRPr="00E84C88">
        <w:rPr>
          <w:rFonts w:ascii="GHEA Grapalat" w:eastAsia="Times New Roman" w:hAnsi="GHEA Grapalat" w:cs="Times New Roma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community</w:t>
      </w:r>
      <w:r xmlns:w="http://schemas.openxmlformats.org/wordprocessingml/2006/main" w:rsidRPr="00E84C88">
        <w:rPr>
          <w:rFonts w:ascii="GHEA Grapalat" w:eastAsia="Times New Roman" w:hAnsi="GHEA Grapalat" w:cs="Times New Roma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utility</w:t>
      </w:r>
      <w:r xmlns:w="http://schemas.openxmlformats.org/wordprocessingml/2006/main" w:rsidRPr="00E84C88">
        <w:rPr>
          <w:rFonts w:ascii="GHEA Grapalat" w:eastAsia="Times New Roman" w:hAnsi="GHEA Grapalat" w:cs="Times New Roma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economy</w:t>
      </w:r>
      <w:r xmlns:w="http://schemas.openxmlformats.org/wordprocessingml/2006/main" w:rsidRPr="00E84C88">
        <w:rPr>
          <w:rFonts w:ascii="GHEA Grapalat" w:eastAsia="Times New Roman" w:hAnsi="GHEA Grapalat" w:cs="Times New Roman"/>
          <w:sz w:val="20"/>
          <w:szCs w:val="24"/>
          <w:lang w:val="af-ZA"/>
        </w:rPr>
        <w:t xml:space="preserve"> </w:t>
      </w:r>
      <w:r xmlns:w="http://schemas.openxmlformats.org/wordprocessingml/2006/main" w:rsidRPr="00E84C88">
        <w:rPr>
          <w:rFonts w:ascii="GHEA Grapalat" w:eastAsia="Times New Roman" w:hAnsi="GHEA Grapalat" w:cs="Times New Roman"/>
          <w:sz w:val="20"/>
          <w:szCs w:val="24"/>
          <w:lang w:val="af-ZA"/>
        </w:rPr>
        <w:t xml:space="preserve">Non- </w:t>
      </w:r>
      <w:r xmlns:w="http://schemas.openxmlformats.org/wordprocessingml/2006/main" w:rsidRPr="00E84C88">
        <w:rPr>
          <w:rFonts w:ascii="Arial" w:eastAsia="Times New Roman" w:hAnsi="Arial" w:cs="Arial"/>
          <w:sz w:val="20"/>
          <w:szCs w:val="24"/>
          <w:lang w:val="en-US"/>
        </w:rPr>
        <w:t xml:space="preserve">profit </w:t>
      </w:r>
      <w:r xmlns:w="http://schemas.openxmlformats.org/wordprocessingml/2006/main" w:rsidRPr="00E84C88">
        <w:rPr>
          <w:rFonts w:ascii="Arial" w:eastAsia="Times New Roman" w:hAnsi="Arial" w:cs="Arial"/>
          <w:sz w:val="20"/>
          <w:szCs w:val="24"/>
          <w:lang w:val="af-ZA"/>
        </w:rPr>
        <w:t xml:space="preserve">organization</w:t>
      </w:r>
      <w:r xmlns:w="http://schemas.openxmlformats.org/wordprocessingml/2006/main" w:rsidRPr="00E84C88">
        <w:rPr>
          <w:rFonts w:ascii="GHEA Grapalat" w:eastAsia="Times New Roman" w:hAnsi="GHEA Grapalat" w:cs="Times New Roman"/>
          <w:sz w:val="20"/>
          <w:szCs w:val="24"/>
          <w:lang w:val="af-ZA"/>
        </w:rPr>
        <w:t xml:space="preserve">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hereinafter </w:t>
      </w:r>
      <w:r xmlns:w="http://schemas.openxmlformats.org/wordprocessingml/2006/main" w:rsidRPr="00E84C88">
        <w:rPr>
          <w:rFonts w:ascii="GHEA Grapalat" w:eastAsia="Times New Roman" w:hAnsi="GHEA Grapalat" w:cs="Times Armenian"/>
          <w:sz w:val="20"/>
          <w:szCs w:val="24"/>
          <w:lang w:val="af-ZA"/>
        </w:rPr>
        <w:t xml:space="preserve">referred to as </w:t>
      </w:r>
      <w:r xmlns:w="http://schemas.openxmlformats.org/wordprocessingml/2006/main" w:rsidRPr="00E84C88">
        <w:rPr>
          <w:rFonts w:ascii="Arial" w:eastAsia="Times New Roman" w:hAnsi="Arial" w:cs="Arial"/>
          <w:sz w:val="20"/>
          <w:szCs w:val="24"/>
          <w:lang w:val="en-US"/>
        </w:rPr>
        <w:t xml:space="preserve">the Client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by</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announced</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the procedure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participate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intention</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having</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inform </w:t>
      </w:r>
      <w:r xmlns:w="http://schemas.openxmlformats.org/wordprocessingml/2006/main" w:rsidRPr="00E84C88">
        <w:rPr>
          <w:rFonts w:ascii="Arial" w:eastAsia="Times New Roman" w:hAnsi="Arial" w:cs="Arial"/>
          <w:sz w:val="20"/>
          <w:szCs w:val="24"/>
          <w:lang w:val="en-US"/>
        </w:rPr>
        <w:t xml:space="preserve">persons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hereinafter </w:t>
      </w:r>
      <w:r xmlns:w="http://schemas.openxmlformats.org/wordprocessingml/2006/main" w:rsidRPr="00E84C88">
        <w:rPr>
          <w:rFonts w:ascii="GHEA Grapalat" w:eastAsia="Times New Roman" w:hAnsi="GHEA Grapalat" w:cs="Times Armenian"/>
          <w:sz w:val="20"/>
          <w:szCs w:val="24"/>
          <w:lang w:val="af-ZA"/>
        </w:rPr>
        <w:t xml:space="preserve">referred to as </w:t>
      </w:r>
      <w:r xmlns:w="http://schemas.openxmlformats.org/wordprocessingml/2006/main" w:rsidRPr="00E84C88">
        <w:rPr>
          <w:rFonts w:ascii="Arial" w:eastAsia="Times New Roman" w:hAnsi="Arial" w:cs="Arial"/>
          <w:sz w:val="20"/>
          <w:szCs w:val="24"/>
          <w:lang w:val="en-US"/>
        </w:rPr>
        <w:t xml:space="preserve">participants </w:t>
      </w:r>
      <w:r xmlns:w="http://schemas.openxmlformats.org/wordprocessingml/2006/main" w:rsidRPr="00E84C88">
        <w:rPr>
          <w:rFonts w:ascii="GHEA Grapalat" w:eastAsia="Times New Roman" w:hAnsi="GHEA Grapalat" w:cs="Times Armenian"/>
          <w:sz w:val="20"/>
          <w:szCs w:val="24"/>
          <w:lang w:val="af-ZA"/>
        </w:rPr>
        <w:t xml:space="preserv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procedure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conditions </w:t>
      </w:r>
      <w:r xmlns:w="http://schemas.openxmlformats.org/wordprocessingml/2006/main" w:rsidRPr="00E84C88">
        <w:rPr>
          <w:rFonts w:ascii="GHEA Grapalat" w:eastAsia="Times New Roman" w:hAnsi="GHEA Grapalat" w:cs="Times Armenian"/>
          <w:sz w:val="20"/>
          <w:szCs w:val="24"/>
          <w:lang w:val="af-ZA"/>
        </w:rPr>
        <w:t xml:space="preserve">of </w:t>
      </w:r>
      <w:r xmlns:w="http://schemas.openxmlformats.org/wordprocessingml/2006/main" w:rsidRPr="00E84C88">
        <w:rPr>
          <w:rFonts w:ascii="Arial" w:eastAsia="Times New Roman" w:hAnsi="Arial" w:cs="Arial"/>
          <w:sz w:val="20"/>
          <w:szCs w:val="24"/>
          <w:lang w:val="en-US"/>
        </w:rPr>
        <w:t xml:space="preserve">purchase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subject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procedure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holding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selected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participant</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decide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and</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his/her</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back</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contract</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seal</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about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how</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also</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assist</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procedure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the application</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while preparing </w:t>
      </w:r>
      <w:r xmlns:w="http://schemas.openxmlformats.org/wordprocessingml/2006/main" w:rsidRPr="00E84C88">
        <w:rPr>
          <w:rFonts w:ascii="Arial" w:eastAsia="Times New Roman" w:hAnsi="Arial" w:cs="Arial"/>
          <w:sz w:val="20"/>
          <w:szCs w:val="24"/>
          <w:lang w:val="af-ZA"/>
        </w:rPr>
        <w:t xml:space="preserve">.</w:t>
      </w:r>
    </w:p>
    <w:p w14:paraId="6E1F04C8"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imes New Roman"/>
          <w:sz w:val="20"/>
          <w:szCs w:val="24"/>
          <w:lang w:val="af-ZA"/>
        </w:rPr>
      </w:pPr>
      <w:r xmlns:w="http://schemas.openxmlformats.org/wordprocessingml/2006/main" w:rsidRPr="00E84C88">
        <w:rPr>
          <w:rFonts w:ascii="Arial" w:eastAsia="Times New Roman" w:hAnsi="Arial" w:cs="Arial"/>
          <w:sz w:val="20"/>
          <w:szCs w:val="24"/>
          <w:lang w:val="en-US"/>
        </w:rPr>
        <w:t xml:space="preserve">Applications</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can</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are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present</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all</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individuals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independent</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their </w:t>
      </w:r>
      <w:r xmlns:w="http://schemas.openxmlformats.org/wordprocessingml/2006/main" w:rsidRPr="00E84C88">
        <w:rPr>
          <w:rFonts w:ascii="GHEA Grapalat" w:eastAsia="Times New Roman" w:hAnsi="GHEA Grapalat" w:cs="Times Armenian"/>
          <w:sz w:val="20"/>
          <w:szCs w:val="24"/>
          <w:lang w:val="af-ZA"/>
        </w:rPr>
        <w:t xml:space="preserve">foreign</w:t>
      </w:r>
      <w:r xmlns:w="http://schemas.openxmlformats.org/wordprocessingml/2006/main" w:rsidRPr="00E84C88">
        <w:rPr>
          <w:rFonts w:ascii="Arial" w:eastAsia="Times New Roman" w:hAnsi="Arial" w:cs="Arial"/>
          <w:sz w:val="20"/>
          <w:szCs w:val="24"/>
          <w:lang w:val="en-US"/>
        </w:rPr>
        <w:t xml:space="preserv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physical</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person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organization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citizenship</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having none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person</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be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from the circumstance </w:t>
      </w:r>
      <w:r xmlns:w="http://schemas.openxmlformats.org/wordprocessingml/2006/main" w:rsidRPr="00E84C88">
        <w:rPr>
          <w:rFonts w:ascii="Arial" w:eastAsia="Times New Roman" w:hAnsi="Arial" w:cs="Arial"/>
          <w:sz w:val="20"/>
          <w:szCs w:val="24"/>
          <w:lang w:val="af-ZA"/>
        </w:rPr>
        <w:t xml:space="preserve">.</w:t>
      </w:r>
    </w:p>
    <w:p w14:paraId="37076D9C"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imes Armenian"/>
          <w:sz w:val="20"/>
          <w:szCs w:val="24"/>
          <w:lang w:val="af-ZA"/>
        </w:rPr>
      </w:pPr>
      <w:r xmlns:w="http://schemas.openxmlformats.org/wordprocessingml/2006/main" w:rsidRPr="00E84C88">
        <w:rPr>
          <w:rFonts w:ascii="Arial" w:eastAsia="Times New Roman" w:hAnsi="Arial" w:cs="Arial"/>
          <w:sz w:val="20"/>
          <w:szCs w:val="24"/>
          <w:lang w:val="en-US"/>
        </w:rPr>
        <w:t xml:space="preserve">This</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procedure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back</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related</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relationships</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towards</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applied</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is</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Armenia</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Republic</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the right </w:t>
      </w:r>
      <w:r xmlns:w="http://schemas.openxmlformats.org/wordprocessingml/2006/main" w:rsidRPr="00E84C88">
        <w:rPr>
          <w:rFonts w:ascii="Arial" w:eastAsia="Times New Roman" w:hAnsi="Arial" w:cs="Arial"/>
          <w:sz w:val="20"/>
          <w:szCs w:val="24"/>
          <w:lang w:val="af-ZA"/>
        </w:rPr>
        <w:t xml:space="preserv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This</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procedure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back</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related</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the arguments</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subject</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are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examination</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Armenia</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Republic</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in the courts </w:t>
      </w:r>
      <w:r xmlns:w="http://schemas.openxmlformats.org/wordprocessingml/2006/main" w:rsidRPr="00E84C88">
        <w:rPr>
          <w:rFonts w:ascii="Arial" w:eastAsia="Times New Roman" w:hAnsi="Arial" w:cs="Arial"/>
          <w:sz w:val="20"/>
          <w:szCs w:val="24"/>
          <w:lang w:val="af-ZA"/>
        </w:rPr>
        <w:t xml:space="preserve">.</w:t>
      </w:r>
      <w:r xmlns:w="http://schemas.openxmlformats.org/wordprocessingml/2006/main" w:rsidRPr="00E84C88">
        <w:rPr>
          <w:rFonts w:ascii="GHEA Grapalat" w:eastAsia="Times New Roman" w:hAnsi="GHEA Grapalat" w:cs="Times Armenian"/>
          <w:sz w:val="20"/>
          <w:szCs w:val="24"/>
          <w:lang w:val="af-ZA"/>
        </w:rPr>
        <w:t xml:space="preserve"> </w:t>
      </w:r>
    </w:p>
    <w:p w14:paraId="3304C460" w14:textId="7FF5736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imes New Roman"/>
          <w:sz w:val="20"/>
          <w:szCs w:val="20"/>
          <w:lang w:val="af-ZA"/>
        </w:rPr>
      </w:pPr>
      <w:r xmlns:w="http://schemas.openxmlformats.org/wordprocessingml/2006/main" w:rsidRPr="00E84C88">
        <w:rPr>
          <w:rFonts w:ascii="Arial" w:eastAsia="Times New Roman" w:hAnsi="Arial" w:cs="Arial"/>
          <w:sz w:val="20"/>
          <w:szCs w:val="20"/>
          <w:lang w:val="af-ZA"/>
        </w:rPr>
        <w:t xml:space="preserve">Evaluator</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commission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secretary</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electronic</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mail</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address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is </w:t>
      </w:r>
      <w:r xmlns:w="http://schemas.openxmlformats.org/wordprocessingml/2006/main" w:rsidRPr="00E84C88">
        <w:rPr>
          <w:rFonts w:ascii="GHEA Grapalat" w:eastAsia="Times New Roman" w:hAnsi="GHEA Grapalat" w:cs="Times New Roman"/>
          <w:sz w:val="20"/>
          <w:szCs w:val="20"/>
          <w:lang w:val="af-ZA"/>
        </w:rPr>
        <w:t xml:space="preser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0"/>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0"/>
          <w:lang w:val="af-ZA"/>
        </w:rPr>
        <w:t xml:space="preserve">margarita.chatinyan@yandex.com</w:t>
      </w:r>
    </w:p>
    <w:p w14:paraId="58EE746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4"/>
          <w:lang w:val="af-ZA"/>
        </w:rPr>
      </w:pPr>
      <w:r xmlns:w="http://schemas.openxmlformats.org/wordprocessingml/2006/main" w:rsidRPr="00E84C88">
        <w:rPr>
          <w:rFonts w:ascii="GHEA Grapalat" w:eastAsia="Times New Roman" w:hAnsi="GHEA Grapalat" w:cs="Times New Roman"/>
          <w:sz w:val="16"/>
          <w:szCs w:val="16"/>
          <w:lang w:val="af-ZA"/>
        </w:rPr>
        <w:br xmlns:w="http://schemas.openxmlformats.org/wordprocessingml/2006/main" w:type="page"/>
      </w:r>
      <w:proofErr xmlns:w="http://schemas.openxmlformats.org/wordprocessingml/2006/main" w:type="gramStart"/>
      <w:r xmlns:w="http://schemas.openxmlformats.org/wordprocessingml/2006/main" w:rsidRPr="00E84C88">
        <w:rPr>
          <w:rFonts w:ascii="Arial" w:eastAsia="Times New Roman" w:hAnsi="Arial" w:cs="Arial"/>
          <w:sz w:val="24"/>
          <w:lang w:val="en-US"/>
        </w:rPr>
        <w:lastRenderedPageBreak xmlns:w="http://schemas.openxmlformats.org/wordprocessingml/2006/main"/>
      </w:r>
      <w:r xmlns:w="http://schemas.openxmlformats.org/wordprocessingml/2006/main" w:rsidRPr="00E84C88">
        <w:rPr>
          <w:rFonts w:ascii="Arial" w:eastAsia="Times New Roman" w:hAnsi="Arial" w:cs="Arial"/>
          <w:sz w:val="24"/>
          <w:lang w:val="en-US"/>
        </w:rPr>
        <w:t xml:space="preserve">PART </w:t>
      </w:r>
      <w:r xmlns:w="http://schemas.openxmlformats.org/wordprocessingml/2006/main" w:rsidRPr="00E84C88">
        <w:rPr>
          <w:rFonts w:ascii="GHEA Grapalat" w:eastAsia="Times New Roman" w:hAnsi="GHEA Grapalat" w:cs="Times Armenian"/>
          <w:sz w:val="24"/>
          <w:lang w:val="af-ZA"/>
        </w:rPr>
        <w:t xml:space="preserve">I</w:t>
      </w:r>
      <w:proofErr xmlns:w="http://schemas.openxmlformats.org/wordprocessingml/2006/main" w:type="gramEnd"/>
    </w:p>
    <w:p w14:paraId="4EF3C7D1" w14:textId="77777777" w:rsidR="00532D6C" w:rsidRPr="00E84C88" w:rsidRDefault="00532D6C" w:rsidP="00532D6C">
      <w:pPr>
        <w:keepNext/>
        <w:spacing w:after="0" w:line="240" w:lineRule="auto"/>
        <w:ind w:firstLine="567"/>
        <w:jc w:val="center"/>
        <w:outlineLvl w:val="2"/>
        <w:rPr>
          <w:rFonts w:ascii="GHEA Grapalat" w:eastAsia="Times New Roman" w:hAnsi="GHEA Grapalat" w:cs="Times New Roman"/>
          <w:sz w:val="24"/>
          <w:lang w:val="af-ZA"/>
        </w:rPr>
      </w:pPr>
    </w:p>
    <w:p w14:paraId="79456C32" w14:textId="77777777" w:rsidR="00532D6C" w:rsidRPr="00E84C88" w:rsidRDefault="00532D6C" w:rsidP="00532D6C">
      <w:pPr xmlns:w="http://schemas.openxmlformats.org/wordprocessingml/2006/main">
        <w:numPr>
          <w:ilvl w:val="0"/>
          <w:numId w:val="3"/>
        </w:numPr>
        <w:spacing w:after="0" w:line="240" w:lineRule="auto"/>
        <w:jc w:val="center"/>
        <w:rPr>
          <w:rFonts w:ascii="GHEA Grapalat" w:eastAsia="Times New Roman" w:hAnsi="GHEA Grapalat" w:cs="Sylfaen"/>
          <w:b/>
          <w:sz w:val="20"/>
          <w:szCs w:val="24"/>
          <w:lang w:val="en-US"/>
        </w:rPr>
      </w:pPr>
      <w:r xmlns:w="http://schemas.openxmlformats.org/wordprocessingml/2006/main" w:rsidRPr="00E84C88">
        <w:rPr>
          <w:rFonts w:ascii="Arial" w:eastAsia="Times New Roman" w:hAnsi="Arial" w:cs="Arial"/>
          <w:b/>
          <w:sz w:val="20"/>
          <w:szCs w:val="24"/>
          <w:lang w:val="en-US"/>
        </w:rPr>
        <w:t xml:space="preserve">PURCHASE</w:t>
      </w:r>
      <w:r xmlns:w="http://schemas.openxmlformats.org/wordprocessingml/2006/main" w:rsidRPr="00E84C88">
        <w:rPr>
          <w:rFonts w:ascii="GHEA Grapalat" w:eastAsia="Times New Roman" w:hAnsi="GHEA Grapalat" w:cs="Sylfaen"/>
          <w:b/>
          <w:sz w:val="20"/>
          <w:szCs w:val="24"/>
          <w:lang w:val="en-US"/>
        </w:rPr>
        <w:t xml:space="preserve">  </w:t>
      </w:r>
      <w:r xmlns:w="http://schemas.openxmlformats.org/wordprocessingml/2006/main" w:rsidRPr="00E84C88">
        <w:rPr>
          <w:rFonts w:ascii="Arial" w:eastAsia="Times New Roman" w:hAnsi="Arial" w:cs="Arial"/>
          <w:b/>
          <w:sz w:val="20"/>
          <w:szCs w:val="24"/>
          <w:lang w:val="en-US"/>
        </w:rPr>
        <w:t xml:space="preserve">SUBJECT</w:t>
      </w:r>
      <w:r xmlns:w="http://schemas.openxmlformats.org/wordprocessingml/2006/main" w:rsidRPr="00E84C88">
        <w:rPr>
          <w:rFonts w:ascii="GHEA Grapalat" w:eastAsia="Times New Roman" w:hAnsi="GHEA Grapalat" w:cs="Sylfaen"/>
          <w:b/>
          <w:sz w:val="20"/>
          <w:szCs w:val="24"/>
          <w:lang w:val="en-US"/>
        </w:rPr>
        <w:t xml:space="preserve">  </w:t>
      </w:r>
      <w:r xmlns:w="http://schemas.openxmlformats.org/wordprocessingml/2006/main" w:rsidRPr="00E84C88">
        <w:rPr>
          <w:rFonts w:ascii="Arial" w:eastAsia="Times New Roman" w:hAnsi="Arial" w:cs="Arial"/>
          <w:b/>
          <w:sz w:val="20"/>
          <w:szCs w:val="24"/>
          <w:lang w:val="en-US"/>
        </w:rPr>
        <w:t xml:space="preserve">THE CHARACTERISTICS</w:t>
      </w:r>
    </w:p>
    <w:p w14:paraId="7754C11B" w14:textId="77777777" w:rsidR="00532D6C" w:rsidRPr="00E84C88" w:rsidRDefault="00532D6C" w:rsidP="00532D6C">
      <w:pPr>
        <w:spacing w:after="0" w:line="240" w:lineRule="auto"/>
        <w:ind w:left="360"/>
        <w:jc w:val="center"/>
        <w:rPr>
          <w:rFonts w:ascii="GHEA Grapalat" w:eastAsia="Times New Roman" w:hAnsi="GHEA Grapalat" w:cs="Sylfaen"/>
          <w:b/>
          <w:sz w:val="20"/>
          <w:szCs w:val="24"/>
          <w:lang w:val="en-US"/>
        </w:rPr>
      </w:pPr>
    </w:p>
    <w:p w14:paraId="09812E42" w14:textId="59762FD0" w:rsidR="00532D6C" w:rsidRPr="00E84C88" w:rsidRDefault="00532D6C" w:rsidP="00532D6C">
      <w:pPr xmlns:w="http://schemas.openxmlformats.org/wordprocessingml/2006/main">
        <w:keepNext/>
        <w:spacing w:after="0" w:line="240" w:lineRule="auto"/>
        <w:ind w:firstLine="567"/>
        <w:jc w:val="both"/>
        <w:outlineLvl w:val="2"/>
        <w:rPr>
          <w:rFonts w:ascii="GHEA Grapalat" w:eastAsia="Times New Roman" w:hAnsi="GHEA Grapalat" w:cs="Times Armenian"/>
          <w:sz w:val="20"/>
          <w:szCs w:val="20"/>
          <w:lang w:val="af-ZA"/>
        </w:rPr>
      </w:pPr>
      <w:r xmlns:w="http://schemas.openxmlformats.org/wordprocessingml/2006/main" w:rsidRPr="00E84C88">
        <w:rPr>
          <w:rFonts w:ascii="GHEA Grapalat" w:eastAsia="Times New Roman" w:hAnsi="GHEA Grapalat" w:cs="Sylfaen"/>
          <w:sz w:val="20"/>
          <w:szCs w:val="20"/>
          <w:lang w:val="en-AU"/>
        </w:rPr>
        <w:t xml:space="preserve">1.1 </w:t>
      </w:r>
      <w:r xmlns:w="http://schemas.openxmlformats.org/wordprocessingml/2006/main" w:rsidRPr="00E84C88">
        <w:rPr>
          <w:rFonts w:ascii="Arial" w:eastAsia="Times New Roman" w:hAnsi="Arial" w:cs="Arial"/>
          <w:sz w:val="20"/>
          <w:szCs w:val="20"/>
          <w:lang w:val="en-AU"/>
        </w:rPr>
        <w:t xml:space="preserve">Purchase</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en-AU"/>
        </w:rPr>
        <w:t xml:space="preserve">subject</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en-AU"/>
        </w:rPr>
        <w:t xml:space="preserve">is</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en-AU"/>
        </w:rPr>
        <w:t xml:space="preserve">being</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en-AU"/>
        </w:rPr>
        <w:t xml:space="preserve">Tumanyan</w:t>
      </w:r>
      <w:r xmlns:w="http://schemas.openxmlformats.org/wordprocessingml/2006/main" w:rsidRPr="00E84C88">
        <w:rPr>
          <w:rFonts w:ascii="GHEA Grapalat" w:eastAsia="Times New Roman" w:hAnsi="GHEA Grapalat" w:cs="Sylfaen"/>
          <w:sz w:val="20"/>
          <w:szCs w:val="20"/>
          <w:lang w:val="en-AU"/>
        </w:rPr>
        <w:t xml:space="preserve"> </w:t>
      </w:r>
      <w:r xmlns:w="http://schemas.openxmlformats.org/wordprocessingml/2006/main" w:rsidRPr="00E84C88">
        <w:rPr>
          <w:rFonts w:ascii="Arial" w:eastAsia="Times New Roman" w:hAnsi="Arial" w:cs="Arial"/>
          <w:sz w:val="20"/>
          <w:szCs w:val="20"/>
          <w:lang w:val="en-AU"/>
        </w:rPr>
        <w:t xml:space="preserve">utility</w:t>
      </w:r>
      <w:r xmlns:w="http://schemas.openxmlformats.org/wordprocessingml/2006/main" w:rsidRPr="00E84C88">
        <w:rPr>
          <w:rFonts w:ascii="GHEA Grapalat" w:eastAsia="Times New Roman" w:hAnsi="GHEA Grapalat" w:cs="Sylfaen"/>
          <w:sz w:val="20"/>
          <w:szCs w:val="20"/>
          <w:lang w:val="en-AU"/>
        </w:rPr>
        <w:t xml:space="preserve"> </w:t>
      </w:r>
      <w:r xmlns:w="http://schemas.openxmlformats.org/wordprocessingml/2006/main" w:rsidRPr="00E84C88">
        <w:rPr>
          <w:rFonts w:ascii="Arial" w:eastAsia="Times New Roman" w:hAnsi="Arial" w:cs="Arial"/>
          <w:sz w:val="20"/>
          <w:szCs w:val="20"/>
          <w:lang w:val="en-AU"/>
        </w:rPr>
        <w:t xml:space="preserve">economy</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GHEA Grapalat" w:eastAsia="Times New Roman" w:hAnsi="GHEA Grapalat" w:cs="Times New Roman"/>
          <w:sz w:val="20"/>
          <w:szCs w:val="20"/>
          <w:lang w:val="af-ZA"/>
        </w:rPr>
        <w:t xml:space="preserve">Non- </w:t>
      </w:r>
      <w:r xmlns:w="http://schemas.openxmlformats.org/wordprocessingml/2006/main" w:rsidRPr="00E84C88">
        <w:rPr>
          <w:rFonts w:ascii="Arial" w:eastAsia="Times New Roman" w:hAnsi="Arial" w:cs="Arial"/>
          <w:sz w:val="20"/>
          <w:szCs w:val="20"/>
          <w:lang w:val="af-ZA"/>
        </w:rPr>
        <w:t xml:space="preserve">profit </w:t>
      </w:r>
      <w:r xmlns:w="http://schemas.openxmlformats.org/wordprocessingml/2006/main" w:rsidRPr="00E84C88">
        <w:rPr>
          <w:rFonts w:ascii="Arial" w:eastAsia="Times New Roman" w:hAnsi="Arial" w:cs="Arial"/>
          <w:sz w:val="20"/>
          <w:szCs w:val="20"/>
          <w:lang w:val="af-ZA"/>
        </w:rPr>
        <w:t xml:space="preserve">organization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AU"/>
        </w:rPr>
        <w:t xml:space="preserve">needs</w:t>
      </w:r>
      <w:r xmlns:w="http://schemas.openxmlformats.org/wordprocessingml/2006/main" w:rsidRPr="00E84C88">
        <w:rPr>
          <w:rFonts w:ascii="GHEA Grapalat" w:eastAsia="Times New Roman" w:hAnsi="GHEA Grapalat" w:cs="Times Armenian"/>
          <w:sz w:val="20"/>
          <w:szCs w:val="20"/>
          <w:lang w:val="af-ZA"/>
        </w:rPr>
        <w:t xml:space="preserve"> </w:t>
      </w:r>
      <w:r xmlns:w="http://schemas.openxmlformats.org/wordprocessingml/2006/main" w:rsidRPr="00E84C88">
        <w:rPr>
          <w:rFonts w:ascii="Arial" w:eastAsia="Times New Roman" w:hAnsi="Arial" w:cs="Arial"/>
          <w:sz w:val="20"/>
          <w:szCs w:val="20"/>
          <w:lang w:val="en-AU"/>
        </w:rPr>
        <w:t xml:space="preserve">number</w:t>
      </w:r>
      <w:r xmlns:w="http://schemas.openxmlformats.org/wordprocessingml/2006/main" w:rsidRPr="00E84C88">
        <w:rPr>
          <w:rFonts w:ascii="GHEA Grapalat" w:eastAsia="Times New Roman" w:hAnsi="GHEA Grapalat" w:cs="Times Armenian"/>
          <w:sz w:val="20"/>
          <w:szCs w:val="20"/>
          <w:lang w:val="af-ZA"/>
        </w:rPr>
        <w:t xml:space="preserve"> </w:t>
      </w:r>
      <w:r xmlns:w="http://schemas.openxmlformats.org/wordprocessingml/2006/main" w:rsidR="00791187">
        <w:rPr>
          <w:rFonts w:ascii="Arial" w:eastAsia="Times New Roman" w:hAnsi="Arial" w:cs="Arial"/>
          <w:sz w:val="20"/>
          <w:szCs w:val="20"/>
          <w:lang w:val="af-ZA"/>
        </w:rPr>
        <w:t xml:space="preserve">diesel fuel</w:t>
      </w:r>
      <w:r xmlns:w="http://schemas.openxmlformats.org/wordprocessingml/2006/main" w:rsidR="00D96837">
        <w:rPr>
          <w:rFonts w:ascii="Arial" w:eastAsia="Times New Roman" w:hAnsi="Arial" w:cs="Arial"/>
          <w:sz w:val="20"/>
          <w:szCs w:val="20"/>
          <w:lang w:val="hy-AM"/>
        </w:rPr>
        <w:t xml:space="preserve"> </w:t>
      </w:r>
      <w:r xmlns:w="http://schemas.openxmlformats.org/wordprocessingml/2006/main" w:rsidRPr="00E84C88">
        <w:rPr>
          <w:rFonts w:ascii="Arial" w:eastAsia="Times New Roman" w:hAnsi="Arial" w:cs="Arial"/>
          <w:sz w:val="20"/>
          <w:szCs w:val="20"/>
          <w:lang w:val="en-AU"/>
        </w:rPr>
        <w:t xml:space="preserve">the </w:t>
      </w:r>
      <w:r xmlns:w="http://schemas.openxmlformats.org/wordprocessingml/2006/main" w:rsidRPr="00E84C88">
        <w:rPr>
          <w:rFonts w:ascii="Arial" w:eastAsia="Times New Roman" w:hAnsi="Arial" w:cs="Arial"/>
          <w:sz w:val="20"/>
          <w:szCs w:val="20"/>
          <w:lang w:val="en-AU"/>
        </w:rPr>
        <w:t xml:space="preserve">acquisition </w:t>
      </w:r>
      <w:r xmlns:w="http://schemas.openxmlformats.org/wordprocessingml/2006/main" w:rsidRPr="00E84C88">
        <w:rPr>
          <w:rFonts w:ascii="GHEA Grapalat" w:eastAsia="Times New Roman" w:hAnsi="GHEA Grapalat" w:cs="Times New Roman"/>
          <w:sz w:val="20"/>
          <w:szCs w:val="20"/>
          <w:lang w:val="en-AU"/>
        </w:rPr>
        <w:t xml:space="preserve">( </w:t>
      </w:r>
      <w:r xmlns:w="http://schemas.openxmlformats.org/wordprocessingml/2006/main" w:rsidRPr="00E84C88">
        <w:rPr>
          <w:rFonts w:ascii="Arial" w:eastAsia="Times New Roman" w:hAnsi="Arial" w:cs="Arial"/>
          <w:sz w:val="20"/>
          <w:szCs w:val="20"/>
          <w:lang w:val="en-AU"/>
        </w:rPr>
        <w:t xml:space="preserve">hereinafter </w:t>
      </w:r>
      <w:r xmlns:w="http://schemas.openxmlformats.org/wordprocessingml/2006/main" w:rsidRPr="00E84C88">
        <w:rPr>
          <w:rFonts w:ascii="GHEA Grapalat" w:eastAsia="Times New Roman" w:hAnsi="GHEA Grapalat" w:cs="Times New Roman"/>
          <w:sz w:val="20"/>
          <w:szCs w:val="20"/>
          <w:lang w:val="en-AU"/>
        </w:rPr>
        <w:t xml:space="preserve">also</w:t>
      </w:r>
      <w:r xmlns:w="http://schemas.openxmlformats.org/wordprocessingml/2006/main" w:rsidRPr="00E84C88">
        <w:rPr>
          <w:rFonts w:ascii="GHEA Grapalat" w:eastAsia="Times New Roman" w:hAnsi="GHEA Grapalat" w:cs="Times New Roman"/>
          <w:sz w:val="20"/>
          <w:szCs w:val="20"/>
          <w:lang w:val="en-AU"/>
        </w:rPr>
        <w:t xml:space="preserve"> </w:t>
      </w:r>
      <w:r xmlns:w="http://schemas.openxmlformats.org/wordprocessingml/2006/main" w:rsidRPr="00E84C88">
        <w:rPr>
          <w:rFonts w:ascii="Arial" w:eastAsia="Times New Roman" w:hAnsi="Arial" w:cs="Arial"/>
          <w:sz w:val="20"/>
          <w:szCs w:val="20"/>
          <w:lang w:val="en-AU"/>
        </w:rPr>
        <w:t xml:space="preserve">product </w:t>
      </w:r>
      <w:r xmlns:w="http://schemas.openxmlformats.org/wordprocessingml/2006/main" w:rsidRPr="00E84C88">
        <w:rPr>
          <w:rFonts w:ascii="GHEA Grapalat" w:eastAsia="Times New Roman" w:hAnsi="GHEA Grapalat" w:cs="Times New Roman"/>
          <w:sz w:val="20"/>
          <w:szCs w:val="20"/>
          <w:lang w:val="en-AU"/>
        </w:rPr>
        <w:t xml:space="preserve">) </w:t>
      </w:r>
      <w:r xmlns:w="http://schemas.openxmlformats.org/wordprocessingml/2006/main" w:rsidRPr="00E84C88">
        <w:rPr>
          <w:rFonts w:ascii="GHEA Grapalat" w:eastAsia="Times New Roman" w:hAnsi="GHEA Grapalat" w:cs="Times New Roman"/>
          <w:sz w:val="20"/>
          <w:szCs w:val="20"/>
          <w:lang w:val="af-ZA"/>
        </w:rPr>
        <w:t xml:space="preserve">that</w:t>
      </w:r>
      <w:r xmlns:w="http://schemas.openxmlformats.org/wordprocessingml/2006/main" w:rsidRPr="00E84C88">
        <w:rPr>
          <w:rFonts w:ascii="Arial" w:eastAsia="Times New Roman" w:hAnsi="Arial" w:cs="Arial"/>
          <w:sz w:val="20"/>
          <w:szCs w:val="20"/>
          <w:lang w:val="en-AU"/>
        </w:rPr>
        <w:t xml:space="preserve">​</w:t>
      </w:r>
      <w:r xmlns:w="http://schemas.openxmlformats.org/wordprocessingml/2006/main" w:rsidR="00A406BF">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AU"/>
        </w:rPr>
        <w:t xml:space="preserve">grouped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00A406BF">
        <w:rPr>
          <w:rFonts w:ascii="Arial" w:eastAsia="Times New Roman" w:hAnsi="Arial" w:cs="Arial"/>
          <w:sz w:val="20"/>
          <w:szCs w:val="20"/>
          <w:lang w:val="hy-AM"/>
        </w:rPr>
        <w:t xml:space="preserve">is 1</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00A406BF">
        <w:rPr>
          <w:rFonts w:ascii="Arial" w:eastAsia="Times New Roman" w:hAnsi="Arial" w:cs="Arial"/>
          <w:sz w:val="20"/>
          <w:szCs w:val="20"/>
          <w:lang w:val="hy-AM"/>
        </w:rPr>
        <w:t xml:space="preserve">Whose </w:t>
      </w:r>
      <w:r xmlns:w="http://schemas.openxmlformats.org/wordprocessingml/2006/main" w:rsidRPr="00E84C88">
        <w:rPr>
          <w:rFonts w:ascii="Arial" w:eastAsia="Times New Roman" w:hAnsi="Arial" w:cs="Arial"/>
          <w:sz w:val="20"/>
          <w:szCs w:val="20"/>
          <w:lang w:val="en-AU"/>
        </w:rPr>
        <w:t xml:space="preserve">dose </w:t>
      </w:r>
      <w:r xmlns:w="http://schemas.openxmlformats.org/wordprocessingml/2006/main" w:rsidRPr="00E84C88">
        <w:rPr>
          <w:rFonts w:ascii="GHEA Grapalat" w:eastAsia="Times New Roman" w:hAnsi="GHEA Grapalat" w:cs="Times Armenian"/>
          <w:sz w:val="20"/>
          <w:szCs w:val="20"/>
          <w:lang w:val="af-ZA"/>
        </w:rPr>
        <w:t xml:space="preserve">is </w:t>
      </w:r>
      <w:r xmlns:w="http://schemas.openxmlformats.org/wordprocessingml/2006/main" w:rsidRPr="00E84C88">
        <w:rPr>
          <w:rFonts w:ascii="Arial" w:eastAsia="Times New Roman" w:hAnsi="Arial" w:cs="Arial"/>
          <w:sz w:val="20"/>
          <w:szCs w:val="20"/>
          <w:lang w:val="en-AU"/>
        </w:rPr>
        <w:t xml:space="preserve">:</w:t>
      </w:r>
    </w:p>
    <w:p w14:paraId="3BD860C9" w14:textId="77777777" w:rsidR="00532D6C" w:rsidRPr="00E84C88" w:rsidRDefault="00532D6C" w:rsidP="00532D6C">
      <w:pPr>
        <w:spacing w:after="0" w:line="240" w:lineRule="auto"/>
        <w:rPr>
          <w:rFonts w:ascii="GHEA Grapalat" w:eastAsia="Times New Roman" w:hAnsi="GHEA Grapalat" w:cs="Times New Roman"/>
          <w:sz w:val="24"/>
          <w:szCs w:val="24"/>
          <w:lang w:val="af-ZA"/>
        </w:rPr>
      </w:pPr>
    </w:p>
    <w:tbl>
      <w:tblPr>
        <w:tblW w:w="8251"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1559"/>
        <w:gridCol w:w="5387"/>
      </w:tblGrid>
      <w:tr w:rsidR="00532D6C" w:rsidRPr="00E84C88" w14:paraId="79B12378" w14:textId="77777777" w:rsidTr="00532D6C">
        <w:tc>
          <w:tcPr>
            <w:tcW w:w="1305" w:type="dxa"/>
            <w:vAlign w:val="center"/>
          </w:tcPr>
          <w:p w14:paraId="7705CB7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iCs/>
                <w:sz w:val="20"/>
                <w:szCs w:val="20"/>
                <w:lang w:val="af-ZA"/>
              </w:rPr>
            </w:pPr>
            <w:r xmlns:w="http://schemas.openxmlformats.org/wordprocessingml/2006/main" w:rsidRPr="00E84C88">
              <w:rPr>
                <w:rFonts w:ascii="Arial" w:eastAsia="Times New Roman" w:hAnsi="Arial" w:cs="Arial"/>
                <w:b/>
                <w:bCs/>
                <w:iCs/>
                <w:sz w:val="20"/>
                <w:szCs w:val="20"/>
                <w:lang w:val="af-ZA"/>
              </w:rPr>
              <w:t xml:space="preserve">Size</w:t>
            </w:r>
            <w:r xmlns:w="http://schemas.openxmlformats.org/wordprocessingml/2006/main" w:rsidRPr="00E84C88">
              <w:rPr>
                <w:rFonts w:ascii="GHEA Grapalat" w:eastAsia="Times New Roman" w:hAnsi="GHEA Grapalat" w:cs="Times New Roman"/>
                <w:b/>
                <w:bCs/>
                <w:iCs/>
                <w:sz w:val="20"/>
                <w:szCs w:val="20"/>
                <w:lang w:val="af-ZA"/>
              </w:rPr>
              <w:t xml:space="preserve"> </w:t>
            </w:r>
            <w:r xmlns:w="http://schemas.openxmlformats.org/wordprocessingml/2006/main" w:rsidRPr="00E84C88">
              <w:rPr>
                <w:rFonts w:ascii="Arial" w:eastAsia="Times New Roman" w:hAnsi="Arial" w:cs="Arial"/>
                <w:b/>
                <w:bCs/>
                <w:iCs/>
                <w:sz w:val="20"/>
                <w:szCs w:val="20"/>
                <w:lang w:val="af-ZA"/>
              </w:rPr>
              <w:t xml:space="preserve">number</w:t>
            </w:r>
          </w:p>
        </w:tc>
        <w:tc>
          <w:tcPr>
            <w:tcW w:w="1559" w:type="dxa"/>
          </w:tcPr>
          <w:p w14:paraId="345AB8B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b/>
                <w:bCs/>
                <w:iCs/>
                <w:sz w:val="20"/>
                <w:szCs w:val="20"/>
                <w:lang w:val="hy-AM"/>
              </w:rPr>
            </w:pPr>
            <w:r xmlns:w="http://schemas.openxmlformats.org/wordprocessingml/2006/main" w:rsidRPr="00E84C88">
              <w:rPr>
                <w:rFonts w:ascii="Arial" w:eastAsia="Times New Roman" w:hAnsi="Arial" w:cs="Arial"/>
                <w:b/>
                <w:bCs/>
                <w:iCs/>
                <w:sz w:val="20"/>
                <w:szCs w:val="20"/>
                <w:lang w:val="hy-AM"/>
              </w:rPr>
              <w:t xml:space="preserve">Purchase</w:t>
            </w:r>
            <w:r xmlns:w="http://schemas.openxmlformats.org/wordprocessingml/2006/main" w:rsidRPr="00E84C88">
              <w:rPr>
                <w:rFonts w:ascii="GHEA Grapalat" w:eastAsia="Times New Roman" w:hAnsi="GHEA Grapalat" w:cs="Sylfaen"/>
                <w:b/>
                <w:bCs/>
                <w:iCs/>
                <w:sz w:val="20"/>
                <w:szCs w:val="20"/>
                <w:lang w:val="hy-AM"/>
              </w:rPr>
              <w:t xml:space="preserve"> </w:t>
            </w:r>
            <w:r xmlns:w="http://schemas.openxmlformats.org/wordprocessingml/2006/main" w:rsidRPr="00E84C88">
              <w:rPr>
                <w:rFonts w:ascii="Arial" w:eastAsia="Times New Roman" w:hAnsi="Arial" w:cs="Arial"/>
                <w:b/>
                <w:bCs/>
                <w:iCs/>
                <w:sz w:val="20"/>
                <w:szCs w:val="20"/>
                <w:lang w:val="hy-AM"/>
              </w:rPr>
              <w:t xml:space="preserve">price</w:t>
            </w:r>
          </w:p>
        </w:tc>
        <w:tc>
          <w:tcPr>
            <w:tcW w:w="5387" w:type="dxa"/>
            <w:vAlign w:val="center"/>
          </w:tcPr>
          <w:p w14:paraId="176E334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iCs/>
                <w:sz w:val="20"/>
                <w:szCs w:val="20"/>
                <w:lang w:val="af-ZA"/>
              </w:rPr>
            </w:pPr>
            <w:r xmlns:w="http://schemas.openxmlformats.org/wordprocessingml/2006/main" w:rsidRPr="00E84C88">
              <w:rPr>
                <w:rFonts w:ascii="Arial" w:eastAsia="Times New Roman" w:hAnsi="Arial" w:cs="Arial"/>
                <w:b/>
                <w:bCs/>
                <w:iCs/>
                <w:sz w:val="20"/>
                <w:szCs w:val="20"/>
                <w:lang w:val="af-ZA"/>
              </w:rPr>
              <w:t xml:space="preserve">Size</w:t>
            </w:r>
            <w:r xmlns:w="http://schemas.openxmlformats.org/wordprocessingml/2006/main" w:rsidRPr="00E84C88">
              <w:rPr>
                <w:rFonts w:ascii="GHEA Grapalat" w:eastAsia="Times New Roman" w:hAnsi="GHEA Grapalat" w:cs="Times New Roman"/>
                <w:b/>
                <w:bCs/>
                <w:iCs/>
                <w:sz w:val="20"/>
                <w:szCs w:val="20"/>
                <w:lang w:val="af-ZA"/>
              </w:rPr>
              <w:t xml:space="preserve"> </w:t>
            </w:r>
            <w:r xmlns:w="http://schemas.openxmlformats.org/wordprocessingml/2006/main" w:rsidRPr="00E84C88">
              <w:rPr>
                <w:rFonts w:ascii="Arial" w:eastAsia="Times New Roman" w:hAnsi="Arial" w:cs="Arial"/>
                <w:b/>
                <w:bCs/>
                <w:iCs/>
                <w:sz w:val="20"/>
                <w:szCs w:val="20"/>
                <w:lang w:val="af-ZA"/>
              </w:rPr>
              <w:t xml:space="preserve">name</w:t>
            </w:r>
          </w:p>
        </w:tc>
      </w:tr>
      <w:tr w:rsidR="00E84C88" w:rsidRPr="00E84C88" w14:paraId="500D9F03" w14:textId="77777777" w:rsidTr="00E84C88">
        <w:trPr>
          <w:trHeight w:val="508"/>
        </w:trPr>
        <w:tc>
          <w:tcPr>
            <w:tcW w:w="1305" w:type="dxa"/>
            <w:shd w:val="clear" w:color="auto" w:fill="FFFFFF" w:themeFill="background1"/>
            <w:vAlign w:val="center"/>
          </w:tcPr>
          <w:p w14:paraId="1BAAB126" w14:textId="77777777" w:rsidR="00532D6C" w:rsidRPr="00E84C88" w:rsidRDefault="00532D6C" w:rsidP="00E84C88">
            <w:pPr xmlns:w="http://schemas.openxmlformats.org/wordprocessingml/2006/main">
              <w:spacing w:after="0" w:line="240" w:lineRule="auto"/>
              <w:jc w:val="center"/>
              <w:rPr>
                <w:rFonts w:ascii="GHEA Grapalat" w:eastAsia="Times New Roman" w:hAnsi="GHEA Grapalat" w:cs="Times New Roman"/>
                <w:color w:val="000000" w:themeColor="text1"/>
                <w:sz w:val="16"/>
                <w:szCs w:val="20"/>
                <w:lang w:val="af-ZA"/>
              </w:rPr>
            </w:pPr>
            <w:r xmlns:w="http://schemas.openxmlformats.org/wordprocessingml/2006/main" w:rsidRPr="00E84C88">
              <w:rPr>
                <w:rFonts w:ascii="GHEA Grapalat" w:eastAsia="Times New Roman" w:hAnsi="GHEA Grapalat" w:cs="Times New Roman"/>
                <w:color w:val="000000" w:themeColor="text1"/>
                <w:sz w:val="16"/>
                <w:szCs w:val="20"/>
                <w:lang w:val="af-ZA"/>
              </w:rPr>
              <w:t xml:space="preserve">1</w:t>
            </w:r>
          </w:p>
        </w:tc>
        <w:tc>
          <w:tcPr>
            <w:tcW w:w="1559" w:type="dxa"/>
            <w:shd w:val="clear" w:color="auto" w:fill="FFFFFF" w:themeFill="background1"/>
            <w:vAlign w:val="center"/>
          </w:tcPr>
          <w:p w14:paraId="7E5AD0B3" w14:textId="72A11EF6" w:rsidR="00532D6C" w:rsidRPr="00C4546D" w:rsidRDefault="00C4546D" w:rsidP="00D96837">
            <w:pPr xmlns:w="http://schemas.openxmlformats.org/wordprocessingml/2006/main">
              <w:spacing w:after="0" w:line="240" w:lineRule="auto"/>
              <w:jc w:val="center"/>
              <w:rPr>
                <w:rFonts w:ascii="Arial" w:eastAsia="Times New Roman" w:hAnsi="Arial" w:cs="Arial"/>
                <w:color w:val="000000" w:themeColor="text1"/>
                <w:sz w:val="20"/>
                <w:szCs w:val="20"/>
                <w:lang w:val="hy-AM"/>
              </w:rPr>
            </w:pPr>
            <w:r xmlns:w="http://schemas.openxmlformats.org/wordprocessingml/2006/main">
              <w:rPr>
                <w:rFonts w:ascii="Arial" w:eastAsia="Times New Roman" w:hAnsi="Arial" w:cs="Arial"/>
                <w:color w:val="000000" w:themeColor="text1"/>
                <w:sz w:val="20"/>
                <w:szCs w:val="20"/>
                <w:lang w:val="hy-AM"/>
              </w:rPr>
              <w:t xml:space="preserve">1470000</w:t>
            </w:r>
          </w:p>
        </w:tc>
        <w:tc>
          <w:tcPr>
            <w:tcW w:w="5387" w:type="dxa"/>
            <w:shd w:val="clear" w:color="auto" w:fill="FFFFFF" w:themeFill="background1"/>
            <w:vAlign w:val="center"/>
          </w:tcPr>
          <w:p w14:paraId="7D055152" w14:textId="77777777" w:rsidR="00532D6C" w:rsidRPr="00E84C88" w:rsidRDefault="00532D6C" w:rsidP="00E84C88">
            <w:pPr xmlns:w="http://schemas.openxmlformats.org/wordprocessingml/2006/main">
              <w:spacing w:after="0" w:line="240" w:lineRule="auto"/>
              <w:jc w:val="center"/>
              <w:rPr>
                <w:rFonts w:ascii="GHEA Grapalat" w:eastAsia="Times New Roman" w:hAnsi="GHEA Grapalat" w:cs="Times New Roman"/>
                <w:color w:val="000000" w:themeColor="text1"/>
                <w:sz w:val="20"/>
                <w:szCs w:val="20"/>
                <w:vertAlign w:val="subscript"/>
                <w:lang w:val="af-ZA"/>
              </w:rPr>
            </w:pPr>
            <w:r xmlns:w="http://schemas.openxmlformats.org/wordprocessingml/2006/main" w:rsidRPr="00E84C88">
              <w:rPr>
                <w:rFonts w:ascii="Arial" w:eastAsia="Times New Roman" w:hAnsi="Arial" w:cs="Arial"/>
                <w:color w:val="000000" w:themeColor="text1"/>
                <w:sz w:val="20"/>
                <w:szCs w:val="20"/>
                <w:lang w:val="af-ZA"/>
              </w:rPr>
              <w:t xml:space="preserve">Diesel</w:t>
            </w:r>
            <w:r xmlns:w="http://schemas.openxmlformats.org/wordprocessingml/2006/main" w:rsidRPr="00E84C88">
              <w:rPr>
                <w:rFonts w:ascii="GHEA Grapalat" w:eastAsia="Times New Roman" w:hAnsi="GHEA Grapalat" w:cs="Times New Roman"/>
                <w:color w:val="000000" w:themeColor="text1"/>
                <w:sz w:val="20"/>
                <w:szCs w:val="20"/>
                <w:lang w:val="af-ZA"/>
              </w:rPr>
              <w:t xml:space="preserve"> </w:t>
            </w:r>
            <w:r xmlns:w="http://schemas.openxmlformats.org/wordprocessingml/2006/main" w:rsidRPr="00E84C88">
              <w:rPr>
                <w:rFonts w:ascii="Arial" w:eastAsia="Times New Roman" w:hAnsi="Arial" w:cs="Arial"/>
                <w:color w:val="000000" w:themeColor="text1"/>
                <w:sz w:val="20"/>
                <w:szCs w:val="20"/>
                <w:lang w:val="af-ZA"/>
              </w:rPr>
              <w:t xml:space="preserve">fuel</w:t>
            </w:r>
            <w:r xmlns:w="http://schemas.openxmlformats.org/wordprocessingml/2006/main" w:rsidRPr="00E84C88">
              <w:rPr>
                <w:rFonts w:ascii="GHEA Grapalat" w:eastAsia="Times New Roman" w:hAnsi="GHEA Grapalat" w:cs="Times New Roman"/>
                <w:color w:val="000000" w:themeColor="text1"/>
                <w:sz w:val="20"/>
                <w:szCs w:val="20"/>
                <w:lang w:val="af-ZA"/>
              </w:rPr>
              <w:t xml:space="preserve"> </w:t>
            </w:r>
            <w:r xmlns:w="http://schemas.openxmlformats.org/wordprocessingml/2006/main" w:rsidRPr="00E84C88">
              <w:rPr>
                <w:rFonts w:ascii="Arial" w:eastAsia="Times New Roman" w:hAnsi="Arial" w:cs="Arial"/>
                <w:color w:val="000000" w:themeColor="text1"/>
                <w:sz w:val="20"/>
                <w:szCs w:val="20"/>
                <w:lang w:val="hy-AM"/>
              </w:rPr>
              <w:t xml:space="preserve">summer</w:t>
            </w:r>
            <w:r xmlns:w="http://schemas.openxmlformats.org/wordprocessingml/2006/main" w:rsidRPr="00E84C88">
              <w:rPr>
                <w:rFonts w:ascii="Arial" w:eastAsia="Times New Roman" w:hAnsi="Arial" w:cs="Arial"/>
                <w:color w:val="000000" w:themeColor="text1"/>
                <w:sz w:val="20"/>
                <w:szCs w:val="20"/>
                <w:lang w:val="af-ZA"/>
              </w:rPr>
              <w:t xml:space="preserve">​</w:t>
            </w:r>
          </w:p>
        </w:tc>
      </w:tr>
    </w:tbl>
    <w:p w14:paraId="359A2968" w14:textId="77777777" w:rsidR="00532D6C" w:rsidRPr="00E84C88" w:rsidRDefault="00532D6C" w:rsidP="00532D6C">
      <w:pPr>
        <w:spacing w:after="0" w:line="240" w:lineRule="auto"/>
        <w:ind w:firstLine="567"/>
        <w:jc w:val="both"/>
        <w:rPr>
          <w:rFonts w:ascii="GHEA Grapalat" w:eastAsia="Times New Roman" w:hAnsi="GHEA Grapalat" w:cs="Sylfaen"/>
          <w:sz w:val="20"/>
          <w:szCs w:val="20"/>
          <w:lang w:val="af-ZA"/>
        </w:rPr>
      </w:pPr>
    </w:p>
    <w:p w14:paraId="76334329"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imes New Roman"/>
          <w:sz w:val="20"/>
          <w:szCs w:val="20"/>
          <w:lang w:val="af-ZA"/>
        </w:rPr>
      </w:pPr>
      <w:r xmlns:w="http://schemas.openxmlformats.org/wordprocessingml/2006/main" w:rsidRPr="00E84C88">
        <w:rPr>
          <w:rFonts w:ascii="Arial" w:eastAsia="Times New Roman" w:hAnsi="Arial" w:cs="Arial"/>
          <w:sz w:val="20"/>
          <w:szCs w:val="20"/>
          <w:lang w:val="af-ZA"/>
        </w:rPr>
        <w:t xml:space="preserve">Product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technical</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characteristics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such as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also</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specification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technical</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data</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and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other</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no</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price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conditions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complete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and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equivalent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description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to make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are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to be sealed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contract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inseparable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the part </w:t>
      </w:r>
      <w:r xmlns:w="http://schemas.openxmlformats.org/wordprocessingml/2006/main" w:rsidRPr="00E84C88">
        <w:rPr>
          <w:rFonts w:ascii="GHEA Grapalat" w:eastAsia="Times New Roman" w:hAnsi="GHEA Grapalat" w:cs="Times New Roman"/>
          <w:sz w:val="20"/>
          <w:szCs w:val="20"/>
          <w:lang w:val="af-ZA"/>
        </w:rPr>
        <w:t xml:space="preserve">of </w:t>
      </w:r>
      <w:r xmlns:w="http://schemas.openxmlformats.org/wordprocessingml/2006/main" w:rsidRPr="00E84C88">
        <w:rPr>
          <w:rFonts w:ascii="Arial" w:eastAsia="Times New Roman" w:hAnsi="Arial" w:cs="Arial"/>
          <w:sz w:val="20"/>
          <w:szCs w:val="20"/>
          <w:lang w:val="af-ZA"/>
        </w:rPr>
        <w:t xml:space="preserve">which</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the project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presented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this</w:t>
      </w:r>
      <w:r xmlns:w="http://schemas.openxmlformats.org/wordprocessingml/2006/main" w:rsidRPr="00E84C88">
        <w:rPr>
          <w:rFonts w:ascii="GHEA Grapalat" w:eastAsia="Times New Roman" w:hAnsi="GHEA Grapalat" w:cs="Times New Roman"/>
          <w:sz w:val="20"/>
          <w:szCs w:val="20"/>
          <w:lang w:val="af-ZA"/>
        </w:rPr>
        <w:t xml:space="preserve"> in Annex </w:t>
      </w:r>
      <w:r xmlns:w="http://schemas.openxmlformats.org/wordprocessingml/2006/main" w:rsidRPr="00E84C88">
        <w:rPr>
          <w:rFonts w:ascii="GHEA Grapalat" w:eastAsia="Times New Roman" w:hAnsi="GHEA Grapalat" w:cs="Times New Roman"/>
          <w:sz w:val="20"/>
          <w:szCs w:val="20"/>
          <w:lang w:val="af-ZA"/>
        </w:rPr>
        <w:t xml:space="preserve">N 6 </w:t>
      </w:r>
      <w:r xmlns:w="http://schemas.openxmlformats.org/wordprocessingml/2006/main" w:rsidRPr="00E84C88">
        <w:rPr>
          <w:rFonts w:ascii="Arial" w:eastAsia="Times New Roman" w:hAnsi="Arial" w:cs="Arial"/>
          <w:sz w:val="20"/>
          <w:szCs w:val="20"/>
          <w:lang w:val="af-ZA"/>
        </w:rPr>
        <w:t xml:space="preserve">of the invitation </w:t>
      </w:r>
      <w:r xmlns:w="http://schemas.openxmlformats.org/wordprocessingml/2006/main" w:rsidRPr="00E84C88">
        <w:rPr>
          <w:rFonts w:ascii="Arial" w:eastAsia="Times New Roman" w:hAnsi="Arial" w:cs="Arial"/>
          <w:sz w:val="20"/>
          <w:szCs w:val="20"/>
          <w:lang w:val="af-ZA"/>
        </w:rPr>
        <w:t xml:space="preserve">.</w:t>
      </w:r>
    </w:p>
    <w:p w14:paraId="27A46791" w14:textId="77777777" w:rsidR="00532D6C" w:rsidRPr="00E84C88" w:rsidRDefault="00532D6C" w:rsidP="00532D6C">
      <w:pPr>
        <w:spacing w:after="0" w:line="240" w:lineRule="auto"/>
        <w:jc w:val="center"/>
        <w:rPr>
          <w:rFonts w:ascii="GHEA Grapalat" w:eastAsia="Times New Roman" w:hAnsi="GHEA Grapalat" w:cs="Times New Roman"/>
          <w:b/>
          <w:sz w:val="20"/>
          <w:szCs w:val="24"/>
          <w:lang w:val="es-ES"/>
        </w:rPr>
      </w:pPr>
    </w:p>
    <w:p w14:paraId="69260043" w14:textId="77777777" w:rsidR="00950D0E" w:rsidRPr="00E84C88" w:rsidRDefault="00950D0E" w:rsidP="00950D0E">
      <w:pPr xmlns:w="http://schemas.openxmlformats.org/wordprocessingml/2006/main">
        <w:jc w:val="center"/>
        <w:rPr>
          <w:rFonts w:ascii="GHEA Grapalat" w:hAnsi="GHEA Grapalat"/>
          <w:b/>
          <w:sz w:val="20"/>
          <w:lang w:val="es-ES"/>
        </w:rPr>
      </w:pPr>
      <w:r xmlns:w="http://schemas.openxmlformats.org/wordprocessingml/2006/main" w:rsidRPr="00E84C88">
        <w:rPr>
          <w:rFonts w:ascii="GHEA Grapalat" w:hAnsi="GHEA Grapalat"/>
          <w:b/>
          <w:sz w:val="20"/>
          <w:lang w:val="es-ES"/>
        </w:rPr>
        <w:t xml:space="preserve">2. </w:t>
      </w:r>
      <w:r xmlns:w="http://schemas.openxmlformats.org/wordprocessingml/2006/main" w:rsidRPr="00E84C88">
        <w:rPr>
          <w:rFonts w:ascii="Arial" w:hAnsi="Arial" w:cs="Arial"/>
          <w:b/>
          <w:sz w:val="20"/>
        </w:rPr>
        <w:t xml:space="preserve">PARTICIPANT</w:t>
      </w:r>
      <w:r xmlns:w="http://schemas.openxmlformats.org/wordprocessingml/2006/main" w:rsidRPr="00E84C88">
        <w:rPr>
          <w:rFonts w:ascii="GHEA Grapalat" w:hAnsi="GHEA Grapalat"/>
          <w:b/>
          <w:sz w:val="20"/>
          <w:lang w:val="es-ES"/>
        </w:rPr>
        <w:t xml:space="preserve"> </w:t>
      </w:r>
      <w:r xmlns:w="http://schemas.openxmlformats.org/wordprocessingml/2006/main" w:rsidRPr="00E84C88">
        <w:rPr>
          <w:rFonts w:ascii="Arial" w:hAnsi="Arial" w:cs="Arial"/>
          <w:b/>
          <w:sz w:val="20"/>
        </w:rPr>
        <w:t xml:space="preserve">PARTICIPATION</w:t>
      </w:r>
      <w:r xmlns:w="http://schemas.openxmlformats.org/wordprocessingml/2006/main" w:rsidRPr="00E84C88">
        <w:rPr>
          <w:rFonts w:ascii="GHEA Grapalat" w:hAnsi="GHEA Grapalat"/>
          <w:b/>
          <w:sz w:val="20"/>
          <w:lang w:val="es-ES"/>
        </w:rPr>
        <w:t xml:space="preserve"> </w:t>
      </w:r>
      <w:r xmlns:w="http://schemas.openxmlformats.org/wordprocessingml/2006/main" w:rsidRPr="00E84C88">
        <w:rPr>
          <w:rFonts w:ascii="Arial" w:hAnsi="Arial" w:cs="Arial"/>
          <w:b/>
          <w:sz w:val="20"/>
        </w:rPr>
        <w:t xml:space="preserve">RIGHT</w:t>
      </w:r>
      <w:r xmlns:w="http://schemas.openxmlformats.org/wordprocessingml/2006/main" w:rsidRPr="00E84C88">
        <w:rPr>
          <w:rFonts w:ascii="GHEA Grapalat" w:hAnsi="GHEA Grapalat"/>
          <w:b/>
          <w:sz w:val="20"/>
          <w:lang w:val="es-ES"/>
        </w:rPr>
        <w:t xml:space="preserve"> </w:t>
      </w:r>
      <w:r xmlns:w="http://schemas.openxmlformats.org/wordprocessingml/2006/main" w:rsidRPr="00E84C88">
        <w:rPr>
          <w:rFonts w:ascii="Arial" w:hAnsi="Arial" w:cs="Arial"/>
          <w:b/>
          <w:sz w:val="20"/>
        </w:rPr>
        <w:t xml:space="preserve">QUALIFICATION </w:t>
      </w:r>
      <w:r xmlns:w="http://schemas.openxmlformats.org/wordprocessingml/2006/main" w:rsidRPr="00E84C88">
        <w:rPr>
          <w:rFonts w:ascii="Arial" w:hAnsi="Arial" w:cs="Arial"/>
          <w:b/>
          <w:sz w:val="20"/>
        </w:rPr>
        <w:t xml:space="preserve">REQUIREMENTS</w:t>
      </w:r>
      <w:r xmlns:w="http://schemas.openxmlformats.org/wordprocessingml/2006/main" w:rsidRPr="00E84C88">
        <w:rPr>
          <w:rFonts w:ascii="GHEA Grapalat" w:hAnsi="GHEA Grapalat"/>
          <w:b/>
          <w:sz w:val="20"/>
          <w:lang w:val="es-ES"/>
        </w:rPr>
        <w:t xml:space="preserve">​</w:t>
      </w:r>
      <w:r xmlns:w="http://schemas.openxmlformats.org/wordprocessingml/2006/main" w:rsidRPr="00E84C88">
        <w:rPr>
          <w:rFonts w:ascii="GHEA Grapalat" w:hAnsi="GHEA Grapalat"/>
          <w:b/>
          <w:sz w:val="20"/>
          <w:lang w:val="es-ES"/>
        </w:rPr>
        <w:t xml:space="preserve"> </w:t>
      </w:r>
      <w:proofErr xmlns:w="http://schemas.openxmlformats.org/wordprocessingml/2006/main" w:type="gramStart"/>
      <w:r xmlns:w="http://schemas.openxmlformats.org/wordprocessingml/2006/main" w:rsidRPr="00E84C88">
        <w:rPr>
          <w:rFonts w:ascii="Arial" w:hAnsi="Arial" w:cs="Arial"/>
          <w:b/>
          <w:sz w:val="20"/>
        </w:rPr>
        <w:t xml:space="preserve">CRITERIA</w:t>
      </w:r>
      <w:r xmlns:w="http://schemas.openxmlformats.org/wordprocessingml/2006/main" w:rsidRPr="00E84C88">
        <w:rPr>
          <w:rFonts w:ascii="GHEA Grapalat" w:hAnsi="GHEA Grapalat"/>
          <w:b/>
          <w:sz w:val="20"/>
          <w:lang w:val="es-ES"/>
        </w:rPr>
        <w:t xml:space="preserve">  </w:t>
      </w:r>
      <w:r xmlns:w="http://schemas.openxmlformats.org/wordprocessingml/2006/main" w:rsidRPr="00E84C88">
        <w:rPr>
          <w:rFonts w:ascii="Arial" w:hAnsi="Arial" w:cs="Arial"/>
          <w:b/>
          <w:sz w:val="20"/>
          <w:lang w:val="es-ES"/>
        </w:rPr>
        <w:t xml:space="preserve">AND</w:t>
      </w:r>
      <w:proofErr xmlns:w="http://schemas.openxmlformats.org/wordprocessingml/2006/main" w:type="gramEnd"/>
      <w:r xmlns:w="http://schemas.openxmlformats.org/wordprocessingml/2006/main" w:rsidRPr="00E84C88">
        <w:rPr>
          <w:rFonts w:ascii="GHEA Grapalat" w:hAnsi="GHEA Grapalat"/>
          <w:b/>
          <w:sz w:val="20"/>
          <w:lang w:val="es-ES"/>
        </w:rPr>
        <w:t xml:space="preserve"> </w:t>
      </w:r>
      <w:r xmlns:w="http://schemas.openxmlformats.org/wordprocessingml/2006/main" w:rsidRPr="00E84C88">
        <w:rPr>
          <w:rFonts w:ascii="Arial" w:hAnsi="Arial" w:cs="Arial"/>
          <w:b/>
          <w:sz w:val="20"/>
        </w:rPr>
        <w:t xml:space="preserve">THEM</w:t>
      </w:r>
      <w:r xmlns:w="http://schemas.openxmlformats.org/wordprocessingml/2006/main" w:rsidRPr="00E84C88">
        <w:rPr>
          <w:rFonts w:ascii="GHEA Grapalat" w:hAnsi="GHEA Grapalat"/>
          <w:b/>
          <w:sz w:val="20"/>
          <w:lang w:val="es-ES"/>
        </w:rPr>
        <w:t xml:space="preserve"> </w:t>
      </w:r>
      <w:r xmlns:w="http://schemas.openxmlformats.org/wordprocessingml/2006/main" w:rsidRPr="00E84C88">
        <w:rPr>
          <w:rFonts w:ascii="Arial" w:hAnsi="Arial" w:cs="Arial"/>
          <w:b/>
          <w:sz w:val="20"/>
          <w:lang w:val="es-ES"/>
        </w:rPr>
        <w:t xml:space="preserve">C. </w:t>
      </w:r>
      <w:r xmlns:w="http://schemas.openxmlformats.org/wordprocessingml/2006/main" w:rsidRPr="00E84C88">
        <w:rPr>
          <w:rFonts w:ascii="Arial" w:hAnsi="Arial" w:cs="Arial"/>
          <w:b/>
          <w:sz w:val="20"/>
        </w:rPr>
        <w:t xml:space="preserve">DEFINITION</w:t>
      </w:r>
      <w:r xmlns:w="http://schemas.openxmlformats.org/wordprocessingml/2006/main" w:rsidRPr="00E84C88">
        <w:rPr>
          <w:rFonts w:ascii="GHEA Grapalat" w:hAnsi="GHEA Grapalat"/>
          <w:b/>
          <w:sz w:val="20"/>
          <w:lang w:val="es-ES"/>
        </w:rPr>
        <w:t xml:space="preserve"> </w:t>
      </w:r>
      <w:r xmlns:w="http://schemas.openxmlformats.org/wordprocessingml/2006/main" w:rsidRPr="00E84C88">
        <w:rPr>
          <w:rFonts w:ascii="Arial" w:hAnsi="Arial" w:cs="Arial"/>
          <w:b/>
          <w:sz w:val="20"/>
        </w:rPr>
        <w:t xml:space="preserve">CAR </w:t>
      </w:r>
      <w:r xmlns:w="http://schemas.openxmlformats.org/wordprocessingml/2006/main" w:rsidRPr="00E84C88">
        <w:rPr>
          <w:rFonts w:ascii="Arial" w:hAnsi="Arial" w:cs="Arial"/>
          <w:b/>
          <w:sz w:val="20"/>
          <w:lang w:val="es-ES"/>
        </w:rPr>
        <w:t xml:space="preserve">C </w:t>
      </w:r>
      <w:r xmlns:w="http://schemas.openxmlformats.org/wordprocessingml/2006/main" w:rsidRPr="00E84C88">
        <w:rPr>
          <w:rFonts w:ascii="Arial" w:hAnsi="Arial" w:cs="Arial"/>
          <w:b/>
          <w:sz w:val="20"/>
        </w:rPr>
        <w:t xml:space="preserve">H</w:t>
      </w:r>
      <w:r xmlns:w="http://schemas.openxmlformats.org/wordprocessingml/2006/main" w:rsidRPr="00E84C88">
        <w:rPr>
          <w:rFonts w:ascii="GHEA Grapalat" w:hAnsi="GHEA Grapalat"/>
          <w:b/>
          <w:sz w:val="20"/>
          <w:lang w:val="es-ES"/>
        </w:rPr>
        <w:t xml:space="preserve"> </w:t>
      </w:r>
    </w:p>
    <w:p w14:paraId="3E4EBEBC"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Arial Armenian"/>
          <w:sz w:val="20"/>
          <w:szCs w:val="24"/>
          <w:lang w:val="es-ES"/>
        </w:rPr>
      </w:pPr>
      <w:r xmlns:w="http://schemas.openxmlformats.org/wordprocessingml/2006/main" w:rsidRPr="00D96837">
        <w:rPr>
          <w:rFonts w:ascii="GHEA Grapalat" w:eastAsia="Times New Roman" w:hAnsi="GHEA Grapalat" w:cs="Arial Armenian"/>
          <w:sz w:val="20"/>
          <w:szCs w:val="24"/>
          <w:lang w:val="es-ES"/>
        </w:rPr>
        <w:t xml:space="preserve">2.1 </w:t>
      </w:r>
      <w:r xmlns:w="http://schemas.openxmlformats.org/wordprocessingml/2006/main" w:rsidRPr="00D96837">
        <w:rPr>
          <w:rFonts w:ascii="GHEA Grapalat" w:eastAsia="Times New Roman" w:hAnsi="GHEA Grapalat" w:cs="Sylfaen"/>
          <w:sz w:val="20"/>
          <w:szCs w:val="24"/>
        </w:rPr>
        <w:t xml:space="preserve">To participate in </w:t>
      </w:r>
      <w:r xmlns:w="http://schemas.openxmlformats.org/wordprocessingml/2006/main" w:rsidRPr="00D96837">
        <w:rPr>
          <w:rFonts w:ascii="GHEA Grapalat" w:eastAsia="Times New Roman" w:hAnsi="GHEA Grapalat" w:cs="Sylfaen"/>
          <w:sz w:val="20"/>
          <w:szCs w:val="24"/>
        </w:rPr>
        <w:t xml:space="preserve">this </w:t>
      </w:r>
      <w:r xmlns:w="http://schemas.openxmlformats.org/wordprocessingml/2006/main" w:rsidRPr="00D96837">
        <w:rPr>
          <w:rFonts w:ascii="GHEA Grapalat" w:eastAsia="Times New Roman" w:hAnsi="GHEA Grapalat" w:cs="Arial Armenian"/>
          <w:sz w:val="20"/>
          <w:szCs w:val="24"/>
          <w:lang w:val="es-ES"/>
        </w:rPr>
        <w:t xml:space="preserve">procedure</w:t>
      </w:r>
      <w:r xmlns:w="http://schemas.openxmlformats.org/wordprocessingml/2006/main" w:rsidRPr="00D96837">
        <w:rPr>
          <w:rFonts w:ascii="GHEA Grapalat" w:eastAsia="Times New Roman" w:hAnsi="GHEA Grapalat" w:cs="Arial Armenian"/>
          <w:sz w:val="20"/>
          <w:szCs w:val="24"/>
          <w:lang w:val="es-ES"/>
        </w:rPr>
        <w:t xml:space="preserve"> </w:t>
      </w:r>
      <w:r xmlns:w="http://schemas.openxmlformats.org/wordprocessingml/2006/main" w:rsidRPr="00D96837">
        <w:rPr>
          <w:rFonts w:ascii="GHEA Grapalat" w:eastAsia="Times New Roman" w:hAnsi="GHEA Grapalat" w:cs="Sylfaen"/>
          <w:sz w:val="20"/>
          <w:szCs w:val="24"/>
        </w:rPr>
        <w:t xml:space="preserve">right</w:t>
      </w:r>
      <w:r xmlns:w="http://schemas.openxmlformats.org/wordprocessingml/2006/main" w:rsidRPr="00D96837">
        <w:rPr>
          <w:rFonts w:ascii="GHEA Grapalat" w:eastAsia="Times New Roman" w:hAnsi="GHEA Grapalat" w:cs="Arial Armenian"/>
          <w:sz w:val="20"/>
          <w:szCs w:val="24"/>
          <w:lang w:val="es-ES"/>
        </w:rPr>
        <w:t xml:space="preserve"> </w:t>
      </w:r>
      <w:r xmlns:w="http://schemas.openxmlformats.org/wordprocessingml/2006/main" w:rsidRPr="00D96837">
        <w:rPr>
          <w:rFonts w:ascii="GHEA Grapalat" w:eastAsia="Times New Roman" w:hAnsi="GHEA Grapalat" w:cs="Sylfaen"/>
          <w:sz w:val="20"/>
          <w:szCs w:val="24"/>
        </w:rPr>
        <w:t xml:space="preserve">they don't have</w:t>
      </w:r>
      <w:r xmlns:w="http://schemas.openxmlformats.org/wordprocessingml/2006/main" w:rsidRPr="00D96837">
        <w:rPr>
          <w:rFonts w:ascii="GHEA Grapalat" w:eastAsia="Times New Roman" w:hAnsi="GHEA Grapalat" w:cs="Arial Armenian"/>
          <w:sz w:val="20"/>
          <w:szCs w:val="24"/>
          <w:lang w:val="es-ES"/>
        </w:rPr>
        <w:t xml:space="preserve"> </w:t>
      </w:r>
      <w:r xmlns:w="http://schemas.openxmlformats.org/wordprocessingml/2006/main" w:rsidRPr="00D96837">
        <w:rPr>
          <w:rFonts w:ascii="GHEA Grapalat" w:eastAsia="Times New Roman" w:hAnsi="GHEA Grapalat" w:cs="Sylfaen"/>
          <w:sz w:val="20"/>
          <w:szCs w:val="24"/>
        </w:rPr>
        <w:t xml:space="preserve">persons </w:t>
      </w:r>
      <w:r xmlns:w="http://schemas.openxmlformats.org/wordprocessingml/2006/main" w:rsidRPr="00D96837">
        <w:rPr>
          <w:rFonts w:ascii="GHEA Grapalat" w:eastAsia="Times New Roman" w:hAnsi="GHEA Grapalat" w:cs="Sylfaen"/>
          <w:sz w:val="20"/>
          <w:szCs w:val="24"/>
          <w:lang w:val="es-ES"/>
        </w:rPr>
        <w:t xml:space="preserve">.</w:t>
      </w:r>
    </w:p>
    <w:p w14:paraId="6DF811FA" w14:textId="77777777" w:rsidR="00D96837" w:rsidRPr="00D96837" w:rsidRDefault="00D96837" w:rsidP="00D96837">
      <w:pPr xmlns:w="http://schemas.openxmlformats.org/wordprocessingml/2006/main">
        <w:spacing w:after="0" w:line="240" w:lineRule="auto"/>
        <w:ind w:firstLine="720"/>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s-ES"/>
        </w:rPr>
        <w:t xml:space="preserve">1) </w:t>
      </w:r>
      <w:r xmlns:w="http://schemas.openxmlformats.org/wordprocessingml/2006/main" w:rsidRPr="00D96837">
        <w:rPr>
          <w:rFonts w:ascii="GHEA Grapalat" w:eastAsia="Times New Roman" w:hAnsi="GHEA Grapalat" w:cs="Sylfaen"/>
          <w:sz w:val="20"/>
          <w:szCs w:val="20"/>
          <w:lang w:val="en-US"/>
        </w:rPr>
        <w:t xml:space="preserve">which</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the application</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to present</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day</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as of</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judicial</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in order</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recognized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are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bankrupt</w:t>
      </w:r>
      <w:r xmlns:w="http://schemas.openxmlformats.org/wordprocessingml/2006/main" w:rsidRPr="00D96837">
        <w:rPr>
          <w:rFonts w:ascii="GHEA Grapalat" w:eastAsia="Times New Roman" w:hAnsi="GHEA Grapalat" w:cs="Times New Roman"/>
          <w:sz w:val="20"/>
          <w:szCs w:val="20"/>
          <w:lang w:val="es-ES"/>
        </w:rPr>
        <w:t xml:space="preserve">​</w:t>
      </w:r>
    </w:p>
    <w:p w14:paraId="60D6A24C" w14:textId="77777777" w:rsidR="00D96837" w:rsidRPr="00D96837" w:rsidRDefault="00D96837" w:rsidP="00D96837">
      <w:pPr xmlns:w="http://schemas.openxmlformats.org/wordprocessingml/2006/main">
        <w:spacing w:after="0" w:line="240" w:lineRule="auto"/>
        <w:ind w:firstLine="720"/>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s-ES"/>
        </w:rPr>
        <w:t xml:space="preserve">3) </w:t>
      </w:r>
      <w:r xmlns:w="http://schemas.openxmlformats.org/wordprocessingml/2006/main" w:rsidRPr="00D96837">
        <w:rPr>
          <w:rFonts w:ascii="GHEA Grapalat" w:eastAsia="Times New Roman" w:hAnsi="GHEA Grapalat" w:cs="Times New Roman"/>
          <w:sz w:val="20"/>
          <w:szCs w:val="20"/>
          <w:lang w:val="en-US"/>
        </w:rPr>
        <w:t xml:space="preserve">which</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or</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whose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executive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body</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representative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the application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to present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on the day</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preceding</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hy-AM"/>
        </w:rPr>
        <w:t xml:space="preserve">five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years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during</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condemned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is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been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terrorism</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financing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child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operation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or</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human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trafficking</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inclusive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crime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criminal</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cooperation</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to create</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or</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to it</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to participate </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bribe</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to receive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bribe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to give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or</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bribe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mediation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and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by law</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intended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economic</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activity</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against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directed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crimes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for </w:t>
      </w:r>
      <w:r xmlns:w="http://schemas.openxmlformats.org/wordprocessingml/2006/main" w:rsidRPr="00D96837">
        <w:rPr>
          <w:rFonts w:ascii="GHEA Grapalat" w:eastAsia="Times New Roman" w:hAnsi="GHEA Grapalat" w:cs="Times New Roman"/>
          <w:sz w:val="20"/>
          <w:szCs w:val="20"/>
          <w:lang w:val="es-ES"/>
        </w:rPr>
        <w:t xml:space="preserve">,</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except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it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cases </w:t>
      </w:r>
      <w:r xmlns:w="http://schemas.openxmlformats.org/wordprocessingml/2006/main" w:rsidRPr="00D96837">
        <w:rPr>
          <w:rFonts w:ascii="GHEA Grapalat" w:eastAsia="Times New Roman" w:hAnsi="GHEA Grapalat" w:cs="Times New Roman"/>
          <w:sz w:val="20"/>
          <w:szCs w:val="20"/>
          <w:lang w:val="es-ES"/>
        </w:rPr>
        <w:t xml:space="preserve">when</w:t>
      </w:r>
      <w:r xmlns:w="http://schemas.openxmlformats.org/wordprocessingml/2006/main" w:rsidRPr="00D96837">
        <w:rPr>
          <w:rFonts w:ascii="GHEA Grapalat" w:eastAsia="Times New Roman" w:hAnsi="GHEA Grapalat" w:cs="Sylfaen"/>
          <w:sz w:val="20"/>
          <w:szCs w:val="20"/>
          <w:lang w:val="en-US"/>
        </w:rPr>
        <w:t xml:space="preser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conviction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by law</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defined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in order</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extinguished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is </w:t>
      </w:r>
      <w:r xmlns:w="http://schemas.openxmlformats.org/wordprocessingml/2006/main" w:rsidRPr="00D96837">
        <w:rPr>
          <w:rFonts w:ascii="GHEA Grapalat" w:eastAsia="Times New Roman" w:hAnsi="GHEA Grapalat" w:cs="Sylfaen"/>
          <w:sz w:val="20"/>
          <w:szCs w:val="20"/>
          <w:lang w:val="hy-AM"/>
        </w:rPr>
        <w:t xml:space="preserve">or has been eliminated </w:t>
      </w:r>
      <w:r xmlns:w="http://schemas.openxmlformats.org/wordprocessingml/2006/main" w:rsidRPr="00D96837">
        <w:rPr>
          <w:rFonts w:ascii="GHEA Grapalat" w:eastAsia="Times New Roman" w:hAnsi="GHEA Grapalat" w:cs="Times New Roman"/>
          <w:sz w:val="20"/>
          <w:szCs w:val="20"/>
          <w:lang w:val="es-ES"/>
        </w:rPr>
        <w:t xml:space="preserve">.</w:t>
      </w:r>
    </w:p>
    <w:p w14:paraId="251D2ED4" w14:textId="77777777" w:rsidR="00D96837" w:rsidRPr="00D96837" w:rsidRDefault="00D96837" w:rsidP="00D96837">
      <w:pPr xmlns:w="http://schemas.openxmlformats.org/wordprocessingml/2006/main">
        <w:spacing w:after="0" w:line="240" w:lineRule="auto"/>
        <w:ind w:firstLine="720"/>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Sylfaen"/>
          <w:sz w:val="20"/>
          <w:szCs w:val="20"/>
          <w:lang w:val="es-ES"/>
        </w:rPr>
        <w:t xml:space="preserve">4)</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whose</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regarding</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shopping</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in the field</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anti-competitive</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consent </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dominant</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position</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abuse</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or</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dishonest</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competition</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number</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responsibility</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defining</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administrative</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the act</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the application</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to be presented</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on the day</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preceding</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three</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of the year</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during</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became</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is</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irrefutable </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and</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appealed</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to be</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in case</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to be abandoned</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is</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unchanged </w:t>
      </w:r>
      <w:r xmlns:w="http://schemas.openxmlformats.org/wordprocessingml/2006/main" w:rsidRPr="00D96837">
        <w:rPr>
          <w:rFonts w:ascii="Cambria Math" w:eastAsia="Times New Roman" w:hAnsi="Cambria Math" w:cs="Cambria Math"/>
          <w:sz w:val="20"/>
          <w:szCs w:val="20"/>
          <w:lang w:val="es-ES"/>
        </w:rPr>
        <w:t xml:space="preser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s-ES"/>
        </w:rPr>
        <w:t xml:space="preserve">5) </w:t>
      </w:r>
      <w:r xmlns:w="http://schemas.openxmlformats.org/wordprocessingml/2006/main" w:rsidRPr="00D96837">
        <w:rPr>
          <w:rFonts w:ascii="GHEA Grapalat" w:eastAsia="Times New Roman" w:hAnsi="GHEA Grapalat" w:cs="Sylfaen"/>
          <w:sz w:val="20"/>
          <w:szCs w:val="20"/>
          <w:lang w:val="en-US"/>
        </w:rPr>
        <w:t xml:space="preserve">which</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the application</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to present</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day</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as of</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included</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are</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Eurasian</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economic</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to the union</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member</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countries</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shopping</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about</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legislation</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according to</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published</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shopping</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to the process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to participate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right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having none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participants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on the list </w:t>
      </w:r>
      <w:r xmlns:w="http://schemas.openxmlformats.org/wordprocessingml/2006/main" w:rsidRPr="00D96837">
        <w:rPr>
          <w:rFonts w:ascii="GHEA Grapalat" w:eastAsia="Times New Roman" w:hAnsi="GHEA Grapalat" w:cs="Sylfaen"/>
          <w:sz w:val="20"/>
          <w:szCs w:val="20"/>
          <w:lang w:val="es-ES"/>
        </w:rPr>
        <w:t xml:space="preserve">.</w:t>
      </w:r>
    </w:p>
    <w:p w14:paraId="6B9A4019"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s-ES"/>
        </w:rPr>
        <w:t xml:space="preserve">6) </w:t>
      </w:r>
      <w:r xmlns:w="http://schemas.openxmlformats.org/wordprocessingml/2006/main" w:rsidRPr="00D96837">
        <w:rPr>
          <w:rFonts w:ascii="GHEA Grapalat" w:eastAsia="Times New Roman" w:hAnsi="GHEA Grapalat" w:cs="Times New Roman"/>
          <w:sz w:val="20"/>
          <w:szCs w:val="20"/>
          <w:lang w:val="en-US"/>
        </w:rPr>
        <w:t xml:space="preserve">which</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the application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to present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day</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as of</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included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are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shopping</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to the process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to participate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right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having none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participants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on the list </w:t>
      </w:r>
      <w:r xmlns:w="http://schemas.openxmlformats.org/wordprocessingml/2006/main" w:rsidRPr="00D96837">
        <w:rPr>
          <w:rFonts w:ascii="GHEA Grapalat" w:eastAsia="Times New Roman" w:hAnsi="GHEA Grapalat" w:cs="Times New Roman"/>
          <w:sz w:val="20"/>
          <w:szCs w:val="20"/>
          <w:lang w:val="es-ES"/>
        </w:rPr>
        <w:t xml:space="preserve">.</w:t>
      </w:r>
    </w:p>
    <w:p w14:paraId="1799EB0E"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es-ES"/>
        </w:rPr>
      </w:pPr>
      <w:r xmlns:w="http://schemas.openxmlformats.org/wordprocessingml/2006/main" w:rsidRPr="00D96837">
        <w:rPr>
          <w:rFonts w:ascii="GHEA Grapalat" w:eastAsia="Times New Roman" w:hAnsi="GHEA Grapalat" w:cs="Sylfaen"/>
          <w:sz w:val="20"/>
          <w:szCs w:val="24"/>
          <w:lang w:val="es-ES"/>
        </w:rPr>
        <w:t xml:space="preserve">Moreover, if the participant is included in the lists provided for in subparagraphs 5 and 6 of this clause after the date of submission of the application, then his/her application is not subject to rejection.</w:t>
      </w:r>
    </w:p>
    <w:p w14:paraId="06DB4830"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Arial"/>
          <w:sz w:val="20"/>
          <w:szCs w:val="24"/>
          <w:lang w:val="es-ES"/>
        </w:rPr>
      </w:pPr>
      <w:r xmlns:w="http://schemas.openxmlformats.org/wordprocessingml/2006/main" w:rsidRPr="00D96837">
        <w:rPr>
          <w:rFonts w:ascii="GHEA Grapalat" w:eastAsia="Times New Roman" w:hAnsi="GHEA Grapalat" w:cs="Arial"/>
          <w:sz w:val="20"/>
          <w:szCs w:val="24"/>
          <w:lang w:val="es-ES"/>
        </w:rPr>
        <w:t xml:space="preserve">A participant is included in the list of participants not entitled to participate in the procurement process (hereinafter also the list) if:</w:t>
      </w:r>
    </w:p>
    <w:p w14:paraId="256D1395" w14:textId="77777777" w:rsidR="00D96837" w:rsidRPr="00D96837" w:rsidRDefault="00D96837" w:rsidP="00D96837">
      <w:pPr xmlns:w="http://schemas.openxmlformats.org/wordprocessingml/2006/main">
        <w:numPr>
          <w:ilvl w:val="0"/>
          <w:numId w:val="32"/>
        </w:numPr>
        <w:shd w:val="clear" w:color="auto" w:fill="FFFFFF"/>
        <w:spacing w:after="0" w:line="240" w:lineRule="auto"/>
        <w:ind w:left="0" w:firstLine="720"/>
        <w:jc w:val="both"/>
        <w:rPr>
          <w:rFonts w:ascii="GHEA Grapalat" w:eastAsia="Times New Roman" w:hAnsi="GHEA Grapalat" w:cs="Arial"/>
          <w:sz w:val="20"/>
          <w:szCs w:val="24"/>
          <w:lang w:val="es-ES"/>
        </w:rPr>
      </w:pPr>
      <w:r xmlns:w="http://schemas.openxmlformats.org/wordprocessingml/2006/main" w:rsidRPr="00D96837">
        <w:rPr>
          <w:rFonts w:ascii="GHEA Grapalat" w:eastAsia="Times New Roman" w:hAnsi="GHEA Grapalat" w:cs="Arial"/>
          <w:sz w:val="20"/>
          <w:szCs w:val="24"/>
          <w:lang w:val="es-ES"/>
        </w:rPr>
        <w:t xml:space="preserve">has violated the obligation stipulated by the contract or undertaken within the framework of the procurement process, which led to the unilateral termination of the contract by the customer or the termination of the further participation of the given participant in the procurement process, and the participant has not paid the amount of the application, contract and/or qualification security within the period specified in the invitation and/or contract;</w:t>
      </w:r>
    </w:p>
    <w:p w14:paraId="6495132B" w14:textId="77777777" w:rsidR="00D96837" w:rsidRPr="00D96837" w:rsidRDefault="00D96837" w:rsidP="00D96837">
      <w:pPr xmlns:w="http://schemas.openxmlformats.org/wordprocessingml/2006/main">
        <w:numPr>
          <w:ilvl w:val="0"/>
          <w:numId w:val="32"/>
        </w:numPr>
        <w:shd w:val="clear" w:color="auto" w:fill="FFFFFF"/>
        <w:spacing w:after="0" w:line="240" w:lineRule="auto"/>
        <w:ind w:left="0" w:firstLine="720"/>
        <w:jc w:val="both"/>
        <w:rPr>
          <w:rFonts w:ascii="GHEA Grapalat" w:eastAsia="Times New Roman" w:hAnsi="GHEA Grapalat" w:cs="Arial"/>
          <w:sz w:val="20"/>
          <w:szCs w:val="24"/>
          <w:lang w:val="es-ES" w:eastAsia="ru-RU"/>
        </w:rPr>
      </w:pPr>
      <w:r xmlns:w="http://schemas.openxmlformats.org/wordprocessingml/2006/main" w:rsidRPr="00D96837">
        <w:rPr>
          <w:rFonts w:ascii="GHEA Grapalat" w:eastAsia="Times New Roman" w:hAnsi="GHEA Grapalat" w:cs="Arial"/>
          <w:sz w:val="20"/>
          <w:szCs w:val="24"/>
          <w:lang w:val="es-ES"/>
        </w:rPr>
        <w:t xml:space="preserve">has refused or been deprived of the right to conclude a contract as a selected participant.</w:t>
      </w:r>
    </w:p>
    <w:p w14:paraId="460D42DF" w14:textId="77777777" w:rsidR="00D96837" w:rsidRPr="00D96837" w:rsidRDefault="00D96837" w:rsidP="00D96837">
      <w:pPr>
        <w:spacing w:after="0" w:line="240" w:lineRule="auto"/>
        <w:ind w:firstLine="567"/>
        <w:jc w:val="both"/>
        <w:rPr>
          <w:rFonts w:ascii="GHEA Grapalat" w:eastAsia="Times New Roman" w:hAnsi="GHEA Grapalat" w:cs="Sylfaen"/>
          <w:sz w:val="20"/>
          <w:szCs w:val="24"/>
          <w:lang w:val="es-ES"/>
        </w:rPr>
      </w:pPr>
    </w:p>
    <w:p w14:paraId="05CB2E38"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es-ES"/>
        </w:rPr>
      </w:pPr>
      <w:r xmlns:w="http://schemas.openxmlformats.org/wordprocessingml/2006/main" w:rsidRPr="00D96837">
        <w:rPr>
          <w:rFonts w:ascii="GHEA Grapalat" w:eastAsia="Times New Roman" w:hAnsi="GHEA Grapalat" w:cs="Sylfaen"/>
          <w:sz w:val="20"/>
          <w:szCs w:val="24"/>
          <w:lang w:val="es-ES"/>
        </w:rPr>
        <w:t xml:space="preserve">2.2 To assess the right to participate, the participant must submit with the application a copy of this document, approved by him/her.</w:t>
      </w:r>
      <w:r xmlns:w="http://schemas.openxmlformats.org/wordprocessingml/2006/main" w:rsidRPr="00D96837">
        <w:rPr>
          <w:rFonts w:ascii="GHEA Grapalat" w:eastAsia="Times New Roman" w:hAnsi="GHEA Grapalat" w:cs="Arial"/>
          <w:sz w:val="20"/>
          <w:szCs w:val="24"/>
          <w:lang w:val="es-ES"/>
        </w:rPr>
        <w:t xml:space="preserve"> </w:t>
      </w:r>
      <w:r xmlns:w="http://schemas.openxmlformats.org/wordprocessingml/2006/main" w:rsidRPr="00D96837">
        <w:rPr>
          <w:rFonts w:ascii="GHEA Grapalat" w:eastAsia="Times New Roman" w:hAnsi="GHEA Grapalat" w:cs="Sylfaen"/>
          <w:sz w:val="20"/>
          <w:szCs w:val="24"/>
          <w:lang w:val="es-ES"/>
        </w:rPr>
        <w:t xml:space="preserve">invitation </w:t>
      </w:r>
      <w:r xmlns:w="http://schemas.openxmlformats.org/wordprocessingml/2006/main" w:rsidRPr="00D96837">
        <w:rPr>
          <w:rFonts w:ascii="GHEA Grapalat" w:eastAsia="Times New Roman" w:hAnsi="GHEA Grapalat" w:cs="Sylfaen"/>
          <w:sz w:val="20"/>
          <w:szCs w:val="24"/>
          <w:lang w:val="es-ES"/>
        </w:rPr>
        <w:t xml:space="preserve">part </w:t>
      </w:r>
      <w:r xmlns:w="http://schemas.openxmlformats.org/wordprocessingml/2006/main" w:rsidRPr="00D96837">
        <w:rPr>
          <w:rFonts w:ascii="GHEA Grapalat" w:eastAsia="Times New Roman" w:hAnsi="GHEA Grapalat" w:cs="Arial"/>
          <w:sz w:val="20"/>
          <w:szCs w:val="24"/>
          <w:lang w:val="es-ES"/>
        </w:rPr>
        <w:t xml:space="preserve">2 </w:t>
      </w:r>
      <w:r xmlns:w="http://schemas.openxmlformats.org/wordprocessingml/2006/main" w:rsidRPr="00D96837">
        <w:rPr>
          <w:rFonts w:ascii="GHEA Grapalat" w:eastAsia="Times New Roman" w:hAnsi="GHEA Grapalat" w:cs="Arial"/>
          <w:sz w:val="20"/>
          <w:szCs w:val="24"/>
          <w:lang w:val="es-ES"/>
        </w:rPr>
        <w:t xml:space="preserve">2. </w:t>
      </w:r>
      <w:r xmlns:w="http://schemas.openxmlformats.org/wordprocessingml/2006/main" w:rsidRPr="00D96837">
        <w:rPr>
          <w:rFonts w:ascii="GHEA Grapalat" w:eastAsia="Times New Roman" w:hAnsi="GHEA Grapalat" w:cs="Arial"/>
          <w:sz w:val="20"/>
          <w:szCs w:val="24"/>
          <w:lang w:val="hy-AM"/>
        </w:rPr>
        <w:t xml:space="preserve">1</w:t>
      </w:r>
      <w:r xmlns:w="http://schemas.openxmlformats.org/wordprocessingml/2006/main" w:rsidRPr="00D96837">
        <w:rPr>
          <w:rFonts w:ascii="GHEA Grapalat" w:eastAsia="Times New Roman" w:hAnsi="GHEA Grapalat" w:cs="Arial"/>
          <w:sz w:val="20"/>
          <w:szCs w:val="24"/>
          <w:lang w:val="es-ES"/>
        </w:rPr>
        <w:t xml:space="preserve"> </w:t>
      </w:r>
      <w:r xmlns:w="http://schemas.openxmlformats.org/wordprocessingml/2006/main" w:rsidRPr="00D96837">
        <w:rPr>
          <w:rFonts w:ascii="GHEA Grapalat" w:eastAsia="Times New Roman" w:hAnsi="GHEA Grapalat" w:cs="Sylfaen"/>
          <w:sz w:val="20"/>
          <w:szCs w:val="24"/>
          <w:lang w:val="es-ES"/>
        </w:rPr>
        <w:t xml:space="preserve">with a dot</w:t>
      </w:r>
      <w:r xmlns:w="http://schemas.openxmlformats.org/wordprocessingml/2006/main" w:rsidRPr="00D96837">
        <w:rPr>
          <w:rFonts w:ascii="GHEA Grapalat" w:eastAsia="Times New Roman" w:hAnsi="GHEA Grapalat" w:cs="Arial"/>
          <w:sz w:val="20"/>
          <w:szCs w:val="24"/>
          <w:lang w:val="es-ES"/>
        </w:rPr>
        <w:t xml:space="preserve"> </w:t>
      </w:r>
      <w:r xmlns:w="http://schemas.openxmlformats.org/wordprocessingml/2006/main" w:rsidRPr="00D96837">
        <w:rPr>
          <w:rFonts w:ascii="GHEA Grapalat" w:eastAsia="Times New Roman" w:hAnsi="GHEA Grapalat" w:cs="Sylfaen"/>
          <w:sz w:val="20"/>
          <w:szCs w:val="24"/>
          <w:lang w:val="es-ES"/>
        </w:rPr>
        <w:t xml:space="preserve">intended</w:t>
      </w:r>
      <w:r xmlns:w="http://schemas.openxmlformats.org/wordprocessingml/2006/main" w:rsidRPr="00D96837">
        <w:rPr>
          <w:rFonts w:ascii="GHEA Grapalat" w:eastAsia="Times New Roman" w:hAnsi="GHEA Grapalat" w:cs="Arial"/>
          <w:sz w:val="20"/>
          <w:szCs w:val="24"/>
          <w:lang w:val="es-ES"/>
        </w:rPr>
        <w:t xml:space="preserve"> </w:t>
      </w:r>
      <w:r xmlns:w="http://schemas.openxmlformats.org/wordprocessingml/2006/main" w:rsidRPr="00D96837">
        <w:rPr>
          <w:rFonts w:ascii="GHEA Grapalat" w:eastAsia="Times New Roman" w:hAnsi="GHEA Grapalat" w:cs="Sylfaen"/>
          <w:sz w:val="20"/>
          <w:szCs w:val="24"/>
          <w:lang w:val="es-ES"/>
        </w:rPr>
        <w:t xml:space="preserve">written</w:t>
      </w:r>
      <w:r xmlns:w="http://schemas.openxmlformats.org/wordprocessingml/2006/main" w:rsidRPr="00D96837">
        <w:rPr>
          <w:rFonts w:ascii="GHEA Grapalat" w:eastAsia="Times New Roman" w:hAnsi="GHEA Grapalat" w:cs="Arial"/>
          <w:sz w:val="20"/>
          <w:szCs w:val="24"/>
          <w:lang w:val="es-ES"/>
        </w:rPr>
        <w:t xml:space="preserve"> </w:t>
      </w:r>
      <w:r xmlns:w="http://schemas.openxmlformats.org/wordprocessingml/2006/main" w:rsidRPr="00D96837">
        <w:rPr>
          <w:rFonts w:ascii="GHEA Grapalat" w:eastAsia="Times New Roman" w:hAnsi="GHEA Grapalat" w:cs="Sylfaen"/>
          <w:sz w:val="20"/>
          <w:szCs w:val="24"/>
          <w:lang w:val="es-ES"/>
        </w:rPr>
        <w:t xml:space="preserve">statement: </w:t>
      </w:r>
      <w:r xmlns:w="http://schemas.openxmlformats.org/wordprocessingml/2006/main" w:rsidRPr="00D96837">
        <w:rPr>
          <w:rFonts w:ascii="GHEA Grapalat" w:eastAsia="Times New Roman" w:hAnsi="GHEA Grapalat" w:cs="Sylfaen"/>
          <w:sz w:val="20"/>
          <w:szCs w:val="24"/>
          <w:lang w:val="en-US"/>
        </w:rPr>
        <w:t xml:space="preserve">Except</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en-US"/>
        </w:rPr>
        <w:t xml:space="preserve">this</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en-US"/>
        </w:rPr>
        <w:t xml:space="preserve">with a dot</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en-US"/>
        </w:rPr>
        <w:t xml:space="preserve">intended</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en-US"/>
        </w:rPr>
        <w:t xml:space="preserve">from the announcement</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en-US"/>
        </w:rPr>
        <w:t xml:space="preserve">participation</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en-US"/>
        </w:rPr>
        <w:t xml:space="preserve">right</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en-US"/>
        </w:rPr>
        <w:t xml:space="preserve">evaluation</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en-US"/>
        </w:rPr>
        <w:t xml:space="preserve">number</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en-US"/>
        </w:rPr>
        <w:t xml:space="preserve">from the participant </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en-US"/>
        </w:rPr>
        <w:t xml:space="preserve">that</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en-US"/>
        </w:rPr>
        <w:t xml:space="preserve">among</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en-US"/>
        </w:rPr>
        <w:t xml:space="preserve">chosen</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en-US"/>
        </w:rPr>
        <w:t xml:space="preserve">from the participant</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en-US"/>
        </w:rPr>
        <w:t xml:space="preserve">other</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en-US"/>
        </w:rPr>
        <w:t xml:space="preserve">documents</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en-US"/>
        </w:rPr>
        <w:t xml:space="preserve">or</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en-US"/>
        </w:rPr>
        <w:t xml:space="preserve">justifications</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en-US"/>
        </w:rPr>
        <w:t xml:space="preserve">are not</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en-US"/>
        </w:rPr>
        <w:t xml:space="preserve">can</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en-US"/>
        </w:rPr>
        <w:t xml:space="preserve">required </w:t>
      </w:r>
      <w:r xmlns:w="http://schemas.openxmlformats.org/wordprocessingml/2006/main" w:rsidRPr="00D96837">
        <w:rPr>
          <w:rFonts w:ascii="GHEA Grapalat" w:eastAsia="Times New Roman" w:hAnsi="GHEA Grapalat" w:cs="Sylfaen"/>
          <w:sz w:val="20"/>
          <w:szCs w:val="24"/>
          <w:lang w:val="es-ES"/>
        </w:rPr>
        <w:t xml:space="preserve">.</w:t>
      </w:r>
      <w:r xmlns:w="http://schemas.openxmlformats.org/wordprocessingml/2006/main" w:rsidRPr="00D96837">
        <w:rPr>
          <w:rFonts w:ascii="GHEA Grapalat" w:eastAsia="Times New Roman" w:hAnsi="GHEA Grapalat" w:cs="Tahoma"/>
          <w:sz w:val="20"/>
          <w:szCs w:val="24"/>
          <w:lang w:val="hy-AM"/>
        </w:rPr>
        <w:t xml:space="preserve"> </w:t>
      </w:r>
      <w:r xmlns:w="http://schemas.openxmlformats.org/wordprocessingml/2006/main" w:rsidRPr="00D96837">
        <w:rPr>
          <w:rFonts w:ascii="GHEA Grapalat" w:eastAsia="Times New Roman" w:hAnsi="GHEA Grapalat" w:cs="Tahoma"/>
          <w:sz w:val="20"/>
          <w:szCs w:val="24"/>
          <w:lang w:val="en-US"/>
        </w:rPr>
        <w:t xml:space="preserve">Participant</w:t>
      </w:r>
      <w:r xmlns:w="http://schemas.openxmlformats.org/wordprocessingml/2006/main" w:rsidRPr="00D96837">
        <w:rPr>
          <w:rFonts w:ascii="GHEA Grapalat" w:eastAsia="Times New Roman" w:hAnsi="GHEA Grapalat" w:cs="Tahoma"/>
          <w:sz w:val="20"/>
          <w:szCs w:val="24"/>
          <w:lang w:val="es-ES"/>
        </w:rPr>
        <w:t xml:space="preserve"> </w:t>
      </w:r>
      <w:r xmlns:w="http://schemas.openxmlformats.org/wordprocessingml/2006/main" w:rsidRPr="00D96837">
        <w:rPr>
          <w:rFonts w:ascii="GHEA Grapalat" w:eastAsia="Times New Roman" w:hAnsi="GHEA Grapalat" w:cs="Tahoma"/>
          <w:sz w:val="20"/>
          <w:szCs w:val="24"/>
          <w:lang w:val="en-US"/>
        </w:rPr>
        <w:t xml:space="preserve">announcement</w:t>
      </w:r>
      <w:r xmlns:w="http://schemas.openxmlformats.org/wordprocessingml/2006/main" w:rsidRPr="00D96837">
        <w:rPr>
          <w:rFonts w:ascii="GHEA Grapalat" w:eastAsia="Times New Roman" w:hAnsi="GHEA Grapalat" w:cs="Tahoma"/>
          <w:sz w:val="20"/>
          <w:szCs w:val="24"/>
          <w:lang w:val="es-ES"/>
        </w:rPr>
        <w:t xml:space="preserve"> </w:t>
      </w:r>
      <w:r xmlns:w="http://schemas.openxmlformats.org/wordprocessingml/2006/main" w:rsidRPr="00D96837">
        <w:rPr>
          <w:rFonts w:ascii="GHEA Grapalat" w:eastAsia="Times New Roman" w:hAnsi="GHEA Grapalat" w:cs="Tahoma"/>
          <w:sz w:val="20"/>
          <w:szCs w:val="24"/>
          <w:lang w:val="en-US"/>
        </w:rPr>
        <w:t xml:space="preserve">authenticity</w:t>
      </w:r>
      <w:r xmlns:w="http://schemas.openxmlformats.org/wordprocessingml/2006/main" w:rsidRPr="00D96837">
        <w:rPr>
          <w:rFonts w:ascii="GHEA Grapalat" w:eastAsia="Times New Roman" w:hAnsi="GHEA Grapalat" w:cs="Tahoma"/>
          <w:sz w:val="20"/>
          <w:szCs w:val="24"/>
          <w:lang w:val="es-ES"/>
        </w:rPr>
        <w:t xml:space="preserve"> </w:t>
      </w:r>
      <w:r xmlns:w="http://schemas.openxmlformats.org/wordprocessingml/2006/main" w:rsidRPr="00D96837">
        <w:rPr>
          <w:rFonts w:ascii="GHEA Grapalat" w:eastAsia="Times New Roman" w:hAnsi="GHEA Grapalat" w:cs="Tahoma"/>
          <w:sz w:val="20"/>
          <w:szCs w:val="24"/>
          <w:lang w:val="en-US"/>
        </w:rPr>
        <w:t xml:space="preserve">evaluator</w:t>
      </w:r>
      <w:r xmlns:w="http://schemas.openxmlformats.org/wordprocessingml/2006/main" w:rsidRPr="00D96837">
        <w:rPr>
          <w:rFonts w:ascii="GHEA Grapalat" w:eastAsia="Times New Roman" w:hAnsi="GHEA Grapalat" w:cs="Tahoma"/>
          <w:sz w:val="20"/>
          <w:szCs w:val="24"/>
          <w:lang w:val="es-ES"/>
        </w:rPr>
        <w:t xml:space="preserve"> </w:t>
      </w:r>
      <w:r xmlns:w="http://schemas.openxmlformats.org/wordprocessingml/2006/main" w:rsidRPr="00D96837">
        <w:rPr>
          <w:rFonts w:ascii="GHEA Grapalat" w:eastAsia="Times New Roman" w:hAnsi="GHEA Grapalat" w:cs="Tahoma"/>
          <w:sz w:val="20"/>
          <w:szCs w:val="24"/>
          <w:lang w:val="en-US"/>
        </w:rPr>
        <w:t xml:space="preserve">The committee </w:t>
      </w:r>
      <w:r xmlns:w="http://schemas.openxmlformats.org/wordprocessingml/2006/main" w:rsidRPr="00D96837">
        <w:rPr>
          <w:rFonts w:ascii="GHEA Grapalat" w:eastAsia="Times New Roman" w:hAnsi="GHEA Grapalat" w:cs="Tahoma"/>
          <w:sz w:val="20"/>
          <w:szCs w:val="24"/>
          <w:lang w:val="es-ES"/>
        </w:rPr>
        <w:t xml:space="preserve">( </w:t>
      </w:r>
      <w:r xmlns:w="http://schemas.openxmlformats.org/wordprocessingml/2006/main" w:rsidRPr="00D96837">
        <w:rPr>
          <w:rFonts w:ascii="GHEA Grapalat" w:eastAsia="Times New Roman" w:hAnsi="GHEA Grapalat" w:cs="Tahoma"/>
          <w:sz w:val="20"/>
          <w:szCs w:val="24"/>
          <w:lang w:val="en-US"/>
        </w:rPr>
        <w:t xml:space="preserve">hereinafter </w:t>
      </w:r>
      <w:r xmlns:w="http://schemas.openxmlformats.org/wordprocessingml/2006/main" w:rsidRPr="00D96837">
        <w:rPr>
          <w:rFonts w:ascii="GHEA Grapalat" w:eastAsia="Times New Roman" w:hAnsi="GHEA Grapalat" w:cs="Tahoma"/>
          <w:sz w:val="20"/>
          <w:szCs w:val="24"/>
          <w:lang w:val="es-ES"/>
        </w:rPr>
        <w:t xml:space="preserve">referred to as </w:t>
      </w:r>
      <w:r xmlns:w="http://schemas.openxmlformats.org/wordprocessingml/2006/main" w:rsidRPr="00D96837">
        <w:rPr>
          <w:rFonts w:ascii="GHEA Grapalat" w:eastAsia="Times New Roman" w:hAnsi="GHEA Grapalat" w:cs="Tahoma"/>
          <w:sz w:val="20"/>
          <w:szCs w:val="24"/>
          <w:lang w:val="en-US"/>
        </w:rPr>
        <w:t xml:space="preserve">the committee </w:t>
      </w:r>
      <w:r xmlns:w="http://schemas.openxmlformats.org/wordprocessingml/2006/main" w:rsidRPr="00D96837">
        <w:rPr>
          <w:rFonts w:ascii="GHEA Grapalat" w:eastAsia="Times New Roman" w:hAnsi="GHEA Grapalat" w:cs="Tahoma"/>
          <w:sz w:val="20"/>
          <w:szCs w:val="24"/>
          <w:lang w:val="es-ES"/>
        </w:rPr>
        <w:t xml:space="preserve">) </w:t>
      </w:r>
      <w:r xmlns:w="http://schemas.openxmlformats.org/wordprocessingml/2006/main" w:rsidRPr="00D96837">
        <w:rPr>
          <w:rFonts w:ascii="GHEA Grapalat" w:eastAsia="Times New Roman" w:hAnsi="GHEA Grapalat" w:cs="Tahoma"/>
          <w:sz w:val="20"/>
          <w:szCs w:val="24"/>
          <w:lang w:val="en-US"/>
        </w:rPr>
        <w:t xml:space="preserve">evaluates</w:t>
      </w:r>
      <w:r xmlns:w="http://schemas.openxmlformats.org/wordprocessingml/2006/main" w:rsidRPr="00D96837">
        <w:rPr>
          <w:rFonts w:ascii="GHEA Grapalat" w:eastAsia="Times New Roman" w:hAnsi="GHEA Grapalat" w:cs="Tahoma"/>
          <w:sz w:val="20"/>
          <w:szCs w:val="24"/>
          <w:lang w:val="es-ES"/>
        </w:rPr>
        <w:t xml:space="preserve"> </w:t>
      </w:r>
      <w:r xmlns:w="http://schemas.openxmlformats.org/wordprocessingml/2006/main" w:rsidRPr="00D96837">
        <w:rPr>
          <w:rFonts w:ascii="GHEA Grapalat" w:eastAsia="Times New Roman" w:hAnsi="GHEA Grapalat" w:cs="Tahoma"/>
          <w:sz w:val="20"/>
          <w:szCs w:val="24"/>
          <w:lang w:val="en-US"/>
        </w:rPr>
        <w:t xml:space="preserve">is</w:t>
      </w:r>
      <w:r xmlns:w="http://schemas.openxmlformats.org/wordprocessingml/2006/main" w:rsidRPr="00D96837">
        <w:rPr>
          <w:rFonts w:ascii="GHEA Grapalat" w:eastAsia="Times New Roman" w:hAnsi="GHEA Grapalat" w:cs="Tahoma"/>
          <w:sz w:val="20"/>
          <w:szCs w:val="24"/>
          <w:lang w:val="es-ES"/>
        </w:rPr>
        <w:t xml:space="preserve"> </w:t>
      </w:r>
      <w:r xmlns:w="http://schemas.openxmlformats.org/wordprocessingml/2006/main" w:rsidRPr="00D96837">
        <w:rPr>
          <w:rFonts w:ascii="GHEA Grapalat" w:eastAsia="Times New Roman" w:hAnsi="GHEA Grapalat" w:cs="Tahoma"/>
          <w:sz w:val="20"/>
          <w:szCs w:val="24"/>
          <w:lang w:val="en-US"/>
        </w:rPr>
        <w:t xml:space="preserve">this</w:t>
      </w:r>
      <w:r xmlns:w="http://schemas.openxmlformats.org/wordprocessingml/2006/main" w:rsidRPr="00D96837">
        <w:rPr>
          <w:rFonts w:ascii="GHEA Grapalat" w:eastAsia="Times New Roman" w:hAnsi="GHEA Grapalat" w:cs="Tahoma"/>
          <w:sz w:val="20"/>
          <w:szCs w:val="24"/>
          <w:lang w:val="es-ES"/>
        </w:rPr>
        <w:t xml:space="preserve"> </w:t>
      </w:r>
      <w:r xmlns:w="http://schemas.openxmlformats.org/wordprocessingml/2006/main" w:rsidRPr="00D96837">
        <w:rPr>
          <w:rFonts w:ascii="GHEA Grapalat" w:eastAsia="Times New Roman" w:hAnsi="GHEA Grapalat" w:cs="Tahoma"/>
          <w:sz w:val="20"/>
          <w:szCs w:val="24"/>
          <w:lang w:val="en-US"/>
        </w:rPr>
        <w:t xml:space="preserve">by invitation</w:t>
      </w:r>
      <w:r xmlns:w="http://schemas.openxmlformats.org/wordprocessingml/2006/main" w:rsidRPr="00D96837">
        <w:rPr>
          <w:rFonts w:ascii="GHEA Grapalat" w:eastAsia="Times New Roman" w:hAnsi="GHEA Grapalat" w:cs="Tahoma"/>
          <w:sz w:val="20"/>
          <w:szCs w:val="24"/>
          <w:lang w:val="es-ES"/>
        </w:rPr>
        <w:t xml:space="preserve"> </w:t>
      </w:r>
      <w:r xmlns:w="http://schemas.openxmlformats.org/wordprocessingml/2006/main" w:rsidRPr="00D96837">
        <w:rPr>
          <w:rFonts w:ascii="GHEA Grapalat" w:eastAsia="Times New Roman" w:hAnsi="GHEA Grapalat" w:cs="Tahoma"/>
          <w:sz w:val="20"/>
          <w:szCs w:val="24"/>
          <w:lang w:val="en-US"/>
        </w:rPr>
        <w:t xml:space="preserve">defined</w:t>
      </w:r>
      <w:r xmlns:w="http://schemas.openxmlformats.org/wordprocessingml/2006/main" w:rsidRPr="00D96837">
        <w:rPr>
          <w:rFonts w:ascii="GHEA Grapalat" w:eastAsia="Times New Roman" w:hAnsi="GHEA Grapalat" w:cs="Tahoma"/>
          <w:sz w:val="20"/>
          <w:szCs w:val="24"/>
          <w:lang w:val="es-ES"/>
        </w:rPr>
        <w:t xml:space="preserve"> </w:t>
      </w:r>
      <w:r xmlns:w="http://schemas.openxmlformats.org/wordprocessingml/2006/main" w:rsidRPr="00D96837">
        <w:rPr>
          <w:rFonts w:ascii="GHEA Grapalat" w:eastAsia="Times New Roman" w:hAnsi="GHEA Grapalat" w:cs="Tahoma"/>
          <w:sz w:val="20"/>
          <w:szCs w:val="24"/>
          <w:lang w:val="en-US"/>
        </w:rPr>
        <w:t xml:space="preserve">under the conditions </w:t>
      </w:r>
      <w:r xmlns:w="http://schemas.openxmlformats.org/wordprocessingml/2006/main" w:rsidRPr="00D96837">
        <w:rPr>
          <w:rFonts w:ascii="GHEA Grapalat" w:eastAsia="Times New Roman" w:hAnsi="GHEA Grapalat" w:cs="Tahoma"/>
          <w:sz w:val="20"/>
          <w:szCs w:val="24"/>
          <w:lang w:val="es-ES"/>
        </w:rPr>
        <w:t xml:space="preserve">.</w:t>
      </w:r>
    </w:p>
    <w:p w14:paraId="5EB8DF93"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color w:val="000000"/>
          <w:sz w:val="24"/>
          <w:szCs w:val="24"/>
          <w:lang w:val="es-ES"/>
        </w:rPr>
      </w:pPr>
      <w:r xmlns:w="http://schemas.openxmlformats.org/wordprocessingml/2006/main" w:rsidRPr="00D96837">
        <w:rPr>
          <w:rFonts w:ascii="GHEA Grapalat" w:eastAsia="Times New Roman" w:hAnsi="GHEA Grapalat" w:cs="Tahoma"/>
          <w:sz w:val="20"/>
          <w:szCs w:val="20"/>
          <w:lang w:val="es-ES"/>
        </w:rPr>
        <w:t xml:space="preserve">2.3 </w:t>
      </w:r>
      <w:r xmlns:w="http://schemas.openxmlformats.org/wordprocessingml/2006/main" w:rsidRPr="00D96837">
        <w:rPr>
          <w:rFonts w:ascii="GHEA Grapalat" w:eastAsia="Times New Roman" w:hAnsi="GHEA Grapalat" w:cs="Sylfaen"/>
          <w:sz w:val="20"/>
          <w:szCs w:val="20"/>
          <w:lang w:val="en-US"/>
        </w:rPr>
        <w:t xml:space="preserve">Participant:</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Article </w:t>
      </w:r>
      <w:r xmlns:w="http://schemas.openxmlformats.org/wordprocessingml/2006/main" w:rsidRPr="00D96837">
        <w:rPr>
          <w:rFonts w:ascii="GHEA Grapalat" w:eastAsia="Times New Roman" w:hAnsi="GHEA Grapalat" w:cs="Sylfaen"/>
          <w:sz w:val="20"/>
          <w:szCs w:val="20"/>
          <w:lang w:val="es-ES"/>
        </w:rPr>
        <w:t xml:space="preserve">6 </w:t>
      </w:r>
      <w:r xmlns:w="http://schemas.openxmlformats.org/wordprocessingml/2006/main" w:rsidRPr="00D96837">
        <w:rPr>
          <w:rFonts w:ascii="GHEA Grapalat" w:eastAsia="Times New Roman" w:hAnsi="GHEA Grapalat" w:cs="Sylfaen"/>
          <w:sz w:val="20"/>
          <w:szCs w:val="20"/>
          <w:lang w:val="en-US"/>
        </w:rPr>
        <w:t xml:space="preserve">of </w:t>
      </w:r>
      <w:r xmlns:w="http://schemas.openxmlformats.org/wordprocessingml/2006/main" w:rsidRPr="00D96837">
        <w:rPr>
          <w:rFonts w:ascii="GHEA Grapalat" w:eastAsia="Times New Roman" w:hAnsi="GHEA Grapalat" w:cs="Sylfaen"/>
          <w:sz w:val="20"/>
          <w:szCs w:val="20"/>
          <w:lang w:val="hy-AM"/>
        </w:rPr>
        <w:t xml:space="preserve">the Law</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Article </w:t>
      </w:r>
      <w:r xmlns:w="http://schemas.openxmlformats.org/wordprocessingml/2006/main" w:rsidRPr="00D96837">
        <w:rPr>
          <w:rFonts w:ascii="GHEA Grapalat" w:eastAsia="Times New Roman" w:hAnsi="GHEA Grapalat" w:cs="Sylfaen"/>
          <w:sz w:val="20"/>
          <w:szCs w:val="20"/>
          <w:lang w:val="es-ES"/>
        </w:rPr>
        <w:t xml:space="preserve">1</w:t>
      </w:r>
      <w:r xmlns:w="http://schemas.openxmlformats.org/wordprocessingml/2006/main" w:rsidRPr="00D96837">
        <w:rPr>
          <w:rFonts w:ascii="GHEA Grapalat" w:eastAsia="Times New Roman" w:hAnsi="GHEA Grapalat" w:cs="Sylfaen"/>
          <w:sz w:val="20"/>
          <w:szCs w:val="20"/>
          <w:lang w:val="en-US"/>
        </w:rPr>
        <w:t xml:space="preserve">​</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Part </w:t>
      </w:r>
      <w:r xmlns:w="http://schemas.openxmlformats.org/wordprocessingml/2006/main" w:rsidRPr="00D96837">
        <w:rPr>
          <w:rFonts w:ascii="GHEA Grapalat" w:eastAsia="Times New Roman" w:hAnsi="GHEA Grapalat" w:cs="Sylfaen"/>
          <w:sz w:val="20"/>
          <w:szCs w:val="20"/>
          <w:lang w:val="es-ES"/>
        </w:rPr>
        <w:t xml:space="preserve">6</w:t>
      </w:r>
      <w:r xmlns:w="http://schemas.openxmlformats.org/wordprocessingml/2006/main" w:rsidRPr="00D96837">
        <w:rPr>
          <w:rFonts w:ascii="GHEA Grapalat" w:eastAsia="Times New Roman" w:hAnsi="GHEA Grapalat" w:cs="Sylfaen"/>
          <w:sz w:val="20"/>
          <w:szCs w:val="20"/>
          <w:lang w:val="en-US"/>
        </w:rPr>
        <w:t xml:space="preserve">​</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with a dot</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intended</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on the list</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being included </w:t>
      </w:r>
      <w:r xmlns:w="http://schemas.openxmlformats.org/wordprocessingml/2006/main" w:rsidRPr="00D96837">
        <w:rPr>
          <w:rFonts w:ascii="GHEA Grapalat" w:eastAsia="Times New Roman" w:hAnsi="GHEA Grapalat" w:cs="Sylfaen"/>
          <w:sz w:val="20"/>
          <w:szCs w:val="20"/>
          <w:lang w:val="en-US"/>
        </w:rPr>
        <w:t xml:space="preserve">in </w:t>
      </w:r>
      <w:r xmlns:w="http://schemas.openxmlformats.org/wordprocessingml/2006/main" w:rsidRPr="00D96837">
        <w:rPr>
          <w:rFonts w:ascii="GHEA Grapalat" w:eastAsia="Times New Roman" w:hAnsi="GHEA Grapalat" w:cs="Sylfaen"/>
          <w:sz w:val="20"/>
          <w:szCs w:val="20"/>
          <w:lang w:val="es-ES"/>
        </w:rPr>
        <w:t xml:space="preserve">it</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location</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during the period </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automatically</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leads to</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is</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the latter</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back</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interconnected</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persons</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shopping</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to the process</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participation</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right</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restriction </w:t>
      </w:r>
      <w:r xmlns:w="http://schemas.openxmlformats.org/wordprocessingml/2006/main" w:rsidRPr="00D96837">
        <w:rPr>
          <w:rFonts w:ascii="GHEA Grapalat" w:eastAsia="Times New Roman" w:hAnsi="GHEA Grapalat" w:cs="Sylfaen"/>
          <w:sz w:val="20"/>
          <w:szCs w:val="20"/>
          <w:lang w:val="es-ES"/>
        </w:rPr>
        <w:t xml:space="preserve">.</w:t>
      </w:r>
      <w:r xmlns:w="http://schemas.openxmlformats.org/wordprocessingml/2006/main" w:rsidRPr="00D96837">
        <w:rPr>
          <w:rFonts w:ascii="GHEA Grapalat" w:eastAsia="Times New Roman" w:hAnsi="GHEA Grapalat" w:cs="Times New Roman"/>
          <w:color w:val="000000"/>
          <w:sz w:val="24"/>
          <w:szCs w:val="24"/>
          <w:lang w:val="es-ES"/>
        </w:rPr>
        <w:t xml:space="preserve"> </w:t>
      </w:r>
    </w:p>
    <w:p w14:paraId="7566044F" w14:textId="77777777" w:rsidR="00D96837" w:rsidRPr="00D96837" w:rsidRDefault="00D96837" w:rsidP="00D96837">
      <w:pPr xmlns:w="http://schemas.openxmlformats.org/wordprocessingml/2006/main">
        <w:spacing w:after="0" w:line="240" w:lineRule="auto"/>
        <w:ind w:firstLine="720"/>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Sylfaen"/>
          <w:sz w:val="20"/>
          <w:szCs w:val="20"/>
          <w:lang w:val="en-US"/>
        </w:rPr>
        <w:lastRenderedPageBreak xmlns:w="http://schemas.openxmlformats.org/wordprocessingml/2006/main"/>
      </w:r>
      <w:r xmlns:w="http://schemas.openxmlformats.org/wordprocessingml/2006/main" w:rsidRPr="00D96837">
        <w:rPr>
          <w:rFonts w:ascii="GHEA Grapalat" w:eastAsia="Times New Roman" w:hAnsi="GHEA Grapalat" w:cs="Sylfaen"/>
          <w:sz w:val="20"/>
          <w:szCs w:val="20"/>
          <w:lang w:val="en-US"/>
        </w:rPr>
        <w:t xml:space="preserve">Prohibited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is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this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with a dot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defined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interconnected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persons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and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or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the same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by </w:t>
      </w:r>
      <w:r xmlns:w="http://schemas.openxmlformats.org/wordprocessingml/2006/main" w:rsidRPr="00D96837">
        <w:rPr>
          <w:rFonts w:ascii="GHEA Grapalat" w:eastAsia="Times New Roman" w:hAnsi="GHEA Grapalat" w:cs="Sylfaen"/>
          <w:sz w:val="20"/>
          <w:szCs w:val="20"/>
          <w:lang w:val="en-US"/>
        </w:rPr>
        <w:t xml:space="preserve">person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s </w:t>
      </w:r>
      <w:r xmlns:w="http://schemas.openxmlformats.org/wordprocessingml/2006/main" w:rsidRPr="00D96837">
        <w:rPr>
          <w:rFonts w:ascii="GHEA Grapalat" w:eastAsia="Times New Roman" w:hAnsi="GHEA Grapalat" w:cs="Times New Roman"/>
          <w:sz w:val="20"/>
          <w:szCs w:val="20"/>
          <w:lang w:val="es-ES"/>
        </w:rPr>
        <w:t xml:space="preser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founded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or</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more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than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fifty</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percent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the same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belonging to </w:t>
      </w:r>
      <w:r xmlns:w="http://schemas.openxmlformats.org/wordprocessingml/2006/main" w:rsidRPr="00D96837">
        <w:rPr>
          <w:rFonts w:ascii="GHEA Grapalat" w:eastAsia="Times New Roman" w:hAnsi="GHEA Grapalat" w:cs="Sylfaen"/>
          <w:sz w:val="20"/>
          <w:szCs w:val="20"/>
          <w:lang w:val="en-US"/>
        </w:rPr>
        <w:t xml:space="preserve">a person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persons </w:t>
      </w:r>
      <w:r xmlns:w="http://schemas.openxmlformats.org/wordprocessingml/2006/main" w:rsidRPr="00D96837">
        <w:rPr>
          <w:rFonts w:ascii="GHEA Grapalat" w:eastAsia="Times New Roman" w:hAnsi="GHEA Grapalat" w:cs="Times New Roman"/>
          <w:sz w:val="20"/>
          <w:szCs w:val="20"/>
          <w:lang w:val="es-ES"/>
        </w:rPr>
        <w:t xml:space="preser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shareholder</w:t>
      </w:r>
      <w:r xmlns:w="http://schemas.openxmlformats.org/wordprocessingml/2006/main" w:rsidRPr="00D96837">
        <w:rPr>
          <w:rFonts w:ascii="GHEA Grapalat" w:eastAsia="Times New Roman" w:hAnsi="GHEA Grapalat" w:cs="Times New Roman"/>
          <w:sz w:val="20"/>
          <w:szCs w:val="20"/>
          <w:lang w:val="es-ES"/>
        </w:rPr>
        <w:t xml:space="preserve">​</w:t>
      </w:r>
      <w:r xmlns:w="http://schemas.openxmlformats.org/wordprocessingml/2006/main" w:rsidRPr="00D96837">
        <w:rPr>
          <w:rFonts w:ascii="GHEA Grapalat" w:eastAsia="Times New Roman" w:hAnsi="GHEA Grapalat" w:cs="Times New Roman"/>
          <w:sz w:val="20"/>
          <w:szCs w:val="20"/>
          <w:lang w:val="en-US"/>
        </w:rPr>
        <w:t xml:space="preserve">​</w:t>
      </w:r>
      <w:r xmlns:w="http://schemas.openxmlformats.org/wordprocessingml/2006/main" w:rsidRPr="00D96837">
        <w:rPr>
          <w:rFonts w:ascii="GHEA Grapalat" w:eastAsia="Times New Roman" w:hAnsi="GHEA Grapalat" w:cs="Times New Roman"/>
          <w:sz w:val="20"/>
          <w:szCs w:val="20"/>
          <w:lang w:val="es-ES"/>
        </w:rPr>
        <w:t xml:space="preserve">​</w:t>
      </w:r>
      <w:r xmlns:w="http://schemas.openxmlformats.org/wordprocessingml/2006/main" w:rsidRPr="00D96837">
        <w:rPr>
          <w:rFonts w:ascii="GHEA Grapalat" w:eastAsia="Times New Roman" w:hAnsi="GHEA Grapalat" w:cs="Sylfaen"/>
          <w:sz w:val="20"/>
          <w:szCs w:val="20"/>
          <w:lang w:val="en-US"/>
        </w:rPr>
        <w:t xml:space="preser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organizations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simultaneous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participation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this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to the procedure</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the same</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dose </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except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state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or</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communities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by</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founded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organizations</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and </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or </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4"/>
          <w:lang w:val="en-US"/>
        </w:rPr>
        <w:t xml:space="preserve">jointly</w:t>
      </w:r>
      <w:r xmlns:w="http://schemas.openxmlformats.org/wordprocessingml/2006/main" w:rsidRPr="00D96837">
        <w:rPr>
          <w:rFonts w:ascii="GHEA Grapalat" w:eastAsia="Times New Roman" w:hAnsi="GHEA Grapalat" w:cs="Times Armenian"/>
          <w:sz w:val="20"/>
          <w:szCs w:val="24"/>
          <w:lang w:val="af-ZA"/>
        </w:rPr>
        <w:t xml:space="preserve"> </w:t>
      </w:r>
      <w:r xmlns:w="http://schemas.openxmlformats.org/wordprocessingml/2006/main" w:rsidRPr="00D96837">
        <w:rPr>
          <w:rFonts w:ascii="GHEA Grapalat" w:eastAsia="Times New Roman" w:hAnsi="GHEA Grapalat" w:cs="Times Armenian"/>
          <w:sz w:val="20"/>
          <w:szCs w:val="24"/>
          <w:lang w:val="en-US"/>
        </w:rPr>
        <w:t xml:space="preserve">activity</w:t>
      </w:r>
      <w:r xmlns:w="http://schemas.openxmlformats.org/wordprocessingml/2006/main" w:rsidRPr="00D96837">
        <w:rPr>
          <w:rFonts w:ascii="GHEA Grapalat" w:eastAsia="Times New Roman" w:hAnsi="GHEA Grapalat" w:cs="Sylfaen"/>
          <w:sz w:val="20"/>
          <w:szCs w:val="24"/>
          <w:lang w:val="en-US"/>
        </w:rPr>
        <w:t xml:space="preserve">​</w:t>
      </w:r>
      <w:r xmlns:w="http://schemas.openxmlformats.org/wordprocessingml/2006/main" w:rsidRPr="00D96837">
        <w:rPr>
          <w:rFonts w:ascii="GHEA Grapalat" w:eastAsia="Times New Roman" w:hAnsi="GHEA Grapalat" w:cs="Times Armenian"/>
          <w:sz w:val="20"/>
          <w:szCs w:val="24"/>
          <w:lang w:val="af-ZA"/>
        </w:rPr>
        <w:t xml:space="preserve"> Who </w:t>
      </w:r>
      <w:r xmlns:w="http://schemas.openxmlformats.org/wordprocessingml/2006/main" w:rsidRPr="00D96837">
        <w:rPr>
          <w:rFonts w:ascii="GHEA Grapalat" w:eastAsia="Times New Roman" w:hAnsi="GHEA Grapalat" w:cs="Sylfaen"/>
          <w:sz w:val="20"/>
          <w:szCs w:val="24"/>
          <w:lang w:val="en-US"/>
        </w:rPr>
        <w:t xml:space="preserve">was </w:t>
      </w:r>
      <w:r xmlns:w="http://schemas.openxmlformats.org/wordprocessingml/2006/main" w:rsidRPr="00D96837">
        <w:rPr>
          <w:rFonts w:ascii="GHEA Grapalat" w:eastAsia="Times New Roman" w:hAnsi="GHEA Grapalat" w:cs="Times Armenian"/>
          <w:sz w:val="20"/>
          <w:szCs w:val="24"/>
          <w:lang w:val="en-US"/>
        </w:rPr>
        <w:t xml:space="preserve">there </w:t>
      </w:r>
      <w:r xmlns:w="http://schemas.openxmlformats.org/wordprocessingml/2006/main" w:rsidRPr="00D96837">
        <w:rPr>
          <w:rFonts w:ascii="GHEA Grapalat" w:eastAsia="Times New Roman" w:hAnsi="GHEA Grapalat" w:cs="Sylfaen"/>
          <w:sz w:val="20"/>
          <w:szCs w:val="24"/>
          <w:lang w:val="en-US"/>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Times Armenia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consortium </w:t>
      </w:r>
      <w:r xmlns:w="http://schemas.openxmlformats.org/wordprocessingml/2006/main" w:rsidRPr="00D96837">
        <w:rPr>
          <w:rFonts w:ascii="GHEA Grapalat" w:eastAsia="Times New Roman" w:hAnsi="GHEA Grapalat" w:cs="Times Armenian"/>
          <w:sz w:val="20"/>
          <w:szCs w:val="24"/>
          <w:lang w:val="af-ZA"/>
        </w:rPr>
        <w:t xml:space="preserve">) </w:t>
      </w:r>
      <w:r xmlns:w="http://schemas.openxmlformats.org/wordprocessingml/2006/main" w:rsidRPr="00D96837">
        <w:rPr>
          <w:rFonts w:ascii="GHEA Grapalat" w:eastAsia="Times New Roman" w:hAnsi="GHEA Grapalat" w:cs="Times Armenian"/>
          <w:sz w:val="20"/>
          <w:szCs w:val="24"/>
          <w:lang w:val="en-US"/>
        </w:rPr>
        <w:t xml:space="preserve">purchases</w:t>
      </w:r>
      <w:r xmlns:w="http://schemas.openxmlformats.org/wordprocessingml/2006/main" w:rsidRPr="00D96837">
        <w:rPr>
          <w:rFonts w:ascii="GHEA Grapalat" w:eastAsia="Times New Roman" w:hAnsi="GHEA Grapalat" w:cs="Sylfaen"/>
          <w:sz w:val="20"/>
          <w:szCs w:val="24"/>
          <w:lang w:val="en-US"/>
        </w:rPr>
        <w:t xml:space="preserve">​</w:t>
      </w:r>
      <w:r xmlns:w="http://schemas.openxmlformats.org/wordprocessingml/2006/main" w:rsidRPr="00D96837">
        <w:rPr>
          <w:rFonts w:ascii="GHEA Grapalat" w:eastAsia="Times New Roman" w:hAnsi="GHEA Grapalat" w:cs="Times Armenia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in the process </w:t>
      </w:r>
      <w:r xmlns:w="http://schemas.openxmlformats.org/wordprocessingml/2006/main" w:rsidRPr="00D96837">
        <w:rPr>
          <w:rFonts w:ascii="GHEA Grapalat" w:eastAsia="Times New Roman" w:hAnsi="GHEA Grapalat" w:cs="Times Armenian"/>
          <w:sz w:val="20"/>
          <w:szCs w:val="24"/>
          <w:lang w:val="en-US"/>
        </w:rPr>
        <w:t xml:space="preserve">of</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0"/>
          <w:lang w:val="en-US"/>
        </w:rPr>
        <w:t xml:space="preserve">participation</w:t>
      </w:r>
      <w:r xmlns:w="http://schemas.openxmlformats.org/wordprocessingml/2006/main" w:rsidRPr="00D96837">
        <w:rPr>
          <w:rFonts w:ascii="GHEA Grapalat" w:eastAsia="Times New Roman" w:hAnsi="GHEA Grapalat" w:cs="Sylfaen"/>
          <w:sz w:val="20"/>
          <w:szCs w:val="20"/>
          <w:lang w:val="es-ES"/>
        </w:rPr>
        <w:t xml:space="preserve"> </w:t>
      </w:r>
      <w:r xmlns:w="http://schemas.openxmlformats.org/wordprocessingml/2006/main" w:rsidRPr="00D96837">
        <w:rPr>
          <w:rFonts w:ascii="GHEA Grapalat" w:eastAsia="Times New Roman" w:hAnsi="GHEA Grapalat" w:cs="Sylfaen"/>
          <w:sz w:val="20"/>
          <w:szCs w:val="20"/>
          <w:lang w:val="en-US"/>
        </w:rPr>
        <w:t xml:space="preserve">of cases </w:t>
      </w:r>
      <w:r xmlns:w="http://schemas.openxmlformats.org/wordprocessingml/2006/main" w:rsidRPr="00D96837">
        <w:rPr>
          <w:rFonts w:ascii="GHEA Grapalat" w:eastAsia="Times New Roman" w:hAnsi="GHEA Grapalat" w:cs="Sylfaen"/>
          <w:sz w:val="20"/>
          <w:szCs w:val="20"/>
          <w:lang w:val="es-ES"/>
        </w:rPr>
        <w:t xml:space="preserve">.</w:t>
      </w:r>
    </w:p>
    <w:p w14:paraId="65C038D8" w14:textId="77777777" w:rsidR="00D96837" w:rsidRPr="00D96837" w:rsidRDefault="00D96837" w:rsidP="00D96837">
      <w:pPr xmlns:w="http://schemas.openxmlformats.org/wordprocessingml/2006/main">
        <w:spacing w:after="0" w:line="240" w:lineRule="auto"/>
        <w:ind w:firstLine="708"/>
        <w:jc w:val="both"/>
        <w:rPr>
          <w:rFonts w:ascii="GHEA Grapalat" w:eastAsia="Times New Roman" w:hAnsi="GHEA Grapalat" w:cs="Times New Roman"/>
          <w:sz w:val="20"/>
          <w:szCs w:val="20"/>
          <w:lang w:val="hy-AM"/>
        </w:rPr>
      </w:pPr>
      <w:r xmlns:w="http://schemas.openxmlformats.org/wordprocessingml/2006/main" w:rsidRPr="00D96837">
        <w:rPr>
          <w:rFonts w:ascii="GHEA Grapalat" w:eastAsia="Times New Roman" w:hAnsi="GHEA Grapalat" w:cs="Times New Roman"/>
          <w:sz w:val="20"/>
          <w:szCs w:val="20"/>
          <w:lang w:val="es-ES"/>
        </w:rPr>
        <w:t xml:space="preserve">119th </w:t>
      </w:r>
      <w:r xmlns:w="http://schemas.openxmlformats.org/wordprocessingml/2006/main" w:rsidRPr="00D96837">
        <w:rPr>
          <w:rFonts w:ascii="GHEA Grapalat" w:eastAsia="Times New Roman" w:hAnsi="GHEA Grapalat" w:cs="Times New Roman"/>
          <w:sz w:val="20"/>
          <w:szCs w:val="20"/>
          <w:lang w:val="en-US"/>
        </w:rPr>
        <w:t xml:space="preserve">in </w:t>
      </w:r>
      <w:r xmlns:w="http://schemas.openxmlformats.org/wordprocessingml/2006/main" w:rsidRPr="00D96837">
        <w:rPr>
          <w:rFonts w:ascii="GHEA Grapalat" w:eastAsia="Times New Roman" w:hAnsi="GHEA Grapalat" w:cs="Times New Roman"/>
          <w:sz w:val="20"/>
          <w:szCs w:val="20"/>
          <w:lang w:val="en-US"/>
        </w:rPr>
        <w:t xml:space="preserve">the order</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point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hy-AM"/>
        </w:rPr>
        <w:t xml:space="preserve">in the sense of:</w:t>
      </w:r>
    </w:p>
    <w:p w14:paraId="1A5190E9" w14:textId="77777777" w:rsidR="00D96837" w:rsidRPr="00D96837" w:rsidRDefault="00D96837" w:rsidP="00D96837">
      <w:pPr xmlns:w="http://schemas.openxmlformats.org/wordprocessingml/2006/main">
        <w:spacing w:after="0" w:line="240" w:lineRule="auto"/>
        <w:ind w:firstLine="708"/>
        <w:jc w:val="both"/>
        <w:rPr>
          <w:rFonts w:ascii="GHEA Grapalat" w:eastAsia="Times New Roman" w:hAnsi="GHEA Grapalat" w:cs="Times New Roman"/>
          <w:color w:val="000000"/>
          <w:sz w:val="20"/>
          <w:szCs w:val="20"/>
          <w:lang w:val="hy-AM"/>
        </w:rPr>
      </w:pPr>
      <w:r xmlns:w="http://schemas.openxmlformats.org/wordprocessingml/2006/main" w:rsidRPr="00D96837">
        <w:rPr>
          <w:rFonts w:ascii="GHEA Grapalat" w:eastAsia="Times New Roman" w:hAnsi="GHEA Grapalat" w:cs="Times New Roman"/>
          <w:sz w:val="20"/>
          <w:szCs w:val="20"/>
          <w:lang w:val="hy-AM"/>
        </w:rPr>
        <w:t xml:space="preserve">1 </w:t>
      </w:r>
      <w:r xmlns:w="http://schemas.openxmlformats.org/wordprocessingml/2006/main" w:rsidRPr="00D96837">
        <w:rPr>
          <w:rFonts w:ascii="GHEA Grapalat" w:eastAsia="Times New Roman" w:hAnsi="GHEA Grapalat" w:cs="Times New Roman"/>
          <w:color w:val="000000"/>
          <w:sz w:val="20"/>
          <w:szCs w:val="20"/>
          <w:lang w:val="hy-AM"/>
        </w:rPr>
        <w:t xml:space="preserve">) </w:t>
      </w:r>
      <w:r xmlns:w="http://schemas.openxmlformats.org/wordprocessingml/2006/main" w:rsidRPr="00D96837">
        <w:rPr>
          <w:rFonts w:ascii="GHEA Grapalat" w:eastAsia="Times New Roman" w:hAnsi="GHEA Grapalat" w:cs="Times New Roman"/>
          <w:sz w:val="20"/>
          <w:szCs w:val="20"/>
          <w:lang w:val="hy-AM"/>
        </w:rPr>
        <w:t xml:space="preserve">natural </w:t>
      </w:r>
      <w:r xmlns:w="http://schemas.openxmlformats.org/wordprocessingml/2006/main" w:rsidRPr="00D96837">
        <w:rPr>
          <w:rFonts w:ascii="GHEA Grapalat" w:eastAsia="Times New Roman" w:hAnsi="GHEA Grapalat" w:cs="GHEA Grapalat"/>
          <w:color w:val="000000"/>
          <w:sz w:val="20"/>
          <w:szCs w:val="20"/>
          <w:lang w:val="hy-AM"/>
        </w:rPr>
        <w:t xml:space="preserve">persons are considered to be related </w:t>
      </w:r>
      <w:r xmlns:w="http://schemas.openxmlformats.org/wordprocessingml/2006/main" w:rsidRPr="00D96837">
        <w:rPr>
          <w:rFonts w:ascii="GHEA Grapalat" w:eastAsia="Times New Roman" w:hAnsi="GHEA Grapalat" w:cs="Times New Roman"/>
          <w:color w:val="000000"/>
          <w:sz w:val="20"/>
          <w:szCs w:val="20"/>
          <w:lang w:val="hy-AM"/>
        </w:rPr>
        <w:t xml:space="preserve">if they are members of the same family, or run a common household or joint business activity, or have acted in concert based on common economic interests,</w:t>
      </w:r>
    </w:p>
    <w:p w14:paraId="4630F756" w14:textId="77777777" w:rsidR="00D96837" w:rsidRPr="00D96837" w:rsidRDefault="00D96837" w:rsidP="00D96837">
      <w:pPr xmlns:w="http://schemas.openxmlformats.org/wordprocessingml/2006/main">
        <w:spacing w:after="0" w:line="240" w:lineRule="auto"/>
        <w:ind w:firstLine="708"/>
        <w:jc w:val="both"/>
        <w:rPr>
          <w:rFonts w:ascii="GHEA Grapalat" w:eastAsia="Times New Roman" w:hAnsi="GHEA Grapalat" w:cs="Times New Roman"/>
          <w:color w:val="000000"/>
          <w:sz w:val="20"/>
          <w:szCs w:val="20"/>
          <w:lang w:val="hy-AM"/>
        </w:rPr>
      </w:pPr>
      <w:r xmlns:w="http://schemas.openxmlformats.org/wordprocessingml/2006/main" w:rsidRPr="00D96837">
        <w:rPr>
          <w:rFonts w:ascii="GHEA Grapalat" w:eastAsia="Times New Roman" w:hAnsi="GHEA Grapalat" w:cs="Times New Roman"/>
          <w:color w:val="000000"/>
          <w:sz w:val="20"/>
          <w:szCs w:val="20"/>
          <w:lang w:val="hy-AM"/>
        </w:rPr>
        <w:t xml:space="preserve">2) Natural and legal persons are considered to be related if they have acted in concert based on common economic interests, or if the natural person in question or a member of his family is:</w:t>
      </w:r>
    </w:p>
    <w:p w14:paraId="5F8D7D06" w14:textId="77777777" w:rsidR="00D96837" w:rsidRPr="00D96837" w:rsidRDefault="00D96837" w:rsidP="00D96837">
      <w:pPr xmlns:w="http://schemas.openxmlformats.org/wordprocessingml/2006/main">
        <w:spacing w:after="0" w:line="240" w:lineRule="auto"/>
        <w:ind w:firstLine="708"/>
        <w:jc w:val="both"/>
        <w:rPr>
          <w:rFonts w:ascii="GHEA Grapalat" w:eastAsia="Times New Roman" w:hAnsi="GHEA Grapalat" w:cs="Times New Roman"/>
          <w:color w:val="000000"/>
          <w:sz w:val="20"/>
          <w:szCs w:val="20"/>
          <w:lang w:val="hy-AM"/>
        </w:rPr>
      </w:pPr>
      <w:r xmlns:w="http://schemas.openxmlformats.org/wordprocessingml/2006/main" w:rsidRPr="00D96837">
        <w:rPr>
          <w:rFonts w:ascii="GHEA Grapalat" w:eastAsia="Times New Roman" w:hAnsi="GHEA Grapalat" w:cs="Times New Roman"/>
          <w:color w:val="000000"/>
          <w:sz w:val="20"/>
          <w:szCs w:val="20"/>
          <w:lang w:val="hy-AM"/>
        </w:rPr>
        <w:t xml:space="preserve">a. a participant holding more than ten percent of the shares of a given legal entity;</w:t>
      </w:r>
    </w:p>
    <w:p w14:paraId="520246C4" w14:textId="77777777" w:rsidR="00D96837" w:rsidRPr="00D96837" w:rsidRDefault="00D96837" w:rsidP="00D96837">
      <w:pPr xmlns:w="http://schemas.openxmlformats.org/wordprocessingml/2006/main">
        <w:spacing w:after="0" w:line="240" w:lineRule="auto"/>
        <w:ind w:firstLine="708"/>
        <w:jc w:val="both"/>
        <w:rPr>
          <w:rFonts w:ascii="GHEA Grapalat" w:eastAsia="Times New Roman" w:hAnsi="GHEA Grapalat" w:cs="Times New Roman"/>
          <w:color w:val="000000"/>
          <w:sz w:val="20"/>
          <w:szCs w:val="20"/>
          <w:lang w:val="hy-AM"/>
        </w:rPr>
      </w:pPr>
      <w:r xmlns:w="http://schemas.openxmlformats.org/wordprocessingml/2006/main" w:rsidRPr="00D96837">
        <w:rPr>
          <w:rFonts w:ascii="GHEA Grapalat" w:eastAsia="Times New Roman" w:hAnsi="GHEA Grapalat" w:cs="Times New Roman"/>
          <w:color w:val="000000"/>
          <w:sz w:val="20"/>
          <w:szCs w:val="20"/>
          <w:lang w:val="hy-AM"/>
        </w:rPr>
        <w:t xml:space="preserve">b. A person who has the ability to predetermine the decisions of a legal entity in any other manner not prohibited by the legislation of the Republic of Armenia.</w:t>
      </w:r>
    </w:p>
    <w:p w14:paraId="3C61A325" w14:textId="77777777" w:rsidR="00D96837" w:rsidRPr="00D96837" w:rsidRDefault="00D96837" w:rsidP="00D96837">
      <w:pPr xmlns:w="http://schemas.openxmlformats.org/wordprocessingml/2006/main">
        <w:spacing w:after="0" w:line="240" w:lineRule="auto"/>
        <w:ind w:firstLine="708"/>
        <w:jc w:val="both"/>
        <w:rPr>
          <w:rFonts w:ascii="GHEA Grapalat" w:eastAsia="Times New Roman" w:hAnsi="GHEA Grapalat" w:cs="Times New Roman"/>
          <w:color w:val="000000"/>
          <w:sz w:val="20"/>
          <w:szCs w:val="20"/>
          <w:lang w:val="hy-AM"/>
        </w:rPr>
      </w:pPr>
      <w:r xmlns:w="http://schemas.openxmlformats.org/wordprocessingml/2006/main" w:rsidRPr="00D96837">
        <w:rPr>
          <w:rFonts w:ascii="GHEA Grapalat" w:eastAsia="Times New Roman" w:hAnsi="GHEA Grapalat" w:cs="Times New Roman"/>
          <w:color w:val="000000"/>
          <w:sz w:val="20"/>
          <w:szCs w:val="20"/>
          <w:lang w:val="hy-AM"/>
        </w:rPr>
        <w:t xml:space="preserve">c. Chairman of the board of the given legal entity, Deputy Chairman of the board, member of the board, executive director, his deputy, chairman, member of the collegial body performing the functions of the executive body.</w:t>
      </w:r>
    </w:p>
    <w:p w14:paraId="08BCA966" w14:textId="77777777" w:rsidR="00D96837" w:rsidRPr="00D96837" w:rsidRDefault="00D96837" w:rsidP="00D96837">
      <w:pPr xmlns:w="http://schemas.openxmlformats.org/wordprocessingml/2006/main">
        <w:spacing w:after="0" w:line="240" w:lineRule="auto"/>
        <w:ind w:firstLine="708"/>
        <w:jc w:val="both"/>
        <w:rPr>
          <w:rFonts w:ascii="GHEA Grapalat" w:eastAsia="Times New Roman" w:hAnsi="GHEA Grapalat" w:cs="Times New Roman"/>
          <w:color w:val="000000"/>
          <w:sz w:val="20"/>
          <w:szCs w:val="20"/>
          <w:lang w:val="hy-AM"/>
        </w:rPr>
      </w:pPr>
      <w:r xmlns:w="http://schemas.openxmlformats.org/wordprocessingml/2006/main" w:rsidRPr="00D96837">
        <w:rPr>
          <w:rFonts w:ascii="GHEA Grapalat" w:eastAsia="Times New Roman" w:hAnsi="GHEA Grapalat" w:cs="Times New Roman"/>
          <w:color w:val="000000"/>
          <w:sz w:val="20"/>
          <w:szCs w:val="20"/>
          <w:lang w:val="hy-AM"/>
        </w:rPr>
        <w:t xml:space="preserve">d. an employee of a legal entity who works under the direct supervision of the executive director or has any significant influence on the decision-making of the management bodies of the legal entity;</w:t>
      </w:r>
    </w:p>
    <w:p w14:paraId="48BB5132" w14:textId="77777777" w:rsidR="00D96837" w:rsidRPr="00D96837" w:rsidRDefault="00D96837" w:rsidP="00D96837">
      <w:pPr xmlns:w="http://schemas.openxmlformats.org/wordprocessingml/2006/main">
        <w:spacing w:after="0" w:line="240" w:lineRule="auto"/>
        <w:ind w:firstLine="708"/>
        <w:jc w:val="both"/>
        <w:rPr>
          <w:rFonts w:ascii="GHEA Grapalat" w:eastAsia="Times New Roman" w:hAnsi="GHEA Grapalat" w:cs="Times New Roman"/>
          <w:color w:val="000000"/>
          <w:sz w:val="20"/>
          <w:szCs w:val="20"/>
          <w:lang w:val="hy-AM"/>
        </w:rPr>
      </w:pPr>
      <w:r xmlns:w="http://schemas.openxmlformats.org/wordprocessingml/2006/main" w:rsidRPr="00D96837">
        <w:rPr>
          <w:rFonts w:ascii="GHEA Grapalat" w:eastAsia="Times New Roman" w:hAnsi="GHEA Grapalat" w:cs="Times New Roman"/>
          <w:sz w:val="20"/>
          <w:szCs w:val="20"/>
          <w:lang w:val="hy-AM"/>
        </w:rPr>
        <w:t xml:space="preserve">3) Participants who are not individuals </w:t>
      </w:r>
      <w:r xmlns:w="http://schemas.openxmlformats.org/wordprocessingml/2006/main" w:rsidRPr="00D96837">
        <w:rPr>
          <w:rFonts w:ascii="GHEA Grapalat" w:eastAsia="Times New Roman" w:hAnsi="GHEA Grapalat" w:cs="Times New Roman"/>
          <w:color w:val="000000"/>
          <w:sz w:val="20"/>
          <w:szCs w:val="20"/>
          <w:lang w:val="hy-AM"/>
        </w:rPr>
        <w:t xml:space="preserve">are considered to be affiliated if:</w:t>
      </w:r>
    </w:p>
    <w:p w14:paraId="5526CC45" w14:textId="77777777" w:rsidR="00D96837" w:rsidRPr="00D96837" w:rsidRDefault="00D96837" w:rsidP="00D96837">
      <w:pPr xmlns:w="http://schemas.openxmlformats.org/wordprocessingml/2006/main">
        <w:spacing w:after="0" w:line="240" w:lineRule="auto"/>
        <w:ind w:firstLine="269"/>
        <w:jc w:val="both"/>
        <w:rPr>
          <w:rFonts w:ascii="GHEA Grapalat" w:eastAsia="Times New Roman" w:hAnsi="GHEA Grapalat" w:cs="Times New Roman"/>
          <w:color w:val="000000"/>
          <w:sz w:val="20"/>
          <w:szCs w:val="20"/>
          <w:lang w:val="hy-AM"/>
        </w:rPr>
      </w:pPr>
      <w:r xmlns:w="http://schemas.openxmlformats.org/wordprocessingml/2006/main" w:rsidRPr="00D96837">
        <w:rPr>
          <w:rFonts w:ascii="GHEA Grapalat" w:eastAsia="Times New Roman" w:hAnsi="GHEA Grapalat" w:cs="Times New Roman"/>
          <w:color w:val="000000"/>
          <w:sz w:val="20"/>
          <w:szCs w:val="20"/>
          <w:lang w:val="hy-AM"/>
        </w:rPr>
        <w:tab xmlns:w="http://schemas.openxmlformats.org/wordprocessingml/2006/main"/>
      </w:r>
      <w:r xmlns:w="http://schemas.openxmlformats.org/wordprocessingml/2006/main" w:rsidRPr="00D96837">
        <w:rPr>
          <w:rFonts w:ascii="GHEA Grapalat" w:eastAsia="Times New Roman" w:hAnsi="GHEA Grapalat" w:cs="Times New Roman"/>
          <w:color w:val="000000"/>
          <w:sz w:val="20"/>
          <w:szCs w:val="20"/>
          <w:lang w:val="hy-AM"/>
        </w:rPr>
        <w:t xml:space="preserve">a. the given person owns ten percent or more of the voting shares (shares, units, hereinafter referred to as shares) of another person with the right to vote, or by virtue of his participation or in accordance with the contract concluded between the given persons, has the ability to predetermine the decisions of the other person;</w:t>
      </w:r>
    </w:p>
    <w:p w14:paraId="4C775C7D" w14:textId="77777777" w:rsidR="00D96837" w:rsidRPr="00D96837" w:rsidRDefault="00D96837" w:rsidP="00D96837">
      <w:pPr xmlns:w="http://schemas.openxmlformats.org/wordprocessingml/2006/main">
        <w:spacing w:after="0" w:line="240" w:lineRule="auto"/>
        <w:ind w:firstLine="269"/>
        <w:jc w:val="both"/>
        <w:rPr>
          <w:rFonts w:ascii="GHEA Grapalat" w:eastAsia="Times New Roman" w:hAnsi="GHEA Grapalat" w:cs="Times New Roman"/>
          <w:color w:val="000000"/>
          <w:sz w:val="20"/>
          <w:szCs w:val="20"/>
          <w:lang w:val="hy-AM"/>
        </w:rPr>
      </w:pPr>
      <w:r xmlns:w="http://schemas.openxmlformats.org/wordprocessingml/2006/main" w:rsidRPr="00D96837">
        <w:rPr>
          <w:rFonts w:ascii="GHEA Grapalat" w:eastAsia="Times New Roman" w:hAnsi="GHEA Grapalat" w:cs="Times New Roman"/>
          <w:color w:val="000000"/>
          <w:sz w:val="20"/>
          <w:szCs w:val="20"/>
          <w:lang w:val="hy-AM"/>
        </w:rPr>
        <w:tab xmlns:w="http://schemas.openxmlformats.org/wordprocessingml/2006/main"/>
      </w:r>
      <w:r xmlns:w="http://schemas.openxmlformats.org/wordprocessingml/2006/main" w:rsidRPr="00D96837">
        <w:rPr>
          <w:rFonts w:ascii="GHEA Grapalat" w:eastAsia="Times New Roman" w:hAnsi="GHEA Grapalat" w:cs="Times New Roman"/>
          <w:color w:val="000000"/>
          <w:sz w:val="20"/>
          <w:szCs w:val="20"/>
          <w:lang w:val="hy-AM"/>
        </w:rPr>
        <w:t xml:space="preserve">b. a participant (shareholder) and (or) participants (shareholders) or their family members (if the participant is an individual) who own more than ten percent of the voting shares of one of them or have the ability to predetermine its decisions in another manner not prohibited by law have the right to directly or indirectly own (including on the basis of purchase and sale, trust management, joint activity agreements, assignment or other transactions) more than ten percent of the voting shares of the other or have the ability to predetermine its decisions in another manner not prohibited by the legislation of the Republic of Armenia.</w:t>
      </w:r>
    </w:p>
    <w:p w14:paraId="1A24170E" w14:textId="77777777" w:rsidR="00D96837" w:rsidRPr="00D96837" w:rsidRDefault="00D96837" w:rsidP="00D96837">
      <w:pPr xmlns:w="http://schemas.openxmlformats.org/wordprocessingml/2006/main">
        <w:spacing w:after="0" w:line="240" w:lineRule="auto"/>
        <w:ind w:firstLine="708"/>
        <w:jc w:val="both"/>
        <w:rPr>
          <w:rFonts w:ascii="Sylfaen" w:eastAsia="Times New Roman" w:hAnsi="Sylfaen" w:cs="Times New Roman"/>
          <w:sz w:val="20"/>
          <w:szCs w:val="20"/>
          <w:lang w:val="hy-AM"/>
        </w:rPr>
      </w:pPr>
      <w:r xmlns:w="http://schemas.openxmlformats.org/wordprocessingml/2006/main" w:rsidRPr="00D96837">
        <w:rPr>
          <w:rFonts w:ascii="GHEA Grapalat" w:eastAsia="Times New Roman" w:hAnsi="GHEA Grapalat" w:cs="Times New Roman"/>
          <w:color w:val="000000"/>
          <w:sz w:val="20"/>
          <w:szCs w:val="20"/>
          <w:lang w:val="hy-AM"/>
        </w:rPr>
        <w:t xml:space="preserve">c. any member of any management body of one of them or other persons performing similar duties, as well as any member of their family, is simultaneously a member of any management body of the other person or other person performing similar duties;</w:t>
      </w:r>
    </w:p>
    <w:p w14:paraId="75954049" w14:textId="77777777" w:rsidR="00D96837" w:rsidRPr="00D96837" w:rsidRDefault="00D96837" w:rsidP="00D96837">
      <w:pPr xmlns:w="http://schemas.openxmlformats.org/wordprocessingml/2006/main">
        <w:spacing w:after="0" w:line="240" w:lineRule="auto"/>
        <w:ind w:firstLine="708"/>
        <w:jc w:val="both"/>
        <w:rPr>
          <w:rFonts w:ascii="GHEA Grapalat" w:eastAsia="Times New Roman" w:hAnsi="GHEA Grapalat" w:cs="Times New Roman"/>
          <w:color w:val="000000"/>
          <w:sz w:val="20"/>
          <w:szCs w:val="20"/>
          <w:lang w:val="hy-AM"/>
        </w:rPr>
      </w:pPr>
      <w:r xmlns:w="http://schemas.openxmlformats.org/wordprocessingml/2006/main" w:rsidRPr="00D96837">
        <w:rPr>
          <w:rFonts w:ascii="GHEA Grapalat" w:eastAsia="Times New Roman" w:hAnsi="GHEA Grapalat" w:cs="Times New Roman"/>
          <w:color w:val="000000"/>
          <w:sz w:val="20"/>
          <w:szCs w:val="20"/>
          <w:lang w:val="hy-AM"/>
        </w:rPr>
        <w:t xml:space="preserve">d. they acted or are acting in concert based on common economic interests;</w:t>
      </w:r>
    </w:p>
    <w:p w14:paraId="79D0264E" w14:textId="77777777" w:rsidR="00D96837" w:rsidRPr="00D96837" w:rsidRDefault="00D96837" w:rsidP="00D96837">
      <w:pPr xmlns:w="http://schemas.openxmlformats.org/wordprocessingml/2006/main">
        <w:spacing w:after="0" w:line="240" w:lineRule="auto"/>
        <w:ind w:firstLine="284"/>
        <w:jc w:val="both"/>
        <w:rPr>
          <w:rFonts w:ascii="GHEA Grapalat" w:eastAsia="Times New Roman" w:hAnsi="GHEA Grapalat" w:cs="Times New Roman"/>
          <w:color w:val="000000"/>
          <w:sz w:val="20"/>
          <w:szCs w:val="20"/>
          <w:lang w:val="hy-AM"/>
        </w:rPr>
      </w:pPr>
      <w:r xmlns:w="http://schemas.openxmlformats.org/wordprocessingml/2006/main" w:rsidRPr="00D96837">
        <w:rPr>
          <w:rFonts w:ascii="GHEA Grapalat" w:eastAsia="Times New Roman" w:hAnsi="GHEA Grapalat" w:cs="Times New Roman"/>
          <w:color w:val="000000"/>
          <w:sz w:val="20"/>
          <w:szCs w:val="20"/>
          <w:lang w:val="hy-AM"/>
        </w:rPr>
        <w:t xml:space="preserve">For the purposes of this paragraph, family members are considered to be father, mother, husband, husband's parents, grandmother, grandfather, sister, brother, children, grandchildren, and the spouse and children of a sister or brother.</w:t>
      </w:r>
    </w:p>
    <w:p w14:paraId="415A6CDB"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Times New Roman"/>
          <w:color w:val="000000"/>
          <w:sz w:val="20"/>
          <w:szCs w:val="20"/>
          <w:lang w:val="hy-AM"/>
        </w:rPr>
      </w:pPr>
      <w:r xmlns:w="http://schemas.openxmlformats.org/wordprocessingml/2006/main" w:rsidRPr="00D96837">
        <w:rPr>
          <w:rFonts w:ascii="GHEA Grapalat" w:eastAsia="Times New Roman" w:hAnsi="GHEA Grapalat" w:cs="Arial Armenian"/>
          <w:sz w:val="20"/>
          <w:szCs w:val="24"/>
          <w:lang w:val="hy-AM"/>
        </w:rPr>
        <w:t xml:space="preserve">2.4 If </w:t>
      </w:r>
      <w:r xmlns:w="http://schemas.openxmlformats.org/wordprocessingml/2006/main" w:rsidRPr="00D96837">
        <w:rPr>
          <w:rFonts w:ascii="GHEA Grapalat" w:eastAsia="Times New Roman" w:hAnsi="GHEA Grapalat" w:cs="Sylfaen"/>
          <w:sz w:val="20"/>
          <w:szCs w:val="24"/>
          <w:lang w:val="hy-AM"/>
        </w:rPr>
        <w:t xml:space="preserve">the participant </w:t>
      </w:r>
      <w:r xmlns:w="http://schemas.openxmlformats.org/wordprocessingml/2006/main" w:rsidRPr="00D96837">
        <w:rPr>
          <w:rFonts w:ascii="GHEA Grapalat" w:eastAsia="Times New Roman" w:hAnsi="GHEA Grapalat" w:cs="Arial"/>
          <w:sz w:val="20"/>
          <w:szCs w:val="24"/>
          <w:lang w:val="hy-AM"/>
        </w:rPr>
        <w:t xml:space="preserve">is recognized as a selected participant, </w:t>
      </w:r>
      <w:r xmlns:w="http://schemas.openxmlformats.org/wordprocessingml/2006/main" w:rsidRPr="00D96837">
        <w:rPr>
          <w:rFonts w:ascii="GHEA Grapalat" w:eastAsia="Times New Roman" w:hAnsi="GHEA Grapalat" w:cs="Times New Roman"/>
          <w:color w:val="000000"/>
          <w:sz w:val="20"/>
          <w:szCs w:val="20"/>
          <w:lang w:val="hy-AM"/>
        </w:rPr>
        <w:t xml:space="preserve">he/she shall submit a qualification guarantee in the manner and to the extent specified in this invitation.</w:t>
      </w:r>
    </w:p>
    <w:p w14:paraId="450EE467"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Arial"/>
          <w:sz w:val="20"/>
          <w:szCs w:val="24"/>
          <w:lang w:val="hy-AM"/>
        </w:rPr>
      </w:pPr>
      <w:r xmlns:w="http://schemas.openxmlformats.org/wordprocessingml/2006/main" w:rsidRPr="00D96837">
        <w:rPr>
          <w:rFonts w:ascii="GHEA Grapalat" w:eastAsia="Times New Roman" w:hAnsi="GHEA Grapalat" w:cs="Times New Roman"/>
          <w:color w:val="000000"/>
          <w:sz w:val="20"/>
          <w:szCs w:val="20"/>
          <w:lang w:val="hy-AM"/>
        </w:rPr>
        <w:t xml:space="preserve">A qualification guarantee is not submitted if the selected participant or the organization producing the products supplied by the latter as an official representative within the framework of this procedure has, as of the date of opening the bids, a rating from reputable international organizations (Fitch, Moody's, </w:t>
      </w:r>
      <w:hyperlink xmlns:w="http://schemas.openxmlformats.org/wordprocessingml/2006/main" xmlns:r="http://schemas.openxmlformats.org/officeDocument/2006/relationships" r:id="rId8" w:tgtFrame="_blank" w:history="1">
        <w:r xmlns:w="http://schemas.openxmlformats.org/wordprocessingml/2006/main" w:rsidRPr="00D96837">
          <w:rPr>
            <w:rFonts w:ascii="GHEA Grapalat" w:eastAsia="Times New Roman" w:hAnsi="GHEA Grapalat" w:cs="Times New Roman"/>
            <w:color w:val="000000"/>
            <w:sz w:val="20"/>
            <w:szCs w:val="20"/>
            <w:lang w:val="hy-AM"/>
          </w:rPr>
          <w:t xml:space="preserve">Standard &amp; Poor's).</w:t>
        </w:r>
      </w:hyperlink>
      <w:r xmlns:w="http://schemas.openxmlformats.org/wordprocessingml/2006/main" w:rsidRPr="00D96837">
        <w:rPr>
          <w:rFonts w:ascii="Calibri" w:eastAsia="Times New Roman" w:hAnsi="Calibri" w:cs="Calibri"/>
          <w:color w:val="000000"/>
          <w:sz w:val="20"/>
          <w:szCs w:val="20"/>
          <w:lang w:val="hy-AM"/>
        </w:rPr>
        <w:t xml:space="preserve"> </w:t>
      </w:r>
      <w:r xmlns:w="http://schemas.openxmlformats.org/wordprocessingml/2006/main" w:rsidRPr="00D96837">
        <w:rPr>
          <w:rFonts w:ascii="GHEA Grapalat" w:eastAsia="Times New Roman" w:hAnsi="GHEA Grapalat" w:cs="Times New Roman"/>
          <w:color w:val="000000"/>
          <w:sz w:val="20"/>
          <w:szCs w:val="20"/>
          <w:lang w:val="hy-AM"/>
        </w:rPr>
        <w:t xml:space="preserve">) a creditworthiness rating at least equal to the sovereign rating assigned to the Republic of Armenia</w:t>
      </w:r>
      <w:r xmlns:w="http://schemas.openxmlformats.org/wordprocessingml/2006/main" w:rsidRPr="00D96837" w:rsidDel="00EA4B24">
        <w:rPr>
          <w:rFonts w:ascii="GHEA Grapalat" w:eastAsia="Times New Roman" w:hAnsi="GHEA Grapalat" w:cs="Arial"/>
          <w:sz w:val="20"/>
          <w:szCs w:val="24"/>
          <w:lang w:val="hy-AM"/>
        </w:rPr>
        <w:t xml:space="preserve"> </w:t>
      </w:r>
      <w:r xmlns:w="http://schemas.openxmlformats.org/wordprocessingml/2006/main" w:rsidRPr="00D96837">
        <w:rPr>
          <w:rFonts w:ascii="GHEA Grapalat" w:eastAsia="Times New Roman" w:hAnsi="GHEA Grapalat" w:cs="Arial"/>
          <w:sz w:val="20"/>
          <w:szCs w:val="24"/>
          <w:lang w:val="hy-AM"/>
        </w:rPr>
        <w:t xml:space="preserve">:</w:t>
      </w:r>
    </w:p>
    <w:p w14:paraId="675D0AE6" w14:textId="77777777" w:rsidR="00D96837" w:rsidRPr="00D96837" w:rsidRDefault="00D96837" w:rsidP="00D96837">
      <w:pPr xmlns:w="http://schemas.openxmlformats.org/wordprocessingml/2006/main">
        <w:spacing w:after="0" w:line="240" w:lineRule="auto"/>
        <w:ind w:firstLine="540"/>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lang w:val="hy-AM"/>
        </w:rPr>
        <w:t xml:space="preserve">2.5 The contract to be concluded within the framework of this procedure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can </w:t>
      </w:r>
      <w:r xmlns:w="http://schemas.openxmlformats.org/wordprocessingml/2006/main" w:rsidRPr="00D96837">
        <w:rPr>
          <w:rFonts w:ascii="GHEA Grapalat" w:eastAsia="Times New Roman" w:hAnsi="GHEA Grapalat" w:cs="Sylfaen"/>
          <w:sz w:val="20"/>
          <w:szCs w:val="24"/>
          <w:lang w:val="af-ZA"/>
        </w:rPr>
        <w:t xml:space="preserve">be </w:t>
      </w:r>
      <w:r xmlns:w="http://schemas.openxmlformats.org/wordprocessingml/2006/main" w:rsidRPr="00D96837">
        <w:rPr>
          <w:rFonts w:ascii="GHEA Grapalat" w:eastAsia="Times New Roman" w:hAnsi="GHEA Grapalat" w:cs="Sylfaen"/>
          <w:sz w:val="20"/>
          <w:szCs w:val="24"/>
          <w:lang w:val="hy-AM"/>
        </w:rPr>
        <w:t xml:space="preserve">done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agency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contract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to seal</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through.</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Agency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contract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side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no</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can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to be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this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to the procedure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0"/>
          <w:lang w:val="af-ZA" w:eastAsia="ru-RU"/>
        </w:rPr>
        <w:t xml:space="preserve">( </w:t>
      </w:r>
      <w:r xmlns:w="http://schemas.openxmlformats.org/wordprocessingml/2006/main" w:rsidRPr="00D96837">
        <w:rPr>
          <w:rFonts w:ascii="GHEA Grapalat" w:eastAsia="Times New Roman" w:hAnsi="GHEA Grapalat" w:cs="Sylfaen"/>
          <w:sz w:val="20"/>
          <w:szCs w:val="20"/>
          <w:lang w:val="en-US" w:eastAsia="ru-RU"/>
        </w:rPr>
        <w:t xml:space="preserve">the same</w:t>
      </w:r>
      <w:r xmlns:w="http://schemas.openxmlformats.org/wordprocessingml/2006/main" w:rsidRPr="00D96837">
        <w:rPr>
          <w:rFonts w:ascii="GHEA Grapalat" w:eastAsia="Times New Roman" w:hAnsi="GHEA Grapalat" w:cs="Sylfaen"/>
          <w:sz w:val="20"/>
          <w:szCs w:val="20"/>
          <w:lang w:val="af-ZA" w:eastAsia="ru-RU"/>
        </w:rPr>
        <w:t xml:space="preserve"> </w:t>
      </w:r>
      <w:r xmlns:w="http://schemas.openxmlformats.org/wordprocessingml/2006/main" w:rsidRPr="00D96837">
        <w:rPr>
          <w:rFonts w:ascii="GHEA Grapalat" w:eastAsia="Times New Roman" w:hAnsi="GHEA Grapalat" w:cs="Sylfaen"/>
          <w:sz w:val="20"/>
          <w:szCs w:val="24"/>
          <w:lang w:val="en-US"/>
        </w:rPr>
        <w:t xml:space="preserve">to participate </w:t>
      </w:r>
      <w:r xmlns:w="http://schemas.openxmlformats.org/wordprocessingml/2006/main" w:rsidRPr="00D96837">
        <w:rPr>
          <w:rFonts w:ascii="GHEA Grapalat" w:eastAsia="Times New Roman" w:hAnsi="GHEA Grapalat" w:cs="Sylfaen"/>
          <w:sz w:val="20"/>
          <w:szCs w:val="20"/>
          <w:lang w:val="af-ZA" w:eastAsia="ru-RU"/>
        </w:rPr>
        <w:t xml:space="preserve">in </w:t>
      </w:r>
      <w:r xmlns:w="http://schemas.openxmlformats.org/wordprocessingml/2006/main" w:rsidRPr="00D96837">
        <w:rPr>
          <w:rFonts w:ascii="GHEA Grapalat" w:eastAsia="Times New Roman" w:hAnsi="GHEA Grapalat" w:cs="Sylfaen"/>
          <w:sz w:val="20"/>
          <w:szCs w:val="20"/>
          <w:lang w:val="en-US" w:eastAsia="ru-RU"/>
        </w:rPr>
        <w:t xml:space="preserve">the portion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for the purpose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application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presented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participant </w:t>
      </w:r>
      <w:r xmlns:w="http://schemas.openxmlformats.org/wordprocessingml/2006/main" w:rsidRPr="00D96837">
        <w:rPr>
          <w:rFonts w:ascii="GHEA Grapalat" w:eastAsia="Times New Roman" w:hAnsi="GHEA Grapalat" w:cs="Sylfaen"/>
          <w:sz w:val="20"/>
          <w:szCs w:val="24"/>
          <w:lang w:val="af-ZA"/>
        </w:rPr>
        <w:t xml:space="preserve">.</w:t>
      </w:r>
    </w:p>
    <w:p w14:paraId="7777FE55" w14:textId="77777777" w:rsidR="00D96837" w:rsidRPr="00D96837" w:rsidRDefault="00D96837" w:rsidP="00D96837">
      <w:pPr xmlns:w="http://schemas.openxmlformats.org/wordprocessingml/2006/main">
        <w:spacing w:after="0" w:line="240" w:lineRule="auto"/>
        <w:ind w:firstLine="540"/>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lang w:val="af-ZA"/>
        </w:rPr>
        <w:t xml:space="preserve">2. </w:t>
      </w:r>
      <w:r xmlns:w="http://schemas.openxmlformats.org/wordprocessingml/2006/main" w:rsidRPr="00D96837">
        <w:rPr>
          <w:rFonts w:ascii="GHEA Grapalat" w:eastAsia="Times New Roman" w:hAnsi="GHEA Grapalat" w:cs="Sylfaen"/>
          <w:sz w:val="20"/>
          <w:szCs w:val="24"/>
          <w:lang w:val="af-ZA"/>
        </w:rPr>
        <w:t xml:space="preserve">6 </w:t>
      </w:r>
      <w:r xmlns:w="http://schemas.openxmlformats.org/wordprocessingml/2006/main" w:rsidRPr="00D96837">
        <w:rPr>
          <w:rFonts w:ascii="GHEA Grapalat" w:eastAsia="Times New Roman" w:hAnsi="GHEA Grapalat" w:cs="Sylfaen"/>
          <w:sz w:val="20"/>
          <w:szCs w:val="24"/>
        </w:rPr>
        <w:t xml:space="preserve">Participants</w:t>
      </w:r>
      <w:r xmlns:w="http://schemas.openxmlformats.org/wordprocessingml/2006/main" w:rsidRPr="00D96837">
        <w:rPr>
          <w:rFonts w:ascii="GHEA Grapalat" w:eastAsia="Times New Roman" w:hAnsi="GHEA Grapalat" w:cs="Sylfaen"/>
          <w:sz w:val="20"/>
          <w:szCs w:val="24"/>
          <w:lang w:val="hy-AM"/>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can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are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the procedure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participate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jointly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activity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in order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by consortium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Similar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in case </w:t>
      </w:r>
      <w:r xmlns:w="http://schemas.openxmlformats.org/wordprocessingml/2006/main" w:rsidRPr="00D96837">
        <w:rPr>
          <w:rFonts w:ascii="GHEA Grapalat" w:eastAsia="Times New Roman" w:hAnsi="GHEA Grapalat" w:cs="Sylfaen"/>
          <w:sz w:val="20"/>
          <w:szCs w:val="24"/>
          <w:lang w:val="af-ZA"/>
        </w:rPr>
        <w:t xml:space="preserve">:</w:t>
      </w:r>
    </w:p>
    <w:p w14:paraId="5164E87B" w14:textId="77777777" w:rsidR="00D96837" w:rsidRPr="00D96837" w:rsidRDefault="00D96837" w:rsidP="00D96837">
      <w:pPr xmlns:w="http://schemas.openxmlformats.org/wordprocessingml/2006/main">
        <w:spacing w:after="0" w:line="240" w:lineRule="auto"/>
        <w:ind w:firstLine="540"/>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lang w:val="af-ZA"/>
        </w:rPr>
        <w:t xml:space="preserve">1) </w:t>
      </w:r>
      <w:r xmlns:w="http://schemas.openxmlformats.org/wordprocessingml/2006/main" w:rsidRPr="00D96837">
        <w:rPr>
          <w:rFonts w:ascii="GHEA Grapalat" w:eastAsia="Times New Roman" w:hAnsi="GHEA Grapalat" w:cs="Sylfaen"/>
          <w:sz w:val="20"/>
          <w:szCs w:val="24"/>
        </w:rPr>
        <w:t xml:space="preserve">joint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activity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contract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from the sides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any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one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no</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can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the same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the procedure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0"/>
          <w:lang w:val="af-ZA"/>
        </w:rPr>
        <w:t xml:space="preserve">( </w:t>
      </w:r>
      <w:r xmlns:w="http://schemas.openxmlformats.org/wordprocessingml/2006/main" w:rsidRPr="00D96837">
        <w:rPr>
          <w:rFonts w:ascii="GHEA Grapalat" w:eastAsia="Times New Roman" w:hAnsi="GHEA Grapalat" w:cs="Sylfaen"/>
          <w:sz w:val="20"/>
          <w:szCs w:val="20"/>
          <w:lang w:val="en-US"/>
        </w:rPr>
        <w:t xml:space="preserve">the same</w:t>
      </w:r>
      <w:r xmlns:w="http://schemas.openxmlformats.org/wordprocessingml/2006/main" w:rsidRPr="00D96837">
        <w:rPr>
          <w:rFonts w:ascii="GHEA Grapalat" w:eastAsia="Times New Roman" w:hAnsi="GHEA Grapalat" w:cs="Sylfaen"/>
          <w:sz w:val="20"/>
          <w:szCs w:val="20"/>
          <w:lang w:val="af-ZA"/>
        </w:rPr>
        <w:t xml:space="preserve"> </w:t>
      </w:r>
      <w:r xmlns:w="http://schemas.openxmlformats.org/wordprocessingml/2006/main" w:rsidRPr="00D96837">
        <w:rPr>
          <w:rFonts w:ascii="GHEA Grapalat" w:eastAsia="Times New Roman" w:hAnsi="GHEA Grapalat" w:cs="Sylfaen"/>
          <w:sz w:val="20"/>
          <w:szCs w:val="24"/>
        </w:rPr>
        <w:t xml:space="preserve">to present </w:t>
      </w:r>
      <w:r xmlns:w="http://schemas.openxmlformats.org/wordprocessingml/2006/main" w:rsidRPr="00D96837">
        <w:rPr>
          <w:rFonts w:ascii="GHEA Grapalat" w:eastAsia="Times New Roman" w:hAnsi="GHEA Grapalat" w:cs="Sylfaen"/>
          <w:sz w:val="20"/>
          <w:szCs w:val="20"/>
          <w:lang w:val="en-US"/>
        </w:rPr>
        <w:t xml:space="preserve">the </w:t>
      </w:r>
      <w:r xmlns:w="http://schemas.openxmlformats.org/wordprocessingml/2006/main" w:rsidRPr="00D96837">
        <w:rPr>
          <w:rFonts w:ascii="GHEA Grapalat" w:eastAsia="Times New Roman" w:hAnsi="GHEA Grapalat" w:cs="Sylfaen"/>
          <w:sz w:val="20"/>
          <w:szCs w:val="20"/>
          <w:lang w:val="af-ZA"/>
        </w:rPr>
        <w:t xml:space="preserve">dose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separately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Application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paragraph</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demand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non-compliance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in case </w:t>
      </w:r>
      <w:r xmlns:w="http://schemas.openxmlformats.org/wordprocessingml/2006/main" w:rsidRPr="00D96837">
        <w:rPr>
          <w:rFonts w:ascii="GHEA Grapalat" w:eastAsia="Times New Roman" w:hAnsi="GHEA Grapalat" w:cs="Sylfaen"/>
          <w:sz w:val="20"/>
          <w:szCs w:val="24"/>
          <w:lang w:val="af-ZA"/>
        </w:rPr>
        <w:t xml:space="preserve">of </w:t>
      </w:r>
      <w:r xmlns:w="http://schemas.openxmlformats.org/wordprocessingml/2006/main" w:rsidRPr="00D96837">
        <w:rPr>
          <w:rFonts w:ascii="GHEA Grapalat" w:eastAsia="Times New Roman" w:hAnsi="GHEA Grapalat" w:cs="Sylfaen"/>
          <w:sz w:val="20"/>
          <w:szCs w:val="24"/>
        </w:rPr>
        <w:t xml:space="preserve">applications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opening</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in session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rejected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are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how</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jointly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activity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in order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so</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email</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separately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presented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applications </w:t>
      </w:r>
      <w:r xmlns:w="http://schemas.openxmlformats.org/wordprocessingml/2006/main" w:rsidRPr="00D96837">
        <w:rPr>
          <w:rFonts w:ascii="GHEA Grapalat" w:eastAsia="Times New Roman" w:hAnsi="GHEA Grapalat" w:cs="Sylfaen"/>
          <w:sz w:val="20"/>
          <w:szCs w:val="24"/>
          <w:lang w:val="af-ZA"/>
        </w:rPr>
        <w:t xml:space="preserve">.</w:t>
      </w:r>
    </w:p>
    <w:p w14:paraId="27379C37"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D96837">
        <w:rPr>
          <w:rFonts w:ascii="GHEA Grapalat" w:eastAsia="Times New Roman" w:hAnsi="GHEA Grapalat" w:cs="Sylfaen"/>
          <w:sz w:val="20"/>
          <w:szCs w:val="24"/>
          <w:lang w:val="af-ZA"/>
        </w:rPr>
        <w:lastRenderedPageBreak xmlns:w="http://schemas.openxmlformats.org/wordprocessingml/2006/main"/>
      </w:r>
      <w:r xmlns:w="http://schemas.openxmlformats.org/wordprocessingml/2006/main" w:rsidRPr="00D96837">
        <w:rPr>
          <w:rFonts w:ascii="GHEA Grapalat" w:eastAsia="Times New Roman" w:hAnsi="GHEA Grapalat" w:cs="Sylfaen"/>
          <w:sz w:val="20"/>
          <w:szCs w:val="24"/>
          <w:lang w:val="af-ZA"/>
        </w:rPr>
        <w:t xml:space="preserve">2) The </w:t>
      </w:r>
      <w:r xmlns:w="http://schemas.openxmlformats.org/wordprocessingml/2006/main" w:rsidRPr="00D96837">
        <w:rPr>
          <w:rFonts w:ascii="GHEA Grapalat" w:eastAsia="Times New Roman" w:hAnsi="GHEA Grapalat" w:cs="Sylfaen"/>
          <w:sz w:val="20"/>
          <w:szCs w:val="24"/>
        </w:rPr>
        <w:t xml:space="preserve">companions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carry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are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jointly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and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co-responsible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responsibility </w:t>
      </w:r>
      <w:r xmlns:w="http://schemas.openxmlformats.org/wordprocessingml/2006/main" w:rsidRPr="00D96837">
        <w:rPr>
          <w:rFonts w:ascii="GHEA Grapalat" w:eastAsia="Times New Roman" w:hAnsi="GHEA Grapalat" w:cs="Sylfaen"/>
          <w:sz w:val="20"/>
          <w:szCs w:val="24"/>
          <w:lang w:val="af-ZA"/>
        </w:rPr>
        <w:t xml:space="preserve">.</w:t>
      </w:r>
      <w:r xmlns:w="http://schemas.openxmlformats.org/wordprocessingml/2006/main" w:rsidRPr="00D96837">
        <w:rPr>
          <w:rFonts w:ascii="GHEA Grapalat" w:eastAsia="Times New Roman" w:hAnsi="GHEA Grapalat" w:cs="Sylfaen"/>
          <w:sz w:val="20"/>
          <w:szCs w:val="24"/>
          <w:lang w:val="hy-AM"/>
        </w:rPr>
        <w:t xml:space="preserve"> </w:t>
      </w:r>
      <w:r xmlns:w="http://schemas.openxmlformats.org/wordprocessingml/2006/main" w:rsidRPr="00D96837">
        <w:rPr>
          <w:rFonts w:ascii="GHEA Grapalat" w:eastAsia="Times New Roman" w:hAnsi="GHEA Grapalat" w:cs="Sylfaen"/>
          <w:sz w:val="20"/>
          <w:szCs w:val="24"/>
          <w:lang w:val="af-ZA"/>
        </w:rPr>
        <w:t xml:space="preserve">Moreover,</w:t>
      </w:r>
      <w:r xmlns:w="http://schemas.openxmlformats.org/wordprocessingml/2006/main" w:rsidRPr="00D96837">
        <w:rPr>
          <w:rFonts w:ascii="GHEA Grapalat" w:eastAsia="Times New Roman" w:hAnsi="GHEA Grapalat" w:cs="Sylfaen"/>
          <w:sz w:val="20"/>
          <w:szCs w:val="24"/>
          <w:lang w:val="hy-AM"/>
        </w:rPr>
        <w:t xml:space="preserve"> </w:t>
      </w:r>
      <w:r xmlns:w="http://schemas.openxmlformats.org/wordprocessingml/2006/main" w:rsidRPr="00D96837">
        <w:rPr>
          <w:rFonts w:ascii="GHEA Grapalat" w:eastAsia="Times New Roman" w:hAnsi="GHEA Grapalat" w:cs="Sylfaen"/>
          <w:sz w:val="20"/>
          <w:szCs w:val="24"/>
        </w:rPr>
        <w:t xml:space="preserve">consortium</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member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from the consortium</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out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come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in case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consortium</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back</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to </w:t>
      </w:r>
      <w:r xmlns:w="http://schemas.openxmlformats.org/wordprocessingml/2006/main" w:rsidRPr="00D96837">
        <w:rPr>
          <w:rFonts w:ascii="GHEA Grapalat" w:eastAsia="Times New Roman" w:hAnsi="GHEA Grapalat" w:cs="Sylfaen"/>
          <w:sz w:val="20"/>
          <w:szCs w:val="24"/>
        </w:rPr>
        <w:t xml:space="preserve">the client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sealed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the contract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unilaterally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dissolving</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and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consortium</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members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towards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applied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are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by contract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intended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responsibility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the means </w:t>
      </w:r>
      <w:r xmlns:w="http://schemas.openxmlformats.org/wordprocessingml/2006/main" w:rsidRPr="00D96837">
        <w:rPr>
          <w:rFonts w:ascii="GHEA Grapalat" w:eastAsia="Times New Roman" w:hAnsi="GHEA Grapalat" w:cs="Sylfaen"/>
          <w:sz w:val="20"/>
          <w:szCs w:val="24"/>
          <w:lang w:val="hy-AM"/>
        </w:rPr>
        <w:t xml:space="preserve">.</w:t>
      </w:r>
    </w:p>
    <w:p w14:paraId="1B70A22E" w14:textId="77777777" w:rsidR="00D96837" w:rsidRPr="00D96837" w:rsidRDefault="00D96837" w:rsidP="00D96837">
      <w:pPr>
        <w:spacing w:after="0" w:line="240" w:lineRule="auto"/>
        <w:ind w:firstLine="567"/>
        <w:jc w:val="both"/>
        <w:rPr>
          <w:rFonts w:ascii="GHEA Grapalat" w:eastAsia="Times New Roman" w:hAnsi="GHEA Grapalat" w:cs="Times New Roman"/>
          <w:b/>
          <w:sz w:val="20"/>
          <w:szCs w:val="24"/>
          <w:lang w:val="af-ZA"/>
        </w:rPr>
      </w:pPr>
    </w:p>
    <w:p w14:paraId="4B0A7B07" w14:textId="77777777" w:rsidR="00D96837" w:rsidRPr="00D96837" w:rsidRDefault="00D96837" w:rsidP="00D96837">
      <w:pPr>
        <w:spacing w:after="0" w:line="240" w:lineRule="auto"/>
        <w:jc w:val="both"/>
        <w:rPr>
          <w:rFonts w:ascii="GHEA Grapalat" w:eastAsia="Times New Roman" w:hAnsi="GHEA Grapalat" w:cs="Times New Roman"/>
          <w:b/>
          <w:sz w:val="20"/>
          <w:szCs w:val="24"/>
          <w:lang w:val="af-ZA"/>
        </w:rPr>
      </w:pPr>
    </w:p>
    <w:p w14:paraId="6C1E9DD9" w14:textId="77777777" w:rsidR="00D96837" w:rsidRPr="00D96837" w:rsidRDefault="00D96837" w:rsidP="00D96837">
      <w:pPr>
        <w:spacing w:after="0" w:line="240" w:lineRule="auto"/>
        <w:ind w:firstLine="567"/>
        <w:jc w:val="both"/>
        <w:rPr>
          <w:rFonts w:ascii="GHEA Grapalat" w:eastAsia="Times New Roman" w:hAnsi="GHEA Grapalat" w:cs="Times New Roman"/>
          <w:b/>
          <w:sz w:val="20"/>
          <w:szCs w:val="24"/>
          <w:lang w:val="af-ZA"/>
        </w:rPr>
      </w:pPr>
    </w:p>
    <w:p w14:paraId="6D9A73A8" w14:textId="77777777" w:rsidR="00D96837" w:rsidRPr="00D96837" w:rsidRDefault="00D96837" w:rsidP="00D96837">
      <w:pPr xmlns:w="http://schemas.openxmlformats.org/wordprocessingml/2006/main">
        <w:spacing w:after="0" w:line="240" w:lineRule="auto"/>
        <w:jc w:val="center"/>
        <w:rPr>
          <w:rFonts w:ascii="GHEA Grapalat" w:eastAsia="Times New Roman" w:hAnsi="GHEA Grapalat" w:cs="Arial"/>
          <w:b/>
          <w:sz w:val="20"/>
          <w:szCs w:val="24"/>
          <w:lang w:val="af-ZA"/>
        </w:rPr>
      </w:pPr>
      <w:r xmlns:w="http://schemas.openxmlformats.org/wordprocessingml/2006/main" w:rsidRPr="00D96837">
        <w:rPr>
          <w:rFonts w:ascii="GHEA Grapalat" w:eastAsia="Times New Roman" w:hAnsi="GHEA Grapalat" w:cs="Times New Roman"/>
          <w:b/>
          <w:sz w:val="20"/>
          <w:szCs w:val="24"/>
          <w:lang w:val="af-ZA"/>
        </w:rPr>
        <w:t xml:space="preserve">3. </w:t>
      </w:r>
      <w:proofErr xmlns:w="http://schemas.openxmlformats.org/wordprocessingml/2006/main" w:type="gramStart"/>
      <w:r xmlns:w="http://schemas.openxmlformats.org/wordprocessingml/2006/main" w:rsidRPr="00D96837">
        <w:rPr>
          <w:rFonts w:ascii="GHEA Grapalat" w:eastAsia="Times New Roman" w:hAnsi="GHEA Grapalat" w:cs="Sylfaen"/>
          <w:b/>
          <w:sz w:val="20"/>
          <w:szCs w:val="24"/>
          <w:lang w:val="en-US"/>
        </w:rPr>
        <w:t xml:space="preserve">INVITATION</w:t>
      </w:r>
      <w:r xmlns:w="http://schemas.openxmlformats.org/wordprocessingml/2006/main" w:rsidRPr="00D96837">
        <w:rPr>
          <w:rFonts w:ascii="GHEA Grapalat" w:eastAsia="Times New Roman" w:hAnsi="GHEA Grapalat" w:cs="Arial"/>
          <w:b/>
          <w:sz w:val="20"/>
          <w:szCs w:val="24"/>
          <w:lang w:val="af-ZA"/>
        </w:rPr>
        <w:t xml:space="preserve">  </w:t>
      </w:r>
      <w:r xmlns:w="http://schemas.openxmlformats.org/wordprocessingml/2006/main" w:rsidRPr="00D96837">
        <w:rPr>
          <w:rFonts w:ascii="GHEA Grapalat" w:eastAsia="Times New Roman" w:hAnsi="GHEA Grapalat" w:cs="Sylfaen"/>
          <w:b/>
          <w:sz w:val="20"/>
          <w:szCs w:val="24"/>
          <w:lang w:val="en-US"/>
        </w:rPr>
        <w:t xml:space="preserve">EXPLANATION</w:t>
      </w:r>
      <w:proofErr xmlns:w="http://schemas.openxmlformats.org/wordprocessingml/2006/main" w:type="gramEnd"/>
      <w:r xmlns:w="http://schemas.openxmlformats.org/wordprocessingml/2006/main" w:rsidRPr="00D96837">
        <w:rPr>
          <w:rFonts w:ascii="GHEA Grapalat" w:eastAsia="Times New Roman" w:hAnsi="GHEA Grapalat" w:cs="Arial"/>
          <w:b/>
          <w:sz w:val="20"/>
          <w:szCs w:val="24"/>
          <w:lang w:val="af-ZA"/>
        </w:rPr>
        <w:t xml:space="preserve">  </w:t>
      </w:r>
      <w:r xmlns:w="http://schemas.openxmlformats.org/wordprocessingml/2006/main" w:rsidRPr="00D96837">
        <w:rPr>
          <w:rFonts w:ascii="GHEA Grapalat" w:eastAsia="Times New Roman" w:hAnsi="GHEA Grapalat" w:cs="Arial"/>
          <w:b/>
          <w:sz w:val="20"/>
          <w:szCs w:val="24"/>
          <w:lang w:val="en-US"/>
        </w:rPr>
        <w:t xml:space="preserve">AND</w:t>
      </w:r>
      <w:r xmlns:w="http://schemas.openxmlformats.org/wordprocessingml/2006/main" w:rsidRPr="00D96837">
        <w:rPr>
          <w:rFonts w:ascii="GHEA Grapalat" w:eastAsia="Times New Roman" w:hAnsi="GHEA Grapalat" w:cs="Arial"/>
          <w:b/>
          <w:sz w:val="20"/>
          <w:szCs w:val="24"/>
          <w:lang w:val="af-ZA"/>
        </w:rPr>
        <w:t xml:space="preserve"> </w:t>
      </w:r>
      <w:r xmlns:w="http://schemas.openxmlformats.org/wordprocessingml/2006/main" w:rsidRPr="00D96837">
        <w:rPr>
          <w:rFonts w:ascii="GHEA Grapalat" w:eastAsia="Times New Roman" w:hAnsi="GHEA Grapalat" w:cs="Sylfaen"/>
          <w:b/>
          <w:sz w:val="20"/>
          <w:szCs w:val="24"/>
          <w:lang w:val="en-US"/>
        </w:rPr>
        <w:t xml:space="preserve">INVITATION</w:t>
      </w:r>
      <w:r xmlns:w="http://schemas.openxmlformats.org/wordprocessingml/2006/main" w:rsidRPr="00D96837">
        <w:rPr>
          <w:rFonts w:ascii="GHEA Grapalat" w:eastAsia="Times New Roman" w:hAnsi="GHEA Grapalat" w:cs="Arial"/>
          <w:b/>
          <w:sz w:val="20"/>
          <w:szCs w:val="24"/>
          <w:lang w:val="af-ZA"/>
        </w:rPr>
        <w:t xml:space="preserve"> </w:t>
      </w:r>
      <w:r xmlns:w="http://schemas.openxmlformats.org/wordprocessingml/2006/main" w:rsidRPr="00D96837">
        <w:rPr>
          <w:rFonts w:ascii="GHEA Grapalat" w:eastAsia="Times New Roman" w:hAnsi="GHEA Grapalat" w:cs="Sylfaen"/>
          <w:b/>
          <w:sz w:val="20"/>
          <w:szCs w:val="24"/>
          <w:lang w:val="en-US"/>
        </w:rPr>
        <w:t xml:space="preserve">CHANGE</w:t>
      </w:r>
      <w:r xmlns:w="http://schemas.openxmlformats.org/wordprocessingml/2006/main" w:rsidRPr="00D96837">
        <w:rPr>
          <w:rFonts w:ascii="GHEA Grapalat" w:eastAsia="Times New Roman" w:hAnsi="GHEA Grapalat" w:cs="Arial"/>
          <w:b/>
          <w:sz w:val="20"/>
          <w:szCs w:val="24"/>
          <w:lang w:val="af-ZA"/>
        </w:rPr>
        <w:t xml:space="preserve"> </w:t>
      </w:r>
      <w:r xmlns:w="http://schemas.openxmlformats.org/wordprocessingml/2006/main" w:rsidRPr="00D96837">
        <w:rPr>
          <w:rFonts w:ascii="GHEA Grapalat" w:eastAsia="Times New Roman" w:hAnsi="GHEA Grapalat" w:cs="Sylfaen"/>
          <w:b/>
          <w:sz w:val="20"/>
          <w:szCs w:val="24"/>
          <w:lang w:val="en-US"/>
        </w:rPr>
        <w:t xml:space="preserve">TO PERFORM</w:t>
      </w:r>
      <w:r xmlns:w="http://schemas.openxmlformats.org/wordprocessingml/2006/main" w:rsidRPr="00D96837">
        <w:rPr>
          <w:rFonts w:ascii="GHEA Grapalat" w:eastAsia="Times New Roman" w:hAnsi="GHEA Grapalat" w:cs="Arial"/>
          <w:b/>
          <w:sz w:val="20"/>
          <w:szCs w:val="24"/>
          <w:lang w:val="af-ZA"/>
        </w:rPr>
        <w:t xml:space="preserve"> </w:t>
      </w:r>
      <w:r xmlns:w="http://schemas.openxmlformats.org/wordprocessingml/2006/main" w:rsidRPr="00D96837">
        <w:rPr>
          <w:rFonts w:ascii="GHEA Grapalat" w:eastAsia="Times New Roman" w:hAnsi="GHEA Grapalat" w:cs="Sylfaen"/>
          <w:b/>
          <w:sz w:val="20"/>
          <w:szCs w:val="24"/>
          <w:lang w:val="en-US"/>
        </w:rPr>
        <w:t xml:space="preserve">THE ORDER</w:t>
      </w:r>
      <w:r xmlns:w="http://schemas.openxmlformats.org/wordprocessingml/2006/main" w:rsidRPr="00D96837">
        <w:rPr>
          <w:rFonts w:ascii="GHEA Grapalat" w:eastAsia="Times New Roman" w:hAnsi="GHEA Grapalat" w:cs="Arial"/>
          <w:b/>
          <w:sz w:val="20"/>
          <w:szCs w:val="24"/>
          <w:lang w:val="af-ZA"/>
        </w:rPr>
        <w:t xml:space="preserve"> </w:t>
      </w:r>
    </w:p>
    <w:p w14:paraId="5953EE8A" w14:textId="77777777" w:rsidR="00D96837" w:rsidRPr="00D96837" w:rsidRDefault="00D96837" w:rsidP="00D96837">
      <w:pPr>
        <w:spacing w:after="0" w:line="240" w:lineRule="auto"/>
        <w:jc w:val="center"/>
        <w:rPr>
          <w:rFonts w:ascii="GHEA Grapalat" w:eastAsia="Times New Roman" w:hAnsi="GHEA Grapalat" w:cs="Times New Roman"/>
          <w:b/>
          <w:sz w:val="20"/>
          <w:szCs w:val="24"/>
          <w:lang w:val="af-ZA"/>
        </w:rPr>
      </w:pPr>
    </w:p>
    <w:p w14:paraId="03F2FD60"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Times New Roman"/>
          <w:sz w:val="20"/>
          <w:szCs w:val="24"/>
          <w:lang w:val="af-ZA"/>
        </w:rPr>
      </w:pPr>
      <w:r xmlns:w="http://schemas.openxmlformats.org/wordprocessingml/2006/main" w:rsidRPr="00D96837">
        <w:rPr>
          <w:rFonts w:ascii="GHEA Grapalat" w:eastAsia="Times New Roman" w:hAnsi="GHEA Grapalat" w:cs="Times New Roman"/>
          <w:sz w:val="20"/>
          <w:szCs w:val="24"/>
          <w:lang w:val="af-ZA"/>
        </w:rPr>
        <w:t xml:space="preserve">3.1 </w:t>
      </w:r>
      <w:r xmlns:w="http://schemas.openxmlformats.org/wordprocessingml/2006/main" w:rsidRPr="00D96837">
        <w:rPr>
          <w:rFonts w:ascii="GHEA Grapalat" w:eastAsia="Times New Roman" w:hAnsi="GHEA Grapalat" w:cs="Sylfaen"/>
          <w:sz w:val="20"/>
          <w:szCs w:val="24"/>
          <w:lang w:val="en-US"/>
        </w:rPr>
        <w:t xml:space="preserve">Section </w:t>
      </w:r>
      <w:r xmlns:w="http://schemas.openxmlformats.org/wordprocessingml/2006/main" w:rsidRPr="00D96837">
        <w:rPr>
          <w:rFonts w:ascii="GHEA Grapalat" w:eastAsia="Times New Roman" w:hAnsi="GHEA Grapalat" w:cs="Arial"/>
          <w:sz w:val="20"/>
          <w:szCs w:val="24"/>
          <w:lang w:val="af-ZA"/>
        </w:rPr>
        <w:t xml:space="preserve">29 </w:t>
      </w:r>
      <w:r xmlns:w="http://schemas.openxmlformats.org/wordprocessingml/2006/main" w:rsidRPr="00D96837">
        <w:rPr>
          <w:rFonts w:ascii="GHEA Grapalat" w:eastAsia="Times New Roman" w:hAnsi="GHEA Grapalat" w:cs="Sylfaen"/>
          <w:sz w:val="20"/>
          <w:szCs w:val="24"/>
          <w:lang w:val="en-US"/>
        </w:rPr>
        <w:t xml:space="preserve">of the Law</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article</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according </w:t>
      </w:r>
      <w:r xmlns:w="http://schemas.openxmlformats.org/wordprocessingml/2006/main" w:rsidRPr="00D96837">
        <w:rPr>
          <w:rFonts w:ascii="GHEA Grapalat" w:eastAsia="Times New Roman" w:hAnsi="GHEA Grapalat" w:cs="Arial"/>
          <w:sz w:val="20"/>
          <w:szCs w:val="24"/>
          <w:lang w:val="af-ZA"/>
        </w:rPr>
        <w:t xml:space="preserve">to </w:t>
      </w:r>
      <w:r xmlns:w="http://schemas.openxmlformats.org/wordprocessingml/2006/main" w:rsidRPr="00D96837">
        <w:rPr>
          <w:rFonts w:ascii="GHEA Grapalat" w:eastAsia="Times New Roman" w:hAnsi="GHEA Grapalat" w:cs="Sylfaen"/>
          <w:sz w:val="20"/>
          <w:szCs w:val="24"/>
          <w:lang w:val="en-US"/>
        </w:rPr>
        <w:t xml:space="preserve">the </w:t>
      </w:r>
      <w:r xmlns:w="http://schemas.openxmlformats.org/wordprocessingml/2006/main" w:rsidRPr="00D96837">
        <w:rPr>
          <w:rFonts w:ascii="GHEA Grapalat" w:eastAsia="Times New Roman" w:hAnsi="GHEA Grapalat" w:cs="Arial"/>
          <w:sz w:val="20"/>
          <w:szCs w:val="24"/>
          <w:lang w:val="en-US"/>
        </w:rPr>
        <w:t xml:space="preserve">verb</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right</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has</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from the customer</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to demand</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invitation</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clarification </w:t>
      </w:r>
      <w:r xmlns:w="http://schemas.openxmlformats.org/wordprocessingml/2006/main" w:rsidRPr="00D96837">
        <w:rPr>
          <w:rFonts w:ascii="GHEA Grapalat" w:eastAsia="Times New Roman" w:hAnsi="GHEA Grapalat" w:cs="Tahoma"/>
          <w:sz w:val="20"/>
          <w:szCs w:val="24"/>
          <w:lang w:val="en-US"/>
        </w:rPr>
        <w:t xml:space="preserve">.</w:t>
      </w:r>
    </w:p>
    <w:p w14:paraId="1BEF0C2A" w14:textId="5CDA198A" w:rsidR="00D96837" w:rsidRPr="00D96837" w:rsidRDefault="00D96837" w:rsidP="00D96837">
      <w:pPr xmlns:w="http://schemas.openxmlformats.org/wordprocessingml/2006/main">
        <w:autoSpaceDE w:val="0"/>
        <w:autoSpaceDN w:val="0"/>
        <w:adjustRightInd w:val="0"/>
        <w:spacing w:after="0" w:line="240" w:lineRule="auto"/>
        <w:ind w:firstLine="567"/>
        <w:jc w:val="both"/>
        <w:rPr>
          <w:rFonts w:ascii="GHEA Grapalat" w:eastAsia="Times New Roman" w:hAnsi="GHEA Grapalat" w:cs="Times New Roman"/>
          <w:sz w:val="20"/>
          <w:szCs w:val="24"/>
          <w:lang w:val="af-ZA"/>
        </w:rPr>
      </w:pPr>
      <w:r xmlns:w="http://schemas.openxmlformats.org/wordprocessingml/2006/main" w:rsidRPr="00D96837">
        <w:rPr>
          <w:rFonts w:ascii="GHEA Grapalat" w:eastAsia="Times New Roman" w:hAnsi="GHEA Grapalat" w:cs="Sylfaen"/>
          <w:sz w:val="20"/>
          <w:szCs w:val="24"/>
          <w:lang w:val="en-US"/>
        </w:rPr>
        <w:t xml:space="preserve">Participant</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right</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has</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applications</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presentation</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deadline</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upon expiration</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at least</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five</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calendar</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day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before </w:t>
      </w:r>
      <w:r xmlns:w="http://schemas.openxmlformats.org/wordprocessingml/2006/main" w:rsidRPr="00D96837">
        <w:rPr>
          <w:rFonts w:ascii="GHEA Grapalat" w:eastAsia="Times New Roman" w:hAnsi="GHEA Grapalat" w:cs="Arial"/>
          <w:sz w:val="20"/>
          <w:szCs w:val="24"/>
          <w:lang w:val="af-ZA"/>
        </w:rPr>
        <w:t xml:space="preserve">the written </w:t>
      </w:r>
      <w:r xmlns:w="http://schemas.openxmlformats.org/wordprocessingml/2006/main" w:rsidRPr="00D96837">
        <w:rPr>
          <w:rFonts w:ascii="GHEA Grapalat" w:eastAsia="Times New Roman" w:hAnsi="GHEA Grapalat" w:cs="Sylfaen"/>
          <w:sz w:val="20"/>
          <w:szCs w:val="24"/>
          <w:lang w:val="en-US"/>
        </w:rPr>
        <w:t xml:space="preserve">committee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to demand</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invitation</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clarification </w:t>
      </w:r>
      <w:r xmlns:w="http://schemas.openxmlformats.org/wordprocessingml/2006/main" w:rsidRPr="00D96837">
        <w:rPr>
          <w:rFonts w:ascii="GHEA Grapalat" w:eastAsia="Times New Roman" w:hAnsi="GHEA Grapalat" w:cs="Tahoma"/>
          <w:sz w:val="20"/>
          <w:szCs w:val="24"/>
          <w:lang w:val="en-US"/>
        </w:rPr>
        <w:t xml:space="preserve">.</w:t>
      </w:r>
      <w:r xmlns:w="http://schemas.openxmlformats.org/wordprocessingml/2006/main" w:rsidRPr="00D96837">
        <w:rPr>
          <w:rFonts w:ascii="GHEA Grapalat" w:eastAsia="Times New Roman" w:hAnsi="GHEA Grapalat" w:cs="Times New Roman"/>
          <w:sz w:val="20"/>
          <w:szCs w:val="24"/>
          <w:lang w:val="af-ZA"/>
        </w:rPr>
        <w:t xml:space="preserve"> </w:t>
      </w:r>
      <w:r xmlns:w="http://schemas.openxmlformats.org/wordprocessingml/2006/main" w:rsidRPr="00D96837">
        <w:rPr>
          <w:rFonts w:ascii="GHEA Grapalat" w:eastAsia="Times New Roman" w:hAnsi="GHEA Grapalat" w:cs="Times New Roman"/>
          <w:sz w:val="20"/>
          <w:szCs w:val="24"/>
          <w:lang w:val="en-US"/>
        </w:rPr>
        <w:t xml:space="preserve">The Commission</w:t>
      </w:r>
      <w:r xmlns:w="http://schemas.openxmlformats.org/wordprocessingml/2006/main" w:rsidRPr="00D96837">
        <w:rPr>
          <w:rFonts w:ascii="GHEA Grapalat" w:eastAsia="Times New Roman" w:hAnsi="GHEA Grapalat" w:cs="Times New Roma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the request</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done</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Arial"/>
          <w:sz w:val="20"/>
          <w:szCs w:val="24"/>
          <w:lang w:val="en-US"/>
        </w:rPr>
        <w:t xml:space="preserve">m </w:t>
      </w:r>
      <w:r xmlns:w="http://schemas.openxmlformats.org/wordprocessingml/2006/main" w:rsidRPr="00D96837">
        <w:rPr>
          <w:rFonts w:ascii="GHEA Grapalat" w:eastAsia="Times New Roman" w:hAnsi="GHEA Grapalat" w:cs="Sylfaen"/>
          <w:sz w:val="20"/>
          <w:szCs w:val="24"/>
          <w:lang w:val="en-US"/>
        </w:rPr>
        <w:t xml:space="preserve">assani</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clarification</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provision</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is </w:t>
      </w:r>
      <w:r xmlns:w="http://schemas.openxmlformats.org/wordprocessingml/2006/main" w:rsidRPr="00D96837">
        <w:rPr>
          <w:rFonts w:ascii="GHEA Grapalat" w:eastAsia="Times New Roman" w:hAnsi="GHEA Grapalat" w:cs="Sylfaen"/>
          <w:sz w:val="20"/>
          <w:szCs w:val="24"/>
          <w:lang w:val="af-ZA"/>
        </w:rPr>
        <w:t xml:space="preserve">in writing</w:t>
      </w:r>
      <w:r xmlns:w="http://schemas.openxmlformats.org/wordprocessingml/2006/main" w:rsidRPr="00D96837" w:rsidDel="00197D76">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the query</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to receive</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on the day</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subsequent</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two</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calendar</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day</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during </w:t>
      </w:r>
      <w:r xmlns:w="http://schemas.openxmlformats.org/wordprocessingml/2006/main" w:rsidRPr="00D96837">
        <w:rPr>
          <w:rFonts w:ascii="GHEA Grapalat" w:eastAsia="Times New Roman" w:hAnsi="GHEA Grapalat" w:cs="Tahoma"/>
          <w:sz w:val="20"/>
          <w:szCs w:val="24"/>
          <w:lang w:val="en-US"/>
        </w:rPr>
        <w:t xml:space="preserve">.</w:t>
      </w:r>
    </w:p>
    <w:p w14:paraId="3CB27B41"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Times New Roman"/>
          <w:sz w:val="20"/>
          <w:szCs w:val="20"/>
          <w:lang w:val="af-ZA"/>
        </w:rPr>
      </w:pPr>
      <w:r xmlns:w="http://schemas.openxmlformats.org/wordprocessingml/2006/main" w:rsidRPr="00D96837">
        <w:rPr>
          <w:rFonts w:ascii="GHEA Grapalat" w:eastAsia="Times New Roman" w:hAnsi="GHEA Grapalat" w:cs="Times New Roman"/>
          <w:sz w:val="20"/>
          <w:szCs w:val="24"/>
          <w:lang w:val="af-ZA"/>
        </w:rPr>
        <w:t xml:space="preserve">3.2 </w:t>
      </w:r>
      <w:r xmlns:w="http://schemas.openxmlformats.org/wordprocessingml/2006/main" w:rsidRPr="00D96837">
        <w:rPr>
          <w:rFonts w:ascii="GHEA Grapalat" w:eastAsia="Times New Roman" w:hAnsi="GHEA Grapalat" w:cs="Sylfaen"/>
          <w:sz w:val="20"/>
          <w:szCs w:val="24"/>
          <w:lang w:val="en-US"/>
        </w:rPr>
        <w:t xml:space="preserve">Inquiry</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and</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clarifications</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content</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about</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the announcement</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Arial"/>
          <w:sz w:val="20"/>
          <w:szCs w:val="24"/>
          <w:lang w:val="en-US"/>
        </w:rPr>
        <w:t xml:space="preserve">clarification</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Arial"/>
          <w:sz w:val="20"/>
          <w:szCs w:val="24"/>
          <w:lang w:val="en-US"/>
        </w:rPr>
        <w:t xml:space="preserve">to provide</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Arial"/>
          <w:sz w:val="20"/>
          <w:szCs w:val="24"/>
          <w:lang w:val="en-US"/>
        </w:rPr>
        <w:t xml:space="preserve">the day</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being published</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is</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at </w:t>
      </w:r>
      <w:r xmlns:w="http://schemas.openxmlformats.org/wordprocessingml/2006/main" w:rsidRPr="00D96837">
        <w:rPr>
          <w:rFonts w:ascii="GHEA Grapalat" w:eastAsia="Times New Roman" w:hAnsi="GHEA Grapalat" w:cs="Sylfaen"/>
          <w:sz w:val="20"/>
          <w:szCs w:val="24"/>
          <w:lang w:val="af-ZA"/>
        </w:rPr>
        <w:t xml:space="preserve">www.procurement.am</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current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Newsletter </w:t>
      </w:r>
      <w:r xmlns:w="http://schemas.openxmlformats.org/wordprocessingml/2006/main" w:rsidRPr="00D96837">
        <w:rPr>
          <w:rFonts w:ascii="GHEA Grapalat" w:eastAsia="Times New Roman" w:hAnsi="GHEA Grapalat" w:cs="Sylfaen"/>
          <w:sz w:val="20"/>
          <w:szCs w:val="24"/>
          <w:lang w:val="en-US"/>
        </w:rPr>
        <w:t xml:space="preserve">( </w:t>
      </w:r>
      <w:r xmlns:w="http://schemas.openxmlformats.org/wordprocessingml/2006/main" w:rsidRPr="00D96837">
        <w:rPr>
          <w:rFonts w:ascii="GHEA Grapalat" w:eastAsia="Times New Roman" w:hAnsi="GHEA Grapalat" w:cs="Sylfaen"/>
          <w:sz w:val="20"/>
          <w:szCs w:val="24"/>
        </w:rPr>
        <w:t xml:space="preserve">hereinafter referred </w:t>
      </w:r>
      <w:r xmlns:w="http://schemas.openxmlformats.org/wordprocessingml/2006/main" w:rsidRPr="00D96837">
        <w:rPr>
          <w:rFonts w:ascii="GHEA Grapalat" w:eastAsia="Times New Roman" w:hAnsi="GHEA Grapalat" w:cs="Sylfaen"/>
          <w:sz w:val="20"/>
          <w:szCs w:val="24"/>
          <w:lang w:val="af-ZA"/>
        </w:rPr>
        <w:t xml:space="preserve">to </w:t>
      </w:r>
      <w:r xmlns:w="http://schemas.openxmlformats.org/wordprocessingml/2006/main" w:rsidRPr="00D96837">
        <w:rPr>
          <w:rFonts w:ascii="GHEA Grapalat" w:eastAsia="Times New Roman" w:hAnsi="GHEA Grapalat" w:cs="Sylfaen"/>
          <w:sz w:val="20"/>
          <w:szCs w:val="24"/>
          <w:lang w:val="af-ZA"/>
        </w:rPr>
        <w:t xml:space="preserve">as </w:t>
      </w:r>
      <w:r xmlns:w="http://schemas.openxmlformats.org/wordprocessingml/2006/main" w:rsidRPr="00D96837">
        <w:rPr>
          <w:rFonts w:ascii="GHEA Grapalat" w:eastAsia="Times New Roman" w:hAnsi="GHEA Grapalat" w:cs="Sylfaen"/>
          <w:sz w:val="20"/>
          <w:szCs w:val="24"/>
        </w:rPr>
        <w:t xml:space="preserve">the Newsletter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Times New Roman"/>
          <w:sz w:val="24"/>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Purchases"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announcements </w:t>
      </w:r>
      <w:r xmlns:w="http://schemas.openxmlformats.org/wordprocessingml/2006/main" w:rsidRPr="00D96837">
        <w:rPr>
          <w:rFonts w:ascii="GHEA Grapalat" w:eastAsia="Times New Roman" w:hAnsi="GHEA Grapalat" w:cs="Times New Roman"/>
          <w:sz w:val="24"/>
          <w:szCs w:val="24"/>
          <w:lang w:val="af-ZA"/>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department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Times New Roman"/>
          <w:sz w:val="24"/>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Invitations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clarifications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regarding</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announcements </w:t>
      </w:r>
      <w:r xmlns:w="http://schemas.openxmlformats.org/wordprocessingml/2006/main" w:rsidRPr="00D96837">
        <w:rPr>
          <w:rFonts w:ascii="GHEA Grapalat" w:eastAsia="Times New Roman" w:hAnsi="GHEA Grapalat" w:cs="Times New Roman"/>
          <w:sz w:val="24"/>
          <w:szCs w:val="24"/>
          <w:lang w:val="af-ZA"/>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subdivision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without</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to celebrate</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the request</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done</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Arial"/>
          <w:sz w:val="20"/>
          <w:szCs w:val="24"/>
          <w:lang w:val="en-US"/>
        </w:rPr>
        <w:t xml:space="preserve">m </w:t>
      </w:r>
      <w:r xmlns:w="http://schemas.openxmlformats.org/wordprocessingml/2006/main" w:rsidRPr="00D96837">
        <w:rPr>
          <w:rFonts w:ascii="GHEA Grapalat" w:eastAsia="Times New Roman" w:hAnsi="GHEA Grapalat" w:cs="Sylfaen"/>
          <w:sz w:val="20"/>
          <w:szCs w:val="24"/>
          <w:lang w:val="en-US"/>
        </w:rPr>
        <w:t xml:space="preserve">Assange</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data </w:t>
      </w:r>
      <w:r xmlns:w="http://schemas.openxmlformats.org/wordprocessingml/2006/main" w:rsidRPr="00D96837">
        <w:rPr>
          <w:rFonts w:ascii="GHEA Grapalat" w:eastAsia="Times New Roman" w:hAnsi="GHEA Grapalat" w:cs="Tahoma"/>
          <w:sz w:val="20"/>
          <w:szCs w:val="24"/>
          <w:lang w:val="en-US"/>
        </w:rPr>
        <w:t xml:space="preserve">.</w:t>
      </w:r>
      <w:r xmlns:w="http://schemas.openxmlformats.org/wordprocessingml/2006/main" w:rsidRPr="00D96837">
        <w:rPr>
          <w:rFonts w:ascii="GHEA Grapalat" w:eastAsia="Times New Roman" w:hAnsi="GHEA Grapalat" w:cs="Tahoma"/>
          <w:sz w:val="20"/>
          <w:szCs w:val="24"/>
          <w:lang w:val="af-ZA"/>
        </w:rPr>
        <w:t xml:space="preserve"> </w:t>
      </w:r>
    </w:p>
    <w:p w14:paraId="262F37D8" w14:textId="77777777" w:rsidR="00D96837" w:rsidRPr="00D96837" w:rsidRDefault="00D96837" w:rsidP="00D96837">
      <w:pPr xmlns:w="http://schemas.openxmlformats.org/wordprocessingml/2006/main">
        <w:autoSpaceDE w:val="0"/>
        <w:autoSpaceDN w:val="0"/>
        <w:adjustRightInd w:val="0"/>
        <w:spacing w:after="0" w:line="240" w:lineRule="auto"/>
        <w:ind w:firstLine="567"/>
        <w:jc w:val="both"/>
        <w:rPr>
          <w:rFonts w:ascii="GHEA Grapalat" w:eastAsia="Times New Roman" w:hAnsi="GHEA Grapalat" w:cs="Arial Unicode"/>
          <w:sz w:val="20"/>
          <w:szCs w:val="24"/>
          <w:lang w:val="af-ZA"/>
        </w:rPr>
      </w:pPr>
      <w:r xmlns:w="http://schemas.openxmlformats.org/wordprocessingml/2006/main" w:rsidRPr="00D96837">
        <w:rPr>
          <w:rFonts w:ascii="GHEA Grapalat" w:eastAsia="Times New Roman" w:hAnsi="GHEA Grapalat" w:cs="Arial Unicode"/>
          <w:sz w:val="20"/>
          <w:szCs w:val="24"/>
          <w:lang w:val="af-ZA"/>
        </w:rPr>
        <w:t xml:space="preserve">3.3 </w:t>
      </w:r>
      <w:r xmlns:w="http://schemas.openxmlformats.org/wordprocessingml/2006/main" w:rsidRPr="00D96837">
        <w:rPr>
          <w:rFonts w:ascii="GHEA Grapalat" w:eastAsia="Times New Roman" w:hAnsi="GHEA Grapalat" w:cs="Sylfaen"/>
          <w:sz w:val="20"/>
          <w:szCs w:val="24"/>
        </w:rPr>
        <w:t xml:space="preserve">Clarification</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no</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provided </w:t>
      </w:r>
      <w:r xmlns:w="http://schemas.openxmlformats.org/wordprocessingml/2006/main" w:rsidRPr="00D96837">
        <w:rPr>
          <w:rFonts w:ascii="GHEA Grapalat" w:eastAsia="Times New Roman" w:hAnsi="GHEA Grapalat" w:cs="Sylfaen"/>
          <w:sz w:val="20"/>
          <w:szCs w:val="24"/>
        </w:rPr>
        <w:t xml:space="preserve">if</w:t>
      </w:r>
      <w:r xmlns:w="http://schemas.openxmlformats.org/wordprocessingml/2006/main" w:rsidRPr="00D96837">
        <w:rPr>
          <w:rFonts w:ascii="GHEA Grapalat" w:eastAsia="Times New Roman" w:hAnsi="GHEA Grapalat" w:cs="Arial Unicode"/>
          <w:sz w:val="20"/>
          <w:szCs w:val="24"/>
          <w:lang w:val="af-ZA"/>
        </w:rPr>
        <w:t xml:space="preserve">​</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the request</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done</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is</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this</w:t>
      </w:r>
      <w:r xmlns:w="http://schemas.openxmlformats.org/wordprocessingml/2006/main" w:rsidRPr="00D96837">
        <w:rPr>
          <w:rFonts w:ascii="GHEA Grapalat" w:eastAsia="Times New Roman" w:hAnsi="GHEA Grapalat" w:cs="Arial Unicode"/>
          <w:sz w:val="20"/>
          <w:szCs w:val="24"/>
          <w:lang w:val="af-ZA"/>
        </w:rPr>
        <w:t xml:space="preserve"> Whose </w:t>
      </w:r>
      <w:r xmlns:w="http://schemas.openxmlformats.org/wordprocessingml/2006/main" w:rsidRPr="00D96837">
        <w:rPr>
          <w:rFonts w:ascii="GHEA Grapalat" w:eastAsia="Times New Roman" w:hAnsi="GHEA Grapalat" w:cs="Sylfaen"/>
          <w:sz w:val="20"/>
          <w:szCs w:val="24"/>
          <w:lang w:val="en-US"/>
        </w:rPr>
        <w:t xml:space="preserve">share </w:t>
      </w:r>
      <w:r xmlns:w="http://schemas.openxmlformats.org/wordprocessingml/2006/main" w:rsidRPr="00D96837">
        <w:rPr>
          <w:rFonts w:ascii="GHEA Grapalat" w:eastAsia="Times New Roman" w:hAnsi="GHEA Grapalat" w:cs="Sylfaen"/>
          <w:sz w:val="20"/>
          <w:szCs w:val="24"/>
        </w:rPr>
        <w:t xml:space="preserve">?</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defined</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deadline</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in violation </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as</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also </w:t>
      </w:r>
      <w:r xmlns:w="http://schemas.openxmlformats.org/wordprocessingml/2006/main" w:rsidRPr="00D96837">
        <w:rPr>
          <w:rFonts w:ascii="GHEA Grapalat" w:eastAsia="Times New Roman" w:hAnsi="GHEA Grapalat" w:cs="Arial Unicode"/>
          <w:sz w:val="20"/>
          <w:szCs w:val="24"/>
          <w:lang w:val="af-ZA"/>
        </w:rPr>
        <w:t xml:space="preserve">if</w:t>
      </w:r>
      <w:r xmlns:w="http://schemas.openxmlformats.org/wordprocessingml/2006/main" w:rsidRPr="00D96837">
        <w:rPr>
          <w:rFonts w:ascii="GHEA Grapalat" w:eastAsia="Times New Roman" w:hAnsi="GHEA Grapalat" w:cs="Sylfaen"/>
          <w:sz w:val="20"/>
          <w:szCs w:val="24"/>
        </w:rPr>
        <w:t xml:space="preserve">​</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the request</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out</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is</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Arial Unicode"/>
          <w:sz w:val="20"/>
          <w:szCs w:val="24"/>
          <w:lang w:val="en-US"/>
        </w:rPr>
        <w:t xml:space="preserve">this</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invitation</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content</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from the frame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or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if</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the request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refers to</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the latter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by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be recommended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of goods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technical</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characteristics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by invitation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intended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technical</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the characteristics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equivalence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in accordance with </w:t>
      </w:r>
      <w:r xmlns:w="http://schemas.openxmlformats.org/wordprocessingml/2006/main" w:rsidRPr="00D96837">
        <w:rPr>
          <w:rFonts w:ascii="GHEA Grapalat" w:eastAsia="Times New Roman" w:hAnsi="GHEA Grapalat" w:cs="Sylfaen"/>
          <w:sz w:val="20"/>
          <w:szCs w:val="24"/>
          <w:lang w:val="af-ZA"/>
        </w:rPr>
        <w:softHyphen xmlns:w="http://schemas.openxmlformats.org/wordprocessingml/2006/main"/>
      </w:r>
      <w:r xmlns:w="http://schemas.openxmlformats.org/wordprocessingml/2006/main" w:rsidRPr="00D96837">
        <w:rPr>
          <w:rFonts w:ascii="GHEA Grapalat" w:eastAsia="Times New Roman" w:hAnsi="GHEA Grapalat" w:cs="Sylfaen"/>
          <w:sz w:val="20"/>
          <w:szCs w:val="24"/>
        </w:rPr>
        <w:t xml:space="preserve">the answer </w:t>
      </w:r>
      <w:r xmlns:w="http://schemas.openxmlformats.org/wordprocessingml/2006/main" w:rsidRPr="00D96837">
        <w:rPr>
          <w:rFonts w:ascii="GHEA Grapalat" w:eastAsia="Times New Roman" w:hAnsi="GHEA Grapalat" w:cs="Tahoma"/>
          <w:sz w:val="20"/>
          <w:szCs w:val="24"/>
          <w:lang w:val="en-US"/>
        </w:rPr>
        <w:t xml:space="preserve">.</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Times New Roman"/>
          <w:sz w:val="20"/>
          <w:szCs w:val="20"/>
          <w:lang w:val="en-US"/>
        </w:rPr>
        <w:t xml:space="preserve">Total</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Times New Roman"/>
          <w:sz w:val="20"/>
          <w:szCs w:val="20"/>
          <w:lang w:val="en-US"/>
        </w:rPr>
        <w:t xml:space="preserve">in which </w:t>
      </w:r>
      <w:r xmlns:w="http://schemas.openxmlformats.org/wordprocessingml/2006/main" w:rsidRPr="00D96837">
        <w:rPr>
          <w:rFonts w:ascii="GHEA Grapalat" w:eastAsia="Times New Roman" w:hAnsi="GHEA Grapalat" w:cs="Times New Roman"/>
          <w:sz w:val="20"/>
          <w:szCs w:val="20"/>
          <w:lang w:val="af-ZA"/>
        </w:rPr>
        <w:t xml:space="preserve">the </w:t>
      </w:r>
      <w:r xmlns:w="http://schemas.openxmlformats.org/wordprocessingml/2006/main" w:rsidRPr="00D96837">
        <w:rPr>
          <w:rFonts w:ascii="GHEA Grapalat" w:eastAsia="Times New Roman" w:hAnsi="GHEA Grapalat" w:cs="Times New Roman"/>
          <w:sz w:val="20"/>
          <w:szCs w:val="20"/>
          <w:lang w:val="en-US"/>
        </w:rPr>
        <w:t xml:space="preserve">participant</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Times New Roman"/>
          <w:sz w:val="20"/>
          <w:szCs w:val="20"/>
          <w:lang w:val="en-US"/>
        </w:rPr>
        <w:t xml:space="preserve">written</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Times New Roman"/>
          <w:sz w:val="20"/>
          <w:szCs w:val="20"/>
          <w:lang w:val="en-US"/>
        </w:rPr>
        <w:t xml:space="preserve">notified</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Times New Roman"/>
          <w:sz w:val="20"/>
          <w:szCs w:val="20"/>
          <w:lang w:val="en-US"/>
        </w:rPr>
        <w:t xml:space="preserve">is</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Times New Roman"/>
          <w:sz w:val="20"/>
          <w:szCs w:val="20"/>
          <w:lang w:val="en-US"/>
        </w:rPr>
        <w:t xml:space="preserve">clarification</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Times New Roman"/>
          <w:sz w:val="20"/>
          <w:szCs w:val="20"/>
          <w:lang w:val="en-US"/>
        </w:rPr>
        <w:t xml:space="preserve">not to provide</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Times New Roman"/>
          <w:sz w:val="20"/>
          <w:szCs w:val="20"/>
          <w:lang w:val="en-US"/>
        </w:rPr>
        <w:t xml:space="preserve">foundations</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Times New Roman"/>
          <w:sz w:val="20"/>
          <w:szCs w:val="20"/>
          <w:lang w:val="en-US"/>
        </w:rPr>
        <w:t xml:space="preserve">about </w:t>
      </w:r>
      <w:r xmlns:w="http://schemas.openxmlformats.org/wordprocessingml/2006/main" w:rsidRPr="00D96837">
        <w:rPr>
          <w:rFonts w:ascii="GHEA Grapalat" w:eastAsia="Times New Roman" w:hAnsi="GHEA Grapalat" w:cs="Sylfaen"/>
          <w:sz w:val="20"/>
          <w:szCs w:val="20"/>
          <w:lang w:val="en-US"/>
        </w:rPr>
        <w:t xml:space="preserve">the </w:t>
      </w:r>
      <w:r xmlns:w="http://schemas.openxmlformats.org/wordprocessingml/2006/main" w:rsidRPr="00D96837">
        <w:rPr>
          <w:rFonts w:ascii="GHEA Grapalat" w:eastAsia="Times New Roman" w:hAnsi="GHEA Grapalat" w:cs="Times New Roman"/>
          <w:sz w:val="20"/>
          <w:szCs w:val="20"/>
          <w:lang w:val="af-ZA"/>
        </w:rPr>
        <w:t xml:space="preserve">query</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Sylfaen"/>
          <w:sz w:val="20"/>
          <w:szCs w:val="20"/>
          <w:lang w:val="en-US"/>
        </w:rPr>
        <w:t xml:space="preserve">to receive</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Sylfaen"/>
          <w:sz w:val="20"/>
          <w:szCs w:val="20"/>
          <w:lang w:val="en-US"/>
        </w:rPr>
        <w:t xml:space="preserve">on the day</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Sylfaen"/>
          <w:sz w:val="20"/>
          <w:szCs w:val="20"/>
          <w:lang w:val="en-US"/>
        </w:rPr>
        <w:t xml:space="preserve">subsequent</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Sylfaen"/>
          <w:sz w:val="20"/>
          <w:szCs w:val="20"/>
          <w:lang w:val="en-US"/>
        </w:rPr>
        <w:t xml:space="preserve">two</w:t>
      </w:r>
      <w:r xmlns:w="http://schemas.openxmlformats.org/wordprocessingml/2006/main" w:rsidRPr="00D96837">
        <w:rPr>
          <w:rFonts w:ascii="GHEA Grapalat" w:eastAsia="Times New Roman" w:hAnsi="GHEA Grapalat" w:cs="Sylfaen"/>
          <w:sz w:val="20"/>
          <w:szCs w:val="20"/>
          <w:lang w:val="af-ZA"/>
        </w:rPr>
        <w:t xml:space="preserve"> </w:t>
      </w:r>
      <w:r xmlns:w="http://schemas.openxmlformats.org/wordprocessingml/2006/main" w:rsidRPr="00D96837">
        <w:rPr>
          <w:rFonts w:ascii="GHEA Grapalat" w:eastAsia="Times New Roman" w:hAnsi="GHEA Grapalat" w:cs="Sylfaen"/>
          <w:sz w:val="20"/>
          <w:szCs w:val="20"/>
          <w:lang w:val="en-US"/>
        </w:rPr>
        <w:t xml:space="preserve">calendar</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Sylfaen"/>
          <w:sz w:val="20"/>
          <w:szCs w:val="20"/>
          <w:lang w:val="en-US"/>
        </w:rPr>
        <w:t xml:space="preserve">day</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Sylfaen"/>
          <w:sz w:val="20"/>
          <w:szCs w:val="20"/>
          <w:lang w:val="en-US"/>
        </w:rPr>
        <w:t xml:space="preserve">during </w:t>
      </w:r>
      <w:r xmlns:w="http://schemas.openxmlformats.org/wordprocessingml/2006/main" w:rsidRPr="00D96837">
        <w:rPr>
          <w:rFonts w:ascii="GHEA Grapalat" w:eastAsia="Times New Roman" w:hAnsi="GHEA Grapalat" w:cs="Times New Roman"/>
          <w:sz w:val="20"/>
          <w:szCs w:val="20"/>
          <w:lang w:val="af-ZA"/>
        </w:rPr>
        <w:t xml:space="preserve">.</w:t>
      </w:r>
    </w:p>
    <w:p w14:paraId="7C7E1B07" w14:textId="77777777" w:rsidR="00D96837" w:rsidRPr="00D96837" w:rsidRDefault="00D96837" w:rsidP="00D96837">
      <w:pPr xmlns:w="http://schemas.openxmlformats.org/wordprocessingml/2006/main">
        <w:autoSpaceDE w:val="0"/>
        <w:autoSpaceDN w:val="0"/>
        <w:adjustRightInd w:val="0"/>
        <w:spacing w:after="0" w:line="240" w:lineRule="auto"/>
        <w:ind w:firstLine="567"/>
        <w:jc w:val="both"/>
        <w:rPr>
          <w:rFonts w:ascii="GHEA Grapalat" w:eastAsia="Times New Roman" w:hAnsi="GHEA Grapalat" w:cs="Arial Unicode"/>
          <w:sz w:val="20"/>
          <w:szCs w:val="24"/>
          <w:lang w:val="hy-AM"/>
        </w:rPr>
      </w:pPr>
      <w:r xmlns:w="http://schemas.openxmlformats.org/wordprocessingml/2006/main" w:rsidRPr="00D96837">
        <w:rPr>
          <w:rFonts w:ascii="GHEA Grapalat" w:eastAsia="Times New Roman" w:hAnsi="GHEA Grapalat" w:cs="Arial Unicode"/>
          <w:sz w:val="20"/>
          <w:szCs w:val="24"/>
          <w:lang w:val="af-ZA"/>
        </w:rPr>
        <w:t xml:space="preserve">3.4 </w:t>
      </w:r>
      <w:r xmlns:w="http://schemas.openxmlformats.org/wordprocessingml/2006/main" w:rsidRPr="00D96837">
        <w:rPr>
          <w:rFonts w:ascii="GHEA Grapalat" w:eastAsia="Times New Roman" w:hAnsi="GHEA Grapalat" w:cs="Sylfaen"/>
          <w:sz w:val="20"/>
          <w:szCs w:val="24"/>
        </w:rPr>
        <w:t xml:space="preserve">Applications</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presentation</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deadline</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upon expiration</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at least</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five</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calendar</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day</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forward</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invitation</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can</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are</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done</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changes </w:t>
      </w:r>
      <w:r xmlns:w="http://schemas.openxmlformats.org/wordprocessingml/2006/main" w:rsidRPr="00D96837">
        <w:rPr>
          <w:rFonts w:ascii="GHEA Grapalat" w:eastAsia="Times New Roman" w:hAnsi="GHEA Grapalat" w:cs="Tahoma"/>
          <w:sz w:val="20"/>
          <w:szCs w:val="24"/>
          <w:lang w:val="en-US"/>
        </w:rPr>
        <w:t xml:space="preserve">.</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Change</w:t>
      </w:r>
      <w:r xmlns:w="http://schemas.openxmlformats.org/wordprocessingml/2006/main" w:rsidRPr="00D96837">
        <w:rPr>
          <w:rFonts w:ascii="GHEA Grapalat" w:eastAsia="Times New Roman" w:hAnsi="GHEA Grapalat" w:cs="Sylfaen"/>
          <w:sz w:val="20"/>
          <w:szCs w:val="24"/>
        </w:rPr>
        <w:t xml:space="preserve">​</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perform</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on the day</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subsequent</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three</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calendar</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day</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during</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change</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perform</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and</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them</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provide</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conditions</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about</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announcement</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is</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being published</w:t>
      </w:r>
      <w:r xmlns:w="http://schemas.openxmlformats.org/wordprocessingml/2006/main" w:rsidRPr="00D96837">
        <w:rPr>
          <w:rFonts w:ascii="GHEA Grapalat" w:eastAsia="Times New Roman" w:hAnsi="GHEA Grapalat" w:cs="Arial Unicode"/>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in the newsletter </w:t>
      </w:r>
      <w:r xmlns:w="http://schemas.openxmlformats.org/wordprocessingml/2006/main" w:rsidRPr="00D96837">
        <w:rPr>
          <w:rFonts w:ascii="GHEA Grapalat" w:eastAsia="Times New Roman" w:hAnsi="GHEA Grapalat" w:cs="Tahoma"/>
          <w:sz w:val="20"/>
          <w:szCs w:val="24"/>
          <w:lang w:val="en-US"/>
        </w:rPr>
        <w:t xml:space="preserve">.</w:t>
      </w:r>
      <w:r xmlns:w="http://schemas.openxmlformats.org/wordprocessingml/2006/main" w:rsidRPr="00D96837">
        <w:rPr>
          <w:rFonts w:ascii="GHEA Grapalat" w:eastAsia="Times New Roman" w:hAnsi="GHEA Grapalat" w:cs="Arial Unicode"/>
          <w:sz w:val="20"/>
          <w:szCs w:val="24"/>
          <w:lang w:val="af-ZA"/>
        </w:rPr>
        <w:t xml:space="preserve"> </w:t>
      </w:r>
    </w:p>
    <w:p w14:paraId="0CDFD947" w14:textId="77777777" w:rsidR="00D96837" w:rsidRPr="00D96837" w:rsidRDefault="00D96837" w:rsidP="00D96837">
      <w:pPr xmlns:w="http://schemas.openxmlformats.org/wordprocessingml/2006/main">
        <w:autoSpaceDE w:val="0"/>
        <w:autoSpaceDN w:val="0"/>
        <w:adjustRightInd w:val="0"/>
        <w:spacing w:after="0" w:line="240" w:lineRule="auto"/>
        <w:ind w:firstLine="567"/>
        <w:jc w:val="both"/>
        <w:rPr>
          <w:rFonts w:ascii="GHEA Grapalat" w:eastAsia="Times New Roman" w:hAnsi="GHEA Grapalat" w:cs="Arial Unicode"/>
          <w:sz w:val="20"/>
          <w:szCs w:val="24"/>
          <w:lang w:val="hy-AM"/>
        </w:rPr>
      </w:pPr>
      <w:r xmlns:w="http://schemas.openxmlformats.org/wordprocessingml/2006/main" w:rsidRPr="00D96837">
        <w:rPr>
          <w:rFonts w:ascii="GHEA Grapalat" w:eastAsia="Times New Roman" w:hAnsi="GHEA Grapalat" w:cs="Sylfaen"/>
          <w:sz w:val="20"/>
          <w:szCs w:val="24"/>
          <w:lang w:val="hy-AM"/>
        </w:rPr>
        <w:t xml:space="preserve">3.5 Everyone has the right, before the deadline for making changes to the invitation, to submit justifications to the secretary of the evaluation committee via e-mail regarding the characteristics of the procurement subject specified in the invitation, the requirements for ensuring competition and excluding discrimination stipulated by law, without specifying their name and surname. If the submitted justifications are considered acceptable, the evaluation committee shall make changes to the invitation in accordance with them within the specified period.</w:t>
      </w:r>
    </w:p>
    <w:p w14:paraId="029F247B" w14:textId="40D48B40" w:rsidR="00D96837" w:rsidRPr="00D96837" w:rsidRDefault="00D96837" w:rsidP="00D96837">
      <w:pPr xmlns:w="http://schemas.openxmlformats.org/wordprocessingml/2006/main">
        <w:autoSpaceDE w:val="0"/>
        <w:autoSpaceDN w:val="0"/>
        <w:adjustRightInd w:val="0"/>
        <w:spacing w:after="0" w:line="240" w:lineRule="auto"/>
        <w:ind w:firstLine="567"/>
        <w:jc w:val="both"/>
        <w:rPr>
          <w:rFonts w:ascii="GHEA Grapalat" w:eastAsia="Times New Roman" w:hAnsi="GHEA Grapalat" w:cs="Arial Unicode"/>
          <w:color w:val="000000"/>
          <w:sz w:val="20"/>
          <w:szCs w:val="24"/>
          <w:lang w:val="hy-AM"/>
        </w:rPr>
      </w:pPr>
      <w:r xmlns:w="http://schemas.openxmlformats.org/wordprocessingml/2006/main" w:rsidRPr="00D96837">
        <w:rPr>
          <w:rFonts w:ascii="GHEA Grapalat" w:eastAsia="Times New Roman" w:hAnsi="GHEA Grapalat" w:cs="Arial Unicode"/>
          <w:sz w:val="20"/>
          <w:szCs w:val="24"/>
          <w:lang w:val="hy-AM"/>
        </w:rPr>
        <w:t xml:space="preserve">3.6 </w:t>
      </w:r>
      <w:r xmlns:w="http://schemas.openxmlformats.org/wordprocessingml/2006/main" w:rsidRPr="00D96837">
        <w:rPr>
          <w:rFonts w:ascii="GHEA Grapalat" w:eastAsia="Times New Roman" w:hAnsi="GHEA Grapalat" w:cs="Sylfaen"/>
          <w:sz w:val="20"/>
          <w:szCs w:val="24"/>
          <w:lang w:val="hy-AM"/>
        </w:rPr>
        <w:t xml:space="preserve">Invitation</w:t>
      </w:r>
      <w:r xmlns:w="http://schemas.openxmlformats.org/wordprocessingml/2006/main" w:rsidRPr="00D96837">
        <w:rPr>
          <w:rFonts w:ascii="GHEA Grapalat" w:eastAsia="Times New Roman" w:hAnsi="GHEA Grapalat" w:cs="Arial Unicode"/>
          <w:sz w:val="20"/>
          <w:szCs w:val="24"/>
          <w:lang w:val="hy-AM"/>
        </w:rPr>
        <w:t xml:space="preserve"> </w:t>
      </w:r>
      <w:r xmlns:w="http://schemas.openxmlformats.org/wordprocessingml/2006/main" w:rsidRPr="00D96837">
        <w:rPr>
          <w:rFonts w:ascii="GHEA Grapalat" w:eastAsia="Times New Roman" w:hAnsi="GHEA Grapalat" w:cs="Sylfaen"/>
          <w:sz w:val="20"/>
          <w:szCs w:val="24"/>
          <w:lang w:val="hy-AM"/>
        </w:rPr>
        <w:t xml:space="preserve">changes</w:t>
      </w:r>
      <w:r xmlns:w="http://schemas.openxmlformats.org/wordprocessingml/2006/main" w:rsidRPr="00D96837">
        <w:rPr>
          <w:rFonts w:ascii="GHEA Grapalat" w:eastAsia="Times New Roman" w:hAnsi="GHEA Grapalat" w:cs="Arial Unicode"/>
          <w:sz w:val="20"/>
          <w:szCs w:val="24"/>
          <w:lang w:val="hy-AM"/>
        </w:rPr>
        <w:t xml:space="preserve"> </w:t>
      </w:r>
      <w:r xmlns:w="http://schemas.openxmlformats.org/wordprocessingml/2006/main" w:rsidRPr="00D96837">
        <w:rPr>
          <w:rFonts w:ascii="GHEA Grapalat" w:eastAsia="Times New Roman" w:hAnsi="GHEA Grapalat" w:cs="Sylfaen"/>
          <w:sz w:val="20"/>
          <w:szCs w:val="24"/>
          <w:lang w:val="hy-AM"/>
        </w:rPr>
        <w:t xml:space="preserve">to be done</w:t>
      </w:r>
      <w:r xmlns:w="http://schemas.openxmlformats.org/wordprocessingml/2006/main" w:rsidRPr="00D96837">
        <w:rPr>
          <w:rFonts w:ascii="GHEA Grapalat" w:eastAsia="Times New Roman" w:hAnsi="GHEA Grapalat" w:cs="Arial Unicode"/>
          <w:sz w:val="20"/>
          <w:szCs w:val="24"/>
          <w:lang w:val="hy-AM"/>
        </w:rPr>
        <w:t xml:space="preserve"> </w:t>
      </w:r>
      <w:r xmlns:w="http://schemas.openxmlformats.org/wordprocessingml/2006/main" w:rsidRPr="00D96837">
        <w:rPr>
          <w:rFonts w:ascii="GHEA Grapalat" w:eastAsia="Times New Roman" w:hAnsi="GHEA Grapalat" w:cs="Sylfaen"/>
          <w:sz w:val="20"/>
          <w:szCs w:val="24"/>
          <w:lang w:val="hy-AM"/>
        </w:rPr>
        <w:t xml:space="preserve">in case</w:t>
      </w:r>
      <w:r xmlns:w="http://schemas.openxmlformats.org/wordprocessingml/2006/main" w:rsidRPr="00D96837">
        <w:rPr>
          <w:rFonts w:ascii="GHEA Grapalat" w:eastAsia="Times New Roman" w:hAnsi="GHEA Grapalat" w:cs="Arial Unicode"/>
          <w:sz w:val="20"/>
          <w:szCs w:val="24"/>
          <w:lang w:val="hy-AM"/>
        </w:rPr>
        <w:t xml:space="preserve"> </w:t>
      </w:r>
      <w:r xmlns:w="http://schemas.openxmlformats.org/wordprocessingml/2006/main" w:rsidRPr="00D96837">
        <w:rPr>
          <w:rFonts w:ascii="GHEA Grapalat" w:eastAsia="Times New Roman" w:hAnsi="GHEA Grapalat" w:cs="Sylfaen"/>
          <w:sz w:val="20"/>
          <w:szCs w:val="24"/>
          <w:lang w:val="hy-AM"/>
        </w:rPr>
        <w:t xml:space="preserve">applications</w:t>
      </w:r>
      <w:r xmlns:w="http://schemas.openxmlformats.org/wordprocessingml/2006/main" w:rsidRPr="00D96837">
        <w:rPr>
          <w:rFonts w:ascii="GHEA Grapalat" w:eastAsia="Times New Roman" w:hAnsi="GHEA Grapalat" w:cs="Arial Unicode"/>
          <w:sz w:val="20"/>
          <w:szCs w:val="24"/>
          <w:lang w:val="hy-AM"/>
        </w:rPr>
        <w:t xml:space="preserve"> </w:t>
      </w:r>
      <w:r xmlns:w="http://schemas.openxmlformats.org/wordprocessingml/2006/main" w:rsidRPr="00D96837">
        <w:rPr>
          <w:rFonts w:ascii="GHEA Grapalat" w:eastAsia="Times New Roman" w:hAnsi="GHEA Grapalat" w:cs="Sylfaen"/>
          <w:sz w:val="20"/>
          <w:szCs w:val="24"/>
          <w:lang w:val="hy-AM"/>
        </w:rPr>
        <w:t xml:space="preserve">to present</w:t>
      </w:r>
      <w:r xmlns:w="http://schemas.openxmlformats.org/wordprocessingml/2006/main" w:rsidRPr="00D96837">
        <w:rPr>
          <w:rFonts w:ascii="GHEA Grapalat" w:eastAsia="Times New Roman" w:hAnsi="GHEA Grapalat" w:cs="Arial Unicode"/>
          <w:sz w:val="20"/>
          <w:szCs w:val="24"/>
          <w:lang w:val="hy-AM"/>
        </w:rPr>
        <w:t xml:space="preserve"> </w:t>
      </w:r>
      <w:r xmlns:w="http://schemas.openxmlformats.org/wordprocessingml/2006/main" w:rsidRPr="00D96837">
        <w:rPr>
          <w:rFonts w:ascii="GHEA Grapalat" w:eastAsia="Times New Roman" w:hAnsi="GHEA Grapalat" w:cs="Sylfaen"/>
          <w:sz w:val="20"/>
          <w:szCs w:val="24"/>
          <w:lang w:val="hy-AM"/>
        </w:rPr>
        <w:t xml:space="preserve">deadline</w:t>
      </w:r>
      <w:r xmlns:w="http://schemas.openxmlformats.org/wordprocessingml/2006/main" w:rsidRPr="00D96837">
        <w:rPr>
          <w:rFonts w:ascii="GHEA Grapalat" w:eastAsia="Times New Roman" w:hAnsi="GHEA Grapalat" w:cs="Arial Unicode"/>
          <w:sz w:val="20"/>
          <w:szCs w:val="24"/>
          <w:lang w:val="hy-AM"/>
        </w:rPr>
        <w:t xml:space="preserve"> </w:t>
      </w:r>
      <w:r xmlns:w="http://schemas.openxmlformats.org/wordprocessingml/2006/main" w:rsidRPr="00D96837">
        <w:rPr>
          <w:rFonts w:ascii="GHEA Grapalat" w:eastAsia="Times New Roman" w:hAnsi="GHEA Grapalat" w:cs="Sylfaen"/>
          <w:sz w:val="20"/>
          <w:szCs w:val="24"/>
          <w:lang w:val="hy-AM"/>
        </w:rPr>
        <w:t xml:space="preserve">counting</w:t>
      </w:r>
      <w:r xmlns:w="http://schemas.openxmlformats.org/wordprocessingml/2006/main" w:rsidRPr="00D96837">
        <w:rPr>
          <w:rFonts w:ascii="GHEA Grapalat" w:eastAsia="Times New Roman" w:hAnsi="GHEA Grapalat" w:cs="Arial Unicode"/>
          <w:sz w:val="20"/>
          <w:szCs w:val="24"/>
          <w:lang w:val="hy-AM"/>
        </w:rPr>
        <w:t xml:space="preserve"> </w:t>
      </w:r>
      <w:r xmlns:w="http://schemas.openxmlformats.org/wordprocessingml/2006/main" w:rsidRPr="00D96837">
        <w:rPr>
          <w:rFonts w:ascii="GHEA Grapalat" w:eastAsia="Times New Roman" w:hAnsi="GHEA Grapalat" w:cs="Sylfaen"/>
          <w:sz w:val="20"/>
          <w:szCs w:val="24"/>
          <w:lang w:val="hy-AM"/>
        </w:rPr>
        <w:t xml:space="preserve">is</w:t>
      </w:r>
      <w:r xmlns:w="http://schemas.openxmlformats.org/wordprocessingml/2006/main" w:rsidRPr="00D96837">
        <w:rPr>
          <w:rFonts w:ascii="GHEA Grapalat" w:eastAsia="Times New Roman" w:hAnsi="GHEA Grapalat" w:cs="Arial Unicode"/>
          <w:sz w:val="20"/>
          <w:szCs w:val="24"/>
          <w:lang w:val="hy-AM"/>
        </w:rPr>
        <w:t xml:space="preserve"> </w:t>
      </w:r>
      <w:r xmlns:w="http://schemas.openxmlformats.org/wordprocessingml/2006/main" w:rsidRPr="00D96837">
        <w:rPr>
          <w:rFonts w:ascii="GHEA Grapalat" w:eastAsia="Times New Roman" w:hAnsi="GHEA Grapalat" w:cs="Sylfaen"/>
          <w:sz w:val="20"/>
          <w:szCs w:val="24"/>
          <w:lang w:val="hy-AM"/>
        </w:rPr>
        <w:t xml:space="preserve">that</w:t>
      </w:r>
      <w:r xmlns:w="http://schemas.openxmlformats.org/wordprocessingml/2006/main" w:rsidRPr="00D96837">
        <w:rPr>
          <w:rFonts w:ascii="GHEA Grapalat" w:eastAsia="Times New Roman" w:hAnsi="GHEA Grapalat" w:cs="Arial Unicode"/>
          <w:sz w:val="20"/>
          <w:szCs w:val="24"/>
          <w:lang w:val="hy-AM"/>
        </w:rPr>
        <w:t xml:space="preserve"> </w:t>
      </w:r>
      <w:r xmlns:w="http://schemas.openxmlformats.org/wordprocessingml/2006/main" w:rsidRPr="00D96837">
        <w:rPr>
          <w:rFonts w:ascii="GHEA Grapalat" w:eastAsia="Times New Roman" w:hAnsi="GHEA Grapalat" w:cs="Sylfaen"/>
          <w:sz w:val="20"/>
          <w:szCs w:val="24"/>
          <w:lang w:val="hy-AM"/>
        </w:rPr>
        <w:t xml:space="preserve">changes</w:t>
      </w:r>
      <w:r xmlns:w="http://schemas.openxmlformats.org/wordprocessingml/2006/main" w:rsidRPr="00D96837">
        <w:rPr>
          <w:rFonts w:ascii="GHEA Grapalat" w:eastAsia="Times New Roman" w:hAnsi="GHEA Grapalat" w:cs="Arial Unicode"/>
          <w:sz w:val="20"/>
          <w:szCs w:val="24"/>
          <w:lang w:val="hy-AM"/>
        </w:rPr>
        <w:t xml:space="preserve"> </w:t>
      </w:r>
      <w:r xmlns:w="http://schemas.openxmlformats.org/wordprocessingml/2006/main" w:rsidRPr="00D96837">
        <w:rPr>
          <w:rFonts w:ascii="GHEA Grapalat" w:eastAsia="Times New Roman" w:hAnsi="GHEA Grapalat" w:cs="Sylfaen"/>
          <w:sz w:val="20"/>
          <w:szCs w:val="24"/>
          <w:lang w:val="hy-AM"/>
        </w:rPr>
        <w:t xml:space="preserve">about</w:t>
      </w:r>
      <w:r xmlns:w="http://schemas.openxmlformats.org/wordprocessingml/2006/main" w:rsidRPr="00D96837">
        <w:rPr>
          <w:rFonts w:ascii="GHEA Grapalat" w:eastAsia="Times New Roman" w:hAnsi="GHEA Grapalat" w:cs="Arial Unicode"/>
          <w:sz w:val="20"/>
          <w:szCs w:val="24"/>
          <w:lang w:val="hy-AM"/>
        </w:rPr>
        <w:t xml:space="preserve"> </w:t>
      </w:r>
      <w:r xmlns:w="http://schemas.openxmlformats.org/wordprocessingml/2006/main" w:rsidRPr="00D96837">
        <w:rPr>
          <w:rFonts w:ascii="GHEA Grapalat" w:eastAsia="Times New Roman" w:hAnsi="GHEA Grapalat" w:cs="Sylfaen"/>
          <w:sz w:val="20"/>
          <w:szCs w:val="24"/>
          <w:lang w:val="hy-AM"/>
        </w:rPr>
        <w:t xml:space="preserve">newsletter</w:t>
      </w:r>
      <w:r xmlns:w="http://schemas.openxmlformats.org/wordprocessingml/2006/main" w:rsidRPr="00D96837">
        <w:rPr>
          <w:rFonts w:ascii="GHEA Grapalat" w:eastAsia="Times New Roman" w:hAnsi="GHEA Grapalat" w:cs="Arial"/>
          <w:sz w:val="20"/>
          <w:szCs w:val="24"/>
          <w:lang w:val="hy-AM"/>
        </w:rPr>
        <w:t xml:space="preserve"> </w:t>
      </w:r>
      <w:r xmlns:w="http://schemas.openxmlformats.org/wordprocessingml/2006/main" w:rsidRPr="00D96837">
        <w:rPr>
          <w:rFonts w:ascii="GHEA Grapalat" w:eastAsia="Times New Roman" w:hAnsi="GHEA Grapalat" w:cs="Sylfaen"/>
          <w:sz w:val="20"/>
          <w:szCs w:val="24"/>
          <w:lang w:val="hy-AM"/>
        </w:rPr>
        <w:t xml:space="preserve">announcement</w:t>
      </w:r>
      <w:r xmlns:w="http://schemas.openxmlformats.org/wordprocessingml/2006/main" w:rsidRPr="00D96837">
        <w:rPr>
          <w:rFonts w:ascii="GHEA Grapalat" w:eastAsia="Times New Roman" w:hAnsi="GHEA Grapalat" w:cs="Arial Unicode"/>
          <w:sz w:val="20"/>
          <w:szCs w:val="24"/>
          <w:lang w:val="hy-AM"/>
        </w:rPr>
        <w:t xml:space="preserve"> </w:t>
      </w:r>
      <w:r xmlns:w="http://schemas.openxmlformats.org/wordprocessingml/2006/main" w:rsidRPr="00D96837">
        <w:rPr>
          <w:rFonts w:ascii="GHEA Grapalat" w:eastAsia="Times New Roman" w:hAnsi="GHEA Grapalat" w:cs="Sylfaen"/>
          <w:sz w:val="20"/>
          <w:szCs w:val="24"/>
          <w:lang w:val="hy-AM"/>
        </w:rPr>
        <w:t xml:space="preserve">publication</w:t>
      </w:r>
      <w:r xmlns:w="http://schemas.openxmlformats.org/wordprocessingml/2006/main" w:rsidRPr="00D96837">
        <w:rPr>
          <w:rFonts w:ascii="GHEA Grapalat" w:eastAsia="Times New Roman" w:hAnsi="GHEA Grapalat" w:cs="Arial Unicode"/>
          <w:sz w:val="20"/>
          <w:szCs w:val="24"/>
          <w:lang w:val="hy-AM"/>
        </w:rPr>
        <w:t xml:space="preserve"> </w:t>
      </w:r>
      <w:r xmlns:w="http://schemas.openxmlformats.org/wordprocessingml/2006/main" w:rsidRPr="00D96837">
        <w:rPr>
          <w:rFonts w:ascii="GHEA Grapalat" w:eastAsia="Times New Roman" w:hAnsi="GHEA Grapalat" w:cs="Sylfaen"/>
          <w:sz w:val="20"/>
          <w:szCs w:val="24"/>
          <w:lang w:val="hy-AM"/>
        </w:rPr>
        <w:t xml:space="preserve">since the day </w:t>
      </w:r>
      <w:r xmlns:w="http://schemas.openxmlformats.org/wordprocessingml/2006/main" w:rsidRPr="00D96837">
        <w:rPr>
          <w:rFonts w:ascii="GHEA Grapalat" w:eastAsia="Times New Roman" w:hAnsi="GHEA Grapalat" w:cs="Tahoma"/>
          <w:sz w:val="20"/>
          <w:szCs w:val="24"/>
          <w:lang w:val="hy-AM"/>
        </w:rPr>
        <w:t xml:space="preserve">.</w:t>
      </w:r>
      <w:r xmlns:w="http://schemas.openxmlformats.org/wordprocessingml/2006/main" w:rsidRPr="00D96837">
        <w:rPr>
          <w:rFonts w:ascii="GHEA Grapalat" w:eastAsia="Times New Roman" w:hAnsi="GHEA Grapalat" w:cs="Arial Unicode"/>
          <w:sz w:val="20"/>
          <w:szCs w:val="24"/>
          <w:lang w:val="hy-AM"/>
        </w:rPr>
        <w:t xml:space="preserve"> </w:t>
      </w:r>
      <w:r xmlns:w="http://schemas.openxmlformats.org/wordprocessingml/2006/main" w:rsidRPr="00D96837">
        <w:rPr>
          <w:rFonts w:ascii="GHEA Grapalat" w:eastAsia="Times New Roman" w:hAnsi="GHEA Grapalat" w:cs="Sylfaen"/>
          <w:sz w:val="20"/>
          <w:szCs w:val="24"/>
          <w:lang w:val="hy-AM"/>
        </w:rPr>
        <w:t xml:space="preserve">That</w:t>
      </w:r>
      <w:r xmlns:w="http://schemas.openxmlformats.org/wordprocessingml/2006/main" w:rsidRPr="00D96837">
        <w:rPr>
          <w:rFonts w:ascii="GHEA Grapalat" w:eastAsia="Times New Roman" w:hAnsi="GHEA Grapalat" w:cs="Arial Unicode"/>
          <w:sz w:val="20"/>
          <w:szCs w:val="24"/>
          <w:lang w:val="hy-AM"/>
        </w:rPr>
        <w:t xml:space="preserve"> </w:t>
      </w:r>
      <w:r xmlns:w="http://schemas.openxmlformats.org/wordprocessingml/2006/main" w:rsidRPr="00D96837">
        <w:rPr>
          <w:rFonts w:ascii="GHEA Grapalat" w:eastAsia="Times New Roman" w:hAnsi="GHEA Grapalat" w:cs="Sylfaen"/>
          <w:sz w:val="20"/>
          <w:szCs w:val="24"/>
          <w:lang w:val="hy-AM"/>
        </w:rPr>
        <w:t xml:space="preserve">in case</w:t>
      </w:r>
      <w:r xmlns:w="http://schemas.openxmlformats.org/wordprocessingml/2006/main" w:rsidRPr="00D96837">
        <w:rPr>
          <w:rFonts w:ascii="GHEA Grapalat" w:eastAsia="Times New Roman" w:hAnsi="GHEA Grapalat" w:cs="Arial Unicode"/>
          <w:sz w:val="20"/>
          <w:szCs w:val="24"/>
          <w:lang w:val="hy-AM"/>
        </w:rPr>
        <w:t xml:space="preserve"> </w:t>
      </w:r>
      <w:r xmlns:w="http://schemas.openxmlformats.org/wordprocessingml/2006/main" w:rsidRPr="00D96837">
        <w:rPr>
          <w:rFonts w:ascii="GHEA Grapalat" w:eastAsia="Times New Roman" w:hAnsi="GHEA Grapalat" w:cs="Sylfaen"/>
          <w:sz w:val="20"/>
          <w:szCs w:val="24"/>
          <w:lang w:val="hy-AM"/>
        </w:rPr>
        <w:t xml:space="preserve">participants</w:t>
      </w:r>
      <w:r xmlns:w="http://schemas.openxmlformats.org/wordprocessingml/2006/main" w:rsidRPr="00D96837">
        <w:rPr>
          <w:rFonts w:ascii="GHEA Grapalat" w:eastAsia="Times New Roman" w:hAnsi="GHEA Grapalat" w:cs="Arial Unicode"/>
          <w:sz w:val="20"/>
          <w:szCs w:val="24"/>
          <w:lang w:val="hy-AM"/>
        </w:rPr>
        <w:t xml:space="preserve"> </w:t>
      </w:r>
      <w:r xmlns:w="http://schemas.openxmlformats.org/wordprocessingml/2006/main" w:rsidRPr="00D96837">
        <w:rPr>
          <w:rFonts w:ascii="GHEA Grapalat" w:eastAsia="Times New Roman" w:hAnsi="GHEA Grapalat" w:cs="Sylfaen"/>
          <w:sz w:val="20"/>
          <w:szCs w:val="24"/>
          <w:lang w:val="hy-AM"/>
        </w:rPr>
        <w:t xml:space="preserve">obliged</w:t>
      </w:r>
      <w:r xmlns:w="http://schemas.openxmlformats.org/wordprocessingml/2006/main" w:rsidRPr="00D96837">
        <w:rPr>
          <w:rFonts w:ascii="GHEA Grapalat" w:eastAsia="Times New Roman" w:hAnsi="GHEA Grapalat" w:cs="Arial Unicode"/>
          <w:sz w:val="20"/>
          <w:szCs w:val="24"/>
          <w:lang w:val="hy-AM"/>
        </w:rPr>
        <w:t xml:space="preserve"> </w:t>
      </w:r>
      <w:r xmlns:w="http://schemas.openxmlformats.org/wordprocessingml/2006/main" w:rsidRPr="00D96837">
        <w:rPr>
          <w:rFonts w:ascii="GHEA Grapalat" w:eastAsia="Times New Roman" w:hAnsi="GHEA Grapalat" w:cs="Sylfaen"/>
          <w:sz w:val="20"/>
          <w:szCs w:val="24"/>
          <w:lang w:val="hy-AM"/>
        </w:rPr>
        <w:t xml:space="preserve">are</w:t>
      </w:r>
      <w:r xmlns:w="http://schemas.openxmlformats.org/wordprocessingml/2006/main" w:rsidRPr="00D96837">
        <w:rPr>
          <w:rFonts w:ascii="GHEA Grapalat" w:eastAsia="Times New Roman" w:hAnsi="GHEA Grapalat" w:cs="Arial Unicode"/>
          <w:sz w:val="20"/>
          <w:szCs w:val="24"/>
          <w:lang w:val="hy-AM"/>
        </w:rPr>
        <w:t xml:space="preserve"> </w:t>
      </w:r>
      <w:r xmlns:w="http://schemas.openxmlformats.org/wordprocessingml/2006/main" w:rsidRPr="00D96837">
        <w:rPr>
          <w:rFonts w:ascii="GHEA Grapalat" w:eastAsia="Times New Roman" w:hAnsi="GHEA Grapalat" w:cs="Sylfaen"/>
          <w:sz w:val="20"/>
          <w:szCs w:val="24"/>
          <w:lang w:val="hy-AM"/>
        </w:rPr>
        <w:t xml:space="preserve">to extend</w:t>
      </w:r>
      <w:r xmlns:w="http://schemas.openxmlformats.org/wordprocessingml/2006/main" w:rsidRPr="00D96837">
        <w:rPr>
          <w:rFonts w:ascii="GHEA Grapalat" w:eastAsia="Times New Roman" w:hAnsi="GHEA Grapalat" w:cs="Arial Unicode"/>
          <w:sz w:val="20"/>
          <w:szCs w:val="24"/>
          <w:lang w:val="hy-AM"/>
        </w:rPr>
        <w:t xml:space="preserve"> </w:t>
      </w:r>
      <w:r xmlns:w="http://schemas.openxmlformats.org/wordprocessingml/2006/main" w:rsidRPr="00D96837">
        <w:rPr>
          <w:rFonts w:ascii="GHEA Grapalat" w:eastAsia="Times New Roman" w:hAnsi="GHEA Grapalat" w:cs="Sylfaen"/>
          <w:color w:val="000000"/>
          <w:sz w:val="20"/>
          <w:szCs w:val="24"/>
          <w:lang w:val="hy-AM"/>
        </w:rPr>
        <w:t xml:space="preserve">their</w:t>
      </w:r>
      <w:r xmlns:w="http://schemas.openxmlformats.org/wordprocessingml/2006/main" w:rsidRPr="00D96837">
        <w:rPr>
          <w:rFonts w:ascii="GHEA Grapalat" w:eastAsia="Times New Roman" w:hAnsi="GHEA Grapalat" w:cs="Arial Unicode"/>
          <w:color w:val="000000"/>
          <w:sz w:val="20"/>
          <w:szCs w:val="24"/>
          <w:lang w:val="hy-AM"/>
        </w:rPr>
        <w:t xml:space="preserve"> </w:t>
      </w:r>
      <w:r xmlns:w="http://schemas.openxmlformats.org/wordprocessingml/2006/main" w:rsidRPr="00D96837">
        <w:rPr>
          <w:rFonts w:ascii="GHEA Grapalat" w:eastAsia="Times New Roman" w:hAnsi="GHEA Grapalat" w:cs="Sylfaen"/>
          <w:color w:val="000000"/>
          <w:sz w:val="20"/>
          <w:szCs w:val="24"/>
          <w:lang w:val="hy-AM"/>
        </w:rPr>
        <w:t xml:space="preserve">presented</w:t>
      </w:r>
      <w:r xmlns:w="http://schemas.openxmlformats.org/wordprocessingml/2006/main" w:rsidRPr="00D96837">
        <w:rPr>
          <w:rFonts w:ascii="GHEA Grapalat" w:eastAsia="Times New Roman" w:hAnsi="GHEA Grapalat" w:cs="Arial Unicode"/>
          <w:color w:val="000000"/>
          <w:sz w:val="20"/>
          <w:szCs w:val="24"/>
          <w:lang w:val="hy-AM"/>
        </w:rPr>
        <w:t xml:space="preserve"> </w:t>
      </w:r>
      <w:r xmlns:w="http://schemas.openxmlformats.org/wordprocessingml/2006/main" w:rsidRPr="00D96837">
        <w:rPr>
          <w:rFonts w:ascii="GHEA Grapalat" w:eastAsia="Times New Roman" w:hAnsi="GHEA Grapalat" w:cs="Sylfaen"/>
          <w:color w:val="000000"/>
          <w:sz w:val="20"/>
          <w:szCs w:val="24"/>
          <w:lang w:val="hy-AM"/>
        </w:rPr>
        <w:t xml:space="preserve">application</w:t>
      </w:r>
      <w:r xmlns:w="http://schemas.openxmlformats.org/wordprocessingml/2006/main" w:rsidRPr="00D96837">
        <w:rPr>
          <w:rFonts w:ascii="GHEA Grapalat" w:eastAsia="Times New Roman" w:hAnsi="GHEA Grapalat" w:cs="Arial Unicode"/>
          <w:color w:val="000000"/>
          <w:sz w:val="20"/>
          <w:szCs w:val="24"/>
          <w:lang w:val="hy-AM"/>
        </w:rPr>
        <w:t xml:space="preserve"> </w:t>
      </w:r>
      <w:r xmlns:w="http://schemas.openxmlformats.org/wordprocessingml/2006/main" w:rsidRPr="00D96837">
        <w:rPr>
          <w:rFonts w:ascii="GHEA Grapalat" w:eastAsia="Times New Roman" w:hAnsi="GHEA Grapalat" w:cs="Arial Unicode"/>
          <w:color w:val="000000"/>
          <w:sz w:val="20"/>
          <w:szCs w:val="24"/>
          <w:lang w:val="hy-AM"/>
        </w:rPr>
        <w:t xml:space="preserve">validity </w:t>
      </w:r>
      <w:r xmlns:w="http://schemas.openxmlformats.org/wordprocessingml/2006/main" w:rsidRPr="00D96837">
        <w:rPr>
          <w:rFonts w:ascii="GHEA Grapalat" w:eastAsia="Times New Roman" w:hAnsi="GHEA Grapalat" w:cs="Sylfaen"/>
          <w:color w:val="000000"/>
          <w:sz w:val="20"/>
          <w:szCs w:val="24"/>
          <w:lang w:val="hy-AM"/>
        </w:rPr>
        <w:t xml:space="preserve">period </w:t>
      </w:r>
      <w:r xmlns:w="http://schemas.openxmlformats.org/wordprocessingml/2006/main" w:rsidRPr="00D96837">
        <w:rPr>
          <w:rFonts w:ascii="GHEA Grapalat" w:eastAsia="Times New Roman" w:hAnsi="GHEA Grapalat" w:cs="Sylfaen"/>
          <w:color w:val="000000"/>
          <w:sz w:val="20"/>
          <w:szCs w:val="24"/>
          <w:lang w:val="hy-AM"/>
        </w:rPr>
        <w:t xml:space="preserve">of the guarantee</w:t>
      </w:r>
      <w:r xmlns:w="http://schemas.openxmlformats.org/wordprocessingml/2006/main" w:rsidRPr="00D96837">
        <w:rPr>
          <w:rFonts w:ascii="GHEA Grapalat" w:eastAsia="Times New Roman" w:hAnsi="GHEA Grapalat" w:cs="Arial Unicode"/>
          <w:color w:val="000000"/>
          <w:sz w:val="20"/>
          <w:szCs w:val="24"/>
          <w:lang w:val="hy-AM"/>
        </w:rPr>
        <w:t xml:space="preserve"> </w:t>
      </w:r>
      <w:r xmlns:w="http://schemas.openxmlformats.org/wordprocessingml/2006/main" w:rsidRPr="00D96837">
        <w:rPr>
          <w:rFonts w:ascii="GHEA Grapalat" w:eastAsia="Times New Roman" w:hAnsi="GHEA Grapalat" w:cs="Sylfaen"/>
          <w:color w:val="000000"/>
          <w:sz w:val="20"/>
          <w:szCs w:val="24"/>
          <w:lang w:val="hy-AM"/>
        </w:rPr>
        <w:t xml:space="preserve">or</w:t>
      </w:r>
      <w:r xmlns:w="http://schemas.openxmlformats.org/wordprocessingml/2006/main" w:rsidRPr="00D96837">
        <w:rPr>
          <w:rFonts w:ascii="GHEA Grapalat" w:eastAsia="Times New Roman" w:hAnsi="GHEA Grapalat" w:cs="Arial Unicode"/>
          <w:color w:val="000000"/>
          <w:sz w:val="20"/>
          <w:szCs w:val="24"/>
          <w:lang w:val="hy-AM"/>
        </w:rPr>
        <w:t xml:space="preserve"> </w:t>
      </w:r>
      <w:r xmlns:w="http://schemas.openxmlformats.org/wordprocessingml/2006/main" w:rsidRPr="00D96837">
        <w:rPr>
          <w:rFonts w:ascii="GHEA Grapalat" w:eastAsia="Times New Roman" w:hAnsi="GHEA Grapalat" w:cs="Sylfaen"/>
          <w:color w:val="000000"/>
          <w:sz w:val="20"/>
          <w:szCs w:val="24"/>
          <w:lang w:val="hy-AM"/>
        </w:rPr>
        <w:t xml:space="preserve">to present</w:t>
      </w:r>
      <w:r xmlns:w="http://schemas.openxmlformats.org/wordprocessingml/2006/main" w:rsidRPr="00D96837">
        <w:rPr>
          <w:rFonts w:ascii="GHEA Grapalat" w:eastAsia="Times New Roman" w:hAnsi="GHEA Grapalat" w:cs="Arial Unicode"/>
          <w:color w:val="000000"/>
          <w:sz w:val="20"/>
          <w:szCs w:val="24"/>
          <w:lang w:val="hy-AM"/>
        </w:rPr>
        <w:t xml:space="preserve"> </w:t>
      </w:r>
      <w:r xmlns:w="http://schemas.openxmlformats.org/wordprocessingml/2006/main" w:rsidRPr="00D96837">
        <w:rPr>
          <w:rFonts w:ascii="GHEA Grapalat" w:eastAsia="Times New Roman" w:hAnsi="GHEA Grapalat" w:cs="Sylfaen"/>
          <w:color w:val="000000"/>
          <w:sz w:val="20"/>
          <w:szCs w:val="24"/>
          <w:lang w:val="hy-AM"/>
        </w:rPr>
        <w:t xml:space="preserve">application</w:t>
      </w:r>
      <w:r xmlns:w="http://schemas.openxmlformats.org/wordprocessingml/2006/main" w:rsidRPr="00D96837">
        <w:rPr>
          <w:rFonts w:ascii="GHEA Grapalat" w:eastAsia="Times New Roman" w:hAnsi="GHEA Grapalat" w:cs="Arial Unicode"/>
          <w:color w:val="000000"/>
          <w:sz w:val="20"/>
          <w:szCs w:val="24"/>
          <w:lang w:val="hy-AM"/>
        </w:rPr>
        <w:t xml:space="preserve"> </w:t>
      </w:r>
      <w:r xmlns:w="http://schemas.openxmlformats.org/wordprocessingml/2006/main" w:rsidRPr="00D96837">
        <w:rPr>
          <w:rFonts w:ascii="GHEA Grapalat" w:eastAsia="Times New Roman" w:hAnsi="GHEA Grapalat" w:cs="Sylfaen"/>
          <w:color w:val="000000"/>
          <w:sz w:val="20"/>
          <w:szCs w:val="24"/>
          <w:lang w:val="hy-AM"/>
        </w:rPr>
        <w:t xml:space="preserve">new</w:t>
      </w:r>
      <w:r xmlns:w="http://schemas.openxmlformats.org/wordprocessingml/2006/main" w:rsidRPr="00D96837">
        <w:rPr>
          <w:rFonts w:ascii="GHEA Grapalat" w:eastAsia="Times New Roman" w:hAnsi="GHEA Grapalat" w:cs="Arial Unicode"/>
          <w:color w:val="000000"/>
          <w:sz w:val="20"/>
          <w:szCs w:val="24"/>
          <w:lang w:val="hy-AM"/>
        </w:rPr>
        <w:t xml:space="preserve"> </w:t>
      </w:r>
      <w:r xmlns:w="http://schemas.openxmlformats.org/wordprocessingml/2006/main" w:rsidRPr="00D96837">
        <w:rPr>
          <w:rFonts w:ascii="GHEA Grapalat" w:eastAsia="Times New Roman" w:hAnsi="GHEA Grapalat" w:cs="Sylfaen"/>
          <w:color w:val="000000"/>
          <w:sz w:val="20"/>
          <w:szCs w:val="24"/>
          <w:lang w:val="hy-AM"/>
        </w:rPr>
        <w:t xml:space="preserve">providing</w:t>
      </w:r>
      <w:r xmlns:w="http://schemas.openxmlformats.org/wordprocessingml/2006/main" w:rsidRPr="00D96837">
        <w:rPr>
          <w:rFonts w:ascii="GHEA Grapalat" w:eastAsia="Times New Roman" w:hAnsi="GHEA Grapalat" w:cs="Sylfaen"/>
          <w:color w:val="000000"/>
          <w:sz w:val="20"/>
          <w:szCs w:val="24"/>
          <w:shd w:val="clear" w:color="auto" w:fill="FFFFFF"/>
          <w:lang w:val="hy-AM"/>
        </w:rPr>
        <w:t xml:space="preserve">​</w:t>
      </w:r>
    </w:p>
    <w:p w14:paraId="172F4BD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Arial"/>
          <w:b/>
          <w:sz w:val="20"/>
          <w:szCs w:val="24"/>
          <w:lang w:val="hy-AM"/>
        </w:rPr>
      </w:pPr>
      <w:r xmlns:w="http://schemas.openxmlformats.org/wordprocessingml/2006/main" w:rsidRPr="00E84C88">
        <w:rPr>
          <w:rFonts w:ascii="GHEA Grapalat" w:eastAsia="Times New Roman" w:hAnsi="GHEA Grapalat" w:cs="Times New Roman"/>
          <w:b/>
          <w:sz w:val="20"/>
          <w:szCs w:val="24"/>
          <w:lang w:val="hy-AM"/>
        </w:rPr>
        <w:t xml:space="preserve">4. </w:t>
      </w:r>
      <w:r xmlns:w="http://schemas.openxmlformats.org/wordprocessingml/2006/main" w:rsidRPr="00E84C88">
        <w:rPr>
          <w:rFonts w:ascii="Arial" w:eastAsia="Times New Roman" w:hAnsi="Arial" w:cs="Arial"/>
          <w:b/>
          <w:sz w:val="20"/>
          <w:szCs w:val="24"/>
          <w:lang w:val="hy-AM"/>
        </w:rPr>
        <w:t xml:space="preserve">THE APPLICATION</w:t>
      </w:r>
      <w:r xmlns:w="http://schemas.openxmlformats.org/wordprocessingml/2006/main" w:rsidRPr="00E84C88">
        <w:rPr>
          <w:rFonts w:ascii="GHEA Grapalat" w:eastAsia="Times New Roman" w:hAnsi="GHEA Grapalat" w:cs="Arial"/>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TO PRESENT</w:t>
      </w:r>
      <w:r xmlns:w="http://schemas.openxmlformats.org/wordprocessingml/2006/main" w:rsidRPr="00E84C88">
        <w:rPr>
          <w:rFonts w:ascii="GHEA Grapalat" w:eastAsia="Times New Roman" w:hAnsi="GHEA Grapalat" w:cs="Arial"/>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THE ORDER</w:t>
      </w:r>
    </w:p>
    <w:p w14:paraId="0C7D47F5"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4.1 </w:t>
      </w:r>
      <w:r xmlns:w="http://schemas.openxmlformats.org/wordprocessingml/2006/main" w:rsidRPr="00E84C88">
        <w:rPr>
          <w:rFonts w:ascii="Arial" w:eastAsia="Times New Roman" w:hAnsi="Arial" w:cs="Arial"/>
          <w:sz w:val="20"/>
          <w:szCs w:val="24"/>
          <w:lang w:val="hy-AM"/>
        </w:rPr>
        <w:t xml:space="preserve">This</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procedure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participate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number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participant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committee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present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application.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application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invitation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basis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participant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presented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offer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 </w:t>
      </w:r>
      <w:r xmlns:w="http://schemas.openxmlformats.org/wordprocessingml/2006/main" w:rsidRPr="00E84C88">
        <w:rPr>
          <w:rFonts w:ascii="GHEA Grapalat" w:eastAsia="Times New Roman" w:hAnsi="GHEA Grapalat" w:cs="Sylfaen"/>
          <w:sz w:val="20"/>
          <w:szCs w:val="24"/>
          <w:lang w:val="hy-AM"/>
        </w:rPr>
        <w:t xml:space="preserve">.</w:t>
      </w:r>
    </w:p>
    <w:p w14:paraId="3D3E351B"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0"/>
          <w:lang w:val="af-ZA"/>
        </w:rPr>
        <w:t xml:space="preserve">Participant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af-ZA"/>
        </w:rPr>
        <w:t xml:space="preserve">can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af-ZA"/>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af-ZA"/>
        </w:rPr>
        <w:t xml:space="preserve">application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af-ZA"/>
        </w:rPr>
        <w:t xml:space="preserve">to present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af-ZA"/>
        </w:rPr>
        <w:t xml:space="preserve">how</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af-ZA"/>
        </w:rPr>
        <w:t xml:space="preserve">each</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af-ZA"/>
        </w:rPr>
        <w:t xml:space="preserve">portion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af-ZA"/>
        </w:rPr>
        <w:t xml:space="preserve">so</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af-ZA"/>
        </w:rPr>
        <w:t xml:space="preserve">email</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af-ZA"/>
        </w:rPr>
        <w:t xml:space="preserve">one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af-ZA"/>
        </w:rPr>
        <w:t xml:space="preserve">how many</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af-ZA"/>
        </w:rPr>
        <w:t xml:space="preserve">or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af-ZA"/>
        </w:rPr>
        <w:t xml:space="preserve">all</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af-ZA"/>
        </w:rPr>
        <w:t xml:space="preserve">portions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af-ZA"/>
        </w:rPr>
        <w:t xml:space="preserve">for </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p>
    <w:p w14:paraId="16882201"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hy-AM"/>
        </w:rPr>
        <w:t xml:space="preserve">The application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being presented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until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its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number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invitation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defined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deadline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end.</w:t>
      </w:r>
    </w:p>
    <w:p w14:paraId="7F8D47FE"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hy-AM"/>
        </w:rPr>
        <w:t xml:space="preserve">Application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preparation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order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described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GHEA Grapalat" w:eastAsia="Times New Roman" w:hAnsi="GHEA Grapalat" w:cs="Sylfaen"/>
          <w:sz w:val="20"/>
          <w:szCs w:val="24"/>
          <w:lang w:val="hy-AM"/>
        </w:rPr>
        <w:t xml:space="preserve">2nd </w:t>
      </w:r>
      <w:r xmlns:w="http://schemas.openxmlformats.org/wordprocessingml/2006/main" w:rsidRPr="00E84C88">
        <w:rPr>
          <w:rFonts w:ascii="Arial" w:eastAsia="Times New Roman" w:hAnsi="Arial" w:cs="Arial"/>
          <w:sz w:val="20"/>
          <w:szCs w:val="24"/>
          <w:lang w:val="hy-AM"/>
        </w:rPr>
        <w:t xml:space="preserve">of </w:t>
      </w:r>
      <w:r xmlns:w="http://schemas.openxmlformats.org/wordprocessingml/2006/main" w:rsidRPr="00E84C88">
        <w:rPr>
          <w:rFonts w:ascii="Arial" w:eastAsia="Times New Roman" w:hAnsi="Arial" w:cs="Arial"/>
          <w:sz w:val="20"/>
          <w:szCs w:val="24"/>
          <w:lang w:val="hy-AM"/>
        </w:rPr>
        <w:t xml:space="preserve">the invitation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part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quotation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survey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applications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prepare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the instruction.</w:t>
      </w:r>
    </w:p>
    <w:p w14:paraId="6A0FCDFD" w14:textId="572C5DFD" w:rsidR="00532D6C" w:rsidRPr="00216751" w:rsidRDefault="00532D6C" w:rsidP="00597465">
      <w:pPr xmlns:w="http://schemas.openxmlformats.org/wordprocessingml/2006/main">
        <w:spacing w:after="0" w:line="240" w:lineRule="auto"/>
        <w:ind w:firstLine="567"/>
        <w:jc w:val="both"/>
        <w:rPr>
          <w:rFonts w:ascii="Arial" w:eastAsia="Times New Roman" w:hAnsi="Arial" w:cs="Arial"/>
          <w:b/>
          <w:sz w:val="20"/>
          <w:szCs w:val="20"/>
          <w:lang w:val="af-ZA"/>
        </w:rPr>
      </w:pPr>
      <w:r xmlns:w="http://schemas.openxmlformats.org/wordprocessingml/2006/main" w:rsidRPr="00E84C88">
        <w:rPr>
          <w:rFonts w:ascii="GHEA Grapalat" w:eastAsia="Times New Roman" w:hAnsi="GHEA Grapalat" w:cs="Sylfaen"/>
          <w:sz w:val="20"/>
          <w:szCs w:val="24"/>
          <w:lang w:val="hy-AM"/>
        </w:rPr>
        <w:t xml:space="preserve">4.2 </w:t>
      </w:r>
      <w:r xmlns:w="http://schemas.openxmlformats.org/wordprocessingml/2006/main" w:rsidRPr="00E84C88">
        <w:rPr>
          <w:rFonts w:ascii="Arial" w:eastAsia="Times New Roman" w:hAnsi="Arial" w:cs="Arial"/>
          <w:sz w:val="20"/>
          <w:szCs w:val="24"/>
          <w:lang w:val="hy-AM"/>
        </w:rPr>
        <w:t xml:space="preserve">Procedure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applications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necessary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present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committee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later </w:t>
      </w:r>
      <w:r xmlns:w="http://schemas.openxmlformats.org/wordprocessingml/2006/main" w:rsidRPr="00E84C88">
        <w:rPr>
          <w:rFonts w:ascii="GHEA Grapalat" w:eastAsia="Times New Roman" w:hAnsi="GHEA Grapalat" w:cs="Sylfaen"/>
          <w:sz w:val="20"/>
          <w:szCs w:val="24"/>
          <w:lang w:val="hy-AM"/>
        </w:rPr>
        <w:t xml:space="preserve">than</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procedure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announcement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invitation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newsletter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be published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subsequent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day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calculated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00C4546D">
        <w:rPr>
          <w:rFonts w:ascii="Arial" w:eastAsia="Times New Roman" w:hAnsi="Arial" w:cs="Arial"/>
          <w:b/>
          <w:sz w:val="20"/>
          <w:szCs w:val="20"/>
          <w:lang w:val="hy-AM"/>
        </w:rPr>
        <w:t xml:space="preserve">05.08.2025 at </w:t>
      </w:r>
      <w:r xmlns:w="http://schemas.openxmlformats.org/wordprocessingml/2006/main" w:rsidR="00D96837">
        <w:rPr>
          <w:rFonts w:ascii="Cambria Math" w:eastAsia="Times New Roman" w:hAnsi="Cambria Math" w:cs="Arial"/>
          <w:b/>
          <w:sz w:val="20"/>
          <w:szCs w:val="20"/>
          <w:lang w:val="hy-AM"/>
        </w:rPr>
        <w:t xml:space="preserve">15:00 </w:t>
      </w:r>
      <w:r xmlns:w="http://schemas.openxmlformats.org/wordprocessingml/2006/main" w:rsidRPr="00597465">
        <w:rPr>
          <w:rFonts w:ascii="Arial" w:eastAsia="Times New Roman" w:hAnsi="Arial" w:cs="Arial"/>
          <w:b/>
          <w:sz w:val="20"/>
          <w:szCs w:val="20"/>
          <w:lang w:val="af-ZA"/>
        </w:rPr>
        <w:t xml:space="preserve">, Tumanyan community, Central Street, Building 1.</w:t>
      </w:r>
    </w:p>
    <w:p w14:paraId="7B5E4058"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hy-AM"/>
        </w:rPr>
        <w:t xml:space="preserve">Procedure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applications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receives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applications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the registry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registration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commission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0"/>
          <w:lang w:val="hy-AM"/>
        </w:rPr>
        <w:t xml:space="preserve">secretary</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Pearl</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Chatinyan.</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Applications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secretary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registering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the registry </w:t>
      </w:r>
      <w:r xmlns:w="http://schemas.openxmlformats.org/wordprocessingml/2006/main" w:rsidRPr="00E84C88">
        <w:rPr>
          <w:rFonts w:ascii="GHEA Grapalat" w:eastAsia="Times New Roman" w:hAnsi="GHEA Grapalat" w:cs="Sylfaen"/>
          <w:sz w:val="20"/>
          <w:szCs w:val="24"/>
          <w:lang w:val="hy-AM"/>
        </w:rPr>
        <w:t xml:space="preserve">according </w:t>
      </w:r>
      <w:r xmlns:w="http://schemas.openxmlformats.org/wordprocessingml/2006/main" w:rsidRPr="00E84C88">
        <w:rPr>
          <w:rFonts w:ascii="Arial" w:eastAsia="Times New Roman" w:hAnsi="Arial" w:cs="Arial"/>
          <w:sz w:val="20"/>
          <w:szCs w:val="24"/>
          <w:lang w:val="hy-AM"/>
        </w:rPr>
        <w:t xml:space="preserve">to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their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receipt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order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the register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noting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registration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number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day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Time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Participate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on demand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its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about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given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reference.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Applications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present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deadline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upon expiration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after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presented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applications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the registry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 not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registering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them </w:t>
      </w:r>
      <w:r xmlns:w="http://schemas.openxmlformats.org/wordprocessingml/2006/main" w:rsidRPr="00E84C88">
        <w:rPr>
          <w:rFonts w:ascii="GHEA Grapalat" w:eastAsia="Times New Roman" w:hAnsi="GHEA Grapalat" w:cs="Sylfaen"/>
          <w:sz w:val="20"/>
          <w:szCs w:val="24"/>
          <w:lang w:val="hy-AM"/>
        </w:rPr>
        <w:t xml:space="preserve">to </w:t>
      </w:r>
      <w:r xmlns:w="http://schemas.openxmlformats.org/wordprocessingml/2006/main" w:rsidRPr="00E84C88">
        <w:rPr>
          <w:rFonts w:ascii="Arial" w:eastAsia="Times New Roman" w:hAnsi="Arial" w:cs="Arial"/>
          <w:sz w:val="20"/>
          <w:szCs w:val="24"/>
          <w:lang w:val="hy-AM"/>
        </w:rPr>
        <w:t xml:space="preserve">get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on the day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subsequent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two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working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day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during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secretary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being returned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 </w:t>
      </w:r>
      <w:r xmlns:w="http://schemas.openxmlformats.org/wordprocessingml/2006/main" w:rsidRPr="00E84C88">
        <w:rPr>
          <w:rFonts w:ascii="GHEA Grapalat" w:eastAsia="Times New Roman" w:hAnsi="GHEA Grapalat" w:cs="Sylfaen"/>
          <w:sz w:val="20"/>
          <w:szCs w:val="24"/>
          <w:lang w:val="hy-AM"/>
        </w:rPr>
        <w:t xml:space="preserve">.</w:t>
      </w:r>
    </w:p>
    <w:p w14:paraId="69D75D36"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Sylfaen"/>
          <w:sz w:val="20"/>
          <w:szCs w:val="24"/>
          <w:lang w:val="hy-AM"/>
        </w:rPr>
        <w:t xml:space="preserve">4.3 </w:t>
      </w:r>
      <w:r xmlns:w="http://schemas.openxmlformats.org/wordprocessingml/2006/main" w:rsidRPr="00E84C88">
        <w:rPr>
          <w:rFonts w:ascii="Arial" w:eastAsia="Times New Roman" w:hAnsi="Arial" w:cs="Arial"/>
          <w:sz w:val="20"/>
          <w:szCs w:val="24"/>
          <w:lang w:val="hy-AM"/>
        </w:rPr>
        <w:t xml:space="preserve">Participant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request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present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 </w:t>
      </w:r>
      <w:r xmlns:w="http://schemas.openxmlformats.org/wordprocessingml/2006/main" w:rsidRPr="00E84C88">
        <w:rPr>
          <w:rFonts w:ascii="GHEA Grapalat" w:eastAsia="Times New Roman" w:hAnsi="GHEA Grapalat" w:cs="Sylfaen"/>
          <w:sz w:val="20"/>
          <w:szCs w:val="24"/>
          <w:lang w:val="hy-AM"/>
        </w:rPr>
        <w:t xml:space="preserve">:</w:t>
      </w:r>
    </w:p>
    <w:p w14:paraId="061FDA88"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hy-AM"/>
        </w:rPr>
      </w:pPr>
      <w:bookmarkStart xmlns:w="http://schemas.openxmlformats.org/wordprocessingml/2006/main" w:id="2" w:name="_Hlk9261647"/>
      <w:r xmlns:w="http://schemas.openxmlformats.org/wordprocessingml/2006/main" w:rsidRPr="00E84C88">
        <w:rPr>
          <w:rFonts w:ascii="GHEA Grapalat" w:eastAsia="Times New Roman" w:hAnsi="GHEA Grapalat" w:cs="Sylfaen"/>
          <w:sz w:val="20"/>
          <w:szCs w:val="24"/>
          <w:lang w:val="hy-AM"/>
        </w:rPr>
        <w:lastRenderedPageBreak xmlns:w="http://schemas.openxmlformats.org/wordprocessingml/2006/main"/>
      </w:r>
      <w:r xmlns:w="http://schemas.openxmlformats.org/wordprocessingml/2006/main" w:rsidRPr="00E84C88">
        <w:rPr>
          <w:rFonts w:ascii="GHEA Grapalat" w:eastAsia="Times New Roman" w:hAnsi="GHEA Grapalat" w:cs="Sylfaen"/>
          <w:sz w:val="20"/>
          <w:szCs w:val="24"/>
          <w:lang w:val="hy-AM"/>
        </w:rPr>
        <w:t xml:space="preserve">1) </w:t>
      </w:r>
      <w:r xmlns:w="http://schemas.openxmlformats.org/wordprocessingml/2006/main" w:rsidRPr="00E84C88">
        <w:rPr>
          <w:rFonts w:ascii="Arial" w:eastAsia="Times New Roman" w:hAnsi="Arial" w:cs="Arial"/>
          <w:sz w:val="20"/>
          <w:szCs w:val="24"/>
          <w:lang w:val="hy-AM"/>
        </w:rPr>
        <w:t xml:space="preserve">his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approved: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GHEA Grapalat" w:eastAsia="Times New Roman" w:hAnsi="GHEA Grapalat" w:cs="Sylfaen"/>
          <w:sz w:val="20"/>
          <w:szCs w:val="24"/>
          <w:lang w:val="hy-AM"/>
        </w:rPr>
        <w:t xml:space="preserve">2nd </w:t>
      </w:r>
      <w:r xmlns:w="http://schemas.openxmlformats.org/wordprocessingml/2006/main" w:rsidRPr="00E84C88">
        <w:rPr>
          <w:rFonts w:ascii="Arial" w:eastAsia="Times New Roman" w:hAnsi="Arial" w:cs="Arial"/>
          <w:sz w:val="20"/>
          <w:szCs w:val="24"/>
          <w:lang w:val="hy-AM"/>
        </w:rPr>
        <w:t xml:space="preserve">of </w:t>
      </w:r>
      <w:r xmlns:w="http://schemas.openxmlformats.org/wordprocessingml/2006/main" w:rsidRPr="00E84C88">
        <w:rPr>
          <w:rFonts w:ascii="Arial" w:eastAsia="Times New Roman" w:hAnsi="Arial" w:cs="Arial"/>
          <w:sz w:val="20"/>
          <w:szCs w:val="24"/>
          <w:lang w:val="hy-AM"/>
        </w:rPr>
        <w:t xml:space="preserve">the invitation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point </w:t>
      </w:r>
      <w:r xmlns:w="http://schemas.openxmlformats.org/wordprocessingml/2006/main" w:rsidRPr="00E84C88">
        <w:rPr>
          <w:rFonts w:ascii="GHEA Grapalat" w:eastAsia="Times New Roman" w:hAnsi="GHEA Grapalat" w:cs="Sylfaen"/>
          <w:sz w:val="20"/>
          <w:szCs w:val="24"/>
          <w:lang w:val="hy-AM"/>
        </w:rPr>
        <w:t xml:space="preserve">2.1 of </w:t>
      </w:r>
      <w:r xmlns:w="http://schemas.openxmlformats.org/wordprocessingml/2006/main" w:rsidRPr="00E84C88">
        <w:rPr>
          <w:rFonts w:ascii="Arial" w:eastAsia="Times New Roman" w:hAnsi="Arial" w:cs="Arial"/>
          <w:sz w:val="20"/>
          <w:szCs w:val="24"/>
          <w:lang w:val="hy-AM"/>
        </w:rPr>
        <w:t xml:space="preserve">part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intended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application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statement </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noting</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electronic</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mail</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address </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floor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registration</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number </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activity</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address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4"/>
          <w:lang w:val="hy-AM"/>
        </w:rPr>
        <w:t xml:space="preserve">the </w:t>
      </w:r>
      <w:r xmlns:w="http://schemas.openxmlformats.org/wordprocessingml/2006/main" w:rsidRPr="00E84C88">
        <w:rPr>
          <w:rFonts w:ascii="Arial" w:eastAsia="Times New Roman" w:hAnsi="Arial" w:cs="Arial"/>
          <w:sz w:val="20"/>
          <w:szCs w:val="20"/>
          <w:lang w:val="hy-AM"/>
        </w:rPr>
        <w:t xml:space="preserve">phone number </w:t>
      </w:r>
      <w:r xmlns:w="http://schemas.openxmlformats.org/wordprocessingml/2006/main" w:rsidRPr="00E84C88">
        <w:rPr>
          <w:rFonts w:ascii="GHEA Grapalat" w:eastAsia="Times New Roman" w:hAnsi="GHEA Grapalat" w:cs="Sylfaen"/>
          <w:sz w:val="20"/>
          <w:szCs w:val="24"/>
          <w:lang w:val="hy-AM"/>
        </w:rPr>
        <w:t xml:space="preserve">that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inclusion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 </w:t>
      </w:r>
      <w:r xmlns:w="http://schemas.openxmlformats.org/wordprocessingml/2006/main" w:rsidRPr="00E84C88">
        <w:rPr>
          <w:rFonts w:ascii="GHEA Grapalat" w:eastAsia="Times New Roman" w:hAnsi="GHEA Grapalat" w:cs="Sylfaen"/>
          <w:sz w:val="20"/>
          <w:szCs w:val="24"/>
          <w:lang w:val="hy-AM"/>
        </w:rPr>
        <w:t xml:space="preserve">:</w:t>
      </w:r>
    </w:p>
    <w:p w14:paraId="0F0F34D4"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hy-AM"/>
        </w:rPr>
        <w:t xml:space="preserve">a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confirmation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invitation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defined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participle </w:t>
      </w:r>
      <w:r xmlns:w="http://schemas.openxmlformats.org/wordprocessingml/2006/main" w:rsidRPr="00E84C88">
        <w:rPr>
          <w:rFonts w:ascii="GHEA Grapalat" w:eastAsia="Times New Roman" w:hAnsi="GHEA Grapalat" w:cs="Sylfaen"/>
          <w:sz w:val="20"/>
          <w:szCs w:val="24"/>
          <w:lang w:val="hy-AM"/>
        </w:rPr>
        <w:softHyphen xmlns:w="http://schemas.openxmlformats.org/wordprocessingml/2006/main"/>
      </w:r>
      <w:r xmlns:w="http://schemas.openxmlformats.org/wordprocessingml/2006/main" w:rsidRPr="00E84C88">
        <w:rPr>
          <w:rFonts w:ascii="Arial" w:eastAsia="Times New Roman" w:hAnsi="Arial" w:cs="Arial"/>
          <w:sz w:val="20"/>
          <w:szCs w:val="24"/>
          <w:lang w:val="hy-AM"/>
        </w:rPr>
        <w:t xml:space="preserve">of the verb</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right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requirements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his/her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data</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compliance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about </w:t>
      </w:r>
      <w:r xmlns:w="http://schemas.openxmlformats.org/wordprocessingml/2006/main" w:rsidRPr="00E84C88">
        <w:rPr>
          <w:rFonts w:ascii="GHEA Grapalat" w:eastAsia="Times New Roman" w:hAnsi="GHEA Grapalat" w:cs="Sylfaen"/>
          <w:sz w:val="20"/>
          <w:szCs w:val="24"/>
          <w:lang w:val="hy-AM"/>
        </w:rPr>
        <w:t xml:space="preserve">.</w:t>
      </w:r>
    </w:p>
    <w:p w14:paraId="556A5CF1" w14:textId="77777777" w:rsidR="00532D6C" w:rsidRPr="00E84C88" w:rsidRDefault="00532D6C" w:rsidP="00532D6C">
      <w:pPr xmlns:w="http://schemas.openxmlformats.org/wordprocessingml/2006/main">
        <w:shd w:val="clear" w:color="auto" w:fill="FFFFFF"/>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hy-AM"/>
        </w:rPr>
        <w:t xml:space="preserve">b </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Sylfaen"/>
          <w:sz w:val="24"/>
          <w:szCs w:val="24"/>
          <w:lang w:val="hy-AM"/>
        </w:rPr>
        <w:t xml:space="preserve"> </w:t>
      </w:r>
      <w:r xmlns:w="http://schemas.openxmlformats.org/wordprocessingml/2006/main" w:rsidRPr="00E84C88">
        <w:rPr>
          <w:rFonts w:ascii="Arial" w:eastAsia="Times New Roman" w:hAnsi="Arial" w:cs="Arial"/>
          <w:sz w:val="20"/>
          <w:szCs w:val="24"/>
          <w:lang w:val="hy-AM"/>
        </w:rPr>
        <w:t xml:space="preserve">confirming: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chosen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participant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be recognized</w:t>
      </w:r>
      <w:r xmlns:w="http://schemas.openxmlformats.org/wordprocessingml/2006/main" w:rsidRPr="00E84C88">
        <w:rPr>
          <w:rFonts w:ascii="GHEA Grapalat" w:eastAsia="Times New Roman" w:hAnsi="GHEA Grapalat" w:cs="Sylfaen"/>
          <w:sz w:val="20"/>
          <w:szCs w:val="24"/>
          <w:lang w:val="hy-AM"/>
        </w:rPr>
        <w:t xml:space="preserve"> in </w:t>
      </w:r>
      <w:r xmlns:w="http://schemas.openxmlformats.org/wordprocessingml/2006/main" w:rsidRPr="00E84C88">
        <w:rPr>
          <w:rFonts w:ascii="Arial" w:eastAsia="Times New Roman" w:hAnsi="Arial" w:cs="Arial"/>
          <w:sz w:val="20"/>
          <w:szCs w:val="24"/>
          <w:lang w:val="hy-AM"/>
        </w:rPr>
        <w:t xml:space="preserve">this </w:t>
      </w:r>
      <w:r xmlns:w="http://schemas.openxmlformats.org/wordprocessingml/2006/main" w:rsidRPr="00E84C88">
        <w:rPr>
          <w:rFonts w:ascii="Arial" w:eastAsia="Times New Roman" w:hAnsi="Arial" w:cs="Arial"/>
          <w:sz w:val="20"/>
          <w:szCs w:val="24"/>
          <w:lang w:val="hy-AM"/>
        </w:rPr>
        <w:t xml:space="preserve">case </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on </w:t>
      </w:r>
      <w:r xmlns:w="http://schemas.openxmlformats.org/wordprocessingml/2006/main" w:rsidRPr="00E84C88">
        <w:rPr>
          <w:rFonts w:ascii="GHEA Grapalat" w:eastAsia="Times New Roman" w:hAnsi="GHEA Grapalat" w:cs="Sylfaen"/>
          <w:sz w:val="20"/>
          <w:szCs w:val="24"/>
          <w:lang w:val="hy-AM"/>
        </w:rPr>
        <w:t xml:space="preserve">the 1st </w:t>
      </w:r>
      <w:r xmlns:w="http://schemas.openxmlformats.org/wordprocessingml/2006/main" w:rsidRPr="00E84C88">
        <w:rPr>
          <w:rFonts w:ascii="Arial" w:eastAsia="Times New Roman" w:hAnsi="Arial" w:cs="Arial"/>
          <w:sz w:val="20"/>
          <w:szCs w:val="24"/>
          <w:lang w:val="hy-AM"/>
        </w:rPr>
        <w:t xml:space="preserve">of the invitation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point </w:t>
      </w:r>
      <w:r xmlns:w="http://schemas.openxmlformats.org/wordprocessingml/2006/main" w:rsidRPr="00E84C88">
        <w:rPr>
          <w:rFonts w:ascii="GHEA Grapalat" w:eastAsia="Times New Roman" w:hAnsi="GHEA Grapalat" w:cs="Sylfaen"/>
          <w:sz w:val="20"/>
          <w:szCs w:val="24"/>
          <w:lang w:val="hy-AM"/>
        </w:rPr>
        <w:t xml:space="preserve">2.4 </w:t>
      </w:r>
      <w:r xmlns:w="http://schemas.openxmlformats.org/wordprocessingml/2006/main" w:rsidRPr="00E84C88">
        <w:rPr>
          <w:rFonts w:ascii="Arial" w:eastAsia="Times New Roman" w:hAnsi="Arial" w:cs="Arial"/>
          <w:sz w:val="20"/>
          <w:szCs w:val="24"/>
          <w:lang w:val="hy-AM"/>
        </w:rPr>
        <w:t xml:space="preserve">of part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defined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order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within the deadline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submitted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price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offer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extent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qualification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provision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present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obligation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about </w:t>
      </w:r>
      <w:r xmlns:w="http://schemas.openxmlformats.org/wordprocessingml/2006/main" w:rsidRPr="00E84C88">
        <w:rPr>
          <w:rFonts w:ascii="GHEA Grapalat" w:eastAsia="Times New Roman" w:hAnsi="GHEA Grapalat" w:cs="Sylfaen"/>
          <w:sz w:val="20"/>
          <w:szCs w:val="24"/>
          <w:lang w:val="hy-AM"/>
        </w:rPr>
        <w:t xml:space="preserve">.</w:t>
      </w:r>
    </w:p>
    <w:p w14:paraId="6C7C5EAB"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hy-AM"/>
        </w:rPr>
        <w:t xml:space="preserve">c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statement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procedure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the frame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dominant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position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abuse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anti-competitive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agreement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absence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about </w:t>
      </w:r>
      <w:r xmlns:w="http://schemas.openxmlformats.org/wordprocessingml/2006/main" w:rsidRPr="00E84C88">
        <w:rPr>
          <w:rFonts w:ascii="GHEA Grapalat" w:eastAsia="Times New Roman" w:hAnsi="GHEA Grapalat" w:cs="Sylfaen"/>
          <w:sz w:val="20"/>
          <w:szCs w:val="24"/>
          <w:lang w:val="hy-AM"/>
        </w:rPr>
        <w:t xml:space="preserve">.</w:t>
      </w:r>
    </w:p>
    <w:p w14:paraId="7A48AD25"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hy-AM"/>
        </w:rPr>
      </w:pPr>
      <w:bookmarkStart xmlns:w="http://schemas.openxmlformats.org/wordprocessingml/2006/main" w:id="3" w:name="_Hlk9261892"/>
      <w:bookmarkEnd xmlns:w="http://schemas.openxmlformats.org/wordprocessingml/2006/main" w:id="2"/>
      <w:r xmlns:w="http://schemas.openxmlformats.org/wordprocessingml/2006/main" w:rsidRPr="00E84C88">
        <w:rPr>
          <w:rFonts w:ascii="Arial" w:eastAsia="Times New Roman" w:hAnsi="Arial" w:cs="Arial"/>
          <w:sz w:val="20"/>
          <w:szCs w:val="24"/>
          <w:lang w:val="hy-AM"/>
        </w:rPr>
        <w:t xml:space="preserve">d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statement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procedure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the frame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himself</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interconnected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persons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founded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more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than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fifty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percent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himself</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belonging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shareholder</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organizations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simultaneous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participation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absence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about </w:t>
      </w:r>
      <w:r xmlns:w="http://schemas.openxmlformats.org/wordprocessingml/2006/main" w:rsidRPr="00E84C88">
        <w:rPr>
          <w:rFonts w:ascii="GHEA Grapalat" w:eastAsia="Times New Roman" w:hAnsi="GHEA Grapalat" w:cs="Sylfaen"/>
          <w:sz w:val="20"/>
          <w:szCs w:val="24"/>
          <w:lang w:val="hy-AM"/>
        </w:rPr>
        <w:t xml:space="preserve">.</w:t>
      </w:r>
    </w:p>
    <w:p w14:paraId="51275B5A" w14:textId="77777777" w:rsidR="00532D6C" w:rsidRPr="00E84C88" w:rsidRDefault="00532D6C" w:rsidP="00532D6C">
      <w:pPr xmlns:w="http://schemas.openxmlformats.org/wordprocessingml/2006/main">
        <w:spacing w:after="0" w:line="240" w:lineRule="auto"/>
        <w:ind w:firstLine="630"/>
        <w:jc w:val="both"/>
        <w:rPr>
          <w:rFonts w:ascii="GHEA Grapalat" w:eastAsia="Times New Roman" w:hAnsi="GHEA Grapalat" w:cs="Sylfaen"/>
          <w:szCs w:val="24"/>
          <w:lang w:val="hy-AM" w:eastAsia="ru-RU"/>
        </w:rPr>
      </w:pPr>
      <w:r xmlns:w="http://schemas.openxmlformats.org/wordprocessingml/2006/main" w:rsidRPr="00E84C88">
        <w:rPr>
          <w:rFonts w:ascii="Arial" w:eastAsia="Times New Roman" w:hAnsi="Arial" w:cs="Arial"/>
          <w:sz w:val="20"/>
          <w:szCs w:val="20"/>
          <w:lang w:val="hy-AM" w:eastAsia="ru-RU"/>
        </w:rPr>
        <w:t xml:space="preserve">e </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4"/>
          <w:lang w:val="hy-AM"/>
        </w:rPr>
        <w:t xml:space="preserve">real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beneficiaries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regarding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declaration: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according to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Annex </w:t>
      </w:r>
      <w:r xmlns:w="http://schemas.openxmlformats.org/wordprocessingml/2006/main" w:rsidRPr="00E84C88">
        <w:rPr>
          <w:rFonts w:ascii="GHEA Grapalat" w:eastAsia="Times New Roman" w:hAnsi="GHEA Grapalat" w:cs="Sylfaen"/>
          <w:sz w:val="20"/>
          <w:szCs w:val="24"/>
          <w:lang w:val="hy-AM"/>
        </w:rPr>
        <w:t xml:space="preserve">1 </w:t>
      </w:r>
      <w:r xmlns:w="http://schemas.openxmlformats.org/wordprocessingml/2006/main" w:rsidRPr="00E84C88">
        <w:rPr>
          <w:rFonts w:ascii="Arial" w:eastAsia="Times New Roman" w:hAnsi="Arial" w:cs="Arial"/>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Declaration</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presented </w:t>
      </w:r>
      <w:r xmlns:w="http://schemas.openxmlformats.org/wordprocessingml/2006/main" w:rsidRPr="00E84C88">
        <w:rPr>
          <w:rFonts w:ascii="Arial" w:eastAsia="Times New Roman" w:hAnsi="Arial" w:cs="Arial"/>
          <w:sz w:val="20"/>
          <w:szCs w:val="24"/>
          <w:lang w:val="hy-AM"/>
        </w:rPr>
        <w:t xml:space="preserve">if</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participant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individual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entrepreneur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physical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person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0"/>
          <w:lang w:val="hy-AM" w:eastAsia="ru-RU"/>
        </w:rPr>
        <w:t xml:space="preserve">In</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in which</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if</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participant</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announced</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is</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chosen</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participant </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then</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this</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in a paragraph</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intended</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the declaration</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which</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applications</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from opening</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after</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automatic</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by the way</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being published</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is</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system </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contract</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to seal</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decision</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about</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announcement</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back</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simultaneously</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being published</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is</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also</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in the newsletter </w:t>
      </w:r>
      <w:r xmlns:w="http://schemas.openxmlformats.org/wordprocessingml/2006/main" w:rsidRPr="00E84C88">
        <w:rPr>
          <w:rFonts w:ascii="Cambria Math" w:eastAsia="MS Mincho" w:hAnsi="Cambria Math" w:cs="Cambria Math"/>
          <w:sz w:val="20"/>
          <w:szCs w:val="20"/>
          <w:lang w:val="hy-AM" w:eastAsia="ru-RU"/>
        </w:rPr>
        <w:t xml:space="preserve">.</w:t>
      </w:r>
    </w:p>
    <w:p w14:paraId="6DE86FB9" w14:textId="77777777" w:rsidR="00532D6C" w:rsidRPr="00E84C88" w:rsidRDefault="00532D6C" w:rsidP="00532D6C">
      <w:pPr xmlns:w="http://schemas.openxmlformats.org/wordprocessingml/2006/main">
        <w:spacing w:after="0" w:line="240" w:lineRule="auto"/>
        <w:ind w:firstLine="630"/>
        <w:jc w:val="both"/>
        <w:rPr>
          <w:rFonts w:ascii="GHEA Grapalat" w:eastAsia="Times New Roman" w:hAnsi="GHEA Grapalat" w:cs="Times New Roman"/>
          <w:sz w:val="20"/>
          <w:szCs w:val="20"/>
          <w:lang w:val="hy-AM" w:eastAsia="ru-RU"/>
        </w:rPr>
      </w:pPr>
      <w:r xmlns:w="http://schemas.openxmlformats.org/wordprocessingml/2006/main" w:rsidRPr="00E84C88">
        <w:rPr>
          <w:rFonts w:ascii="GHEA Grapalat" w:eastAsia="Times New Roman" w:hAnsi="GHEA Grapalat" w:cs="Sylfaen"/>
          <w:sz w:val="20"/>
          <w:szCs w:val="24"/>
          <w:lang w:val="hy-AM"/>
        </w:rPr>
        <w:t xml:space="preserve">2) </w:t>
      </w:r>
      <w:r xmlns:w="http://schemas.openxmlformats.org/wordprocessingml/2006/main" w:rsidRPr="00E84C88">
        <w:rPr>
          <w:rFonts w:ascii="Arial" w:eastAsia="Times New Roman" w:hAnsi="Arial" w:cs="Arial"/>
          <w:sz w:val="20"/>
          <w:szCs w:val="24"/>
          <w:lang w:val="hy-AM"/>
        </w:rPr>
        <w:t xml:space="preserve">his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proposed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product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technical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characteristics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such as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also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proposed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product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commodity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mark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brand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name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brand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manufacturer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name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hereinafter: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product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complete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description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In total</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in which</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participant</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can</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is</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to present</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from one</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more</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manufacturers</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by</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produced </w:t>
      </w:r>
      <w:r xmlns:w="http://schemas.openxmlformats.org/wordprocessingml/2006/main" w:rsidRPr="00E84C88">
        <w:rPr>
          <w:rFonts w:ascii="GHEA Grapalat" w:eastAsia="Times New Roman" w:hAnsi="GHEA Grapalat" w:cs="Sylfaen"/>
          <w:sz w:val="20"/>
          <w:szCs w:val="20"/>
          <w:lang w:val="hy-AM" w:eastAsia="ru-RU"/>
        </w:rPr>
        <w:t xml:space="preserve">as</w:t>
      </w:r>
      <w:r xmlns:w="http://schemas.openxmlformats.org/wordprocessingml/2006/main" w:rsidRPr="00E84C88">
        <w:rPr>
          <w:rFonts w:ascii="Arial" w:eastAsia="Times New Roman" w:hAnsi="Arial" w:cs="Arial"/>
          <w:sz w:val="20"/>
          <w:szCs w:val="20"/>
          <w:lang w:val="hy-AM" w:eastAsia="ru-RU"/>
        </w:rPr>
        <w:t xml:space="preserve">​</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also</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different</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commodity</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sign </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trademark</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name</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and</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brand</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having</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products </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GHEA Grapalat" w:eastAsia="Times New Roman" w:hAnsi="GHEA Grapalat" w:cs="Sylfaen"/>
          <w:sz w:val="20"/>
          <w:szCs w:val="24"/>
          <w:vertAlign w:val="superscript"/>
          <w:lang w:val="hy-AM"/>
        </w:rPr>
        <w:t xml:space="preserve">7</w:t>
      </w:r>
      <w:r xmlns:w="http://schemas.openxmlformats.org/wordprocessingml/2006/main" w:rsidRPr="00E84C88">
        <w:rPr>
          <w:rFonts w:ascii="GHEA Grapalat" w:eastAsia="Times New Roman" w:hAnsi="GHEA Grapalat" w:cs="Sylfaen"/>
          <w:color w:val="FFFFFF"/>
          <w:sz w:val="20"/>
          <w:szCs w:val="24"/>
          <w:vertAlign w:val="superscript"/>
          <w:lang w:val="hy-AM"/>
        </w:rPr>
        <w:footnoteReference xmlns:w="http://schemas.openxmlformats.org/wordprocessingml/2006/main" w:id="2"/>
      </w:r>
    </w:p>
    <w:bookmarkEnd w:id="3"/>
    <w:p w14:paraId="0912F8DB"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Sylfaen"/>
          <w:sz w:val="20"/>
          <w:szCs w:val="24"/>
          <w:lang w:val="hy-AM"/>
        </w:rPr>
        <w:t xml:space="preserve">2) </w:t>
      </w:r>
      <w:r xmlns:w="http://schemas.openxmlformats.org/wordprocessingml/2006/main" w:rsidRPr="00E84C88">
        <w:rPr>
          <w:rFonts w:ascii="Arial" w:eastAsia="Times New Roman" w:hAnsi="Arial" w:cs="Arial"/>
          <w:sz w:val="20"/>
          <w:szCs w:val="24"/>
          <w:lang w:val="hy-AM"/>
        </w:rPr>
        <w:t xml:space="preserve">his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approved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price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proposal</w:t>
      </w:r>
      <w:r xmlns:w="http://schemas.openxmlformats.org/wordprocessingml/2006/main" w:rsidRPr="00E84C88">
        <w:rPr>
          <w:rFonts w:ascii="GHEA Grapalat" w:eastAsia="Times New Roman" w:hAnsi="GHEA Grapalat" w:cs="Sylfaen"/>
          <w:sz w:val="20"/>
          <w:szCs w:val="24"/>
          <w:lang w:val="hy-AM"/>
        </w:rPr>
        <w:t xml:space="preserve">​</w:t>
      </w:r>
    </w:p>
    <w:p w14:paraId="37E1ABB9"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Sylfaen"/>
          <w:sz w:val="20"/>
          <w:szCs w:val="24"/>
          <w:lang w:val="hy-AM"/>
        </w:rPr>
        <w:t xml:space="preserve">4) </w:t>
      </w:r>
      <w:r xmlns:w="http://schemas.openxmlformats.org/wordprocessingml/2006/main" w:rsidRPr="00E84C88">
        <w:rPr>
          <w:rFonts w:ascii="Arial" w:eastAsia="Times New Roman" w:hAnsi="Arial" w:cs="Arial"/>
          <w:sz w:val="20"/>
          <w:szCs w:val="24"/>
          <w:lang w:val="hy-AM"/>
        </w:rPr>
        <w:t xml:space="preserve">agency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copy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its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side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person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data </w:t>
      </w:r>
      <w:r xmlns:w="http://schemas.openxmlformats.org/wordprocessingml/2006/main" w:rsidRPr="00E84C88">
        <w:rPr>
          <w:rFonts w:ascii="GHEA Grapalat" w:eastAsia="Times New Roman" w:hAnsi="GHEA Grapalat" w:cs="Sylfaen"/>
          <w:sz w:val="20"/>
          <w:szCs w:val="24"/>
          <w:lang w:val="hy-AM"/>
        </w:rPr>
        <w:t xml:space="preserve">if</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be sealed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be carried out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agency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through </w:t>
      </w:r>
      <w:r xmlns:w="http://schemas.openxmlformats.org/wordprocessingml/2006/main" w:rsidRPr="00E84C88">
        <w:rPr>
          <w:rFonts w:ascii="GHEA Grapalat" w:eastAsia="Times New Roman" w:hAnsi="GHEA Grapalat" w:cs="Sylfaen"/>
          <w:sz w:val="20"/>
          <w:szCs w:val="24"/>
          <w:lang w:val="hy-AM"/>
        </w:rPr>
        <w:t xml:space="preserve">.</w:t>
      </w:r>
    </w:p>
    <w:p w14:paraId="67859A97"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Sylfaen"/>
          <w:sz w:val="20"/>
          <w:szCs w:val="24"/>
          <w:lang w:val="hy-AM"/>
        </w:rPr>
        <w:t xml:space="preserve">5) </w:t>
      </w:r>
      <w:r xmlns:w="http://schemas.openxmlformats.org/wordprocessingml/2006/main" w:rsidRPr="00E84C88">
        <w:rPr>
          <w:rFonts w:ascii="Arial" w:eastAsia="Times New Roman" w:hAnsi="Arial" w:cs="Arial"/>
          <w:sz w:val="20"/>
          <w:szCs w:val="24"/>
          <w:lang w:val="hy-AM"/>
        </w:rPr>
        <w:t xml:space="preserve">joint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activity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copy </w:t>
      </w:r>
      <w:r xmlns:w="http://schemas.openxmlformats.org/wordprocessingml/2006/main" w:rsidRPr="00E84C88">
        <w:rPr>
          <w:rFonts w:ascii="GHEA Grapalat" w:eastAsia="Times New Roman" w:hAnsi="GHEA Grapalat" w:cs="Sylfaen"/>
          <w:sz w:val="20"/>
          <w:szCs w:val="24"/>
          <w:lang w:val="hy-AM"/>
        </w:rPr>
        <w:t xml:space="preserve">if</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participants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procedure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participates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jointly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activity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order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consortium </w:t>
      </w:r>
      <w:r xmlns:w="http://schemas.openxmlformats.org/wordprocessingml/2006/main" w:rsidRPr="00E84C88">
        <w:rPr>
          <w:rFonts w:ascii="GHEA Grapalat" w:eastAsia="Times New Roman" w:hAnsi="GHEA Grapalat" w:cs="Sylfaen"/>
          <w:sz w:val="20"/>
          <w:szCs w:val="24"/>
          <w:lang w:val="hy-AM"/>
        </w:rPr>
        <w:t xml:space="preserve">).</w:t>
      </w:r>
    </w:p>
    <w:p w14:paraId="0B889084" w14:textId="77777777" w:rsidR="00532D6C" w:rsidRPr="00E84C88" w:rsidRDefault="00532D6C" w:rsidP="00C4546D">
      <w:pPr xmlns:w="http://schemas.openxmlformats.org/wordprocessingml/2006/main">
        <w:spacing w:after="0" w:line="240" w:lineRule="auto"/>
        <w:jc w:val="both"/>
        <w:rPr>
          <w:rFonts w:ascii="GHEA Grapalat" w:eastAsia="Times New Roman" w:hAnsi="GHEA Grapalat" w:cs="Sylfaen"/>
          <w:sz w:val="20"/>
          <w:szCs w:val="24"/>
          <w:lang w:val="hy-AM"/>
        </w:rPr>
      </w:pPr>
      <w:bookmarkStart xmlns:w="http://schemas.openxmlformats.org/wordprocessingml/2006/main" w:id="4" w:name="_Hlk9262052"/>
      <w:r xmlns:w="http://schemas.openxmlformats.org/wordprocessingml/2006/main" w:rsidRPr="00E84C88">
        <w:rPr>
          <w:rFonts w:ascii="Arial" w:eastAsia="Times New Roman" w:hAnsi="Arial" w:cs="Arial"/>
          <w:sz w:val="20"/>
          <w:szCs w:val="24"/>
          <w:lang w:val="hy-AM"/>
        </w:rPr>
        <w:t xml:space="preserve">Total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which</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jointly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activity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accordance with </w:t>
      </w:r>
      <w:r xmlns:w="http://schemas.openxmlformats.org/wordprocessingml/2006/main" w:rsidRPr="00E84C88">
        <w:rPr>
          <w:rFonts w:ascii="Arial" w:eastAsia="Times New Roman" w:hAnsi="Arial" w:cs="Arial"/>
          <w:sz w:val="20"/>
          <w:szCs w:val="24"/>
          <w:lang w:val="hy-AM"/>
        </w:rPr>
        <w:t xml:space="preserve">this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consortium </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procedure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participate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case:</w:t>
      </w:r>
    </w:p>
    <w:p w14:paraId="111CBC85" w14:textId="77777777" w:rsidR="00532D6C" w:rsidRPr="00E84C88" w:rsidRDefault="00532D6C" w:rsidP="00C4546D">
      <w:pPr xmlns:w="http://schemas.openxmlformats.org/wordprocessingml/2006/main">
        <w:numPr>
          <w:ilvl w:val="0"/>
          <w:numId w:val="18"/>
        </w:numPr>
        <w:spacing w:after="0" w:line="240" w:lineRule="auto"/>
        <w:ind w:left="0" w:firstLine="0"/>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hy-AM"/>
        </w:rPr>
        <w:t xml:space="preserve">jointly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activity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sides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one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procedure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same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present </w:t>
      </w:r>
      <w:r xmlns:w="http://schemas.openxmlformats.org/wordprocessingml/2006/main" w:rsidRPr="00E84C88">
        <w:rPr>
          <w:rFonts w:ascii="Arial" w:eastAsia="Times New Roman" w:hAnsi="Arial" w:cs="Arial"/>
          <w:sz w:val="20"/>
          <w:szCs w:val="24"/>
          <w:lang w:val="hy-AM"/>
        </w:rPr>
        <w:t xml:space="preserve">the </w:t>
      </w:r>
      <w:r xmlns:w="http://schemas.openxmlformats.org/wordprocessingml/2006/main" w:rsidRPr="00E84C88">
        <w:rPr>
          <w:rFonts w:ascii="GHEA Grapalat" w:eastAsia="Times New Roman" w:hAnsi="GHEA Grapalat" w:cs="Sylfaen"/>
          <w:sz w:val="20"/>
          <w:szCs w:val="24"/>
          <w:lang w:val="hy-AM"/>
        </w:rPr>
        <w:t xml:space="preserve">dose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separately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Application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paragraph</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demand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non-compliance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case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applications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opening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session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rejected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how</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jointly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activity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order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email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separately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presented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applications </w:t>
      </w:r>
      <w:r xmlns:w="http://schemas.openxmlformats.org/wordprocessingml/2006/main" w:rsidRPr="00E84C88">
        <w:rPr>
          <w:rFonts w:ascii="GHEA Grapalat" w:eastAsia="Times New Roman" w:hAnsi="GHEA Grapalat" w:cs="Sylfaen"/>
          <w:sz w:val="20"/>
          <w:szCs w:val="24"/>
          <w:lang w:val="hy-AM"/>
        </w:rPr>
        <w:t xml:space="preserve">.</w:t>
      </w:r>
    </w:p>
    <w:p w14:paraId="1679065F" w14:textId="77777777" w:rsidR="00532D6C" w:rsidRPr="00E84C88" w:rsidRDefault="00532D6C" w:rsidP="00C4546D">
      <w:pPr xmlns:w="http://schemas.openxmlformats.org/wordprocessingml/2006/main">
        <w:numPr>
          <w:ilvl w:val="0"/>
          <w:numId w:val="18"/>
        </w:numPr>
        <w:spacing w:after="0" w:line="240" w:lineRule="auto"/>
        <w:ind w:left="0" w:firstLine="0"/>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hy-AM"/>
        </w:rPr>
        <w:t xml:space="preserve">if</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jointly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activity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defined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 </w:t>
      </w:r>
      <w:r xmlns:w="http://schemas.openxmlformats.org/wordprocessingml/2006/main" w:rsidRPr="00E84C88">
        <w:rPr>
          <w:rFonts w:ascii="GHEA Grapalat" w:eastAsia="Times New Roman" w:hAnsi="GHEA Grapalat" w:cs="Sylfaen"/>
          <w:sz w:val="20"/>
          <w:szCs w:val="24"/>
          <w:lang w:val="hy-AM"/>
        </w:rPr>
        <w:t xml:space="preserve">that</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participants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general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works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driving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jointly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activity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separately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participant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application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 presented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be sealed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case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payments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happening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that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participant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w:t>
      </w:r>
      <w:r xmlns:w="http://schemas.openxmlformats.org/wordprocessingml/2006/main" w:rsidRPr="00E84C88">
        <w:rPr>
          <w:rFonts w:ascii="Arial" w:eastAsia="Times New Roman" w:hAnsi="Arial" w:cs="Arial"/>
          <w:sz w:val="20"/>
          <w:szCs w:val="24"/>
          <w:lang w:val="hy-AM"/>
        </w:rPr>
        <w:t xml:space="preserve">case </w:t>
      </w:r>
      <w:r xmlns:w="http://schemas.openxmlformats.org/wordprocessingml/2006/main" w:rsidRPr="00E84C88">
        <w:rPr>
          <w:rFonts w:ascii="GHEA Grapalat" w:eastAsia="Times New Roman" w:hAnsi="GHEA Grapalat" w:cs="Sylfaen"/>
          <w:sz w:val="20"/>
          <w:szCs w:val="24"/>
          <w:lang w:val="hy-AM"/>
        </w:rPr>
        <w:t xml:space="preserve">when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jointly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activity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planned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 </w:t>
      </w:r>
      <w:r xmlns:w="http://schemas.openxmlformats.org/wordprocessingml/2006/main" w:rsidRPr="00E84C88">
        <w:rPr>
          <w:rFonts w:ascii="GHEA Grapalat" w:eastAsia="Times New Roman" w:hAnsi="GHEA Grapalat" w:cs="Sylfaen"/>
          <w:sz w:val="20"/>
          <w:szCs w:val="24"/>
          <w:lang w:val="hy-AM"/>
        </w:rPr>
        <w:t xml:space="preserve">that</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general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works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while driving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each</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participant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right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has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all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participants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on behalf of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be sealed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case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its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basis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payments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happening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application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presented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participant </w:t>
      </w:r>
      <w:r xmlns:w="http://schemas.openxmlformats.org/wordprocessingml/2006/main" w:rsidRPr="00E84C88">
        <w:rPr>
          <w:rFonts w:ascii="GHEA Grapalat" w:eastAsia="Times New Roman" w:hAnsi="GHEA Grapalat" w:cs="Sylfaen"/>
          <w:sz w:val="20"/>
          <w:szCs w:val="24"/>
          <w:lang w:val="hy-AM"/>
        </w:rPr>
        <w:t xml:space="preserve">.</w:t>
      </w:r>
    </w:p>
    <w:bookmarkEnd w:id="4"/>
    <w:p w14:paraId="3BF62C00" w14:textId="77777777" w:rsidR="00532D6C" w:rsidRPr="00E84C88" w:rsidRDefault="00532D6C" w:rsidP="00C4546D">
      <w:pPr xmlns:w="http://schemas.openxmlformats.org/wordprocessingml/2006/main">
        <w:spacing w:after="0" w:line="240" w:lineRule="auto"/>
        <w:jc w:val="center"/>
        <w:rPr>
          <w:rFonts w:ascii="GHEA Grapalat" w:eastAsia="Times New Roman" w:hAnsi="GHEA Grapalat" w:cs="Arial"/>
          <w:b/>
          <w:sz w:val="20"/>
          <w:szCs w:val="24"/>
          <w:lang w:val="es-ES"/>
        </w:rPr>
      </w:pPr>
      <w:r xmlns:w="http://schemas.openxmlformats.org/wordprocessingml/2006/main" w:rsidRPr="00E84C88">
        <w:rPr>
          <w:rFonts w:ascii="GHEA Grapalat" w:eastAsia="Times New Roman" w:hAnsi="GHEA Grapalat" w:cs="Times New Roman"/>
          <w:b/>
          <w:sz w:val="20"/>
          <w:szCs w:val="24"/>
          <w:lang w:val="es-ES"/>
        </w:rPr>
        <w:t xml:space="preserve">5. </w:t>
      </w:r>
      <w:r xmlns:w="http://schemas.openxmlformats.org/wordprocessingml/2006/main" w:rsidRPr="00E84C88">
        <w:rPr>
          <w:rFonts w:ascii="Arial" w:eastAsia="Times New Roman" w:hAnsi="Arial" w:cs="Arial"/>
          <w:b/>
          <w:sz w:val="20"/>
          <w:szCs w:val="24"/>
          <w:lang w:val="es-ES"/>
        </w:rPr>
        <w:t xml:space="preserve">APPLY</w:t>
      </w:r>
      <w:r xmlns:w="http://schemas.openxmlformats.org/wordprocessingml/2006/main" w:rsidRPr="00E84C88">
        <w:rPr>
          <w:rFonts w:ascii="GHEA Grapalat" w:eastAsia="Times New Roman" w:hAnsi="GHEA Grapalat" w:cs="Arial"/>
          <w:b/>
          <w:sz w:val="20"/>
          <w:szCs w:val="24"/>
          <w:lang w:val="es-ES"/>
        </w:rPr>
        <w:t xml:space="preserve"> </w:t>
      </w:r>
      <w:r xmlns:w="http://schemas.openxmlformats.org/wordprocessingml/2006/main" w:rsidRPr="00E84C88">
        <w:rPr>
          <w:rFonts w:ascii="Arial" w:eastAsia="Times New Roman" w:hAnsi="Arial" w:cs="Arial"/>
          <w:b/>
          <w:sz w:val="20"/>
          <w:szCs w:val="24"/>
          <w:lang w:val="es-ES"/>
        </w:rPr>
        <w:t xml:space="preserve">PRICE</w:t>
      </w:r>
      <w:r xmlns:w="http://schemas.openxmlformats.org/wordprocessingml/2006/main" w:rsidRPr="00E84C88">
        <w:rPr>
          <w:rFonts w:ascii="GHEA Grapalat" w:eastAsia="Times New Roman" w:hAnsi="GHEA Grapalat" w:cs="Arial"/>
          <w:b/>
          <w:sz w:val="20"/>
          <w:szCs w:val="24"/>
          <w:lang w:val="es-ES"/>
        </w:rPr>
        <w:t xml:space="preserve"> </w:t>
      </w:r>
      <w:r xmlns:w="http://schemas.openxmlformats.org/wordprocessingml/2006/main" w:rsidRPr="00E84C88">
        <w:rPr>
          <w:rFonts w:ascii="Arial" w:eastAsia="Times New Roman" w:hAnsi="Arial" w:cs="Arial"/>
          <w:b/>
          <w:sz w:val="20"/>
          <w:szCs w:val="24"/>
          <w:lang w:val="es-ES"/>
        </w:rPr>
        <w:t xml:space="preserve">THE OFFER</w:t>
      </w:r>
      <w:r xmlns:w="http://schemas.openxmlformats.org/wordprocessingml/2006/main" w:rsidRPr="00E84C88">
        <w:rPr>
          <w:rFonts w:ascii="GHEA Grapalat" w:eastAsia="Times New Roman" w:hAnsi="GHEA Grapalat" w:cs="Arial"/>
          <w:b/>
          <w:sz w:val="20"/>
          <w:szCs w:val="24"/>
          <w:lang w:val="es-ES"/>
        </w:rPr>
        <w:t xml:space="preserve"> </w:t>
      </w:r>
    </w:p>
    <w:p w14:paraId="6E02CC65"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imes New Roman"/>
          <w:sz w:val="20"/>
          <w:szCs w:val="24"/>
          <w:lang w:val="es-ES"/>
        </w:rPr>
      </w:pPr>
      <w:r xmlns:w="http://schemas.openxmlformats.org/wordprocessingml/2006/main" w:rsidRPr="00E84C88">
        <w:rPr>
          <w:rFonts w:ascii="GHEA Grapalat" w:eastAsia="Times New Roman" w:hAnsi="GHEA Grapalat" w:cs="Sylfaen"/>
          <w:sz w:val="20"/>
          <w:szCs w:val="24"/>
          <w:lang w:val="es-ES"/>
        </w:rPr>
        <w:t xml:space="preserve">5.1 </w:t>
      </w:r>
      <w:r xmlns:w="http://schemas.openxmlformats.org/wordprocessingml/2006/main" w:rsidRPr="00E84C88">
        <w:rPr>
          <w:rFonts w:ascii="Arial" w:eastAsia="Times New Roman" w:hAnsi="Arial" w:cs="Arial"/>
          <w:sz w:val="20"/>
          <w:szCs w:val="24"/>
          <w:lang w:val="hy-AM"/>
        </w:rPr>
        <w:t xml:space="preserve">Recommended</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price</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product</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from the value</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except</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inclusion</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transportation </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insurance </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duties </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taxes </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etc.</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payments</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on the line</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expenses</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no</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can</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less</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to be</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their</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from cost price </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Recommended</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price</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calculation</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need</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to be presented</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by request </w:t>
      </w:r>
      <w:r xmlns:w="http://schemas.openxmlformats.org/wordprocessingml/2006/main" w:rsidRPr="00E84C88">
        <w:rPr>
          <w:rFonts w:ascii="GHEA Grapalat" w:eastAsia="Times New Roman" w:hAnsi="GHEA Grapalat" w:cs="Times New Roman"/>
          <w:sz w:val="20"/>
          <w:szCs w:val="24"/>
          <w:lang w:val="es-ES"/>
        </w:rPr>
        <w:t xml:space="preserve">.</w:t>
      </w:r>
    </w:p>
    <w:p w14:paraId="7C683B12"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es-ES"/>
        </w:rPr>
      </w:pPr>
      <w:r xmlns:w="http://schemas.openxmlformats.org/wordprocessingml/2006/main" w:rsidRPr="00E84C88">
        <w:rPr>
          <w:rFonts w:ascii="GHEA Grapalat" w:eastAsia="Times New Roman" w:hAnsi="GHEA Grapalat" w:cs="Times New Roman"/>
          <w:sz w:val="20"/>
          <w:szCs w:val="20"/>
          <w:lang w:val="es-ES" w:eastAsia="ru-RU"/>
        </w:rPr>
        <w:t xml:space="preserve">5. </w:t>
      </w:r>
      <w:r xmlns:w="http://schemas.openxmlformats.org/wordprocessingml/2006/main" w:rsidRPr="00E84C88">
        <w:rPr>
          <w:rFonts w:ascii="GHEA Grapalat" w:eastAsia="Times New Roman" w:hAnsi="GHEA Grapalat" w:cs="Times New Roman"/>
          <w:sz w:val="20"/>
          <w:szCs w:val="20"/>
          <w:lang w:val="hy-AM" w:eastAsia="ru-RU"/>
        </w:rPr>
        <w:t xml:space="preserve">2</w:t>
      </w:r>
      <w:r xmlns:w="http://schemas.openxmlformats.org/wordprocessingml/2006/main" w:rsidRPr="00E84C88">
        <w:rPr>
          <w:rFonts w:ascii="GHEA Grapalat" w:eastAsia="Times New Roman" w:hAnsi="GHEA Grapalat" w:cs="Sylfae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The M- </w:t>
      </w:r>
      <w:r xmlns:w="http://schemas.openxmlformats.org/wordprocessingml/2006/main" w:rsidRPr="00E84C88">
        <w:rPr>
          <w:rFonts w:ascii="Arial" w:eastAsia="Times New Roman" w:hAnsi="Arial" w:cs="Arial"/>
          <w:sz w:val="20"/>
          <w:szCs w:val="24"/>
          <w:lang w:val="hy-AM"/>
        </w:rPr>
        <w:t xml:space="preserve">shaped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price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offer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present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value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cost price)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predicted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profit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sum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added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value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floor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general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ingredients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consisting of</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calculation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the form of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Value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components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calculation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opening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other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details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 not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required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 presented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If</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en-US"/>
        </w:rPr>
        <w:t xml:space="preserve">m </w:t>
      </w:r>
      <w:r xmlns:w="http://schemas.openxmlformats.org/wordprocessingml/2006/main" w:rsidRPr="00E84C88">
        <w:rPr>
          <w:rFonts w:ascii="Arial" w:eastAsia="Times New Roman" w:hAnsi="Arial" w:cs="Arial"/>
          <w:sz w:val="20"/>
          <w:szCs w:val="24"/>
          <w:lang w:val="hy-AM"/>
        </w:rPr>
        <w:t xml:space="preserve">the relative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data</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transaction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on the line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Armenia</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Republic</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state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budget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need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added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value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tax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then</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0"/>
          <w:lang w:eastAsia="ru-RU"/>
        </w:rPr>
        <w:t xml:space="preserve">present</w:t>
      </w:r>
      <w:r xmlns:w="http://schemas.openxmlformats.org/wordprocessingml/2006/main" w:rsidRPr="00E84C88">
        <w:rPr>
          <w:rFonts w:ascii="Arial" w:eastAsia="Times New Roman" w:hAnsi="Arial" w:cs="Arial"/>
          <w:sz w:val="20"/>
          <w:szCs w:val="20"/>
          <w:lang w:val="en-US" w:eastAsia="ru-RU"/>
        </w:rPr>
        <w:t xml:space="preserve">​</w:t>
      </w:r>
      <w:r xmlns:w="http://schemas.openxmlformats.org/wordprocessingml/2006/main" w:rsidRPr="00E84C88">
        <w:rPr>
          <w:rFonts w:ascii="GHEA Grapalat" w:eastAsia="Times New Roman" w:hAnsi="GHEA Grapalat" w:cs="Sylfaen"/>
          <w:sz w:val="20"/>
          <w:szCs w:val="20"/>
          <w:lang w:val="es-ES" w:eastAsia="ru-RU"/>
        </w:rPr>
        <w:t xml:space="preserve"> </w:t>
      </w:r>
      <w:r xmlns:w="http://schemas.openxmlformats.org/wordprocessingml/2006/main" w:rsidRPr="00E84C88">
        <w:rPr>
          <w:rFonts w:ascii="Arial" w:eastAsia="Times New Roman" w:hAnsi="Arial" w:cs="Arial"/>
          <w:sz w:val="20"/>
          <w:szCs w:val="20"/>
          <w:lang w:eastAsia="ru-RU"/>
        </w:rPr>
        <w:t xml:space="preserve">price</w:t>
      </w:r>
      <w:r xmlns:w="http://schemas.openxmlformats.org/wordprocessingml/2006/main" w:rsidRPr="00E84C88">
        <w:rPr>
          <w:rFonts w:ascii="GHEA Grapalat" w:eastAsia="Times New Roman" w:hAnsi="GHEA Grapalat" w:cs="Sylfaen"/>
          <w:sz w:val="20"/>
          <w:szCs w:val="20"/>
          <w:lang w:val="es-ES" w:eastAsia="ru-RU"/>
        </w:rPr>
        <w:t xml:space="preserve"> </w:t>
      </w:r>
      <w:r xmlns:w="http://schemas.openxmlformats.org/wordprocessingml/2006/main" w:rsidRPr="00E84C88">
        <w:rPr>
          <w:rFonts w:ascii="Arial" w:eastAsia="Times New Roman" w:hAnsi="Arial" w:cs="Arial"/>
          <w:sz w:val="20"/>
          <w:szCs w:val="20"/>
          <w:lang w:eastAsia="ru-RU"/>
        </w:rPr>
        <w:t xml:space="preserve">offer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separated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line by line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planned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that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tax type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on the line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payable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money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size </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Sylfaen"/>
          <w:sz w:val="20"/>
          <w:szCs w:val="24"/>
          <w:lang w:val="es-ES"/>
        </w:rPr>
        <w:t xml:space="preserve"> </w:t>
      </w:r>
    </w:p>
    <w:p w14:paraId="45AF0F75"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en-US"/>
        </w:rPr>
        <w:t xml:space="preserve">My </w:t>
      </w:r>
      <w:r xmlns:w="http://schemas.openxmlformats.org/wordprocessingml/2006/main" w:rsidRPr="00E84C88">
        <w:rPr>
          <w:rFonts w:ascii="Arial" w:eastAsia="Times New Roman" w:hAnsi="Arial" w:cs="Arial"/>
          <w:sz w:val="20"/>
          <w:szCs w:val="24"/>
          <w:lang w:val="hy-AM"/>
        </w:rPr>
        <w:t xml:space="preserve">friends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price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suggestions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assessment </w:t>
      </w:r>
      <w:r xmlns:w="http://schemas.openxmlformats.org/wordprocessingml/2006/main" w:rsidRPr="00E84C88">
        <w:rPr>
          <w:rFonts w:ascii="Arial" w:eastAsia="Times New Roman" w:hAnsi="Arial" w:cs="Arial"/>
          <w:sz w:val="20"/>
          <w:szCs w:val="24"/>
          <w:lang w:val="en-US"/>
        </w:rPr>
        <w:t xml:space="preserve">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en-US"/>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comparison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implemented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en-US"/>
        </w:rPr>
        <w:t xml:space="preserve">are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without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at the point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mentioned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floor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money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calculation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Total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which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participate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application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subject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rejection </w:t>
      </w:r>
      <w:r xmlns:w="http://schemas.openxmlformats.org/wordprocessingml/2006/main" w:rsidRPr="00E84C88">
        <w:rPr>
          <w:rFonts w:ascii="GHEA Grapalat" w:eastAsia="Times New Roman" w:hAnsi="GHEA Grapalat" w:cs="Sylfaen"/>
          <w:sz w:val="20"/>
          <w:szCs w:val="24"/>
          <w:lang w:val="hy-AM"/>
        </w:rPr>
        <w:t xml:space="preserve">if </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w:t>
      </w:r>
    </w:p>
    <w:p w14:paraId="67F0E753"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hy-AM"/>
        </w:rPr>
        <w:t xml:space="preserve">a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price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offer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value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added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value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floor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columns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filled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only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numbers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general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price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column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letters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numbers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only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letters </w:t>
      </w:r>
      <w:r xmlns:w="http://schemas.openxmlformats.org/wordprocessingml/2006/main" w:rsidRPr="00E84C88">
        <w:rPr>
          <w:rFonts w:ascii="GHEA Grapalat" w:eastAsia="Times New Roman" w:hAnsi="GHEA Grapalat" w:cs="Sylfaen"/>
          <w:sz w:val="20"/>
          <w:szCs w:val="24"/>
          <w:lang w:val="hy-AM"/>
        </w:rPr>
        <w:t xml:space="preserve">.</w:t>
      </w:r>
    </w:p>
    <w:p w14:paraId="1FE7439B"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hy-AM"/>
        </w:rPr>
        <w:lastRenderedPageBreak xmlns:w="http://schemas.openxmlformats.org/wordprocessingml/2006/main"/>
      </w:r>
      <w:r xmlns:w="http://schemas.openxmlformats.org/wordprocessingml/2006/main" w:rsidRPr="00E84C88">
        <w:rPr>
          <w:rFonts w:ascii="Arial" w:eastAsia="Times New Roman" w:hAnsi="Arial" w:cs="Arial"/>
          <w:sz w:val="20"/>
          <w:szCs w:val="24"/>
          <w:lang w:val="hy-AM"/>
        </w:rPr>
        <w:t xml:space="preserve">b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price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offer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value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added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value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floor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columns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letters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numbers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mentioned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money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between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available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inconsistency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but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letters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numbers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mentioned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money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one's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total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correspond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general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price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the column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letters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mentioned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amount </w:t>
      </w:r>
      <w:r xmlns:w="http://schemas.openxmlformats.org/wordprocessingml/2006/main" w:rsidRPr="00E84C88">
        <w:rPr>
          <w:rFonts w:ascii="GHEA Grapalat" w:eastAsia="Times New Roman" w:hAnsi="GHEA Grapalat" w:cs="Sylfaen"/>
          <w:sz w:val="20"/>
          <w:szCs w:val="24"/>
          <w:lang w:val="hy-AM"/>
        </w:rPr>
        <w:t xml:space="preserve">.</w:t>
      </w:r>
    </w:p>
    <w:p w14:paraId="06194CBB"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hy-AM"/>
        </w:rPr>
        <w:t xml:space="preserve">c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price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offer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portion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number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wrong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mentioned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but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purchase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subject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name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right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filled in </w:t>
      </w:r>
      <w:r xmlns:w="http://schemas.openxmlformats.org/wordprocessingml/2006/main" w:rsidRPr="00E84C88">
        <w:rPr>
          <w:rFonts w:ascii="GHEA Grapalat" w:eastAsia="Times New Roman" w:hAnsi="GHEA Grapalat" w:cs="Sylfaen"/>
          <w:sz w:val="20"/>
          <w:szCs w:val="24"/>
          <w:lang w:val="hy-AM"/>
        </w:rPr>
        <w:t xml:space="preserve">.</w:t>
      </w:r>
    </w:p>
    <w:p w14:paraId="13A156FC" w14:textId="77777777" w:rsidR="00532D6C" w:rsidRPr="00E84C88" w:rsidRDefault="00532D6C" w:rsidP="00532D6C">
      <w:pPr xmlns:w="http://schemas.openxmlformats.org/wordprocessingml/2006/main">
        <w:shd w:val="clear" w:color="auto" w:fill="FFFFFF"/>
        <w:spacing w:after="0" w:line="240" w:lineRule="auto"/>
        <w:ind w:firstLine="375"/>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price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offer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value </w:t>
      </w:r>
      <w:r xmlns:w="http://schemas.openxmlformats.org/wordprocessingml/2006/main" w:rsidRPr="00E84C88">
        <w:rPr>
          <w:rFonts w:ascii="GHEA Grapalat" w:eastAsia="Times New Roman" w:hAnsi="GHEA Grapalat" w:cs="Sylfaen"/>
          <w:sz w:val="20"/>
          <w:szCs w:val="24"/>
          <w:lang w:val="hy-AM"/>
        </w:rPr>
        <w:t xml:space="preserve">added</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value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floor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general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money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columns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letters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numbers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mentioned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money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coins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rounded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until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five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decimal: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down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whole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number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five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decimal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it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more: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up</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whole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number </w:t>
      </w:r>
      <w:r xmlns:w="http://schemas.openxmlformats.org/wordprocessingml/2006/main" w:rsidRPr="00E84C88">
        <w:rPr>
          <w:rFonts w:ascii="GHEA Grapalat" w:eastAsia="Times New Roman" w:hAnsi="GHEA Grapalat" w:cs="Sylfaen"/>
          <w:sz w:val="20"/>
          <w:szCs w:val="24"/>
          <w:lang w:val="hy-AM"/>
        </w:rPr>
        <w:t xml:space="preserve">.</w:t>
      </w:r>
    </w:p>
    <w:p w14:paraId="2F92CC1A" w14:textId="77777777" w:rsidR="00532D6C" w:rsidRPr="00E84C88" w:rsidRDefault="00532D6C" w:rsidP="00532D6C">
      <w:pPr xmlns:w="http://schemas.openxmlformats.org/wordprocessingml/2006/main">
        <w:tabs>
          <w:tab w:val="left" w:pos="0"/>
        </w:tabs>
        <w:spacing w:after="0" w:line="240" w:lineRule="auto"/>
        <w:ind w:firstLine="360"/>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price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offer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value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added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value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floor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columns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money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filled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how</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numbers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email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letters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them</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correspond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each other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general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price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the column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letters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mentioned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money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filled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unnecessary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words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which</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as a result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turns out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existence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having none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number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Total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which</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paragraph</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mentioned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case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evaluator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committee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application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when evaluating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base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acceptance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value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added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value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floor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columns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letters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filled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money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total </w:t>
      </w:r>
      <w:r xmlns:w="http://schemas.openxmlformats.org/wordprocessingml/2006/main" w:rsidRPr="00E84C88">
        <w:rPr>
          <w:rFonts w:ascii="GHEA Grapalat" w:eastAsia="Times New Roman" w:hAnsi="GHEA Grapalat" w:cs="Sylfaen"/>
          <w:sz w:val="20"/>
          <w:szCs w:val="24"/>
          <w:lang w:val="hy-AM"/>
        </w:rPr>
        <w:t xml:space="preserve">.</w:t>
      </w:r>
    </w:p>
    <w:p w14:paraId="2DACD105"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price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offer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columns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letters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filled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money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coins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mentioned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numbers </w:t>
      </w:r>
      <w:r xmlns:w="http://schemas.openxmlformats.org/wordprocessingml/2006/main" w:rsidRPr="00E84C88">
        <w:rPr>
          <w:rFonts w:ascii="GHEA Grapalat" w:eastAsia="Times New Roman" w:hAnsi="GHEA Grapalat" w:cs="Sylfaen"/>
          <w:sz w:val="20"/>
          <w:szCs w:val="24"/>
          <w:lang w:val="hy-AM"/>
        </w:rPr>
        <w:t xml:space="preserve">.</w:t>
      </w:r>
    </w:p>
    <w:p w14:paraId="59DB82E8"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imes New Roman"/>
          <w:sz w:val="20"/>
          <w:szCs w:val="20"/>
          <w:lang w:val="es-ES" w:eastAsia="ru-RU"/>
        </w:rPr>
      </w:pPr>
      <w:r xmlns:w="http://schemas.openxmlformats.org/wordprocessingml/2006/main" w:rsidRPr="00E84C88">
        <w:rPr>
          <w:rFonts w:ascii="GHEA Grapalat" w:eastAsia="Times New Roman" w:hAnsi="GHEA Grapalat" w:cs="Times New Roman"/>
          <w:sz w:val="20"/>
          <w:szCs w:val="20"/>
          <w:lang w:val="es-ES" w:eastAsia="ru-RU"/>
        </w:rPr>
        <w:t xml:space="preserve">5. </w:t>
      </w:r>
      <w:r xmlns:w="http://schemas.openxmlformats.org/wordprocessingml/2006/main" w:rsidRPr="00E84C88">
        <w:rPr>
          <w:rFonts w:ascii="GHEA Grapalat" w:eastAsia="Times New Roman" w:hAnsi="GHEA Grapalat" w:cs="Times New Roman"/>
          <w:sz w:val="20"/>
          <w:szCs w:val="20"/>
          <w:lang w:val="hy-AM" w:eastAsia="ru-RU"/>
        </w:rPr>
        <w:t xml:space="preserve">3</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If</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to be sealed</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contract</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price</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stable</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is </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then</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price</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the offer</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being presented</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is</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one</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in number:</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contract</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execution</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number</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proposed</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general</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at </w:t>
      </w:r>
      <w:r xmlns:w="http://schemas.openxmlformats.org/wordprocessingml/2006/main" w:rsidRPr="00E84C88">
        <w:rPr>
          <w:rFonts w:ascii="Arial" w:eastAsia="Times New Roman" w:hAnsi="Arial" w:cs="Arial"/>
          <w:sz w:val="20"/>
          <w:szCs w:val="20"/>
          <w:lang w:val="es-ES" w:eastAsia="ru-RU"/>
        </w:rPr>
        <w:t xml:space="preserve">a price of </w:t>
      </w:r>
      <w:r xmlns:w="http://schemas.openxmlformats.org/wordprocessingml/2006/main" w:rsidRPr="00E84C88">
        <w:rPr>
          <w:rFonts w:ascii="GHEA Grapalat" w:eastAsia="Times New Roman" w:hAnsi="GHEA Grapalat" w:cs="Times New Roman"/>
          <w:sz w:val="20"/>
          <w:szCs w:val="20"/>
          <w:lang w:val="es-ES" w:eastAsia="ru-RU"/>
        </w:rPr>
        <w:t xml:space="preserve">:</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in which</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from the participant</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no</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can</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required </w:t>
      </w:r>
      <w:r xmlns:w="http://schemas.openxmlformats.org/wordprocessingml/2006/main" w:rsidRPr="00E84C88">
        <w:rPr>
          <w:rFonts w:ascii="GHEA Grapalat" w:eastAsia="Times New Roman" w:hAnsi="GHEA Grapalat" w:cs="Times New Roman"/>
          <w:sz w:val="20"/>
          <w:szCs w:val="20"/>
          <w:lang w:val="es-ES" w:eastAsia="ru-RU"/>
        </w:rPr>
        <w:t xml:space="preserve">that</w:t>
      </w:r>
      <w:r xmlns:w="http://schemas.openxmlformats.org/wordprocessingml/2006/main" w:rsidRPr="00E84C88">
        <w:rPr>
          <w:rFonts w:ascii="Arial" w:eastAsia="Times New Roman" w:hAnsi="Arial" w:cs="Arial"/>
          <w:sz w:val="20"/>
          <w:szCs w:val="20"/>
          <w:lang w:val="es-ES" w:eastAsia="ru-RU"/>
        </w:rPr>
        <w:t xml:space="preserve">​</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he/she</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to present</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price</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offer</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justifications</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or</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any</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other</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type</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information</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or</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documents </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such as</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also</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participant</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profit</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size</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no</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can</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by invitation</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to be limited </w:t>
      </w:r>
      <w:r xmlns:w="http://schemas.openxmlformats.org/wordprocessingml/2006/main" w:rsidRPr="00E84C88">
        <w:rPr>
          <w:rFonts w:ascii="GHEA Grapalat" w:eastAsia="Times New Roman" w:hAnsi="GHEA Grapalat" w:cs="Times New Roman"/>
          <w:sz w:val="20"/>
          <w:szCs w:val="20"/>
          <w:lang w:val="es-ES" w:eastAsia="ru-RU"/>
        </w:rPr>
        <w:t xml:space="preserve">.</w:t>
      </w:r>
    </w:p>
    <w:p w14:paraId="5539F32B" w14:textId="77777777" w:rsidR="00532D6C" w:rsidRPr="00E84C88" w:rsidRDefault="00532D6C" w:rsidP="00532D6C">
      <w:pPr>
        <w:spacing w:after="0" w:line="240" w:lineRule="auto"/>
        <w:ind w:firstLine="567"/>
        <w:jc w:val="both"/>
        <w:rPr>
          <w:rFonts w:ascii="GHEA Grapalat" w:eastAsia="Times New Roman" w:hAnsi="GHEA Grapalat" w:cs="Times New Roman"/>
          <w:sz w:val="20"/>
          <w:szCs w:val="20"/>
          <w:lang w:val="es-ES"/>
        </w:rPr>
      </w:pPr>
    </w:p>
    <w:p w14:paraId="2B32A04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4"/>
          <w:lang w:val="es-ES"/>
        </w:rPr>
      </w:pPr>
      <w:r xmlns:w="http://schemas.openxmlformats.org/wordprocessingml/2006/main" w:rsidRPr="00E84C88">
        <w:rPr>
          <w:rFonts w:ascii="GHEA Grapalat" w:eastAsia="Times New Roman" w:hAnsi="GHEA Grapalat" w:cs="Times New Roman"/>
          <w:b/>
          <w:sz w:val="20"/>
          <w:szCs w:val="24"/>
          <w:lang w:val="es-ES"/>
        </w:rPr>
        <w:t xml:space="preserve">6. </w:t>
      </w:r>
      <w:r xmlns:w="http://schemas.openxmlformats.org/wordprocessingml/2006/main" w:rsidRPr="00E84C88">
        <w:rPr>
          <w:rFonts w:ascii="Arial" w:eastAsia="Times New Roman" w:hAnsi="Arial" w:cs="Arial"/>
          <w:b/>
          <w:sz w:val="20"/>
          <w:szCs w:val="24"/>
          <w:lang w:val="en-US"/>
        </w:rPr>
        <w:t xml:space="preserve">APPLY</w:t>
      </w:r>
      <w:r xmlns:w="http://schemas.openxmlformats.org/wordprocessingml/2006/main" w:rsidRPr="00E84C88">
        <w:rPr>
          <w:rFonts w:ascii="GHEA Grapalat" w:eastAsia="Times New Roman" w:hAnsi="GHEA Grapalat" w:cs="Times New Roman"/>
          <w:b/>
          <w:sz w:val="20"/>
          <w:szCs w:val="24"/>
          <w:lang w:val="es-ES"/>
        </w:rPr>
        <w:t xml:space="preserve"> </w:t>
      </w:r>
      <w:r xmlns:w="http://schemas.openxmlformats.org/wordprocessingml/2006/main" w:rsidRPr="00E84C88">
        <w:rPr>
          <w:rFonts w:ascii="Arial" w:eastAsia="Times New Roman" w:hAnsi="Arial" w:cs="Arial"/>
          <w:b/>
          <w:sz w:val="20"/>
          <w:szCs w:val="24"/>
          <w:lang w:val="en-US"/>
        </w:rPr>
        <w:t xml:space="preserve">ACTION</w:t>
      </w:r>
      <w:r xmlns:w="http://schemas.openxmlformats.org/wordprocessingml/2006/main" w:rsidRPr="00E84C88">
        <w:rPr>
          <w:rFonts w:ascii="GHEA Grapalat" w:eastAsia="Times New Roman" w:hAnsi="GHEA Grapalat" w:cs="Times New Roman"/>
          <w:b/>
          <w:sz w:val="20"/>
          <w:szCs w:val="24"/>
          <w:lang w:val="es-ES"/>
        </w:rPr>
        <w:t xml:space="preserve"> </w:t>
      </w:r>
      <w:r xmlns:w="http://schemas.openxmlformats.org/wordprocessingml/2006/main" w:rsidRPr="00E84C88">
        <w:rPr>
          <w:rFonts w:ascii="Arial" w:eastAsia="Times New Roman" w:hAnsi="Arial" w:cs="Arial"/>
          <w:b/>
          <w:sz w:val="20"/>
          <w:szCs w:val="24"/>
          <w:lang w:val="en-US"/>
        </w:rPr>
        <w:t xml:space="preserve">DEADLINE </w:t>
      </w:r>
      <w:r xmlns:w="http://schemas.openxmlformats.org/wordprocessingml/2006/main" w:rsidRPr="00E84C88">
        <w:rPr>
          <w:rFonts w:ascii="GHEA Grapalat" w:eastAsia="Times New Roman" w:hAnsi="GHEA Grapalat" w:cs="Times New Roman"/>
          <w:b/>
          <w:sz w:val="20"/>
          <w:szCs w:val="24"/>
          <w:lang w:val="es-ES"/>
        </w:rPr>
        <w:t xml:space="preserve">, </w:t>
      </w:r>
      <w:r xmlns:w="http://schemas.openxmlformats.org/wordprocessingml/2006/main" w:rsidRPr="00E84C88">
        <w:rPr>
          <w:rFonts w:ascii="Arial" w:eastAsia="Times New Roman" w:hAnsi="Arial" w:cs="Arial"/>
          <w:b/>
          <w:sz w:val="20"/>
          <w:szCs w:val="24"/>
          <w:lang w:val="en-US"/>
        </w:rPr>
        <w:t xml:space="preserve">APPLICATIONS</w:t>
      </w:r>
      <w:r xmlns:w="http://schemas.openxmlformats.org/wordprocessingml/2006/main" w:rsidRPr="00E84C88">
        <w:rPr>
          <w:rFonts w:ascii="GHEA Grapalat" w:eastAsia="Times New Roman" w:hAnsi="GHEA Grapalat" w:cs="Times New Roman"/>
          <w:b/>
          <w:sz w:val="20"/>
          <w:szCs w:val="24"/>
          <w:lang w:val="es-ES"/>
        </w:rPr>
        <w:t xml:space="preserve"> </w:t>
      </w:r>
      <w:r xmlns:w="http://schemas.openxmlformats.org/wordprocessingml/2006/main" w:rsidRPr="00E84C88">
        <w:rPr>
          <w:rFonts w:ascii="Arial" w:eastAsia="Times New Roman" w:hAnsi="Arial" w:cs="Arial"/>
          <w:b/>
          <w:sz w:val="20"/>
          <w:szCs w:val="24"/>
          <w:lang w:val="en-US"/>
        </w:rPr>
        <w:t xml:space="preserve">CHANGE</w:t>
      </w:r>
      <w:r xmlns:w="http://schemas.openxmlformats.org/wordprocessingml/2006/main" w:rsidRPr="00E84C88">
        <w:rPr>
          <w:rFonts w:ascii="GHEA Grapalat" w:eastAsia="Times New Roman" w:hAnsi="GHEA Grapalat" w:cs="Times New Roman"/>
          <w:b/>
          <w:sz w:val="20"/>
          <w:szCs w:val="24"/>
          <w:lang w:val="es-ES"/>
        </w:rPr>
        <w:t xml:space="preserve"> </w:t>
      </w:r>
      <w:r xmlns:w="http://schemas.openxmlformats.org/wordprocessingml/2006/main" w:rsidRPr="00E84C88">
        <w:rPr>
          <w:rFonts w:ascii="Arial" w:eastAsia="Times New Roman" w:hAnsi="Arial" w:cs="Arial"/>
          <w:b/>
          <w:sz w:val="20"/>
          <w:szCs w:val="24"/>
          <w:lang w:val="en-US"/>
        </w:rPr>
        <w:t xml:space="preserve">TO PERFORM</w:t>
      </w:r>
    </w:p>
    <w:p w14:paraId="503A72B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4"/>
          <w:lang w:val="es-ES"/>
        </w:rPr>
      </w:pPr>
      <w:r xmlns:w="http://schemas.openxmlformats.org/wordprocessingml/2006/main" w:rsidRPr="00E84C88">
        <w:rPr>
          <w:rFonts w:ascii="Arial" w:eastAsia="Times New Roman" w:hAnsi="Arial" w:cs="Arial"/>
          <w:b/>
          <w:sz w:val="20"/>
          <w:szCs w:val="24"/>
          <w:lang w:val="en-US"/>
        </w:rPr>
        <w:t xml:space="preserve">AND</w:t>
      </w:r>
      <w:r xmlns:w="http://schemas.openxmlformats.org/wordprocessingml/2006/main" w:rsidRPr="00E84C88">
        <w:rPr>
          <w:rFonts w:ascii="GHEA Grapalat" w:eastAsia="Times New Roman" w:hAnsi="GHEA Grapalat" w:cs="Times New Roman"/>
          <w:b/>
          <w:sz w:val="20"/>
          <w:szCs w:val="24"/>
          <w:lang w:val="es-ES"/>
        </w:rPr>
        <w:t xml:space="preserve"> </w:t>
      </w:r>
      <w:r xmlns:w="http://schemas.openxmlformats.org/wordprocessingml/2006/main" w:rsidRPr="00E84C88">
        <w:rPr>
          <w:rFonts w:ascii="Arial" w:eastAsia="Times New Roman" w:hAnsi="Arial" w:cs="Arial"/>
          <w:b/>
          <w:sz w:val="20"/>
          <w:szCs w:val="24"/>
          <w:lang w:val="en-US"/>
        </w:rPr>
        <w:t xml:space="preserve">THEM</w:t>
      </w:r>
      <w:r xmlns:w="http://schemas.openxmlformats.org/wordprocessingml/2006/main" w:rsidRPr="00E84C88">
        <w:rPr>
          <w:rFonts w:ascii="GHEA Grapalat" w:eastAsia="Times New Roman" w:hAnsi="GHEA Grapalat" w:cs="Times New Roman"/>
          <w:b/>
          <w:sz w:val="20"/>
          <w:szCs w:val="24"/>
          <w:lang w:val="es-ES"/>
        </w:rPr>
        <w:t xml:space="preserve"> </w:t>
      </w:r>
      <w:r xmlns:w="http://schemas.openxmlformats.org/wordprocessingml/2006/main" w:rsidRPr="00E84C88">
        <w:rPr>
          <w:rFonts w:ascii="Arial" w:eastAsia="Times New Roman" w:hAnsi="Arial" w:cs="Arial"/>
          <w:b/>
          <w:sz w:val="20"/>
          <w:szCs w:val="24"/>
          <w:lang w:val="en-US"/>
        </w:rPr>
        <w:t xml:space="preserve">BACK</w:t>
      </w:r>
      <w:r xmlns:w="http://schemas.openxmlformats.org/wordprocessingml/2006/main" w:rsidRPr="00E84C88">
        <w:rPr>
          <w:rFonts w:ascii="GHEA Grapalat" w:eastAsia="Times New Roman" w:hAnsi="GHEA Grapalat" w:cs="Times New Roman"/>
          <w:b/>
          <w:sz w:val="20"/>
          <w:szCs w:val="24"/>
          <w:lang w:val="es-ES"/>
        </w:rPr>
        <w:t xml:space="preserve"> </w:t>
      </w:r>
      <w:r xmlns:w="http://schemas.openxmlformats.org/wordprocessingml/2006/main" w:rsidRPr="00E84C88">
        <w:rPr>
          <w:rFonts w:ascii="Arial" w:eastAsia="Times New Roman" w:hAnsi="Arial" w:cs="Arial"/>
          <w:b/>
          <w:sz w:val="20"/>
          <w:szCs w:val="24"/>
          <w:lang w:val="en-US"/>
        </w:rPr>
        <w:t xml:space="preserve">TO TAKE</w:t>
      </w:r>
      <w:r xmlns:w="http://schemas.openxmlformats.org/wordprocessingml/2006/main" w:rsidRPr="00E84C88">
        <w:rPr>
          <w:rFonts w:ascii="GHEA Grapalat" w:eastAsia="Times New Roman" w:hAnsi="GHEA Grapalat" w:cs="Times New Roman"/>
          <w:b/>
          <w:sz w:val="20"/>
          <w:szCs w:val="24"/>
          <w:lang w:val="es-ES"/>
        </w:rPr>
        <w:t xml:space="preserve"> </w:t>
      </w:r>
      <w:r xmlns:w="http://schemas.openxmlformats.org/wordprocessingml/2006/main" w:rsidRPr="00E84C88">
        <w:rPr>
          <w:rFonts w:ascii="Arial" w:eastAsia="Times New Roman" w:hAnsi="Arial" w:cs="Arial"/>
          <w:b/>
          <w:sz w:val="20"/>
          <w:szCs w:val="24"/>
          <w:lang w:val="en-US"/>
        </w:rPr>
        <w:t xml:space="preserve">THE ORDER</w:t>
      </w:r>
    </w:p>
    <w:p w14:paraId="6D50C567" w14:textId="77777777" w:rsidR="00532D6C" w:rsidRPr="00E84C88" w:rsidRDefault="00532D6C" w:rsidP="00532D6C">
      <w:pPr>
        <w:spacing w:after="0" w:line="240" w:lineRule="auto"/>
        <w:ind w:firstLine="567"/>
        <w:jc w:val="both"/>
        <w:rPr>
          <w:rFonts w:ascii="GHEA Grapalat" w:eastAsia="Times New Roman" w:hAnsi="GHEA Grapalat" w:cs="Times New Roman"/>
          <w:b/>
          <w:sz w:val="20"/>
          <w:szCs w:val="20"/>
          <w:lang w:val="af-ZA"/>
        </w:rPr>
      </w:pPr>
    </w:p>
    <w:p w14:paraId="4EB1ED37"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Times New Roman"/>
          <w:sz w:val="20"/>
          <w:szCs w:val="20"/>
          <w:lang w:val="af-ZA"/>
        </w:rPr>
        <w:t xml:space="preserve">6.1 </w:t>
      </w:r>
      <w:r xmlns:w="http://schemas.openxmlformats.org/wordprocessingml/2006/main" w:rsidRPr="00E84C88">
        <w:rPr>
          <w:rFonts w:ascii="Arial" w:eastAsia="Times New Roman" w:hAnsi="Arial" w:cs="Arial"/>
          <w:sz w:val="20"/>
          <w:szCs w:val="24"/>
        </w:rPr>
        <w:t xml:space="preserve">Section </w:t>
      </w:r>
      <w:r xmlns:w="http://schemas.openxmlformats.org/wordprocessingml/2006/main" w:rsidRPr="00E84C88">
        <w:rPr>
          <w:rFonts w:ascii="GHEA Grapalat" w:eastAsia="Times New Roman" w:hAnsi="GHEA Grapalat" w:cs="Sylfaen"/>
          <w:sz w:val="20"/>
          <w:szCs w:val="24"/>
          <w:lang w:val="af-ZA"/>
        </w:rPr>
        <w:t xml:space="preserve">31 </w:t>
      </w:r>
      <w:r xmlns:w="http://schemas.openxmlformats.org/wordprocessingml/2006/main" w:rsidRPr="00E84C88">
        <w:rPr>
          <w:rFonts w:ascii="Arial" w:eastAsia="Times New Roman" w:hAnsi="Arial" w:cs="Arial"/>
          <w:sz w:val="20"/>
          <w:szCs w:val="24"/>
        </w:rPr>
        <w:t xml:space="preserve">of the Law</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article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according </w:t>
      </w:r>
      <w:r xmlns:w="http://schemas.openxmlformats.org/wordprocessingml/2006/main" w:rsidRPr="00E84C88">
        <w:rPr>
          <w:rFonts w:ascii="GHEA Grapalat" w:eastAsia="Times New Roman" w:hAnsi="GHEA Grapalat" w:cs="Sylfaen"/>
          <w:sz w:val="20"/>
          <w:szCs w:val="24"/>
          <w:lang w:val="af-ZA"/>
        </w:rPr>
        <w:t xml:space="preserve">to </w:t>
      </w:r>
      <w:r xmlns:w="http://schemas.openxmlformats.org/wordprocessingml/2006/main" w:rsidRPr="00E84C88">
        <w:rPr>
          <w:rFonts w:ascii="Arial" w:eastAsia="Times New Roman" w:hAnsi="Arial" w:cs="Arial"/>
          <w:sz w:val="20"/>
          <w:szCs w:val="24"/>
        </w:rPr>
        <w:t xml:space="preserve">the application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valid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until</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the law</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appropriate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contract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sealing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m </w:t>
      </w:r>
      <w:r xmlns:w="http://schemas.openxmlformats.org/wordprocessingml/2006/main" w:rsidRPr="00E84C88">
        <w:rPr>
          <w:rFonts w:ascii="Arial" w:eastAsia="Times New Roman" w:hAnsi="Arial" w:cs="Arial"/>
          <w:sz w:val="20"/>
          <w:szCs w:val="24"/>
        </w:rPr>
        <w:t xml:space="preserve">asnaksi</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application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back</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taking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application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rejection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this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procedure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failed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being announced.</w:t>
      </w:r>
    </w:p>
    <w:p w14:paraId="1AE626EE"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Sylfaen"/>
          <w:sz w:val="20"/>
          <w:szCs w:val="24"/>
          <w:lang w:val="af-ZA"/>
        </w:rPr>
        <w:t xml:space="preserve">6.2 </w:t>
      </w:r>
      <w:r xmlns:w="http://schemas.openxmlformats.org/wordprocessingml/2006/main" w:rsidRPr="00E84C88">
        <w:rPr>
          <w:rFonts w:ascii="Arial" w:eastAsia="Times New Roman" w:hAnsi="Arial" w:cs="Arial"/>
          <w:sz w:val="20"/>
          <w:szCs w:val="24"/>
        </w:rPr>
        <w:t xml:space="preserve">Section </w:t>
      </w:r>
      <w:r xmlns:w="http://schemas.openxmlformats.org/wordprocessingml/2006/main" w:rsidRPr="00E84C88">
        <w:rPr>
          <w:rFonts w:ascii="GHEA Grapalat" w:eastAsia="Times New Roman" w:hAnsi="GHEA Grapalat" w:cs="Sylfaen"/>
          <w:sz w:val="20"/>
          <w:szCs w:val="24"/>
          <w:lang w:val="af-ZA"/>
        </w:rPr>
        <w:t xml:space="preserve">31 </w:t>
      </w:r>
      <w:r xmlns:w="http://schemas.openxmlformats.org/wordprocessingml/2006/main" w:rsidRPr="00E84C88">
        <w:rPr>
          <w:rFonts w:ascii="Arial" w:eastAsia="Times New Roman" w:hAnsi="Arial" w:cs="Arial"/>
          <w:sz w:val="20"/>
          <w:szCs w:val="24"/>
        </w:rPr>
        <w:t xml:space="preserve">of the Law</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article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according </w:t>
      </w:r>
      <w:r xmlns:w="http://schemas.openxmlformats.org/wordprocessingml/2006/main" w:rsidRPr="00E84C88">
        <w:rPr>
          <w:rFonts w:ascii="GHEA Grapalat" w:eastAsia="Times New Roman" w:hAnsi="GHEA Grapalat" w:cs="Sylfaen"/>
          <w:sz w:val="20"/>
          <w:szCs w:val="24"/>
          <w:lang w:val="af-ZA"/>
        </w:rPr>
        <w:t xml:space="preserve">to </w:t>
      </w:r>
      <w:r xmlns:w="http://schemas.openxmlformats.org/wordprocessingml/2006/main" w:rsidRPr="00E84C88">
        <w:rPr>
          <w:rFonts w:ascii="Arial" w:eastAsia="Times New Roman" w:hAnsi="Arial" w:cs="Arial"/>
          <w:sz w:val="20"/>
          <w:szCs w:val="24"/>
        </w:rPr>
        <w:t xml:space="preserve">the verb </w:t>
      </w:r>
      <w:r xmlns:w="http://schemas.openxmlformats.org/wordprocessingml/2006/main" w:rsidRPr="00E84C88">
        <w:rPr>
          <w:rFonts w:ascii="Arial" w:eastAsia="Times New Roman" w:hAnsi="Arial" w:cs="Arial"/>
          <w:sz w:val="20"/>
          <w:szCs w:val="24"/>
          <w:lang w:val="en-US"/>
        </w:rPr>
        <w:t xml:space="preserve">m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until</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on </w:t>
      </w:r>
      <w:r xmlns:w="http://schemas.openxmlformats.org/wordprocessingml/2006/main" w:rsidRPr="00E84C88">
        <w:rPr>
          <w:rFonts w:ascii="GHEA Grapalat" w:eastAsia="Times New Roman" w:hAnsi="GHEA Grapalat" w:cs="Sylfaen"/>
          <w:sz w:val="20"/>
          <w:szCs w:val="24"/>
          <w:lang w:val="af-ZA"/>
        </w:rPr>
        <w:t xml:space="preserve">the 1st </w:t>
      </w:r>
      <w:r xmlns:w="http://schemas.openxmlformats.org/wordprocessingml/2006/main" w:rsidRPr="00E84C88">
        <w:rPr>
          <w:rFonts w:ascii="Arial" w:eastAsia="Times New Roman" w:hAnsi="Arial" w:cs="Arial"/>
          <w:sz w:val="20"/>
          <w:szCs w:val="24"/>
        </w:rPr>
        <w:t xml:space="preserve">of the invitation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in paragraph </w:t>
      </w:r>
      <w:r xmlns:w="http://schemas.openxmlformats.org/wordprocessingml/2006/main" w:rsidRPr="00E84C88">
        <w:rPr>
          <w:rFonts w:ascii="GHEA Grapalat" w:eastAsia="Times New Roman" w:hAnsi="GHEA Grapalat" w:cs="Sylfaen"/>
          <w:sz w:val="20"/>
          <w:szCs w:val="24"/>
          <w:lang w:val="af-ZA"/>
        </w:rPr>
        <w:t xml:space="preserve">4.2 of </w:t>
      </w:r>
      <w:r xmlns:w="http://schemas.openxmlformats.org/wordprocessingml/2006/main" w:rsidRPr="00E84C88">
        <w:rPr>
          <w:rFonts w:ascii="Arial" w:eastAsia="Times New Roman" w:hAnsi="Arial" w:cs="Arial"/>
          <w:sz w:val="20"/>
          <w:szCs w:val="24"/>
          <w:lang w:val="af-ZA"/>
        </w:rPr>
        <w:t xml:space="preserve">the part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mentioned </w:t>
      </w:r>
      <w:r xmlns:w="http://schemas.openxmlformats.org/wordprocessingml/2006/main" w:rsidRPr="00E84C88">
        <w:rPr>
          <w:rFonts w:ascii="GHEA Grapalat" w:eastAsia="Times New Roman" w:hAnsi="GHEA Grapalat" w:cs="Sylfaen"/>
          <w:sz w:val="20"/>
          <w:szCs w:val="24"/>
          <w:lang w:val="af-ZA"/>
        </w:rPr>
        <w:t xml:space="preserve">in </w:t>
      </w:r>
      <w:r xmlns:w="http://schemas.openxmlformats.org/wordprocessingml/2006/main" w:rsidRPr="00E84C88">
        <w:rPr>
          <w:rFonts w:ascii="Arial" w:eastAsia="Times New Roman" w:hAnsi="Arial" w:cs="Arial"/>
          <w:sz w:val="20"/>
          <w:szCs w:val="24"/>
        </w:rPr>
        <w:t xml:space="preserve">applications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presentation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deadline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can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change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back</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take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his/her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application.</w:t>
      </w:r>
    </w:p>
    <w:p w14:paraId="0A704B09" w14:textId="77777777" w:rsidR="00532D6C" w:rsidRPr="00E84C88" w:rsidRDefault="00532D6C" w:rsidP="00532D6C">
      <w:pPr>
        <w:spacing w:after="0" w:line="240" w:lineRule="auto"/>
        <w:ind w:firstLine="567"/>
        <w:jc w:val="center"/>
        <w:rPr>
          <w:rFonts w:ascii="GHEA Grapalat" w:eastAsia="Times New Roman" w:hAnsi="GHEA Grapalat" w:cs="Times New Roman"/>
          <w:b/>
          <w:sz w:val="20"/>
          <w:szCs w:val="24"/>
          <w:lang w:val="af-ZA"/>
        </w:rPr>
      </w:pPr>
    </w:p>
    <w:p w14:paraId="10FB523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Times New Roman"/>
          <w:b/>
          <w:sz w:val="20"/>
          <w:szCs w:val="24"/>
          <w:lang w:val="af-ZA"/>
        </w:rPr>
        <w:t xml:space="preserve">8. </w:t>
      </w:r>
      <w:r xmlns:w="http://schemas.openxmlformats.org/wordprocessingml/2006/main" w:rsidRPr="00E84C88">
        <w:rPr>
          <w:rFonts w:ascii="Arial" w:eastAsia="Times New Roman" w:hAnsi="Arial" w:cs="Arial"/>
          <w:b/>
          <w:sz w:val="20"/>
          <w:szCs w:val="24"/>
          <w:lang w:val="af-ZA"/>
        </w:rPr>
        <w:t xml:space="preserve">APPLICATIONS</w:t>
      </w:r>
      <w:r xmlns:w="http://schemas.openxmlformats.org/wordprocessingml/2006/main" w:rsidRPr="00E84C88">
        <w:rPr>
          <w:rFonts w:ascii="GHEA Grapalat" w:eastAsia="Times New Roman" w:hAnsi="GHEA Grapalat" w:cs="Times New Roman"/>
          <w:b/>
          <w:sz w:val="20"/>
          <w:szCs w:val="24"/>
          <w:lang w:val="af-ZA"/>
        </w:rPr>
        <w:t xml:space="preserve"> </w:t>
      </w:r>
      <w:r xmlns:w="http://schemas.openxmlformats.org/wordprocessingml/2006/main" w:rsidRPr="00E84C88">
        <w:rPr>
          <w:rFonts w:ascii="Arial" w:eastAsia="Times New Roman" w:hAnsi="Arial" w:cs="Arial"/>
          <w:b/>
          <w:sz w:val="20"/>
          <w:szCs w:val="24"/>
          <w:lang w:val="af-ZA"/>
        </w:rPr>
        <w:t xml:space="preserve">OPENING </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af-ZA"/>
        </w:rPr>
        <w:t xml:space="preserve">EVALUATION</w:t>
      </w:r>
      <w:r xmlns:w="http://schemas.openxmlformats.org/wordprocessingml/2006/main" w:rsidRPr="00E84C88">
        <w:rPr>
          <w:rFonts w:ascii="GHEA Grapalat" w:eastAsia="Times New Roman" w:hAnsi="GHEA Grapalat" w:cs="Times New Roman"/>
          <w:b/>
          <w:sz w:val="20"/>
          <w:szCs w:val="24"/>
          <w:lang w:val="af-ZA"/>
        </w:rPr>
        <w:t xml:space="preserve">  </w:t>
      </w:r>
      <w:r xmlns:w="http://schemas.openxmlformats.org/wordprocessingml/2006/main" w:rsidRPr="00E84C88">
        <w:rPr>
          <w:rFonts w:ascii="Arial" w:eastAsia="Times New Roman" w:hAnsi="Arial" w:cs="Arial"/>
          <w:b/>
          <w:sz w:val="20"/>
          <w:szCs w:val="24"/>
          <w:lang w:val="af-ZA"/>
        </w:rPr>
        <w:t xml:space="preserve">AND</w:t>
      </w:r>
    </w:p>
    <w:p w14:paraId="148CE4F1" w14:textId="77777777" w:rsidR="00532D6C" w:rsidRPr="00E84C88" w:rsidRDefault="00532D6C" w:rsidP="00532D6C">
      <w:pPr xmlns:w="http://schemas.openxmlformats.org/wordprocessingml/2006/main">
        <w:spacing w:after="0" w:line="240" w:lineRule="auto"/>
        <w:ind w:firstLine="567"/>
        <w:jc w:val="center"/>
        <w:rPr>
          <w:rFonts w:ascii="GHEA Grapalat" w:eastAsia="Times New Roman" w:hAnsi="GHEA Grapalat" w:cs="Times New Roman"/>
          <w:b/>
          <w:sz w:val="20"/>
          <w:szCs w:val="24"/>
          <w:lang w:val="af-ZA"/>
        </w:rPr>
      </w:pPr>
      <w:r xmlns:w="http://schemas.openxmlformats.org/wordprocessingml/2006/main" w:rsidRPr="00E84C88">
        <w:rPr>
          <w:rFonts w:ascii="Arial" w:eastAsia="Times New Roman" w:hAnsi="Arial" w:cs="Arial"/>
          <w:b/>
          <w:sz w:val="20"/>
          <w:szCs w:val="24"/>
          <w:lang w:val="af-ZA"/>
        </w:rPr>
        <w:t xml:space="preserve">RESULTS</w:t>
      </w:r>
      <w:r xmlns:w="http://schemas.openxmlformats.org/wordprocessingml/2006/main" w:rsidRPr="00E84C88">
        <w:rPr>
          <w:rFonts w:ascii="GHEA Grapalat" w:eastAsia="Times New Roman" w:hAnsi="GHEA Grapalat" w:cs="Times New Roman"/>
          <w:b/>
          <w:sz w:val="20"/>
          <w:szCs w:val="24"/>
          <w:lang w:val="af-ZA"/>
        </w:rPr>
        <w:t xml:space="preserve"> </w:t>
      </w:r>
      <w:r xmlns:w="http://schemas.openxmlformats.org/wordprocessingml/2006/main" w:rsidRPr="00E84C88">
        <w:rPr>
          <w:rFonts w:ascii="Arial" w:eastAsia="Times New Roman" w:hAnsi="Arial" w:cs="Arial"/>
          <w:b/>
          <w:sz w:val="20"/>
          <w:szCs w:val="24"/>
          <w:lang w:val="af-ZA"/>
        </w:rPr>
        <w:t xml:space="preserve">SUMMARY</w:t>
      </w:r>
      <w:r xmlns:w="http://schemas.openxmlformats.org/wordprocessingml/2006/main" w:rsidRPr="00E84C88">
        <w:rPr>
          <w:rFonts w:ascii="GHEA Grapalat" w:eastAsia="Times New Roman" w:hAnsi="GHEA Grapalat" w:cs="Times New Roman"/>
          <w:b/>
          <w:sz w:val="20"/>
          <w:szCs w:val="24"/>
          <w:lang w:val="af-ZA"/>
        </w:rPr>
        <w:t xml:space="preserve"> </w:t>
      </w:r>
    </w:p>
    <w:p w14:paraId="7C379B6F" w14:textId="77777777" w:rsidR="00532D6C" w:rsidRPr="00E84C88" w:rsidRDefault="00532D6C" w:rsidP="00532D6C">
      <w:pPr>
        <w:spacing w:after="0" w:line="240" w:lineRule="auto"/>
        <w:ind w:firstLine="567"/>
        <w:jc w:val="both"/>
        <w:rPr>
          <w:rFonts w:ascii="GHEA Grapalat" w:eastAsia="Times New Roman" w:hAnsi="GHEA Grapalat" w:cs="Times New Roman"/>
          <w:b/>
          <w:sz w:val="20"/>
          <w:szCs w:val="24"/>
          <w:lang w:val="af-ZA"/>
        </w:rPr>
      </w:pPr>
    </w:p>
    <w:p w14:paraId="7C52DFC4" w14:textId="1B694F28"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ahoma"/>
          <w:sz w:val="20"/>
          <w:szCs w:val="20"/>
          <w:lang w:val="af-ZA"/>
        </w:rPr>
      </w:pPr>
      <w:r xmlns:w="http://schemas.openxmlformats.org/wordprocessingml/2006/main" w:rsidRPr="00E84C88">
        <w:rPr>
          <w:rFonts w:ascii="GHEA Grapalat" w:eastAsia="Times New Roman" w:hAnsi="GHEA Grapalat" w:cs="Times New Roman"/>
          <w:sz w:val="20"/>
          <w:szCs w:val="20"/>
          <w:lang w:val="af-ZA"/>
        </w:rPr>
        <w:t xml:space="preserve">8.1 </w:t>
      </w:r>
      <w:r xmlns:w="http://schemas.openxmlformats.org/wordprocessingml/2006/main" w:rsidRPr="00E84C88">
        <w:rPr>
          <w:rFonts w:ascii="Arial" w:eastAsia="Times New Roman" w:hAnsi="Arial" w:cs="Arial"/>
          <w:sz w:val="20"/>
          <w:szCs w:val="20"/>
        </w:rPr>
        <w:t xml:space="preserve">Applications</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rPr>
        <w:t xml:space="preserve">the opening</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rPr>
        <w:t xml:space="preserve">will be done</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of the committee:</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applications</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opening</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and</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evaluation</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in the session:</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4"/>
        </w:rPr>
        <w:t xml:space="preserve">this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procedure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announcement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invitation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newsletter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be </w:t>
      </w:r>
      <w:r xmlns:w="http://schemas.openxmlformats.org/wordprocessingml/2006/main" w:rsidRPr="00E84C88">
        <w:rPr>
          <w:rFonts w:ascii="Arial" w:eastAsia="Times New Roman" w:hAnsi="Arial" w:cs="Arial"/>
          <w:sz w:val="20"/>
          <w:szCs w:val="24"/>
        </w:rPr>
        <w:t xml:space="preserve">published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subsequent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from the day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calculated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00C4546D">
        <w:rPr>
          <w:rFonts w:ascii="Arial" w:eastAsia="Times New Roman" w:hAnsi="Arial" w:cs="Arial"/>
          <w:b/>
          <w:sz w:val="20"/>
          <w:szCs w:val="20"/>
          <w:lang w:val="hy-AM"/>
        </w:rPr>
        <w:t xml:space="preserve">05.08.2025</w:t>
      </w:r>
      <w:r xmlns:w="http://schemas.openxmlformats.org/wordprocessingml/2006/main" w:rsidR="00A406BF" w:rsidRPr="00A406BF">
        <w:rPr>
          <w:rFonts w:ascii="Times New Roman" w:eastAsia="Times New Roman" w:hAnsi="Times New Roman" w:cs="Times New Roman"/>
          <w:b/>
          <w:sz w:val="20"/>
          <w:szCs w:val="20"/>
          <w:lang w:val="af-ZA"/>
        </w:rPr>
        <w:t xml:space="preserve">​</w:t>
      </w:r>
      <w:r xmlns:w="http://schemas.openxmlformats.org/wordprocessingml/2006/main" w:rsidR="00A406BF" w:rsidRPr="00597465">
        <w:rPr>
          <w:rFonts w:ascii="Arial" w:eastAsia="Times New Roman" w:hAnsi="Arial" w:cs="Arial"/>
          <w:b/>
          <w:sz w:val="20"/>
          <w:szCs w:val="20"/>
          <w:lang w:val="af-ZA"/>
        </w:rPr>
        <w:t xml:space="preserve"> </w:t>
      </w:r>
      <w:r xmlns:w="http://schemas.openxmlformats.org/wordprocessingml/2006/main" w:rsidRPr="00597465">
        <w:rPr>
          <w:rFonts w:ascii="Arial" w:eastAsia="Times New Roman" w:hAnsi="Arial" w:cs="Arial"/>
          <w:b/>
          <w:bCs/>
          <w:sz w:val="20"/>
          <w:szCs w:val="24"/>
        </w:rPr>
        <w:t xml:space="preserve">at</w:t>
      </w:r>
      <w:r xmlns:w="http://schemas.openxmlformats.org/wordprocessingml/2006/main" w:rsidRPr="00597465">
        <w:rPr>
          <w:rFonts w:ascii="GHEA Grapalat" w:eastAsia="Times New Roman" w:hAnsi="GHEA Grapalat" w:cs="Sylfaen"/>
          <w:b/>
          <w:bCs/>
          <w:sz w:val="20"/>
          <w:szCs w:val="24"/>
          <w:lang w:val="af-ZA"/>
        </w:rPr>
        <w:t xml:space="preserve"> </w:t>
      </w:r>
      <w:r xmlns:w="http://schemas.openxmlformats.org/wordprocessingml/2006/main" w:rsidRPr="00597465">
        <w:rPr>
          <w:rFonts w:ascii="Arial" w:eastAsia="Times New Roman" w:hAnsi="Arial" w:cs="Arial"/>
          <w:b/>
          <w:bCs/>
          <w:sz w:val="20"/>
          <w:szCs w:val="24"/>
          <w:lang w:val="en-US"/>
        </w:rPr>
        <w:t xml:space="preserve">At </w:t>
      </w:r>
      <w:r xmlns:w="http://schemas.openxmlformats.org/wordprocessingml/2006/main" w:rsidR="00B92D32">
        <w:rPr>
          <w:rFonts w:ascii="GHEA Grapalat" w:eastAsia="Times New Roman" w:hAnsi="GHEA Grapalat" w:cs="Sylfaen"/>
          <w:b/>
          <w:bCs/>
          <w:sz w:val="20"/>
          <w:szCs w:val="20"/>
          <w:lang w:val="af-ZA"/>
        </w:rPr>
        <w:t xml:space="preserve">3:00 </w:t>
      </w:r>
      <w:r xmlns:w="http://schemas.openxmlformats.org/wordprocessingml/2006/main" w:rsidRPr="00597465">
        <w:rPr>
          <w:rFonts w:ascii="Arial" w:eastAsia="Times New Roman" w:hAnsi="Arial" w:cs="Arial"/>
          <w:b/>
          <w:bCs/>
          <w:sz w:val="20"/>
          <w:szCs w:val="24"/>
        </w:rPr>
        <w:t xml:space="preserve">PM </w:t>
      </w:r>
      <w:r xmlns:w="http://schemas.openxmlformats.org/wordprocessingml/2006/main" w:rsidRPr="00E84C88">
        <w:rPr>
          <w:rFonts w:ascii="Arial" w:eastAsia="Times New Roman" w:hAnsi="Arial" w:cs="Arial"/>
          <w:sz w:val="20"/>
          <w:szCs w:val="24"/>
        </w:rPr>
        <w:t xml:space="preserve">.</w:t>
      </w:r>
      <w:r xmlns:w="http://schemas.openxmlformats.org/wordprocessingml/2006/main" w:rsidRPr="00E84C88">
        <w:rPr>
          <w:rFonts w:ascii="GHEA Grapalat" w:eastAsia="Times New Roman" w:hAnsi="GHEA Grapalat" w:cs="Sylfaen"/>
          <w:sz w:val="20"/>
          <w:szCs w:val="24"/>
          <w:lang w:val="af-ZA"/>
        </w:rPr>
        <w:t xml:space="preserve"> </w:t>
      </w:r>
    </w:p>
    <w:p w14:paraId="5452394F"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rPr>
        <w:t xml:space="preserve">Applications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opening</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and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evaluation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at the meeting </w:t>
      </w:r>
      <w:r xmlns:w="http://schemas.openxmlformats.org/wordprocessingml/2006/main" w:rsidRPr="00D96837">
        <w:rPr>
          <w:rFonts w:ascii="GHEA Grapalat" w:eastAsia="Times New Roman" w:hAnsi="GHEA Grapalat" w:cs="Sylfaen"/>
          <w:sz w:val="20"/>
          <w:szCs w:val="24"/>
          <w:lang w:val="en-US"/>
        </w:rPr>
        <w:t xml:space="preserve">:</w:t>
      </w:r>
    </w:p>
    <w:p w14:paraId="716D6636"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lang w:val="af-ZA"/>
        </w:rPr>
        <w:t xml:space="preserve">1) </w:t>
      </w:r>
      <w:r xmlns:w="http://schemas.openxmlformats.org/wordprocessingml/2006/main" w:rsidRPr="00D96837">
        <w:rPr>
          <w:rFonts w:ascii="GHEA Grapalat" w:eastAsia="Times New Roman" w:hAnsi="GHEA Grapalat" w:cs="Sylfaen"/>
          <w:sz w:val="20"/>
          <w:szCs w:val="24"/>
          <w:lang w:val="en-US"/>
        </w:rPr>
        <w:t xml:space="preserve">commission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the chairman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the session)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the chairman ( </w:t>
      </w:r>
      <w:r xmlns:w="http://schemas.openxmlformats.org/wordprocessingml/2006/main" w:rsidRPr="00D96837">
        <w:rPr>
          <w:rFonts w:ascii="GHEA Grapalat" w:eastAsia="Times New Roman" w:hAnsi="GHEA Grapalat" w:cs="Sylfaen"/>
          <w:sz w:val="20"/>
          <w:szCs w:val="24"/>
          <w:lang w:val="hy-AM"/>
        </w:rPr>
        <w:t xml:space="preserve">of the meeting </w:t>
      </w:r>
      <w:r xmlns:w="http://schemas.openxmlformats.org/wordprocessingml/2006/main" w:rsidRPr="00D96837">
        <w:rPr>
          <w:rFonts w:ascii="GHEA Grapalat" w:eastAsia="Times New Roman" w:hAnsi="GHEA Grapalat" w:cs="Sylfaen"/>
          <w:sz w:val="20"/>
          <w:szCs w:val="24"/>
          <w:lang w:val="af-ZA"/>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announce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opened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and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announces the </w:t>
      </w:r>
      <w:r xmlns:w="http://schemas.openxmlformats.org/wordprocessingml/2006/main" w:rsidRPr="00D96837">
        <w:rPr>
          <w:rFonts w:ascii="GHEA Grapalat" w:eastAsia="Times New Roman" w:hAnsi="GHEA Grapalat" w:cs="Sylfaen"/>
          <w:sz w:val="20"/>
          <w:szCs w:val="24"/>
          <w:lang w:val="hy-AM"/>
        </w:rPr>
        <w:softHyphen xmlns:w="http://schemas.openxmlformats.org/wordprocessingml/2006/main"/>
      </w:r>
      <w:r xmlns:w="http://schemas.openxmlformats.org/wordprocessingml/2006/main" w:rsidRPr="00D96837">
        <w:rPr>
          <w:rFonts w:ascii="GHEA Grapalat" w:eastAsia="Times New Roman" w:hAnsi="GHEA Grapalat" w:cs="Sylfaen"/>
          <w:sz w:val="20"/>
          <w:szCs w:val="24"/>
          <w:lang w:val="hy-AM"/>
        </w:rPr>
        <w:t xml:space="preserve">following as defined in the purchase order </w:t>
      </w:r>
      <w:r xmlns:w="http://schemas.openxmlformats.org/wordprocessingml/2006/main" w:rsidRPr="00D96837">
        <w:rPr>
          <w:rFonts w:ascii="GHEA Grapalat" w:eastAsia="Times New Roman" w:hAnsi="GHEA Grapalat" w:cs="Sylfaen"/>
          <w:sz w:val="20"/>
          <w:szCs w:val="24"/>
          <w:lang w:val="af-ZA"/>
        </w:rPr>
        <w:t xml:space="preserve">:</w:t>
      </w:r>
      <w:r xmlns:w="http://schemas.openxmlformats.org/wordprocessingml/2006/main" w:rsidRPr="00D96837">
        <w:rPr>
          <w:rFonts w:ascii="GHEA Grapalat" w:eastAsia="Times New Roman" w:hAnsi="GHEA Grapalat" w:cs="Sylfaen"/>
          <w:sz w:val="20"/>
          <w:szCs w:val="24"/>
          <w:lang w:val="hy-AM"/>
        </w:rPr>
        <w:t xml:space="preserve"> </w:t>
      </w:r>
      <w:r xmlns:w="http://schemas.openxmlformats.org/wordprocessingml/2006/main" w:rsidRPr="00D96837">
        <w:rPr>
          <w:rFonts w:ascii="GHEA Grapalat" w:eastAsia="Times New Roman" w:hAnsi="GHEA Grapalat" w:cs="Sylfaen"/>
          <w:sz w:val="20"/>
          <w:szCs w:val="24"/>
          <w:lang w:val="en-US"/>
        </w:rPr>
        <w:t xml:space="preserve">this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procedure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in the frame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to be purchased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purchase </w:t>
      </w:r>
      <w:r xmlns:w="http://schemas.openxmlformats.org/wordprocessingml/2006/main" w:rsidRPr="00D96837">
        <w:rPr>
          <w:rFonts w:ascii="GHEA Grapalat" w:eastAsia="Times New Roman" w:hAnsi="GHEA Grapalat" w:cs="Sylfaen"/>
          <w:sz w:val="20"/>
          <w:szCs w:val="24"/>
          <w:lang w:val="en-US"/>
        </w:rPr>
        <w:t xml:space="preserve">of goods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price: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one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in number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expressed </w:t>
      </w:r>
      <w:r xmlns:w="http://schemas.openxmlformats.org/wordprocessingml/2006/main" w:rsidRPr="00D96837">
        <w:rPr>
          <w:rFonts w:ascii="GHEA Grapalat" w:eastAsia="Times New Roman" w:hAnsi="GHEA Grapalat" w:cs="Sylfaen"/>
          <w:sz w:val="20"/>
          <w:szCs w:val="24"/>
          <w:lang w:val="af-ZA"/>
        </w:rPr>
        <w:t xml:space="preserve">as</w:t>
      </w:r>
      <w:r xmlns:w="http://schemas.openxmlformats.org/wordprocessingml/2006/main" w:rsidRPr="00D96837">
        <w:rPr>
          <w:rFonts w:ascii="GHEA Grapalat" w:eastAsia="Times New Roman" w:hAnsi="GHEA Grapalat" w:cs="Sylfaen"/>
          <w:sz w:val="20"/>
          <w:szCs w:val="24"/>
          <w:lang w:val="en-US"/>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also</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Price offers of the participants who submitted bids, expressed in a single number, based on what is written in letters </w:t>
      </w:r>
      <w:r xmlns:w="http://schemas.openxmlformats.org/wordprocessingml/2006/main" w:rsidRPr="00D96837">
        <w:rPr>
          <w:rFonts w:ascii="GHEA Grapalat" w:eastAsia="Times New Roman" w:hAnsi="GHEA Grapalat" w:cs="Sylfaen"/>
          <w:sz w:val="20"/>
          <w:szCs w:val="24"/>
          <w:lang w:val="af-ZA"/>
        </w:rPr>
        <w:t xml:space="preserve">.</w:t>
      </w:r>
    </w:p>
    <w:p w14:paraId="0CF70FA5"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Times New Roman"/>
          <w:sz w:val="20"/>
          <w:szCs w:val="20"/>
          <w:lang w:val="hy-AM"/>
        </w:rPr>
      </w:pPr>
      <w:r xmlns:w="http://schemas.openxmlformats.org/wordprocessingml/2006/main" w:rsidRPr="00D96837">
        <w:rPr>
          <w:rFonts w:ascii="GHEA Grapalat" w:eastAsia="Times New Roman" w:hAnsi="GHEA Grapalat" w:cs="Times New Roman"/>
          <w:sz w:val="20"/>
          <w:szCs w:val="20"/>
          <w:lang w:val="hy-AM"/>
        </w:rPr>
        <w:t xml:space="preserve">2) </w:t>
      </w:r>
      <w:r xmlns:w="http://schemas.openxmlformats.org/wordprocessingml/2006/main" w:rsidRPr="00D96837">
        <w:rPr>
          <w:rFonts w:ascii="GHEA Grapalat" w:eastAsia="Times New Roman" w:hAnsi="GHEA Grapalat" w:cs="Sylfaen"/>
          <w:sz w:val="20"/>
          <w:szCs w:val="20"/>
          <w:lang w:val="hy-AM"/>
        </w:rPr>
        <w:t xml:space="preserve">this</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point </w:t>
      </w:r>
      <w:r xmlns:w="http://schemas.openxmlformats.org/wordprocessingml/2006/main" w:rsidRPr="00D96837">
        <w:rPr>
          <w:rFonts w:ascii="GHEA Grapalat" w:eastAsia="Times New Roman" w:hAnsi="GHEA Grapalat" w:cs="Times New Roman"/>
          <w:sz w:val="20"/>
          <w:szCs w:val="20"/>
          <w:lang w:val="hy-AM"/>
        </w:rPr>
        <w:t xml:space="preserve">1</w:t>
      </w:r>
      <w:r xmlns:w="http://schemas.openxmlformats.org/wordprocessingml/2006/main" w:rsidRPr="00D96837">
        <w:rPr>
          <w:rFonts w:ascii="GHEA Grapalat" w:eastAsia="Times New Roman" w:hAnsi="GHEA Grapalat" w:cs="Sylfaen"/>
          <w:sz w:val="20"/>
          <w:szCs w:val="20"/>
          <w:lang w:val="hy-AM"/>
        </w:rPr>
        <w:t xml:space="preserve">​</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in the sub-clause</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mentioned</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documents</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from being transferred to </w:t>
      </w:r>
      <w:r xmlns:w="http://schemas.openxmlformats.org/wordprocessingml/2006/main" w:rsidRPr="00D96837">
        <w:rPr>
          <w:rFonts w:ascii="GHEA Grapalat" w:eastAsia="Times New Roman" w:hAnsi="GHEA Grapalat" w:cs="Sylfaen"/>
          <w:sz w:val="20"/>
          <w:szCs w:val="20"/>
          <w:lang w:val="hy-AM"/>
        </w:rPr>
        <w:t xml:space="preserve">the president </w:t>
      </w:r>
      <w:r xmlns:w="http://schemas.openxmlformats.org/wordprocessingml/2006/main" w:rsidRPr="00D96837">
        <w:rPr>
          <w:rFonts w:ascii="GHEA Grapalat" w:eastAsia="Times New Roman" w:hAnsi="GHEA Grapalat" w:cs="Times New Roman"/>
          <w:sz w:val="20"/>
          <w:szCs w:val="20"/>
          <w:lang w:val="hy-AM"/>
        </w:rPr>
        <w:t xml:space="preserve">(chairman of the session)</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after</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the committee</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assessment</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is </w:t>
      </w:r>
      <w:r xmlns:w="http://schemas.openxmlformats.org/wordprocessingml/2006/main" w:rsidRPr="00D96837">
        <w:rPr>
          <w:rFonts w:ascii="GHEA Grapalat" w:eastAsia="Times New Roman" w:hAnsi="GHEA Grapalat" w:cs="Times New Roman"/>
          <w:sz w:val="20"/>
          <w:szCs w:val="20"/>
          <w:lang w:val="hy-AM"/>
        </w:rPr>
        <w:t xml:space="preserve">:</w:t>
      </w:r>
    </w:p>
    <w:p w14:paraId="7D1FE150"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Times New Roman"/>
          <w:sz w:val="20"/>
          <w:szCs w:val="20"/>
          <w:lang w:val="hy-AM"/>
        </w:rPr>
      </w:pPr>
      <w:r xmlns:w="http://schemas.openxmlformats.org/wordprocessingml/2006/main" w:rsidRPr="00D96837">
        <w:rPr>
          <w:rFonts w:ascii="GHEA Grapalat" w:eastAsia="Times New Roman" w:hAnsi="GHEA Grapalat" w:cs="Sylfaen"/>
          <w:sz w:val="20"/>
          <w:szCs w:val="20"/>
          <w:lang w:val="hy-AM"/>
        </w:rPr>
        <w:t xml:space="preserve">a </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applications</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containing</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the envelopes</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to make</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and</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to present</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compliance</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defined</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okay</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and</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opening</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corresponding</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evaluated</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applications </w:t>
      </w:r>
      <w:r xmlns:w="http://schemas.openxmlformats.org/wordprocessingml/2006/main" w:rsidRPr="00D96837">
        <w:rPr>
          <w:rFonts w:ascii="GHEA Grapalat" w:eastAsia="Times New Roman" w:hAnsi="GHEA Grapalat" w:cs="Times New Roman"/>
          <w:sz w:val="20"/>
          <w:szCs w:val="20"/>
          <w:lang w:val="hy-AM"/>
        </w:rPr>
        <w:t xml:space="preserve">,</w:t>
      </w:r>
    </w:p>
    <w:p w14:paraId="4B13B8FE"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Times New Roman"/>
          <w:sz w:val="20"/>
          <w:szCs w:val="20"/>
          <w:lang w:val="hy-AM"/>
        </w:rPr>
      </w:pPr>
      <w:r xmlns:w="http://schemas.openxmlformats.org/wordprocessingml/2006/main" w:rsidRPr="00D96837">
        <w:rPr>
          <w:rFonts w:ascii="GHEA Grapalat" w:eastAsia="Times New Roman" w:hAnsi="GHEA Grapalat" w:cs="Sylfaen"/>
          <w:sz w:val="20"/>
          <w:szCs w:val="20"/>
          <w:lang w:val="hy-AM"/>
        </w:rPr>
        <w:t xml:space="preserve">b </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opened</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each</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envelope</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required </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planned </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documents</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existence</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and</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their</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compilation</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compliance</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by invitation</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defined</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to the conditions </w:t>
      </w:r>
      <w:r xmlns:w="http://schemas.openxmlformats.org/wordprocessingml/2006/main" w:rsidRPr="00D96837">
        <w:rPr>
          <w:rFonts w:ascii="GHEA Grapalat" w:eastAsia="Times New Roman" w:hAnsi="GHEA Grapalat" w:cs="Times New Roman"/>
          <w:sz w:val="20"/>
          <w:szCs w:val="20"/>
          <w:lang w:val="hy-AM"/>
        </w:rPr>
        <w:t xml:space="preserve">.</w:t>
      </w:r>
    </w:p>
    <w:p w14:paraId="4EACB6B9"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D96837">
        <w:rPr>
          <w:rFonts w:ascii="GHEA Grapalat" w:eastAsia="Times New Roman" w:hAnsi="GHEA Grapalat" w:cs="Times New Roman"/>
          <w:sz w:val="20"/>
          <w:szCs w:val="20"/>
          <w:lang w:val="hy-AM"/>
        </w:rPr>
        <w:t xml:space="preserve">3) </w:t>
      </w:r>
      <w:r xmlns:w="http://schemas.openxmlformats.org/wordprocessingml/2006/main" w:rsidRPr="00D96837">
        <w:rPr>
          <w:rFonts w:ascii="GHEA Grapalat" w:eastAsia="Times New Roman" w:hAnsi="GHEA Grapalat" w:cs="Sylfaen"/>
          <w:sz w:val="20"/>
          <w:szCs w:val="20"/>
          <w:lang w:val="hy-AM"/>
        </w:rPr>
        <w:t xml:space="preserve">commission</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president</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announce</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is</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applications</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presented</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participants</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price</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suggestions:</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one</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in number</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expressed,</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base</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accepting</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in letters</w:t>
      </w:r>
      <w:r xmlns:w="http://schemas.openxmlformats.org/wordprocessingml/2006/main" w:rsidRPr="00D96837">
        <w:rPr>
          <w:rFonts w:ascii="GHEA Grapalat" w:eastAsia="Times New Roman" w:hAnsi="GHEA Grapalat" w:cs="Times New Roman"/>
          <w:sz w:val="20"/>
          <w:szCs w:val="20"/>
          <w:lang w:val="hy-AM"/>
        </w:rPr>
        <w:t xml:space="preserve"> </w:t>
      </w:r>
      <w:r xmlns:w="http://schemas.openxmlformats.org/wordprocessingml/2006/main" w:rsidRPr="00D96837">
        <w:rPr>
          <w:rFonts w:ascii="GHEA Grapalat" w:eastAsia="Times New Roman" w:hAnsi="GHEA Grapalat" w:cs="Sylfaen"/>
          <w:sz w:val="20"/>
          <w:szCs w:val="20"/>
          <w:lang w:val="hy-AM"/>
        </w:rPr>
        <w:t xml:space="preserve">what is written.</w:t>
      </w:r>
    </w:p>
    <w:p w14:paraId="52EAB7DD"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lang w:val="af-ZA"/>
        </w:rPr>
        <w:t xml:space="preserve">8.2 </w:t>
      </w:r>
      <w:r xmlns:w="http://schemas.openxmlformats.org/wordprocessingml/2006/main" w:rsidRPr="00D96837">
        <w:rPr>
          <w:rFonts w:ascii="GHEA Grapalat" w:eastAsia="Times New Roman" w:hAnsi="GHEA Grapalat" w:cs="Sylfaen"/>
          <w:sz w:val="20"/>
          <w:szCs w:val="24"/>
          <w:lang w:val="hy-AM"/>
        </w:rPr>
        <w:t xml:space="preserve">Applications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being evaluated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are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this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by invitation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defined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in order </w:t>
      </w:r>
      <w:r xmlns:w="http://schemas.openxmlformats.org/wordprocessingml/2006/main" w:rsidRPr="00D96837">
        <w:rPr>
          <w:rFonts w:ascii="GHEA Grapalat" w:eastAsia="Times New Roman" w:hAnsi="GHEA Grapalat" w:cs="Sylfaen"/>
          <w:sz w:val="20"/>
          <w:szCs w:val="24"/>
          <w:lang w:val="af-ZA"/>
        </w:rPr>
        <w:t xml:space="preserve">.</w:t>
      </w:r>
    </w:p>
    <w:p w14:paraId="119C7F44"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lang w:val="en-US"/>
        </w:rPr>
        <w:t xml:space="preserve">Purchase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procedure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portions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number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seventy-five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not to exceed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in case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applications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assessment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implemented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their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presentation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deadline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to expire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from the day</w:t>
      </w:r>
      <w:r xmlns:w="http://schemas.openxmlformats.org/wordprocessingml/2006/main" w:rsidRPr="00D96837">
        <w:rPr>
          <w:rFonts w:ascii="GHEA Grapalat" w:eastAsia="Times New Roman" w:hAnsi="GHEA Grapalat" w:cs="Sylfaen"/>
          <w:sz w:val="20"/>
          <w:szCs w:val="24"/>
          <w:lang w:val="af-ZA"/>
        </w:rPr>
        <w:t xml:space="preserve"> </w:t>
      </w:r>
      <w:proofErr xmlns:w="http://schemas.openxmlformats.org/wordprocessingml/2006/main" w:type="gramStart"/>
      <w:r xmlns:w="http://schemas.openxmlformats.org/wordprocessingml/2006/main" w:rsidRPr="00D96837">
        <w:rPr>
          <w:rFonts w:ascii="GHEA Grapalat" w:eastAsia="Times New Roman" w:hAnsi="GHEA Grapalat" w:cs="Sylfaen"/>
          <w:sz w:val="20"/>
          <w:szCs w:val="24"/>
          <w:lang w:val="en-US"/>
        </w:rPr>
        <w:t xml:space="preserve">calculated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ten </w:t>
      </w:r>
      <w:r xmlns:w="http://schemas.openxmlformats.org/wordprocessingml/2006/main" w:rsidRPr="00D96837">
        <w:rPr>
          <w:rFonts w:ascii="GHEA Grapalat" w:eastAsia="Times New Roman" w:hAnsi="GHEA Grapalat" w:cs="Sylfaen"/>
          <w:sz w:val="20"/>
          <w:szCs w:val="24"/>
          <w:lang w:val="hy-AM"/>
        </w:rPr>
        <w:t xml:space="preserve">to fifteen </w:t>
      </w:r>
      <w:proofErr xmlns:w="http://schemas.openxmlformats.org/wordprocessingml/2006/main" w:type="gramEnd"/>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and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to surpass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in case: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twenty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working</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day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during </w:t>
      </w:r>
      <w:r xmlns:w="http://schemas.openxmlformats.org/wordprocessingml/2006/main" w:rsidRPr="00D96837">
        <w:rPr>
          <w:rFonts w:ascii="GHEA Grapalat" w:eastAsia="Times New Roman" w:hAnsi="GHEA Grapalat" w:cs="Sylfaen"/>
          <w:sz w:val="20"/>
          <w:szCs w:val="24"/>
          <w:lang w:val="af-ZA"/>
        </w:rPr>
        <w:t xml:space="preserve">.</w:t>
      </w:r>
    </w:p>
    <w:p w14:paraId="3BCB0F59"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lang w:val="en-US"/>
        </w:rPr>
        <w:t xml:space="preserve">Enough</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are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being evaluated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this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by invitation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intended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to the conditions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corresponding</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applications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contrary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in case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applications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being evaluated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are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insufficient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and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rejected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are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Moreover </w:t>
      </w:r>
      <w:r xmlns:w="http://schemas.openxmlformats.org/wordprocessingml/2006/main" w:rsidRPr="00D96837">
        <w:rPr>
          <w:rFonts w:ascii="GHEA Grapalat" w:eastAsia="Times New Roman" w:hAnsi="GHEA Grapalat" w:cs="Sylfaen"/>
          <w:sz w:val="20"/>
          <w:szCs w:val="24"/>
          <w:lang w:val="af-ZA"/>
        </w:rPr>
        <w:t xml:space="preserve">, at the session of opening and evaluating the applications, the committee rejects those applications </w:t>
      </w:r>
      <w:r xmlns:w="http://schemas.openxmlformats.org/wordprocessingml/2006/main" w:rsidRPr="00D96837">
        <w:rPr>
          <w:rFonts w:ascii="GHEA Grapalat" w:eastAsia="Times New Roman" w:hAnsi="GHEA Grapalat" w:cs="Sylfaen"/>
          <w:sz w:val="20"/>
          <w:szCs w:val="24"/>
          <w:lang w:val="en-US"/>
        </w:rPr>
        <w:t xml:space="preserve">in which</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absent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are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price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proposals </w:t>
      </w:r>
      <w:r xmlns:w="http://schemas.openxmlformats.org/wordprocessingml/2006/main" w:rsidRPr="00D96837">
        <w:rPr>
          <w:rFonts w:ascii="GHEA Grapalat" w:eastAsia="Times New Roman" w:hAnsi="GHEA Grapalat" w:cs="Sylfaen"/>
          <w:sz w:val="20"/>
          <w:szCs w:val="24"/>
          <w:lang w:val="hy-AM"/>
        </w:rPr>
        <w:t xml:space="preserve">and/or application support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or </w:t>
      </w:r>
      <w:r xmlns:w="http://schemas.openxmlformats.org/wordprocessingml/2006/main" w:rsidRPr="00D96837">
        <w:rPr>
          <w:rFonts w:ascii="GHEA Grapalat" w:eastAsia="Times New Roman" w:hAnsi="GHEA Grapalat" w:cs="Sylfaen"/>
          <w:sz w:val="20"/>
          <w:szCs w:val="24"/>
          <w:lang w:val="af-ZA"/>
        </w:rPr>
        <w:t xml:space="preserve">they </w:t>
      </w:r>
      <w:r xmlns:w="http://schemas.openxmlformats.org/wordprocessingml/2006/main" w:rsidRPr="00D96837">
        <w:rPr>
          <w:rFonts w:ascii="GHEA Grapalat" w:eastAsia="Times New Roman" w:hAnsi="GHEA Grapalat" w:cs="Sylfaen"/>
          <w:sz w:val="20"/>
          <w:szCs w:val="24"/>
          <w:lang w:val="en-US"/>
        </w:rPr>
        <w:t xml:space="preserve">are presented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are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invitation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to the requirements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inappropriate </w:t>
      </w:r>
      <w:r xmlns:w="http://schemas.openxmlformats.org/wordprocessingml/2006/main" w:rsidRPr="00D96837">
        <w:rPr>
          <w:rFonts w:ascii="GHEA Grapalat" w:eastAsia="Times New Roman" w:hAnsi="GHEA Grapalat" w:cs="Sylfaen"/>
          <w:sz w:val="20"/>
          <w:szCs w:val="24"/>
          <w:lang w:val="af-ZA"/>
        </w:rPr>
        <w:t xml:space="preserve">.</w:t>
      </w:r>
    </w:p>
    <w:p w14:paraId="78189348"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D96837">
        <w:rPr>
          <w:rFonts w:ascii="GHEA Grapalat" w:eastAsia="Times New Roman" w:hAnsi="GHEA Grapalat" w:cs="Sylfaen"/>
          <w:sz w:val="20"/>
          <w:szCs w:val="24"/>
          <w:lang w:val="af-ZA"/>
        </w:rPr>
        <w:lastRenderedPageBreak xmlns:w="http://schemas.openxmlformats.org/wordprocessingml/2006/main"/>
      </w:r>
      <w:r xmlns:w="http://schemas.openxmlformats.org/wordprocessingml/2006/main" w:rsidRPr="00D96837">
        <w:rPr>
          <w:rFonts w:ascii="GHEA Grapalat" w:eastAsia="Times New Roman" w:hAnsi="GHEA Grapalat" w:cs="Sylfaen"/>
          <w:sz w:val="20"/>
          <w:szCs w:val="24"/>
          <w:lang w:val="af-ZA"/>
        </w:rPr>
        <w:t xml:space="preserve">8.3 </w:t>
      </w:r>
      <w:r xmlns:w="http://schemas.openxmlformats.org/wordprocessingml/2006/main" w:rsidRPr="00D96837">
        <w:rPr>
          <w:rFonts w:ascii="GHEA Grapalat" w:eastAsia="Times New Roman" w:hAnsi="GHEA Grapalat" w:cs="Sylfaen"/>
          <w:sz w:val="20"/>
          <w:szCs w:val="24"/>
          <w:lang w:val="hy-AM"/>
        </w:rPr>
        <w:t xml:space="preserve">Selected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participant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decided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is </w:t>
      </w:r>
      <w:r xmlns:w="http://schemas.openxmlformats.org/wordprocessingml/2006/main" w:rsidRPr="00D96837">
        <w:rPr>
          <w:rFonts w:ascii="GHEA Grapalat" w:eastAsia="Times New Roman" w:hAnsi="GHEA Grapalat" w:cs="Sylfaen"/>
          <w:sz w:val="20"/>
          <w:szCs w:val="24"/>
          <w:lang w:val="af-ZA"/>
        </w:rPr>
        <w:t xml:space="preserve">sufficient</w:t>
      </w:r>
      <w:r xmlns:w="http://schemas.openxmlformats.org/wordprocessingml/2006/main" w:rsidRPr="00D96837">
        <w:rPr>
          <w:rFonts w:ascii="GHEA Grapalat" w:eastAsia="Times New Roman" w:hAnsi="GHEA Grapalat" w:cs="Sylfaen"/>
          <w:sz w:val="20"/>
          <w:szCs w:val="24"/>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evaluated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applications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presented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participants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from number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minimum</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price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proposal</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presented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m </w:t>
      </w:r>
      <w:r xmlns:w="http://schemas.openxmlformats.org/wordprocessingml/2006/main" w:rsidRPr="00D96837">
        <w:rPr>
          <w:rFonts w:ascii="GHEA Grapalat" w:eastAsia="Times New Roman" w:hAnsi="GHEA Grapalat" w:cs="Sylfaen"/>
          <w:sz w:val="20"/>
          <w:szCs w:val="24"/>
        </w:rPr>
        <w:t xml:space="preserve">assani</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preference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give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on principle.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Total</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in which </w:t>
      </w:r>
      <w:r xmlns:w="http://schemas.openxmlformats.org/wordprocessingml/2006/main" w:rsidRPr="00D96837">
        <w:rPr>
          <w:rFonts w:ascii="GHEA Grapalat" w:eastAsia="Times New Roman" w:hAnsi="GHEA Grapalat" w:cs="Sylfaen"/>
          <w:sz w:val="20"/>
          <w:szCs w:val="24"/>
          <w:lang w:val="af-ZA"/>
        </w:rPr>
        <w:t xml:space="preserve">the </w:t>
      </w:r>
      <w:r xmlns:w="http://schemas.openxmlformats.org/wordprocessingml/2006/main" w:rsidRPr="00D96837">
        <w:rPr>
          <w:rFonts w:ascii="GHEA Grapalat" w:eastAsia="Times New Roman" w:hAnsi="GHEA Grapalat" w:cs="Sylfaen"/>
          <w:sz w:val="20"/>
          <w:szCs w:val="24"/>
        </w:rPr>
        <w:t xml:space="preserve">commission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by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chosen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and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participants </w:t>
      </w:r>
      <w:r xmlns:w="http://schemas.openxmlformats.org/wordprocessingml/2006/main" w:rsidRPr="00D96837">
        <w:rPr>
          <w:rFonts w:ascii="GHEA Grapalat" w:eastAsia="Times New Roman" w:hAnsi="GHEA Grapalat" w:cs="Sylfaen"/>
          <w:sz w:val="20"/>
          <w:szCs w:val="24"/>
          <w:lang w:val="hy-AM"/>
        </w:rPr>
        <w:t xml:space="preserve">not recognized as such</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when deciding</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price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af-ZA"/>
        </w:rPr>
        <w:t xml:space="preserve">evaluation and </w:t>
      </w:r>
      <w:r xmlns:w="http://schemas.openxmlformats.org/wordprocessingml/2006/main" w:rsidRPr="00D96837">
        <w:rPr>
          <w:rFonts w:ascii="GHEA Grapalat" w:eastAsia="Times New Roman" w:hAnsi="GHEA Grapalat" w:cs="Sylfaen"/>
          <w:sz w:val="20"/>
          <w:szCs w:val="24"/>
        </w:rPr>
        <w:t xml:space="preserve">comparison </w:t>
      </w:r>
      <w:r xmlns:w="http://schemas.openxmlformats.org/wordprocessingml/2006/main" w:rsidRPr="00D96837">
        <w:rPr>
          <w:rFonts w:ascii="GHEA Grapalat" w:eastAsia="Times New Roman" w:hAnsi="GHEA Grapalat" w:cs="Sylfaen"/>
          <w:sz w:val="20"/>
          <w:szCs w:val="24"/>
        </w:rPr>
        <w:t xml:space="preserve">of proposals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implemented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without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in point </w:t>
      </w:r>
      <w:r xmlns:w="http://schemas.openxmlformats.org/wordprocessingml/2006/main" w:rsidRPr="00D96837">
        <w:rPr>
          <w:rFonts w:ascii="GHEA Grapalat" w:eastAsia="Times New Roman" w:hAnsi="GHEA Grapalat" w:cs="Sylfaen"/>
          <w:sz w:val="20"/>
          <w:szCs w:val="24"/>
          <w:lang w:val="af-ZA"/>
        </w:rPr>
        <w:t xml:space="preserve">5.2 </w:t>
      </w:r>
      <w:r xmlns:w="http://schemas.openxmlformats.org/wordprocessingml/2006/main" w:rsidRPr="00D96837">
        <w:rPr>
          <w:rFonts w:ascii="GHEA Grapalat" w:eastAsia="Times New Roman" w:hAnsi="GHEA Grapalat" w:cs="Sylfaen"/>
          <w:sz w:val="20"/>
          <w:szCs w:val="24"/>
        </w:rPr>
        <w:t xml:space="preserve">of part </w:t>
      </w:r>
      <w:r xmlns:w="http://schemas.openxmlformats.org/wordprocessingml/2006/main" w:rsidRPr="00D96837">
        <w:rPr>
          <w:rFonts w:ascii="GHEA Grapalat" w:eastAsia="Times New Roman" w:hAnsi="GHEA Grapalat" w:cs="Sylfaen"/>
          <w:sz w:val="20"/>
          <w:szCs w:val="24"/>
          <w:lang w:val="af-ZA"/>
        </w:rPr>
        <w:t xml:space="preserve">1 of </w:t>
      </w:r>
      <w:r xmlns:w="http://schemas.openxmlformats.org/wordprocessingml/2006/main" w:rsidRPr="00D96837">
        <w:rPr>
          <w:rFonts w:ascii="GHEA Grapalat" w:eastAsia="Times New Roman" w:hAnsi="GHEA Grapalat" w:cs="Sylfaen"/>
          <w:sz w:val="20"/>
          <w:szCs w:val="24"/>
        </w:rPr>
        <w:t xml:space="preserve">the invitation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mentioned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floor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of money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calculation </w:t>
      </w:r>
      <w:r xmlns:w="http://schemas.openxmlformats.org/wordprocessingml/2006/main" w:rsidRPr="00D96837">
        <w:rPr>
          <w:rFonts w:ascii="GHEA Grapalat" w:eastAsia="Times New Roman" w:hAnsi="GHEA Grapalat" w:cs="Sylfaen"/>
          <w:sz w:val="20"/>
          <w:szCs w:val="20"/>
          <w:lang w:val="hy-AM"/>
        </w:rPr>
        <w:t xml:space="preserve">:</w:t>
      </w:r>
    </w:p>
    <w:p w14:paraId="61D73C12"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lang w:val="af-ZA"/>
        </w:rPr>
        <w:t xml:space="preserve">8.4 </w:t>
      </w:r>
      <w:r xmlns:w="http://schemas.openxmlformats.org/wordprocessingml/2006/main" w:rsidRPr="00D96837">
        <w:rPr>
          <w:rFonts w:ascii="GHEA Grapalat" w:eastAsia="Times New Roman" w:hAnsi="GHEA Grapalat" w:cs="Sylfaen"/>
          <w:sz w:val="20"/>
          <w:szCs w:val="24"/>
          <w:lang w:val="hy-AM"/>
        </w:rPr>
        <w:t xml:space="preserve">If</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application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inconsistency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place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found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in letters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and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in numbers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written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of money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between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then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base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accepted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in letters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written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the amount.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If</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proposed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prices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presented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are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two</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or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more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in currencies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then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them</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compared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are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Armenia</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Republic</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in drams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vertAlign w:val="superscript"/>
          <w:lang w:val="af-ZA"/>
        </w:rPr>
        <w:footnoteReference xmlns:w="http://schemas.openxmlformats.org/wordprocessingml/2006/main" w:id="3"/>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at the exchange rate.</w:t>
      </w:r>
      <w:r xmlns:w="http://schemas.openxmlformats.org/wordprocessingml/2006/main" w:rsidRPr="00D96837">
        <w:rPr>
          <w:rFonts w:ascii="GHEA Grapalat" w:eastAsia="Times New Roman" w:hAnsi="GHEA Grapalat" w:cs="Sylfaen"/>
          <w:sz w:val="20"/>
          <w:szCs w:val="24"/>
          <w:lang w:val="af-ZA"/>
        </w:rPr>
        <w:t xml:space="preserve"> </w:t>
      </w:r>
    </w:p>
    <w:p w14:paraId="192875C1" w14:textId="77777777" w:rsidR="00D96837" w:rsidRPr="00D96837" w:rsidRDefault="00D96837" w:rsidP="00D96837">
      <w:pPr xmlns:w="http://schemas.openxmlformats.org/wordprocessingml/2006/main">
        <w:spacing w:after="0" w:line="240" w:lineRule="auto"/>
        <w:ind w:firstLine="709"/>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Times New Roman"/>
          <w:sz w:val="20"/>
          <w:szCs w:val="20"/>
          <w:lang w:val="af-ZA" w:eastAsia="x-none"/>
        </w:rPr>
        <w:t xml:space="preserve">8. The </w:t>
      </w:r>
      <w:r xmlns:w="http://schemas.openxmlformats.org/wordprocessingml/2006/main" w:rsidRPr="00D96837">
        <w:rPr>
          <w:rFonts w:ascii="GHEA Grapalat" w:eastAsia="Times New Roman" w:hAnsi="GHEA Grapalat" w:cs="Times New Roman"/>
          <w:sz w:val="20"/>
          <w:szCs w:val="20"/>
          <w:lang w:val="hy-AM" w:eastAsia="x-none"/>
        </w:rPr>
        <w:t xml:space="preserve">5 </w:t>
      </w:r>
      <w:r xmlns:w="http://schemas.openxmlformats.org/wordprocessingml/2006/main" w:rsidRPr="00D96837">
        <w:rPr>
          <w:rFonts w:ascii="GHEA Grapalat" w:eastAsia="Times New Roman" w:hAnsi="GHEA Grapalat" w:cs="Times New Roman"/>
          <w:sz w:val="20"/>
          <w:szCs w:val="20"/>
          <w:lang w:val="af-ZA" w:eastAsia="x-none"/>
        </w:rPr>
        <w:t xml:space="preserve">H </w:t>
      </w:r>
      <w:r xmlns:w="http://schemas.openxmlformats.org/wordprocessingml/2006/main" w:rsidRPr="00D96837">
        <w:rPr>
          <w:rFonts w:ascii="GHEA Grapalat" w:eastAsia="Times New Roman" w:hAnsi="GHEA Grapalat" w:cs="Sylfaen"/>
          <w:sz w:val="20"/>
          <w:szCs w:val="24"/>
        </w:rPr>
        <w:t xml:space="preserve">Committee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invitation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requirements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towards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sufficient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evaluated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applications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presented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m </w:t>
      </w:r>
      <w:r xmlns:w="http://schemas.openxmlformats.org/wordprocessingml/2006/main" w:rsidRPr="00D96837">
        <w:rPr>
          <w:rFonts w:ascii="GHEA Grapalat" w:eastAsia="Times New Roman" w:hAnsi="GHEA Grapalat" w:cs="Sylfaen"/>
          <w:sz w:val="20"/>
          <w:szCs w:val="24"/>
        </w:rPr>
        <w:t xml:space="preserve">from the same people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decision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and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announce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chosen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and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such unrecognized </w:t>
      </w:r>
      <w:r xmlns:w="http://schemas.openxmlformats.org/wordprocessingml/2006/main" w:rsidRPr="00D96837">
        <w:rPr>
          <w:rFonts w:ascii="GHEA Grapalat" w:eastAsia="Times New Roman" w:hAnsi="GHEA Grapalat" w:cs="Sylfaen"/>
          <w:sz w:val="20"/>
          <w:szCs w:val="24"/>
        </w:rPr>
        <w:t xml:space="preserve">participants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Products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purchase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in case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the committee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assessment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also</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presented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product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complete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descriptions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compliance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invitation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Requirements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Recommended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minimum</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prices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equality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in case </w:t>
      </w:r>
      <w:r xmlns:w="http://schemas.openxmlformats.org/wordprocessingml/2006/main" w:rsidRPr="00D96837">
        <w:rPr>
          <w:rFonts w:ascii="GHEA Grapalat" w:eastAsia="Times New Roman" w:hAnsi="GHEA Grapalat" w:cs="Sylfaen"/>
          <w:sz w:val="20"/>
          <w:szCs w:val="24"/>
          <w:lang w:val="hy-AM"/>
        </w:rPr>
        <w:t xml:space="preserve">:</w:t>
      </w:r>
      <w:r xmlns:w="http://schemas.openxmlformats.org/wordprocessingml/2006/main" w:rsidRPr="00D96837">
        <w:rPr>
          <w:rFonts w:ascii="GHEA Grapalat" w:eastAsia="Times New Roman" w:hAnsi="GHEA Grapalat" w:cs="Sylfaen"/>
          <w:sz w:val="20"/>
          <w:szCs w:val="24"/>
          <w:lang w:val="af-ZA"/>
        </w:rPr>
        <w:t xml:space="preserve"> </w:t>
      </w:r>
    </w:p>
    <w:p w14:paraId="403A2037" w14:textId="77777777" w:rsidR="00D96837" w:rsidRPr="00D96837" w:rsidRDefault="00D96837" w:rsidP="00D96837">
      <w:pPr xmlns:w="http://schemas.openxmlformats.org/wordprocessingml/2006/main">
        <w:spacing w:after="0" w:line="240" w:lineRule="auto"/>
        <w:ind w:firstLine="709"/>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rPr>
        <w:t xml:space="preserve">a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selected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and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such an unknown </w:t>
      </w:r>
      <w:r xmlns:w="http://schemas.openxmlformats.org/wordprocessingml/2006/main" w:rsidRPr="00D96837">
        <w:rPr>
          <w:rFonts w:ascii="GHEA Grapalat" w:eastAsia="Times New Roman" w:hAnsi="GHEA Grapalat" w:cs="Sylfaen"/>
          <w:sz w:val="20"/>
          <w:szCs w:val="24"/>
          <w:lang w:val="af-ZA"/>
        </w:rPr>
        <w:t xml:space="preserve">to </w:t>
      </w:r>
      <w:r xmlns:w="http://schemas.openxmlformats.org/wordprocessingml/2006/main" w:rsidRPr="00D96837">
        <w:rPr>
          <w:rFonts w:ascii="GHEA Grapalat" w:eastAsia="Times New Roman" w:hAnsi="GHEA Grapalat" w:cs="Sylfaen"/>
          <w:sz w:val="20"/>
          <w:szCs w:val="24"/>
        </w:rPr>
        <w:t xml:space="preserve">the likes of</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decide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for the purpose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commission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in session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af-ZA"/>
        </w:rPr>
        <w:t xml:space="preserve">of </w:t>
      </w:r>
      <w:r xmlns:w="http://schemas.openxmlformats.org/wordprocessingml/2006/main" w:rsidRPr="00D96837">
        <w:rPr>
          <w:rFonts w:ascii="GHEA Grapalat" w:eastAsia="Times New Roman" w:hAnsi="GHEA Grapalat" w:cs="Sylfaen"/>
          <w:sz w:val="20"/>
          <w:szCs w:val="24"/>
        </w:rPr>
        <w:t xml:space="preserve">peers </w:t>
      </w:r>
      <w:r xmlns:w="http://schemas.openxmlformats.org/wordprocessingml/2006/main" w:rsidRPr="00D96837">
        <w:rPr>
          <w:rFonts w:ascii="GHEA Grapalat" w:eastAsia="Times New Roman" w:hAnsi="GHEA Grapalat" w:cs="Sylfaen"/>
          <w:sz w:val="20"/>
          <w:szCs w:val="24"/>
          <w:lang w:val="hy-AM"/>
        </w:rPr>
        <w:t xml:space="preserve">who submitted equal prices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back</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behave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are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simultaneous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negotiations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if</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at the meeting</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present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are </w:t>
      </w:r>
      <w:r xmlns:w="http://schemas.openxmlformats.org/wordprocessingml/2006/main" w:rsidRPr="00D96837">
        <w:rPr>
          <w:rFonts w:ascii="GHEA Grapalat" w:eastAsia="Times New Roman" w:hAnsi="GHEA Grapalat" w:cs="Sylfaen"/>
          <w:sz w:val="20"/>
          <w:szCs w:val="24"/>
          <w:lang w:val="hy-AM"/>
        </w:rPr>
        <w:t xml:space="preserve">those </w:t>
      </w:r>
      <w:r xmlns:w="http://schemas.openxmlformats.org/wordprocessingml/2006/main" w:rsidRPr="00D96837">
        <w:rPr>
          <w:rFonts w:ascii="GHEA Grapalat" w:eastAsia="Times New Roman" w:hAnsi="GHEA Grapalat" w:cs="Sylfaen"/>
          <w:sz w:val="20"/>
          <w:szCs w:val="24"/>
          <w:lang w:val="af-ZA"/>
        </w:rPr>
        <w:t xml:space="preserve">members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respectively </w:t>
      </w:r>
      <w:r xmlns:w="http://schemas.openxmlformats.org/wordprocessingml/2006/main" w:rsidRPr="00D96837">
        <w:rPr>
          <w:rFonts w:ascii="GHEA Grapalat" w:eastAsia="Times New Roman" w:hAnsi="GHEA Grapalat" w:cs="Sylfaen"/>
          <w:sz w:val="20"/>
          <w:szCs w:val="24"/>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authority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having</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representatives </w:t>
      </w:r>
      <w:r xmlns:w="http://schemas.openxmlformats.org/wordprocessingml/2006/main" w:rsidRPr="00D96837">
        <w:rPr>
          <w:rFonts w:ascii="GHEA Grapalat" w:eastAsia="Times New Roman" w:hAnsi="GHEA Grapalat" w:cs="Sylfaen"/>
          <w:sz w:val="20"/>
          <w:szCs w:val="24"/>
          <w:lang w:val="af-ZA"/>
        </w:rPr>
        <w:t xml:space="preserve">),</w:t>
      </w:r>
    </w:p>
    <w:p w14:paraId="10F2B32D" w14:textId="77777777" w:rsidR="00D96837" w:rsidRPr="00D96837" w:rsidRDefault="00D96837" w:rsidP="00D96837">
      <w:pPr xmlns:w="http://schemas.openxmlformats.org/wordprocessingml/2006/main">
        <w:spacing w:after="0" w:line="240" w:lineRule="auto"/>
        <w:ind w:firstLine="709"/>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rPr>
        <w:t xml:space="preserve">b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opposite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in case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commission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the session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suspended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is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and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one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working</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day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during</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commission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the secretary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presenting </w:t>
      </w:r>
      <w:r xmlns:w="http://schemas.openxmlformats.org/wordprocessingml/2006/main" w:rsidRPr="00D96837">
        <w:rPr>
          <w:rFonts w:ascii="GHEA Grapalat" w:eastAsia="Times New Roman" w:hAnsi="GHEA Grapalat" w:cs="Sylfaen"/>
          <w:sz w:val="20"/>
          <w:szCs w:val="24"/>
          <w:lang w:val="hy-AM"/>
        </w:rPr>
        <w:t xml:space="preserve">equal prices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participants </w:t>
      </w:r>
      <w:r xmlns:w="http://schemas.openxmlformats.org/wordprocessingml/2006/main" w:rsidRPr="00D96837">
        <w:rPr>
          <w:rFonts w:ascii="GHEA Grapalat" w:eastAsia="Times New Roman" w:hAnsi="GHEA Grapalat" w:cs="Sylfaen"/>
          <w:sz w:val="20"/>
          <w:szCs w:val="24"/>
          <w:lang w:val="af-ZA"/>
        </w:rPr>
        <w:t xml:space="preserve">electronically at </w:t>
      </w:r>
      <w:r xmlns:w="http://schemas.openxmlformats.org/wordprocessingml/2006/main" w:rsidRPr="00D96837">
        <w:rPr>
          <w:rFonts w:ascii="GHEA Grapalat" w:eastAsia="Times New Roman" w:hAnsi="GHEA Grapalat" w:cs="Sylfaen"/>
          <w:sz w:val="20"/>
          <w:szCs w:val="24"/>
        </w:rPr>
        <w:t xml:space="preserve">the same time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notification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prices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reduction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around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simultaneous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negotiations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driving </w:t>
      </w:r>
      <w:r xmlns:w="http://schemas.openxmlformats.org/wordprocessingml/2006/main" w:rsidRPr="00D96837">
        <w:rPr>
          <w:rFonts w:ascii="GHEA Grapalat" w:eastAsia="Times New Roman" w:hAnsi="GHEA Grapalat" w:cs="Sylfaen"/>
          <w:sz w:val="20"/>
          <w:szCs w:val="24"/>
          <w:lang w:val="hy-AM"/>
        </w:rPr>
        <w:t xml:space="preserve">conditions, duration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of the day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of the hour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and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wild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about </w:t>
      </w:r>
      <w:r xmlns:w="http://schemas.openxmlformats.org/wordprocessingml/2006/main" w:rsidRPr="00D96837">
        <w:rPr>
          <w:rFonts w:ascii="GHEA Grapalat" w:eastAsia="Times New Roman" w:hAnsi="GHEA Grapalat" w:cs="Sylfaen"/>
          <w:sz w:val="20"/>
          <w:szCs w:val="24"/>
          <w:lang w:val="af-ZA"/>
        </w:rPr>
        <w:t xml:space="preserve">,</w:t>
      </w:r>
    </w:p>
    <w:p w14:paraId="49D08CFB" w14:textId="77777777" w:rsidR="00D96837" w:rsidRPr="00D96837" w:rsidRDefault="00D96837" w:rsidP="00D96837">
      <w:pPr xmlns:w="http://schemas.openxmlformats.org/wordprocessingml/2006/main">
        <w:spacing w:after="0" w:line="240" w:lineRule="auto"/>
        <w:ind w:firstLine="709"/>
        <w:jc w:val="both"/>
        <w:rPr>
          <w:rFonts w:ascii="GHEA Grapalat" w:eastAsia="Times New Roman" w:hAnsi="GHEA Grapalat" w:cs="Sylfaen"/>
          <w:color w:val="FF0000"/>
          <w:sz w:val="20"/>
          <w:szCs w:val="24"/>
          <w:lang w:val="af-ZA"/>
        </w:rPr>
      </w:pPr>
      <w:r xmlns:w="http://schemas.openxmlformats.org/wordprocessingml/2006/main" w:rsidRPr="00D96837">
        <w:rPr>
          <w:rFonts w:ascii="GHEA Grapalat" w:eastAsia="Times New Roman" w:hAnsi="GHEA Grapalat" w:cs="Sylfaen"/>
          <w:sz w:val="20"/>
          <w:szCs w:val="24"/>
        </w:rPr>
        <w:t xml:space="preserve">c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negotiations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behave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are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no</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sooner </w:t>
      </w:r>
      <w:r xmlns:w="http://schemas.openxmlformats.org/wordprocessingml/2006/main" w:rsidRPr="00D96837">
        <w:rPr>
          <w:rFonts w:ascii="GHEA Grapalat" w:eastAsia="Times New Roman" w:hAnsi="GHEA Grapalat" w:cs="Sylfaen"/>
          <w:sz w:val="20"/>
          <w:szCs w:val="24"/>
        </w:rPr>
        <w:t xml:space="preserve">than</w:t>
      </w:r>
      <w:r xmlns:w="http://schemas.openxmlformats.org/wordprocessingml/2006/main" w:rsidRPr="00D96837">
        <w:rPr>
          <w:rFonts w:ascii="GHEA Grapalat" w:eastAsia="Times New Roman" w:hAnsi="GHEA Grapalat" w:cs="Sylfaen"/>
          <w:sz w:val="20"/>
          <w:szCs w:val="24"/>
          <w:lang w:val="af-ZA"/>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the notification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be sent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on the day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subsequent</w:t>
      </w:r>
      <w:r xmlns:w="http://schemas.openxmlformats.org/wordprocessingml/2006/main" w:rsidRPr="00D96837">
        <w:rPr>
          <w:rFonts w:ascii="GHEA Grapalat" w:eastAsia="Times New Roman" w:hAnsi="GHEA Grapalat" w:cs="Sylfaen"/>
          <w:sz w:val="20"/>
          <w:szCs w:val="24"/>
          <w:lang w:val="af-ZA"/>
        </w:rPr>
        <w:t xml:space="preserve"> </w:t>
      </w:r>
      <w:proofErr xmlns:w="http://schemas.openxmlformats.org/wordprocessingml/2006/main" w:type="gramStart"/>
      <w:r xmlns:w="http://schemas.openxmlformats.org/wordprocessingml/2006/main" w:rsidRPr="00D96837">
        <w:rPr>
          <w:rFonts w:ascii="GHEA Grapalat" w:eastAsia="Times New Roman" w:hAnsi="GHEA Grapalat" w:cs="Sylfaen"/>
          <w:sz w:val="20"/>
          <w:szCs w:val="24"/>
        </w:rPr>
        <w:t xml:space="preserve">from the day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second </w:t>
      </w:r>
      <w:proofErr xmlns:w="http://schemas.openxmlformats.org/wordprocessingml/2006/main" w:type="gramEnd"/>
      <w:r xmlns:w="http://schemas.openxmlformats.org/wordprocessingml/2006/main" w:rsidRPr="00D96837">
        <w:rPr>
          <w:rFonts w:ascii="GHEA Grapalat" w:eastAsia="Times New Roman" w:hAnsi="GHEA Grapalat" w:cs="Sylfaen"/>
          <w:sz w:val="20"/>
          <w:szCs w:val="24"/>
          <w:lang w:val="af-ZA"/>
        </w:rPr>
        <w:t xml:space="preserve">and no later than </w:t>
      </w:r>
      <w:r xmlns:w="http://schemas.openxmlformats.org/wordprocessingml/2006/main" w:rsidRPr="00D96837">
        <w:rPr>
          <w:rFonts w:ascii="GHEA Grapalat" w:eastAsia="Times New Roman" w:hAnsi="GHEA Grapalat" w:cs="Sylfaen"/>
          <w:sz w:val="20"/>
          <w:szCs w:val="24"/>
          <w:lang w:val="hy-AM"/>
        </w:rPr>
        <w:t xml:space="preserve">the fifth</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working</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the day </w:t>
      </w:r>
      <w:r xmlns:w="http://schemas.openxmlformats.org/wordprocessingml/2006/main" w:rsidRPr="00D96837">
        <w:rPr>
          <w:rFonts w:ascii="GHEA Grapalat" w:eastAsia="Times New Roman" w:hAnsi="GHEA Grapalat" w:cs="Sylfaen"/>
          <w:sz w:val="20"/>
          <w:szCs w:val="24"/>
          <w:lang w:val="af-ZA"/>
        </w:rPr>
        <w:t xml:space="preserve">,</w:t>
      </w:r>
    </w:p>
    <w:p w14:paraId="60BD4589" w14:textId="77777777" w:rsidR="00D96837" w:rsidRPr="00D96837" w:rsidRDefault="00D96837" w:rsidP="00D96837">
      <w:pPr xmlns:w="http://schemas.openxmlformats.org/wordprocessingml/2006/main">
        <w:spacing w:after="0" w:line="240" w:lineRule="auto"/>
        <w:ind w:firstLine="709"/>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rPr>
        <w:t xml:space="preserve">d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each</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participant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data</w:t>
      </w:r>
      <w:r xmlns:w="http://schemas.openxmlformats.org/wordprocessingml/2006/main" w:rsidRPr="00D96837">
        <w:rPr>
          <w:rFonts w:ascii="GHEA Grapalat" w:eastAsia="Times New Roman" w:hAnsi="GHEA Grapalat" w:cs="Sylfaen"/>
          <w:sz w:val="20"/>
          <w:szCs w:val="24"/>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at the moment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presented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price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the offer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being published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the </w:t>
      </w:r>
      <w:r xmlns:w="http://schemas.openxmlformats.org/wordprocessingml/2006/main" w:rsidRPr="00D96837">
        <w:rPr>
          <w:rFonts w:ascii="GHEA Grapalat" w:eastAsia="Times New Roman" w:hAnsi="GHEA Grapalat" w:cs="Sylfaen"/>
          <w:sz w:val="20"/>
          <w:szCs w:val="24"/>
        </w:rPr>
        <w:t xml:space="preserve">other </w:t>
      </w:r>
      <w:r xmlns:w="http://schemas.openxmlformats.org/wordprocessingml/2006/main" w:rsidRPr="00D96837">
        <w:rPr>
          <w:rFonts w:ascii="GHEA Grapalat" w:eastAsia="Times New Roman" w:hAnsi="GHEA Grapalat" w:cs="Sylfaen"/>
          <w:sz w:val="20"/>
          <w:szCs w:val="24"/>
          <w:lang w:val="af-ZA"/>
        </w:rPr>
        <w:t xml:space="preserve">person</w:t>
      </w:r>
      <w:r xmlns:w="http://schemas.openxmlformats.org/wordprocessingml/2006/main" w:rsidRPr="00D96837">
        <w:rPr>
          <w:rFonts w:ascii="GHEA Grapalat" w:eastAsia="Times New Roman" w:hAnsi="GHEA Grapalat" w:cs="Sylfaen"/>
          <w:sz w:val="20"/>
          <w:szCs w:val="24"/>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for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and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until</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negotiations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number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intended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deadline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the ending </w:t>
      </w:r>
      <w:r xmlns:w="http://schemas.openxmlformats.org/wordprocessingml/2006/main" w:rsidRPr="00D96837">
        <w:rPr>
          <w:rFonts w:ascii="GHEA Grapalat" w:eastAsia="Times New Roman" w:hAnsi="GHEA Grapalat" w:cs="Sylfaen"/>
          <w:sz w:val="20"/>
          <w:szCs w:val="24"/>
          <w:lang w:val="af-ZA"/>
        </w:rPr>
        <w:t xml:space="preserve">is </w:t>
      </w:r>
      <w:r xmlns:w="http://schemas.openxmlformats.org/wordprocessingml/2006/main" w:rsidRPr="00D96837">
        <w:rPr>
          <w:rFonts w:ascii="GHEA Grapalat" w:eastAsia="Times New Roman" w:hAnsi="GHEA Grapalat" w:cs="Sylfaen"/>
          <w:sz w:val="20"/>
          <w:szCs w:val="24"/>
        </w:rPr>
        <w:t xml:space="preserve">the same as the ending</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can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review</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his/her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price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the proposal </w:t>
      </w:r>
      <w:r xmlns:w="http://schemas.openxmlformats.org/wordprocessingml/2006/main" w:rsidRPr="00D96837">
        <w:rPr>
          <w:rFonts w:ascii="GHEA Grapalat" w:eastAsia="Times New Roman" w:hAnsi="GHEA Grapalat" w:cs="Sylfaen"/>
          <w:sz w:val="20"/>
          <w:szCs w:val="24"/>
          <w:lang w:val="af-ZA"/>
        </w:rPr>
        <w:t xml:space="preserve">,</w:t>
      </w:r>
    </w:p>
    <w:p w14:paraId="58217621"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rPr>
        <w:t xml:space="preserve">e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negotiations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number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defined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deadline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expire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at the moment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according </w:t>
      </w:r>
      <w:r xmlns:w="http://schemas.openxmlformats.org/wordprocessingml/2006/main" w:rsidRPr="00D96837">
        <w:rPr>
          <w:rFonts w:ascii="GHEA Grapalat" w:eastAsia="Times New Roman" w:hAnsi="GHEA Grapalat" w:cs="Sylfaen"/>
          <w:sz w:val="20"/>
          <w:szCs w:val="24"/>
        </w:rPr>
        <w:t xml:space="preserve">to </w:t>
      </w:r>
      <w:r xmlns:w="http://schemas.openxmlformats.org/wordprocessingml/2006/main" w:rsidRPr="00D96837">
        <w:rPr>
          <w:rFonts w:ascii="GHEA Grapalat" w:eastAsia="Times New Roman" w:hAnsi="GHEA Grapalat" w:cs="Sylfaen"/>
          <w:sz w:val="20"/>
          <w:szCs w:val="24"/>
          <w:lang w:val="af-ZA"/>
        </w:rPr>
        <w:t xml:space="preserve">those </w:t>
      </w:r>
      <w:r xmlns:w="http://schemas.openxmlformats.org/wordprocessingml/2006/main" w:rsidRPr="00D96837">
        <w:rPr>
          <w:rFonts w:ascii="GHEA Grapalat" w:eastAsia="Times New Roman" w:hAnsi="GHEA Grapalat" w:cs="Sylfaen"/>
          <w:sz w:val="20"/>
          <w:szCs w:val="24"/>
          <w:lang w:val="hy-AM"/>
        </w:rPr>
        <w:t xml:space="preserve">present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presented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prices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determined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and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announced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are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chosen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and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participants </w:t>
      </w:r>
      <w:r xmlns:w="http://schemas.openxmlformats.org/wordprocessingml/2006/main" w:rsidRPr="00D96837">
        <w:rPr>
          <w:rFonts w:ascii="GHEA Grapalat" w:eastAsia="Times New Roman" w:hAnsi="GHEA Grapalat" w:cs="Sylfaen"/>
          <w:sz w:val="20"/>
          <w:szCs w:val="24"/>
          <w:lang w:val="hy-AM"/>
        </w:rPr>
        <w:t xml:space="preserve">not recognized as such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If</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negotiations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as a result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participants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presented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prices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remains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are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equal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purchase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the procedure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Article </w:t>
      </w:r>
      <w:r xmlns:w="http://schemas.openxmlformats.org/wordprocessingml/2006/main" w:rsidRPr="00D96837">
        <w:rPr>
          <w:rFonts w:ascii="GHEA Grapalat" w:eastAsia="Times New Roman" w:hAnsi="GHEA Grapalat" w:cs="Sylfaen"/>
          <w:sz w:val="20"/>
          <w:szCs w:val="24"/>
          <w:lang w:val="af-ZA"/>
        </w:rPr>
        <w:t xml:space="preserve">37 </w:t>
      </w:r>
      <w:r xmlns:w="http://schemas.openxmlformats.org/wordprocessingml/2006/main" w:rsidRPr="00D96837">
        <w:rPr>
          <w:rFonts w:ascii="GHEA Grapalat" w:eastAsia="Times New Roman" w:hAnsi="GHEA Grapalat" w:cs="Sylfaen"/>
          <w:sz w:val="20"/>
          <w:szCs w:val="24"/>
        </w:rPr>
        <w:t xml:space="preserve">of the Law</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Article </w:t>
      </w:r>
      <w:r xmlns:w="http://schemas.openxmlformats.org/wordprocessingml/2006/main" w:rsidRPr="00D96837">
        <w:rPr>
          <w:rFonts w:ascii="GHEA Grapalat" w:eastAsia="Times New Roman" w:hAnsi="GHEA Grapalat" w:cs="Sylfaen"/>
          <w:sz w:val="20"/>
          <w:szCs w:val="24"/>
          <w:lang w:val="af-ZA"/>
        </w:rPr>
        <w:t xml:space="preserve">1</w:t>
      </w:r>
      <w:r xmlns:w="http://schemas.openxmlformats.org/wordprocessingml/2006/main" w:rsidRPr="00D96837">
        <w:rPr>
          <w:rFonts w:ascii="GHEA Grapalat" w:eastAsia="Times New Roman" w:hAnsi="GHEA Grapalat" w:cs="Sylfaen"/>
          <w:sz w:val="20"/>
          <w:szCs w:val="24"/>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part </w:t>
      </w:r>
      <w:r xmlns:w="http://schemas.openxmlformats.org/wordprocessingml/2006/main" w:rsidRPr="00D96837">
        <w:rPr>
          <w:rFonts w:ascii="GHEA Grapalat" w:eastAsia="Times New Roman" w:hAnsi="GHEA Grapalat" w:cs="Sylfaen"/>
          <w:sz w:val="20"/>
          <w:szCs w:val="24"/>
          <w:lang w:val="af-ZA"/>
        </w:rPr>
        <w:t xml:space="preserve">1</w:t>
      </w:r>
      <w:r xmlns:w="http://schemas.openxmlformats.org/wordprocessingml/2006/main" w:rsidRPr="00D96837">
        <w:rPr>
          <w:rFonts w:ascii="GHEA Grapalat" w:eastAsia="Times New Roman" w:hAnsi="GHEA Grapalat" w:cs="Sylfaen"/>
          <w:sz w:val="20"/>
          <w:szCs w:val="24"/>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point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basis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announced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failed </w:t>
      </w:r>
      <w:r xmlns:w="http://schemas.openxmlformats.org/wordprocessingml/2006/main" w:rsidRPr="00D96837">
        <w:rPr>
          <w:rFonts w:ascii="GHEA Grapalat" w:eastAsia="Times New Roman" w:hAnsi="GHEA Grapalat" w:cs="Sylfaen"/>
          <w:sz w:val="20"/>
          <w:szCs w:val="24"/>
          <w:lang w:val="af-ZA"/>
        </w:rPr>
        <w:t xml:space="preserve">.</w:t>
      </w:r>
    </w:p>
    <w:p w14:paraId="16BDB645"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lang w:val="af-ZA"/>
        </w:rPr>
        <w:t xml:space="preserve">8.6. </w:t>
      </w:r>
      <w:r xmlns:w="http://schemas.openxmlformats.org/wordprocessingml/2006/main" w:rsidRPr="00D96837">
        <w:rPr>
          <w:rFonts w:ascii="GHEA Grapalat" w:eastAsia="Times New Roman" w:hAnsi="GHEA Grapalat" w:cs="Sylfaen"/>
          <w:sz w:val="20"/>
          <w:szCs w:val="24"/>
        </w:rPr>
        <w:t xml:space="preserve">If</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invitation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requirements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towards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sufficient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evaluated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applications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presented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participants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prices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exceed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are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purchase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the price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then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evaluator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the committee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can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low</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price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proposal</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presented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participant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announce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chosen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participant: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on </w:t>
      </w:r>
      <w:r xmlns:w="http://schemas.openxmlformats.org/wordprocessingml/2006/main" w:rsidRPr="00D96837">
        <w:rPr>
          <w:rFonts w:ascii="GHEA Grapalat" w:eastAsia="Times New Roman" w:hAnsi="GHEA Grapalat" w:cs="Sylfaen"/>
          <w:sz w:val="20"/>
          <w:szCs w:val="24"/>
        </w:rPr>
        <w:t xml:space="preserve">condition </w:t>
      </w:r>
      <w:r xmlns:w="http://schemas.openxmlformats.org/wordprocessingml/2006/main" w:rsidRPr="00D96837">
        <w:rPr>
          <w:rFonts w:ascii="GHEA Grapalat" w:eastAsia="Times New Roman" w:hAnsi="GHEA Grapalat" w:cs="Sylfaen"/>
          <w:sz w:val="20"/>
          <w:szCs w:val="24"/>
          <w:lang w:val="af-ZA"/>
        </w:rPr>
        <w:t xml:space="preserve">that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the latter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back</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sealable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by contract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intended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parties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rights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and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responsibilities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strength</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are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enter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purchase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price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superior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the extent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additional</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financial</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resources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be planned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and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its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basis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parties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between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agreement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seal</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in case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in which </w:t>
      </w:r>
      <w:r xmlns:w="http://schemas.openxmlformats.org/wordprocessingml/2006/main" w:rsidRPr="00D96837">
        <w:rPr>
          <w:rFonts w:ascii="GHEA Grapalat" w:eastAsia="Times New Roman" w:hAnsi="GHEA Grapalat" w:cs="Sylfaen"/>
          <w:sz w:val="20"/>
          <w:szCs w:val="24"/>
          <w:lang w:val="af-ZA"/>
        </w:rPr>
        <w:t xml:space="preserve">the </w:t>
      </w:r>
      <w:r xmlns:w="http://schemas.openxmlformats.org/wordprocessingml/2006/main" w:rsidRPr="00D96837">
        <w:rPr>
          <w:rFonts w:ascii="GHEA Grapalat" w:eastAsia="Times New Roman" w:hAnsi="GHEA Grapalat" w:cs="Sylfaen"/>
          <w:sz w:val="20"/>
          <w:szCs w:val="24"/>
        </w:rPr>
        <w:t xml:space="preserve">agreement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being sealed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additional</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financial</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means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be planned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subsequent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fifteen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working</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day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during:</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of goods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supply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deadlines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extending</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contract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sealing</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from the day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until</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agreement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sealing</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the day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fallen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period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point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according to</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sealed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the contract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dissolving</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is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if</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seal</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subsequent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sixty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calendar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day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during</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additional</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financial</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resources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are not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is planned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point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paragraph</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requirements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are not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applies </w:t>
      </w:r>
      <w:r xmlns:w="http://schemas.openxmlformats.org/wordprocessingml/2006/main" w:rsidRPr="00D96837">
        <w:rPr>
          <w:rFonts w:ascii="GHEA Grapalat" w:eastAsia="Times New Roman" w:hAnsi="GHEA Grapalat" w:cs="Sylfaen"/>
          <w:sz w:val="20"/>
          <w:szCs w:val="24"/>
          <w:lang w:val="af-ZA"/>
        </w:rPr>
        <w:t xml:space="preserve">when</w:t>
      </w:r>
      <w:r xmlns:w="http://schemas.openxmlformats.org/wordprocessingml/2006/main" w:rsidRPr="00D96837">
        <w:rPr>
          <w:rFonts w:ascii="GHEA Grapalat" w:eastAsia="Times New Roman" w:hAnsi="GHEA Grapalat" w:cs="Sylfaen"/>
          <w:sz w:val="20"/>
          <w:szCs w:val="24"/>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applications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presented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are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from one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more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participants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and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only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one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participant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application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be evaluated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invitation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the requirements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enough </w:t>
      </w:r>
      <w:r xmlns:w="http://schemas.openxmlformats.org/wordprocessingml/2006/main" w:rsidRPr="00D96837">
        <w:rPr>
          <w:rFonts w:ascii="GHEA Grapalat" w:eastAsia="Times New Roman" w:hAnsi="GHEA Grapalat" w:cs="Sylfaen"/>
          <w:sz w:val="20"/>
          <w:szCs w:val="24"/>
          <w:lang w:val="af-ZA"/>
        </w:rPr>
        <w:t xml:space="preserve">.</w:t>
      </w:r>
    </w:p>
    <w:p w14:paraId="07062639"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rPr>
        <w:t xml:space="preserve">This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point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non-application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in case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the procedure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Article </w:t>
      </w:r>
      <w:r xmlns:w="http://schemas.openxmlformats.org/wordprocessingml/2006/main" w:rsidRPr="00D96837">
        <w:rPr>
          <w:rFonts w:ascii="GHEA Grapalat" w:eastAsia="Times New Roman" w:hAnsi="GHEA Grapalat" w:cs="Sylfaen"/>
          <w:sz w:val="20"/>
          <w:szCs w:val="24"/>
          <w:lang w:val="af-ZA"/>
        </w:rPr>
        <w:t xml:space="preserve">37 </w:t>
      </w:r>
      <w:r xmlns:w="http://schemas.openxmlformats.org/wordprocessingml/2006/main" w:rsidRPr="00D96837">
        <w:rPr>
          <w:rFonts w:ascii="GHEA Grapalat" w:eastAsia="Times New Roman" w:hAnsi="GHEA Grapalat" w:cs="Sylfaen"/>
          <w:sz w:val="20"/>
          <w:szCs w:val="24"/>
        </w:rPr>
        <w:t xml:space="preserve">of </w:t>
      </w:r>
      <w:r xmlns:w="http://schemas.openxmlformats.org/wordprocessingml/2006/main" w:rsidRPr="00D96837">
        <w:rPr>
          <w:rFonts w:ascii="GHEA Grapalat" w:eastAsia="Times New Roman" w:hAnsi="GHEA Grapalat" w:cs="Sylfaen"/>
          <w:sz w:val="20"/>
          <w:szCs w:val="24"/>
          <w:lang w:val="hy-AM"/>
        </w:rPr>
        <w:t xml:space="preserve">the Law</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Article </w:t>
      </w:r>
      <w:r xmlns:w="http://schemas.openxmlformats.org/wordprocessingml/2006/main" w:rsidRPr="00D96837">
        <w:rPr>
          <w:rFonts w:ascii="GHEA Grapalat" w:eastAsia="Times New Roman" w:hAnsi="GHEA Grapalat" w:cs="Sylfaen"/>
          <w:sz w:val="20"/>
          <w:szCs w:val="24"/>
          <w:lang w:val="af-ZA"/>
        </w:rPr>
        <w:t xml:space="preserve">1</w:t>
      </w:r>
      <w:r xmlns:w="http://schemas.openxmlformats.org/wordprocessingml/2006/main" w:rsidRPr="00D96837">
        <w:rPr>
          <w:rFonts w:ascii="GHEA Grapalat" w:eastAsia="Times New Roman" w:hAnsi="GHEA Grapalat" w:cs="Sylfaen"/>
          <w:sz w:val="20"/>
          <w:szCs w:val="24"/>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part </w:t>
      </w:r>
      <w:r xmlns:w="http://schemas.openxmlformats.org/wordprocessingml/2006/main" w:rsidRPr="00D96837">
        <w:rPr>
          <w:rFonts w:ascii="GHEA Grapalat" w:eastAsia="Times New Roman" w:hAnsi="GHEA Grapalat" w:cs="Sylfaen"/>
          <w:sz w:val="20"/>
          <w:szCs w:val="24"/>
          <w:lang w:val="af-ZA"/>
        </w:rPr>
        <w:t xml:space="preserve">1</w:t>
      </w:r>
      <w:r xmlns:w="http://schemas.openxmlformats.org/wordprocessingml/2006/main" w:rsidRPr="00D96837">
        <w:rPr>
          <w:rFonts w:ascii="GHEA Grapalat" w:eastAsia="Times New Roman" w:hAnsi="GHEA Grapalat" w:cs="Sylfaen"/>
          <w:sz w:val="20"/>
          <w:szCs w:val="24"/>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point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basis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announced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failed </w:t>
      </w:r>
      <w:r xmlns:w="http://schemas.openxmlformats.org/wordprocessingml/2006/main" w:rsidRPr="00D96837">
        <w:rPr>
          <w:rFonts w:ascii="GHEA Grapalat" w:eastAsia="Times New Roman" w:hAnsi="GHEA Grapalat" w:cs="Sylfaen"/>
          <w:sz w:val="20"/>
          <w:szCs w:val="24"/>
          <w:lang w:val="af-ZA"/>
        </w:rPr>
        <w:t xml:space="preserve">.</w:t>
      </w:r>
    </w:p>
    <w:p w14:paraId="11F5122E" w14:textId="77777777" w:rsidR="00D96837" w:rsidRPr="00D96837" w:rsidRDefault="00D96837" w:rsidP="00D96837">
      <w:pPr xmlns:w="http://schemas.openxmlformats.org/wordprocessingml/2006/main">
        <w:spacing w:after="0" w:line="240" w:lineRule="auto"/>
        <w:ind w:firstLine="708"/>
        <w:jc w:val="both"/>
        <w:rPr>
          <w:rFonts w:ascii="GHEA Grapalat" w:eastAsia="Times New Roman" w:hAnsi="GHEA Grapalat" w:cs="Times New Roman"/>
          <w:sz w:val="20"/>
          <w:szCs w:val="20"/>
          <w:lang w:val="hy-AM" w:eastAsia="x-none"/>
        </w:rPr>
      </w:pPr>
      <w:r xmlns:w="http://schemas.openxmlformats.org/wordprocessingml/2006/main" w:rsidRPr="00D96837">
        <w:rPr>
          <w:rFonts w:ascii="GHEA Grapalat" w:eastAsia="Times New Roman" w:hAnsi="GHEA Grapalat" w:cs="Times New Roman"/>
          <w:sz w:val="20"/>
          <w:szCs w:val="20"/>
          <w:lang w:val="af-ZA" w:eastAsia="x-none"/>
        </w:rPr>
        <w:t xml:space="preserve">8.7 Upon request, the secretary of the commission shall immediately provide copies of any participant's application to any other participant who has submitted such a request.</w:t>
      </w:r>
      <w:r xmlns:w="http://schemas.openxmlformats.org/wordprocessingml/2006/main" w:rsidRPr="00D96837">
        <w:rPr>
          <w:rFonts w:ascii="GHEA Grapalat" w:eastAsia="Times New Roman" w:hAnsi="GHEA Grapalat" w:cs="Times New Roman"/>
          <w:sz w:val="20"/>
          <w:szCs w:val="20"/>
          <w:lang w:val="hy-AM" w:eastAsia="x-none"/>
        </w:rPr>
        <w:t xml:space="preserve"> </w:t>
      </w:r>
      <w:r xmlns:w="http://schemas.openxmlformats.org/wordprocessingml/2006/main" w:rsidRPr="00D96837">
        <w:rPr>
          <w:rFonts w:ascii="GHEA Grapalat" w:eastAsia="Times New Roman" w:hAnsi="GHEA Grapalat" w:cs="Times New Roman"/>
          <w:sz w:val="20"/>
          <w:szCs w:val="20"/>
          <w:lang w:val="af-ZA" w:eastAsia="x-none"/>
        </w:rPr>
        <w:t xml:space="preserve">In the event that the request cannot be fulfilled, the person submitting the request shall be immediately provided with the documents </w:t>
      </w:r>
      <w:r xmlns:w="http://schemas.openxmlformats.org/wordprocessingml/2006/main" w:rsidRPr="00D96837">
        <w:rPr>
          <w:rFonts w:ascii="GHEA Grapalat" w:eastAsia="Times New Roman" w:hAnsi="GHEA Grapalat" w:cs="Times New Roman"/>
          <w:sz w:val="20"/>
          <w:szCs w:val="20"/>
          <w:lang w:val="hy-AM" w:eastAsia="x-none"/>
        </w:rPr>
        <w:t xml:space="preserve">included in the application </w:t>
      </w:r>
      <w:r xmlns:w="http://schemas.openxmlformats.org/wordprocessingml/2006/main" w:rsidRPr="00D96837">
        <w:rPr>
          <w:rFonts w:ascii="GHEA Grapalat" w:eastAsia="Times New Roman" w:hAnsi="GHEA Grapalat" w:cs="Times New Roman"/>
          <w:sz w:val="20"/>
          <w:szCs w:val="20"/>
          <w:lang w:val="af-ZA" w:eastAsia="x-none"/>
        </w:rPr>
        <w:t xml:space="preserve">, which the latter shall review on the spot, have the right to take photographs of and return to the secretary of the commission during the session, without hindering the normal activities of the commission </w:t>
      </w:r>
      <w:r xmlns:w="http://schemas.openxmlformats.org/wordprocessingml/2006/main" w:rsidRPr="00D96837">
        <w:rPr>
          <w:rFonts w:ascii="GHEA Grapalat" w:eastAsia="Times New Roman" w:hAnsi="GHEA Grapalat" w:cs="Times New Roman"/>
          <w:sz w:val="20"/>
          <w:szCs w:val="20"/>
          <w:lang w:val="hy-AM" w:eastAsia="x-none"/>
        </w:rPr>
        <w:t xml:space="preserve">.</w:t>
      </w:r>
    </w:p>
    <w:p w14:paraId="01C72E67" w14:textId="77777777" w:rsidR="00D96837" w:rsidRPr="00D96837" w:rsidRDefault="00D96837" w:rsidP="00D96837">
      <w:pPr xmlns:w="http://schemas.openxmlformats.org/wordprocessingml/2006/main">
        <w:spacing w:after="0" w:line="240" w:lineRule="auto"/>
        <w:ind w:firstLine="709"/>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Times New Roman"/>
          <w:sz w:val="20"/>
          <w:szCs w:val="20"/>
          <w:lang w:val="af-ZA" w:eastAsia="x-none"/>
        </w:rPr>
        <w:t xml:space="preserve">8.8 If during the bid opening </w:t>
      </w:r>
      <w:r xmlns:w="http://schemas.openxmlformats.org/wordprocessingml/2006/main" w:rsidRPr="00D96837">
        <w:rPr>
          <w:rFonts w:ascii="GHEA Grapalat" w:eastAsia="Times New Roman" w:hAnsi="GHEA Grapalat" w:cs="Times New Roman"/>
          <w:sz w:val="20"/>
          <w:szCs w:val="20"/>
          <w:lang w:val="hy-AM" w:eastAsia="x-none"/>
        </w:rPr>
        <w:t xml:space="preserve">and evaluation </w:t>
      </w:r>
      <w:r xmlns:w="http://schemas.openxmlformats.org/wordprocessingml/2006/main" w:rsidRPr="00D96837">
        <w:rPr>
          <w:rFonts w:ascii="GHEA Grapalat" w:eastAsia="Times New Roman" w:hAnsi="GHEA Grapalat" w:cs="Times New Roman"/>
          <w:sz w:val="20"/>
          <w:szCs w:val="20"/>
          <w:lang w:val="af-ZA" w:eastAsia="x-none"/>
        </w:rPr>
        <w:t xml:space="preserve">session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implemented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evaluation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result </w:t>
      </w:r>
      <w:r xmlns:w="http://schemas.openxmlformats.org/wordprocessingml/2006/main" w:rsidRPr="00D96837">
        <w:rPr>
          <w:rFonts w:ascii="GHEA Grapalat" w:eastAsia="Times New Roman" w:hAnsi="GHEA Grapalat" w:cs="Sylfaen"/>
          <w:sz w:val="20"/>
          <w:szCs w:val="24"/>
          <w:lang w:val="af-ZA"/>
        </w:rPr>
        <w:softHyphen xmlns:w="http://schemas.openxmlformats.org/wordprocessingml/2006/main"/>
      </w:r>
      <w:r xmlns:w="http://schemas.openxmlformats.org/wordprocessingml/2006/main" w:rsidRPr="00D96837">
        <w:rPr>
          <w:rFonts w:ascii="GHEA Grapalat" w:eastAsia="Times New Roman" w:hAnsi="GHEA Grapalat" w:cs="Sylfaen"/>
          <w:sz w:val="20"/>
          <w:szCs w:val="24"/>
          <w:lang w:val="hy-AM"/>
        </w:rPr>
        <w:t xml:space="preserve">in </w:t>
      </w:r>
      <w:r xmlns:w="http://schemas.openxmlformats.org/wordprocessingml/2006/main" w:rsidRPr="00D96837">
        <w:rPr>
          <w:rFonts w:ascii="GHEA Grapalat" w:eastAsia="Times New Roman" w:hAnsi="GHEA Grapalat" w:cs="Sylfaen"/>
          <w:sz w:val="20"/>
          <w:szCs w:val="24"/>
          <w:lang w:val="af-ZA"/>
        </w:rPr>
        <w:t xml:space="preserve">the participant's </w:t>
      </w:r>
      <w:r xmlns:w="http://schemas.openxmlformats.org/wordprocessingml/2006/main" w:rsidRPr="00D96837">
        <w:rPr>
          <w:rFonts w:ascii="GHEA Grapalat" w:eastAsia="Times New Roman" w:hAnsi="GHEA Grapalat" w:cs="Sylfaen"/>
          <w:sz w:val="20"/>
          <w:szCs w:val="24"/>
          <w:lang w:val="hy-AM"/>
        </w:rPr>
        <w:t xml:space="preserve">application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being recorded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are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discrepancies: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invitation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requirements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towards, then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the committee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one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working</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per day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suspends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the session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and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commission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the secretary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the same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the day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its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informs </w:t>
      </w:r>
      <w:r xmlns:w="http://schemas.openxmlformats.org/wordprocessingml/2006/main" w:rsidRPr="00D96837">
        <w:rPr>
          <w:rFonts w:ascii="GHEA Grapalat" w:eastAsia="Times New Roman" w:hAnsi="GHEA Grapalat" w:cs="Sylfaen"/>
          <w:sz w:val="20"/>
          <w:szCs w:val="24"/>
          <w:lang w:val="af-ZA"/>
        </w:rPr>
        <w:t xml:space="preserve">electronically </w:t>
      </w:r>
      <w:r xmlns:w="http://schemas.openxmlformats.org/wordprocessingml/2006/main" w:rsidRPr="00D96837">
        <w:rPr>
          <w:rFonts w:ascii="GHEA Grapalat" w:eastAsia="Times New Roman" w:hAnsi="GHEA Grapalat" w:cs="Sylfaen"/>
          <w:sz w:val="20"/>
          <w:szCs w:val="24"/>
          <w:lang w:val="hy-AM"/>
        </w:rPr>
        <w:t xml:space="preserve">about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is the same as </w:t>
      </w:r>
      <w:r xmlns:w="http://schemas.openxmlformats.org/wordprocessingml/2006/main" w:rsidRPr="00D96837">
        <w:rPr>
          <w:rFonts w:ascii="GHEA Grapalat" w:eastAsia="Times New Roman" w:hAnsi="GHEA Grapalat" w:cs="Sylfaen"/>
          <w:sz w:val="20"/>
          <w:szCs w:val="24"/>
          <w:lang w:val="af-ZA"/>
        </w:rPr>
        <w:t xml:space="preserve">the </w:t>
      </w:r>
      <w:r xmlns:w="http://schemas.openxmlformats.org/wordprocessingml/2006/main" w:rsidRPr="00D96837">
        <w:rPr>
          <w:rFonts w:ascii="GHEA Grapalat" w:eastAsia="Times New Roman" w:hAnsi="GHEA Grapalat" w:cs="Sylfaen"/>
          <w:sz w:val="20"/>
          <w:szCs w:val="24"/>
          <w:lang w:val="hy-AM"/>
        </w:rPr>
        <w:t xml:space="preserve">one who said: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offering</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until</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suspension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deadline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the end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to fix</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inconsistency </w:t>
      </w:r>
      <w:r xmlns:w="http://schemas.openxmlformats.org/wordprocessingml/2006/main" w:rsidRPr="00D96837">
        <w:rPr>
          <w:rFonts w:ascii="GHEA Grapalat" w:eastAsia="Times New Roman" w:hAnsi="GHEA Grapalat" w:cs="Sylfaen"/>
          <w:sz w:val="20"/>
          <w:szCs w:val="24"/>
          <w:lang w:val="af-ZA"/>
        </w:rPr>
        <w:t xml:space="preserve">.</w:t>
      </w:r>
    </w:p>
    <w:p w14:paraId="514BE807" w14:textId="77777777" w:rsidR="00D96837" w:rsidRPr="00D96837" w:rsidRDefault="00D96837" w:rsidP="00D96837">
      <w:pPr xmlns:w="http://schemas.openxmlformats.org/wordprocessingml/2006/main">
        <w:spacing w:after="0" w:line="240" w:lineRule="auto"/>
        <w:ind w:firstLine="709"/>
        <w:jc w:val="both"/>
        <w:rPr>
          <w:rFonts w:ascii="GHEA Grapalat" w:eastAsia="Times New Roman" w:hAnsi="GHEA Grapalat" w:cs="Sylfaen"/>
          <w:sz w:val="20"/>
          <w:szCs w:val="24"/>
          <w:lang w:val="hy-AM"/>
        </w:rPr>
      </w:pPr>
      <w:r xmlns:w="http://schemas.openxmlformats.org/wordprocessingml/2006/main" w:rsidRPr="00D96837">
        <w:rPr>
          <w:rFonts w:ascii="GHEA Grapalat" w:eastAsia="Times New Roman" w:hAnsi="GHEA Grapalat" w:cs="Sylfaen"/>
          <w:sz w:val="20"/>
          <w:szCs w:val="24"/>
          <w:lang w:val="hy-AM"/>
        </w:rPr>
        <w:lastRenderedPageBreak xmlns:w="http://schemas.openxmlformats.org/wordprocessingml/2006/main"/>
      </w:r>
      <w:r xmlns:w="http://schemas.openxmlformats.org/wordprocessingml/2006/main" w:rsidRPr="00D96837">
        <w:rPr>
          <w:rFonts w:ascii="GHEA Grapalat" w:eastAsia="Times New Roman" w:hAnsi="GHEA Grapalat" w:cs="Sylfaen"/>
          <w:sz w:val="20"/>
          <w:szCs w:val="24"/>
          <w:lang w:val="hy-AM"/>
        </w:rPr>
        <w:t xml:space="preserve">The notification sent to the participant shall describe in detail all discrepancies identified during the evaluation of the application.</w:t>
      </w:r>
    </w:p>
    <w:p w14:paraId="681140BD"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D96837">
        <w:rPr>
          <w:rFonts w:ascii="GHEA Grapalat" w:eastAsia="Times New Roman" w:hAnsi="GHEA Grapalat" w:cs="Sylfaen"/>
          <w:sz w:val="20"/>
          <w:szCs w:val="24"/>
          <w:lang w:val="af-ZA"/>
        </w:rPr>
        <w:t xml:space="preserve">8.9 </w:t>
      </w:r>
      <w:r xmlns:w="http://schemas.openxmlformats.org/wordprocessingml/2006/main" w:rsidRPr="00D96837">
        <w:rPr>
          <w:rFonts w:ascii="GHEA Grapalat" w:eastAsia="Times New Roman" w:hAnsi="GHEA Grapalat" w:cs="Sylfaen"/>
          <w:sz w:val="20"/>
          <w:szCs w:val="24"/>
          <w:lang w:val="hy-AM"/>
        </w:rPr>
        <w:t xml:space="preserve">If</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this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af-ZA"/>
        </w:rPr>
        <w:t xml:space="preserve">8.8th </w:t>
      </w:r>
      <w:r xmlns:w="http://schemas.openxmlformats.org/wordprocessingml/2006/main" w:rsidRPr="00D96837">
        <w:rPr>
          <w:rFonts w:ascii="GHEA Grapalat" w:eastAsia="Times New Roman" w:hAnsi="GHEA Grapalat" w:cs="Sylfaen"/>
          <w:sz w:val="20"/>
          <w:szCs w:val="24"/>
          <w:lang w:val="hy-AM"/>
        </w:rPr>
        <w:t xml:space="preserve">of </w:t>
      </w:r>
      <w:r xmlns:w="http://schemas.openxmlformats.org/wordprocessingml/2006/main" w:rsidRPr="00D96837">
        <w:rPr>
          <w:rFonts w:ascii="GHEA Grapalat" w:eastAsia="Times New Roman" w:hAnsi="GHEA Grapalat" w:cs="Sylfaen"/>
          <w:sz w:val="20"/>
          <w:szCs w:val="24"/>
          <w:lang w:val="hy-AM"/>
        </w:rPr>
        <w:t xml:space="preserve">the invitation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with a dot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defined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the term </w:t>
      </w:r>
      <w:r xmlns:w="http://schemas.openxmlformats.org/wordprocessingml/2006/main" w:rsidRPr="00D96837">
        <w:rPr>
          <w:rFonts w:ascii="GHEA Grapalat" w:eastAsia="Times New Roman" w:hAnsi="GHEA Grapalat" w:cs="Sylfaen"/>
          <w:sz w:val="20"/>
          <w:szCs w:val="24"/>
          <w:lang w:val="af-ZA"/>
        </w:rPr>
        <w:t xml:space="preserve">m </w:t>
      </w:r>
      <w:r xmlns:w="http://schemas.openxmlformats.org/wordprocessingml/2006/main" w:rsidRPr="00D96837">
        <w:rPr>
          <w:rFonts w:ascii="GHEA Grapalat" w:eastAsia="Times New Roman" w:hAnsi="GHEA Grapalat" w:cs="Sylfaen"/>
          <w:sz w:val="20"/>
          <w:szCs w:val="24"/>
          <w:lang w:val="hy-AM"/>
        </w:rPr>
        <w:t xml:space="preserve">is the equivalent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correction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recorded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the discrepancy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then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the latter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the application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being evaluated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sufficient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Opposite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in the case of a given participant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the application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being evaluated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insufficient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and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rejected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is, and the participant who occupies the next place is recognized as the selected participant.</w:t>
      </w:r>
    </w:p>
    <w:p w14:paraId="78ED8E97"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D96837">
        <w:rPr>
          <w:rFonts w:ascii="GHEA Grapalat" w:eastAsia="Times New Roman" w:hAnsi="GHEA Grapalat" w:cs="Sylfaen"/>
          <w:sz w:val="20"/>
          <w:szCs w:val="24"/>
          <w:lang w:val="af-ZA"/>
        </w:rPr>
        <w:t xml:space="preserve">8. </w:t>
      </w:r>
      <w:r xmlns:w="http://schemas.openxmlformats.org/wordprocessingml/2006/main" w:rsidRPr="00D96837">
        <w:rPr>
          <w:rFonts w:ascii="GHEA Grapalat" w:eastAsia="Times New Roman" w:hAnsi="GHEA Grapalat" w:cs="Sylfaen"/>
          <w:sz w:val="20"/>
          <w:szCs w:val="24"/>
          <w:lang w:val="hy-AM"/>
        </w:rPr>
        <w:t xml:space="preserve">10</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Commission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member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or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the secretary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no</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can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participate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commission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to the work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if it becomes clear during the activities of the commission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is </w:t>
      </w:r>
      <w:r xmlns:w="http://schemas.openxmlformats.org/wordprocessingml/2006/main" w:rsidRPr="00D96837">
        <w:rPr>
          <w:rFonts w:ascii="GHEA Grapalat" w:eastAsia="Times New Roman" w:hAnsi="GHEA Grapalat" w:cs="Sylfaen"/>
          <w:sz w:val="20"/>
          <w:szCs w:val="24"/>
          <w:lang w:val="af-ZA"/>
        </w:rPr>
        <w:t xml:space="preserve">that</w:t>
      </w:r>
      <w:r xmlns:w="http://schemas.openxmlformats.org/wordprocessingml/2006/main" w:rsidRPr="00D96837">
        <w:rPr>
          <w:rFonts w:ascii="GHEA Grapalat" w:eastAsia="Times New Roman" w:hAnsi="GHEA Grapalat" w:cs="Sylfaen"/>
          <w:sz w:val="20"/>
          <w:szCs w:val="24"/>
          <w:lang w:val="hy-AM"/>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the latter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by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founded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or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shareholder</w:t>
      </w:r>
      <w:r xmlns:w="http://schemas.openxmlformats.org/wordprocessingml/2006/main" w:rsidRPr="00D96837">
        <w:rPr>
          <w:rFonts w:ascii="GHEA Grapalat" w:eastAsia="Times New Roman" w:hAnsi="GHEA Grapalat" w:cs="Sylfaen"/>
          <w:sz w:val="20"/>
          <w:szCs w:val="24"/>
          <w:lang w:val="af-ZA"/>
        </w:rPr>
        <w:t xml:space="preserve">​</w:t>
      </w:r>
      <w:r xmlns:w="http://schemas.openxmlformats.org/wordprocessingml/2006/main" w:rsidRPr="00D96837">
        <w:rPr>
          <w:rFonts w:ascii="GHEA Grapalat" w:eastAsia="Times New Roman" w:hAnsi="GHEA Grapalat" w:cs="Sylfaen"/>
          <w:sz w:val="20"/>
          <w:szCs w:val="24"/>
          <w:lang w:val="hy-AM"/>
        </w:rPr>
        <w:t xml:space="preserve">​</w:t>
      </w:r>
      <w:r xmlns:w="http://schemas.openxmlformats.org/wordprocessingml/2006/main" w:rsidRPr="00D96837">
        <w:rPr>
          <w:rFonts w:ascii="GHEA Grapalat" w:eastAsia="Times New Roman" w:hAnsi="GHEA Grapalat" w:cs="Sylfaen"/>
          <w:sz w:val="20"/>
          <w:szCs w:val="24"/>
          <w:lang w:val="af-ZA"/>
        </w:rPr>
        <w:t xml:space="preserve">​</w:t>
      </w:r>
      <w:r xmlns:w="http://schemas.openxmlformats.org/wordprocessingml/2006/main" w:rsidRPr="00D96837">
        <w:rPr>
          <w:rFonts w:ascii="GHEA Grapalat" w:eastAsia="Times New Roman" w:hAnsi="GHEA Grapalat" w:cs="Sylfaen"/>
          <w:sz w:val="20"/>
          <w:szCs w:val="24"/>
          <w:lang w:val="hy-AM"/>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the organization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or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their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close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by kinship</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or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with care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related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person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parent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spouse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child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brother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sister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grandmother, grandfather, grandchild,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how</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also</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husband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parent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child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sibling,</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sister, grandmother, grandfather, grandson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or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that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person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by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founded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or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shareholder</w:t>
      </w:r>
      <w:r xmlns:w="http://schemas.openxmlformats.org/wordprocessingml/2006/main" w:rsidRPr="00D96837">
        <w:rPr>
          <w:rFonts w:ascii="GHEA Grapalat" w:eastAsia="Times New Roman" w:hAnsi="GHEA Grapalat" w:cs="Sylfaen"/>
          <w:sz w:val="20"/>
          <w:szCs w:val="24"/>
          <w:lang w:val="af-ZA"/>
        </w:rPr>
        <w:t xml:space="preserve">​</w:t>
      </w:r>
      <w:r xmlns:w="http://schemas.openxmlformats.org/wordprocessingml/2006/main" w:rsidRPr="00D96837">
        <w:rPr>
          <w:rFonts w:ascii="GHEA Grapalat" w:eastAsia="Times New Roman" w:hAnsi="GHEA Grapalat" w:cs="Sylfaen"/>
          <w:sz w:val="20"/>
          <w:szCs w:val="24"/>
          <w:lang w:val="hy-AM"/>
        </w:rPr>
        <w:t xml:space="preserve">​</w:t>
      </w:r>
      <w:r xmlns:w="http://schemas.openxmlformats.org/wordprocessingml/2006/main" w:rsidRPr="00D96837">
        <w:rPr>
          <w:rFonts w:ascii="GHEA Grapalat" w:eastAsia="Times New Roman" w:hAnsi="GHEA Grapalat" w:cs="Sylfaen"/>
          <w:sz w:val="20"/>
          <w:szCs w:val="24"/>
          <w:lang w:val="af-ZA"/>
        </w:rPr>
        <w:t xml:space="preserve">​</w:t>
      </w:r>
      <w:r xmlns:w="http://schemas.openxmlformats.org/wordprocessingml/2006/main" w:rsidRPr="00D96837">
        <w:rPr>
          <w:rFonts w:ascii="GHEA Grapalat" w:eastAsia="Times New Roman" w:hAnsi="GHEA Grapalat" w:cs="Sylfaen"/>
          <w:sz w:val="20"/>
          <w:szCs w:val="24"/>
          <w:lang w:val="hy-AM"/>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the organization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this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to the procedure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to participate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number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presented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Application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If</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available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this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with a dot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intended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the condition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then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of this procedure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in relation to</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interests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collision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having</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commission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member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or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the secretary immediately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self-exclusion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reports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from this procedure </w:t>
      </w:r>
      <w:r xmlns:w="http://schemas.openxmlformats.org/wordprocessingml/2006/main" w:rsidRPr="00D96837">
        <w:rPr>
          <w:rFonts w:ascii="GHEA Grapalat" w:eastAsia="Times New Roman" w:hAnsi="GHEA Grapalat" w:cs="Sylfaen"/>
          <w:sz w:val="20"/>
          <w:szCs w:val="24"/>
          <w:lang w:val="af-ZA"/>
        </w:rPr>
        <w:t xml:space="preserve">.</w:t>
      </w:r>
    </w:p>
    <w:p w14:paraId="4C842154"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D96837">
        <w:rPr>
          <w:rFonts w:ascii="GHEA Grapalat" w:eastAsia="Times New Roman" w:hAnsi="GHEA Grapalat" w:cs="Sylfaen"/>
          <w:sz w:val="20"/>
          <w:szCs w:val="24"/>
          <w:lang w:val="hy-AM"/>
        </w:rPr>
        <w:t xml:space="preserve">8.11 </w:t>
      </w:r>
      <w:r xmlns:w="http://schemas.openxmlformats.org/wordprocessingml/2006/main" w:rsidRPr="00D96837">
        <w:rPr>
          <w:rFonts w:ascii="GHEA Grapalat" w:eastAsia="Times New Roman" w:hAnsi="GHEA Grapalat" w:cs="Sylfaen"/>
          <w:sz w:val="20"/>
          <w:szCs w:val="24"/>
          <w:lang w:val="es-ES"/>
        </w:rPr>
        <w:t xml:space="preserve">After the bids are opened and evaluated, a protocol is drawn up </w:t>
      </w:r>
      <w:r xmlns:w="http://schemas.openxmlformats.org/wordprocessingml/2006/main" w:rsidRPr="00D96837">
        <w:rPr>
          <w:rFonts w:ascii="GHEA Grapalat" w:eastAsia="Times New Roman" w:hAnsi="GHEA Grapalat" w:cs="Sylfaen"/>
          <w:sz w:val="20"/>
          <w:szCs w:val="20"/>
          <w:lang w:val="af-ZA"/>
        </w:rPr>
        <w:t xml:space="preserve">in accordance with the procedure established by the RA legislation on procurement </w:t>
      </w:r>
      <w:r xmlns:w="http://schemas.openxmlformats.org/wordprocessingml/2006/main" w:rsidRPr="00D96837">
        <w:rPr>
          <w:rFonts w:ascii="GHEA Grapalat" w:eastAsia="Times New Roman" w:hAnsi="GHEA Grapalat" w:cs="Sylfaen"/>
          <w:sz w:val="20"/>
          <w:szCs w:val="20"/>
          <w:lang w:val="hy-AM"/>
        </w:rPr>
        <w:t xml:space="preserve">. Moreover, the protocol of the commission meeting describes in detail the discrepancies recorded as a result of the bid evaluation and the grounds for rejection of the bids based on them. </w:t>
      </w:r>
      <w:r xmlns:w="http://schemas.openxmlformats.org/wordprocessingml/2006/main" w:rsidRPr="00D96837">
        <w:rPr>
          <w:rFonts w:ascii="GHEA Grapalat" w:eastAsia="Times New Roman" w:hAnsi="GHEA Grapalat" w:cs="Sylfaen"/>
          <w:sz w:val="20"/>
          <w:szCs w:val="24"/>
          <w:lang w:val="hy-AM"/>
        </w:rPr>
        <w:t xml:space="preserve">The protocol</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signing</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are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commission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at the meeting</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present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the members.</w:t>
      </w:r>
    </w:p>
    <w:p w14:paraId="03FF71B4"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D96837">
        <w:rPr>
          <w:rFonts w:ascii="GHEA Grapalat" w:eastAsia="Times New Roman" w:hAnsi="GHEA Grapalat" w:cs="Sylfaen"/>
          <w:sz w:val="20"/>
          <w:szCs w:val="24"/>
          <w:lang w:val="hy-AM"/>
        </w:rPr>
        <w:t xml:space="preserve">8.12 The Secretary of the Commission </w:t>
      </w:r>
      <w:r xmlns:w="http://schemas.openxmlformats.org/wordprocessingml/2006/main" w:rsidRPr="00D96837">
        <w:rPr>
          <w:rFonts w:ascii="GHEA Grapalat" w:eastAsia="Times New Roman" w:hAnsi="GHEA Grapalat" w:cs="Sylfaen"/>
          <w:sz w:val="20"/>
          <w:szCs w:val="24"/>
          <w:lang w:val="af-ZA"/>
        </w:rPr>
        <w:t xml:space="preserve">shall, no later than the end of </w:t>
      </w:r>
      <w:r xmlns:w="http://schemas.openxmlformats.org/wordprocessingml/2006/main" w:rsidRPr="00D96837">
        <w:rPr>
          <w:rFonts w:ascii="GHEA Grapalat" w:eastAsia="Times New Roman" w:hAnsi="GHEA Grapalat" w:cs="Sylfaen"/>
          <w:sz w:val="20"/>
          <w:szCs w:val="24"/>
          <w:lang w:val="af-ZA"/>
        </w:rPr>
        <w:t xml:space="preserve">the bid opening </w:t>
      </w:r>
      <w:r xmlns:w="http://schemas.openxmlformats.org/wordprocessingml/2006/main" w:rsidRPr="00D96837">
        <w:rPr>
          <w:rFonts w:ascii="GHEA Grapalat" w:eastAsia="Times New Roman" w:hAnsi="GHEA Grapalat" w:cs="Sylfaen"/>
          <w:sz w:val="20"/>
          <w:szCs w:val="24"/>
          <w:lang w:val="hy-AM"/>
        </w:rPr>
        <w:t xml:space="preserve">and evaluation session,</w:t>
      </w:r>
      <w:r xmlns:w="http://schemas.openxmlformats.org/wordprocessingml/2006/main" w:rsidRPr="00D96837">
        <w:rPr>
          <w:rFonts w:ascii="GHEA Grapalat" w:eastAsia="Times New Roman" w:hAnsi="GHEA Grapalat" w:cs="Arial"/>
          <w:spacing w:val="-8"/>
          <w:sz w:val="24"/>
          <w:szCs w:val="24"/>
          <w:lang w:val="af-ZA"/>
        </w:rPr>
        <w:t xml:space="preserve"> </w:t>
      </w:r>
      <w:r xmlns:w="http://schemas.openxmlformats.org/wordprocessingml/2006/main" w:rsidRPr="00D96837">
        <w:rPr>
          <w:rFonts w:ascii="GHEA Grapalat" w:eastAsia="Times New Roman" w:hAnsi="GHEA Grapalat" w:cs="Sylfaen"/>
          <w:sz w:val="20"/>
          <w:szCs w:val="24"/>
          <w:lang w:val="af-ZA"/>
        </w:rPr>
        <w:t xml:space="preserve">the next working day:</w:t>
      </w:r>
    </w:p>
    <w:p w14:paraId="79B9C63A"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0"/>
          <w:lang w:val="hy-AM"/>
        </w:rPr>
      </w:pPr>
      <w:r xmlns:w="http://schemas.openxmlformats.org/wordprocessingml/2006/main" w:rsidRPr="00D96837">
        <w:rPr>
          <w:rFonts w:ascii="GHEA Grapalat" w:eastAsia="Times New Roman" w:hAnsi="GHEA Grapalat" w:cs="Sylfaen"/>
          <w:sz w:val="20"/>
          <w:szCs w:val="20"/>
          <w:lang w:val="af-ZA"/>
        </w:rPr>
        <w:t xml:space="preserve">1) A printed (scanned) version of the original minutes of </w:t>
      </w:r>
      <w:r xmlns:w="http://schemas.openxmlformats.org/wordprocessingml/2006/main" w:rsidRPr="00D96837">
        <w:rPr>
          <w:rFonts w:ascii="GHEA Grapalat" w:eastAsia="Times New Roman" w:hAnsi="GHEA Grapalat" w:cs="Sylfaen"/>
          <w:sz w:val="20"/>
          <w:szCs w:val="20"/>
          <w:lang w:val="hy-AM"/>
        </w:rPr>
        <w:t xml:space="preserve">the bid opening </w:t>
      </w:r>
      <w:r xmlns:w="http://schemas.openxmlformats.org/wordprocessingml/2006/main" w:rsidRPr="00D96837">
        <w:rPr>
          <w:rFonts w:ascii="GHEA Grapalat" w:eastAsia="Times New Roman" w:hAnsi="GHEA Grapalat" w:cs="Sylfaen"/>
          <w:sz w:val="20"/>
          <w:szCs w:val="20"/>
          <w:lang w:val="af-ZA"/>
        </w:rPr>
        <w:t xml:space="preserve">and evaluation </w:t>
      </w:r>
      <w:r xmlns:w="http://schemas.openxmlformats.org/wordprocessingml/2006/main" w:rsidRPr="00D96837">
        <w:rPr>
          <w:rFonts w:ascii="GHEA Grapalat" w:eastAsia="Times New Roman" w:hAnsi="GHEA Grapalat" w:cs="Sylfaen"/>
          <w:sz w:val="20"/>
          <w:szCs w:val="20"/>
          <w:lang w:val="hy-AM"/>
        </w:rPr>
        <w:t xml:space="preserve">session and the summary of the discussion of the justifications specified in point 3.5 of part 1 of this invitation, which also contains information on the date and e-mail addresses of receipt of the justifications, shall be published in the bulletin. If justifications have not been submitted, appropriate notes shall be made about this in the minutes of the committee session.</w:t>
      </w:r>
    </w:p>
    <w:p w14:paraId="66F695FB"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lang w:val="af-ZA"/>
        </w:rPr>
        <w:t xml:space="preserve">2) publishes in the bulletin printed (scanned) versions of the original declarations of absence of conflict of interest signed by him and the members of the evaluation committee present at the session of opening </w:t>
      </w:r>
      <w:r xmlns:w="http://schemas.openxmlformats.org/wordprocessingml/2006/main" w:rsidRPr="00D96837">
        <w:rPr>
          <w:rFonts w:ascii="GHEA Grapalat" w:eastAsia="Times New Roman" w:hAnsi="GHEA Grapalat" w:cs="Sylfaen"/>
          <w:sz w:val="20"/>
          <w:szCs w:val="24"/>
          <w:lang w:val="hy-AM"/>
        </w:rPr>
        <w:t xml:space="preserve">and </w:t>
      </w:r>
      <w:r xmlns:w="http://schemas.openxmlformats.org/wordprocessingml/2006/main" w:rsidRPr="00D96837">
        <w:rPr>
          <w:rFonts w:ascii="GHEA Grapalat" w:eastAsia="Times New Roman" w:hAnsi="GHEA Grapalat" w:cs="Sylfaen"/>
          <w:sz w:val="20"/>
          <w:szCs w:val="24"/>
          <w:lang w:val="af-ZA"/>
        </w:rPr>
        <w:t xml:space="preserve">evaluation of applications. The members of the committee who participate in the work of the committee at the sessions convened after the session of opening and evaluation of applications shall sign the declarations provided for in this subparagraph, which the secretary shall publish in the bulletin on the working day following their signing.</w:t>
      </w:r>
    </w:p>
    <w:p w14:paraId="1CE4A237" w14:textId="77777777" w:rsidR="00D96837" w:rsidRPr="00D96837" w:rsidRDefault="00D96837" w:rsidP="00D96837">
      <w:pPr xmlns:w="http://schemas.openxmlformats.org/wordprocessingml/2006/main">
        <w:spacing w:after="0" w:line="240" w:lineRule="auto"/>
        <w:ind w:firstLine="375"/>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Times New Roman"/>
          <w:sz w:val="24"/>
          <w:szCs w:val="24"/>
          <w:lang w:val="af-ZA"/>
        </w:rPr>
        <w:tab xmlns:w="http://schemas.openxmlformats.org/wordprocessingml/2006/main"/>
      </w:r>
      <w:r xmlns:w="http://schemas.openxmlformats.org/wordprocessingml/2006/main" w:rsidRPr="00D96837">
        <w:rPr>
          <w:rFonts w:ascii="GHEA Grapalat" w:eastAsia="Times New Roman" w:hAnsi="GHEA Grapalat" w:cs="Sylfaen"/>
          <w:sz w:val="20"/>
          <w:szCs w:val="24"/>
          <w:lang w:val="af-ZA"/>
        </w:rPr>
        <w:t xml:space="preserve">8.13 </w:t>
      </w:r>
      <w:r xmlns:w="http://schemas.openxmlformats.org/wordprocessingml/2006/main" w:rsidRPr="00D96837">
        <w:rPr>
          <w:rFonts w:ascii="GHEA Grapalat" w:eastAsia="Times New Roman" w:hAnsi="GHEA Grapalat" w:cs="Sylfaen"/>
          <w:sz w:val="20"/>
          <w:szCs w:val="24"/>
          <w:lang w:val="en-US"/>
        </w:rPr>
        <w:t xml:space="preserve">Law </w:t>
      </w:r>
      <w:r xmlns:w="http://schemas.openxmlformats.org/wordprocessingml/2006/main" w:rsidRPr="00D96837">
        <w:rPr>
          <w:rFonts w:ascii="GHEA Grapalat" w:eastAsia="Times New Roman" w:hAnsi="GHEA Grapalat" w:cs="Sylfaen"/>
          <w:sz w:val="20"/>
          <w:szCs w:val="24"/>
          <w:lang w:val="af-ZA"/>
        </w:rPr>
        <w:t xml:space="preserve">6</w:t>
      </w:r>
      <w:r xmlns:w="http://schemas.openxmlformats.org/wordprocessingml/2006/main" w:rsidRPr="00D96837">
        <w:rPr>
          <w:rFonts w:ascii="GHEA Grapalat" w:eastAsia="Times New Roman" w:hAnsi="GHEA Grapalat" w:cs="Sylfaen"/>
          <w:sz w:val="20"/>
          <w:szCs w:val="24"/>
          <w:lang w:val="en-US"/>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Article </w:t>
      </w:r>
      <w:r xmlns:w="http://schemas.openxmlformats.org/wordprocessingml/2006/main" w:rsidRPr="00D96837">
        <w:rPr>
          <w:rFonts w:ascii="GHEA Grapalat" w:eastAsia="Times New Roman" w:hAnsi="GHEA Grapalat" w:cs="Sylfaen"/>
          <w:sz w:val="20"/>
          <w:szCs w:val="24"/>
          <w:lang w:val="af-ZA"/>
        </w:rPr>
        <w:t xml:space="preserve">1</w:t>
      </w:r>
      <w:r xmlns:w="http://schemas.openxmlformats.org/wordprocessingml/2006/main" w:rsidRPr="00D96837">
        <w:rPr>
          <w:rFonts w:ascii="GHEA Grapalat" w:eastAsia="Times New Roman" w:hAnsi="GHEA Grapalat" w:cs="Sylfaen"/>
          <w:sz w:val="20"/>
          <w:szCs w:val="24"/>
          <w:lang w:val="en-US"/>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Part </w:t>
      </w:r>
      <w:r xmlns:w="http://schemas.openxmlformats.org/wordprocessingml/2006/main" w:rsidRPr="00D96837">
        <w:rPr>
          <w:rFonts w:ascii="GHEA Grapalat" w:eastAsia="Times New Roman" w:hAnsi="GHEA Grapalat" w:cs="Sylfaen"/>
          <w:sz w:val="20"/>
          <w:szCs w:val="24"/>
          <w:lang w:val="af-ZA"/>
        </w:rPr>
        <w:t xml:space="preserve">6</w:t>
      </w:r>
      <w:r xmlns:w="http://schemas.openxmlformats.org/wordprocessingml/2006/main" w:rsidRPr="00D96837">
        <w:rPr>
          <w:rFonts w:ascii="GHEA Grapalat" w:eastAsia="Times New Roman" w:hAnsi="GHEA Grapalat" w:cs="Sylfaen"/>
          <w:sz w:val="20"/>
          <w:szCs w:val="24"/>
          <w:lang w:val="en-US"/>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with a dot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intended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the foundations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in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application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to come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in case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customer's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leader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reasoned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decision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basis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authorized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body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participant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inclusion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shopping</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the process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participate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right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having none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participants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on the list.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The authorized body shall publish the reasoned decision of the head of the client in the bulletin.</w:t>
      </w:r>
    </w:p>
    <w:p w14:paraId="0A2FDE44" w14:textId="77777777" w:rsidR="00D96837" w:rsidRPr="00D96837" w:rsidRDefault="00D96837" w:rsidP="00D96837">
      <w:pPr xmlns:w="http://schemas.openxmlformats.org/wordprocessingml/2006/main">
        <w:spacing w:after="0" w:line="240" w:lineRule="auto"/>
        <w:ind w:firstLine="375"/>
        <w:jc w:val="both"/>
        <w:rPr>
          <w:rFonts w:ascii="GHEA Grapalat" w:eastAsia="Times New Roman" w:hAnsi="GHEA Grapalat" w:cs="Sylfaen"/>
          <w:sz w:val="20"/>
          <w:szCs w:val="24"/>
          <w:lang w:val="hy-AM"/>
        </w:rPr>
      </w:pPr>
      <w:r xmlns:w="http://schemas.openxmlformats.org/wordprocessingml/2006/main" w:rsidRPr="00D96837">
        <w:rPr>
          <w:rFonts w:ascii="GHEA Grapalat" w:eastAsia="Times New Roman" w:hAnsi="GHEA Grapalat" w:cs="Sylfaen"/>
          <w:sz w:val="20"/>
          <w:szCs w:val="24"/>
        </w:rPr>
        <w:t xml:space="preserve">Total</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in which</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Calibri" w:eastAsia="Times New Roman" w:hAnsi="Calibri" w:cs="Calibri"/>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at the point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mentioned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decision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customer's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the leader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making</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purchase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the procedure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failed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be announced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or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sealed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contract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regarding</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the announcement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publish</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or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the contract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one-sided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solve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about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the announcement</w:t>
      </w:r>
      <w:r xmlns:w="http://schemas.openxmlformats.org/wordprocessingml/2006/main" w:rsidRPr="00D96837">
        <w:rPr>
          <w:rFonts w:ascii="GHEA Grapalat" w:eastAsia="Times New Roman" w:hAnsi="GHEA Grapalat" w:cs="Sylfaen"/>
          <w:sz w:val="20"/>
          <w:szCs w:val="24"/>
          <w:lang w:val="hy-AM"/>
        </w:rPr>
        <w:t xml:space="preserve"> </w:t>
      </w:r>
      <w:r xmlns:w="http://schemas.openxmlformats.org/wordprocessingml/2006/main" w:rsidRPr="00D96837">
        <w:rPr>
          <w:rFonts w:ascii="GHEA Grapalat" w:eastAsia="Times New Roman" w:hAnsi="GHEA Grapalat" w:cs="Sylfaen"/>
          <w:sz w:val="20"/>
          <w:szCs w:val="24"/>
        </w:rPr>
        <w:t xml:space="preserve">to publish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the notice </w:t>
      </w:r>
      <w:r xmlns:w="http://schemas.openxmlformats.org/wordprocessingml/2006/main" w:rsidRPr="00D96837">
        <w:rPr>
          <w:rFonts w:ascii="GHEA Grapalat" w:eastAsia="Times New Roman" w:hAnsi="GHEA Grapalat" w:cs="Sylfaen"/>
          <w:sz w:val="20"/>
          <w:szCs w:val="24"/>
          <w:lang w:val="af-ZA"/>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on the day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subsequent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Tenth </w:t>
      </w:r>
      <w:r xmlns:w="http://schemas.openxmlformats.org/wordprocessingml/2006/main" w:rsidRPr="00D96837">
        <w:rPr>
          <w:rFonts w:ascii="GHEA Grapalat" w:eastAsia="Times New Roman" w:hAnsi="GHEA Grapalat" w:cs="Sylfaen"/>
          <w:sz w:val="20"/>
          <w:szCs w:val="24"/>
          <w:lang w:val="hy-AM"/>
        </w:rPr>
        <w:t xml:space="preserve">day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The decision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be held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subsequent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the day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it </w:t>
      </w:r>
      <w:r xmlns:w="http://schemas.openxmlformats.org/wordprocessingml/2006/main" w:rsidRPr="00D96837">
        <w:rPr>
          <w:rFonts w:ascii="GHEA Grapalat" w:eastAsia="Times New Roman" w:hAnsi="GHEA Grapalat" w:cs="Sylfaen"/>
          <w:sz w:val="20"/>
          <w:szCs w:val="24"/>
        </w:rPr>
        <w:t xml:space="preserve">is provided </w:t>
      </w:r>
      <w:r xmlns:w="http://schemas.openxmlformats.org/wordprocessingml/2006/main" w:rsidRPr="00D96837">
        <w:rPr>
          <w:rFonts w:ascii="GHEA Grapalat" w:eastAsia="Times New Roman" w:hAnsi="GHEA Grapalat" w:cs="Sylfaen"/>
          <w:sz w:val="20"/>
          <w:szCs w:val="24"/>
          <w:lang w:val="af-ZA"/>
        </w:rPr>
        <w:t xml:space="preserve">in writing</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authorized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the body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and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Participant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Authorized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body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participant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inclusion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shopping</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the process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participate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right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having none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participants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on the list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the decision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receive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subsequent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fortieth</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on the day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subsequent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fifth</w:t>
      </w:r>
      <w:r xmlns:w="http://schemas.openxmlformats.org/wordprocessingml/2006/main" w:rsidRPr="00D96837">
        <w:rPr>
          <w:rFonts w:ascii="GHEA Grapalat" w:eastAsia="Times New Roman" w:hAnsi="GHEA Grapalat" w:cs="Sylfaen"/>
          <w:sz w:val="20"/>
          <w:szCs w:val="24"/>
          <w:lang w:val="en-US"/>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day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and</w:t>
      </w:r>
      <w:r xmlns:w="http://schemas.openxmlformats.org/wordprocessingml/2006/main" w:rsidRPr="00D96837">
        <w:rPr>
          <w:rFonts w:ascii="GHEA Grapalat" w:eastAsia="Times New Roman" w:hAnsi="GHEA Grapalat" w:cs="Sylfaen"/>
          <w:sz w:val="20"/>
          <w:szCs w:val="24"/>
          <w:lang w:val="en-US"/>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the decision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receive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subsequent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fortieth</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day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as of</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participant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by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decision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appeal</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regarding</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initiated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and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unfinished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judicial</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case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availability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in this case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the data</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judicial</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on the job</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final</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judicial</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act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strength</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enter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on the day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subsequent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fifth</w:t>
      </w:r>
      <w:r xmlns:w="http://schemas.openxmlformats.org/wordprocessingml/2006/main" w:rsidRPr="00D96837">
        <w:rPr>
          <w:rFonts w:ascii="GHEA Grapalat" w:eastAsia="Times New Roman" w:hAnsi="GHEA Grapalat" w:cs="Sylfaen"/>
          <w:sz w:val="20"/>
          <w:szCs w:val="24"/>
          <w:lang w:val="en-US"/>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day </w:t>
      </w:r>
      <w:r xmlns:w="http://schemas.openxmlformats.org/wordprocessingml/2006/main" w:rsidRPr="00D96837">
        <w:rPr>
          <w:rFonts w:ascii="GHEA Grapalat" w:eastAsia="Times New Roman" w:hAnsi="GHEA Grapalat" w:cs="Sylfaen"/>
          <w:sz w:val="20"/>
          <w:szCs w:val="24"/>
          <w:lang w:val="af-ZA"/>
        </w:rPr>
        <w:t xml:space="preserve">if</w:t>
      </w:r>
      <w:r xmlns:w="http://schemas.openxmlformats.org/wordprocessingml/2006/main" w:rsidRPr="00D96837">
        <w:rPr>
          <w:rFonts w:ascii="GHEA Grapalat" w:eastAsia="Times New Roman" w:hAnsi="GHEA Grapalat" w:cs="Sylfaen"/>
          <w:sz w:val="20"/>
          <w:szCs w:val="24"/>
          <w:lang w:val="en-US"/>
        </w:rPr>
        <w:t xml:space="preserve">​</w:t>
      </w:r>
      <w:r xmlns:w="http://schemas.openxmlformats.org/wordprocessingml/2006/main" w:rsidRPr="00D96837">
        <w:rPr>
          <w:rFonts w:ascii="GHEA Grapalat" w:eastAsia="Times New Roman" w:hAnsi="GHEA Grapalat" w:cs="Sylfaen"/>
          <w:sz w:val="20"/>
          <w:szCs w:val="24"/>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judicial</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examination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with result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decision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execution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possibility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no</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disappeared </w:t>
      </w:r>
      <w:r xmlns:w="http://schemas.openxmlformats.org/wordprocessingml/2006/main" w:rsidRPr="00D96837">
        <w:rPr>
          <w:rFonts w:ascii="GHEA Grapalat" w:eastAsia="Times New Roman" w:hAnsi="GHEA Grapalat" w:cs="Sylfaen"/>
          <w:sz w:val="20"/>
          <w:szCs w:val="24"/>
          <w:lang w:val="hy-AM"/>
        </w:rPr>
        <w:t xml:space="preserve">.</w:t>
      </w:r>
    </w:p>
    <w:p w14:paraId="696E98B6"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lang w:val="hy-AM"/>
        </w:rPr>
        <w:t xml:space="preserve">Is it </w:t>
      </w:r>
      <w:r xmlns:w="http://schemas.openxmlformats.org/wordprocessingml/2006/main" w:rsidRPr="00D96837">
        <w:rPr>
          <w:rFonts w:ascii="GHEA Grapalat" w:eastAsia="Times New Roman" w:hAnsi="GHEA Grapalat" w:cs="Sylfaen"/>
          <w:sz w:val="20"/>
          <w:szCs w:val="24"/>
          <w:lang w:val="af-ZA"/>
        </w:rPr>
        <w:t xml:space="preserve">true?</w:t>
      </w:r>
    </w:p>
    <w:p w14:paraId="52E57F4B" w14:textId="77777777" w:rsidR="00D96837" w:rsidRPr="00D96837" w:rsidRDefault="00D96837" w:rsidP="00D96837">
      <w:pPr xmlns:w="http://schemas.openxmlformats.org/wordprocessingml/2006/main">
        <w:numPr>
          <w:ilvl w:val="0"/>
          <w:numId w:val="18"/>
        </w:numPr>
        <w:shd w:val="clear" w:color="auto" w:fill="FFFFFF"/>
        <w:spacing w:after="0" w:line="240" w:lineRule="auto"/>
        <w:ind w:left="0" w:firstLine="426"/>
        <w:jc w:val="both"/>
        <w:rPr>
          <w:rFonts w:ascii="GHEA Grapalat" w:eastAsia="Times New Roman" w:hAnsi="GHEA Grapalat" w:cs="Sylfaen"/>
          <w:sz w:val="20"/>
          <w:szCs w:val="24"/>
          <w:lang w:val="af-ZA" w:eastAsia="ru-RU"/>
        </w:rPr>
      </w:pPr>
      <w:r xmlns:w="http://schemas.openxmlformats.org/wordprocessingml/2006/main" w:rsidRPr="00D96837">
        <w:rPr>
          <w:rFonts w:ascii="GHEA Grapalat" w:eastAsia="Times New Roman" w:hAnsi="GHEA Grapalat" w:cs="Sylfaen"/>
          <w:sz w:val="20"/>
          <w:szCs w:val="24"/>
          <w:lang w:eastAsia="ru-RU"/>
        </w:rPr>
        <w:t xml:space="preserve">authorized </w:t>
      </w:r>
      <w:r xmlns:w="http://schemas.openxmlformats.org/wordprocessingml/2006/main" w:rsidRPr="00D96837">
        <w:rPr>
          <w:rFonts w:ascii="GHEA Grapalat" w:eastAsia="Times New Roman" w:hAnsi="GHEA Grapalat" w:cs="Sylfaen"/>
          <w:sz w:val="20"/>
          <w:szCs w:val="24"/>
          <w:lang w:val="af-ZA" w:eastAsia="ru-RU"/>
        </w:rPr>
        <w:t xml:space="preserve">by this clause</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If </w:t>
      </w:r>
      <w:r xmlns:w="http://schemas.openxmlformats.org/wordprocessingml/2006/main" w:rsidRPr="00D96837">
        <w:rPr>
          <w:rFonts w:ascii="GHEA Grapalat" w:eastAsia="Times New Roman" w:hAnsi="GHEA Grapalat" w:cs="Sylfaen"/>
          <w:sz w:val="20"/>
          <w:szCs w:val="24"/>
          <w:lang w:val="x-none" w:eastAsia="ru-RU"/>
        </w:rPr>
        <w:t xml:space="preserve">, as of the deadline for submitting the decision to the body, the participant or the person who concluded the contract has paid </w:t>
      </w:r>
      <w:r xmlns:w="http://schemas.openxmlformats.org/wordprocessingml/2006/main" w:rsidRPr="00D96837">
        <w:rPr>
          <w:rFonts w:ascii="GHEA Grapalat" w:eastAsia="Times New Roman" w:hAnsi="GHEA Grapalat" w:cs="Sylfaen"/>
          <w:sz w:val="20"/>
          <w:szCs w:val="24"/>
          <w:lang w:val="af-ZA" w:eastAsia="ru-RU"/>
        </w:rPr>
        <w:t xml:space="preserve">the application, contract and/or qualification security amount, the customer does not submit the reasoned decision to include the given participant in the list to the authorized body.</w:t>
      </w:r>
    </w:p>
    <w:p w14:paraId="49513FC8" w14:textId="77777777" w:rsidR="00D96837" w:rsidRPr="00D96837" w:rsidRDefault="00D96837" w:rsidP="00D96837">
      <w:pPr xmlns:w="http://schemas.openxmlformats.org/wordprocessingml/2006/main">
        <w:numPr>
          <w:ilvl w:val="0"/>
          <w:numId w:val="18"/>
        </w:numPr>
        <w:shd w:val="clear" w:color="auto" w:fill="FFFFFF"/>
        <w:spacing w:after="0" w:line="240" w:lineRule="auto"/>
        <w:ind w:left="0" w:firstLine="375"/>
        <w:jc w:val="both"/>
        <w:rPr>
          <w:rFonts w:ascii="GHEA Grapalat" w:eastAsia="Times New Roman" w:hAnsi="GHEA Grapalat" w:cs="Sylfaen"/>
          <w:sz w:val="20"/>
          <w:szCs w:val="24"/>
          <w:lang w:val="af-ZA" w:eastAsia="ru-RU"/>
        </w:rPr>
      </w:pPr>
      <w:r xmlns:w="http://schemas.openxmlformats.org/wordprocessingml/2006/main" w:rsidRPr="00D96837">
        <w:rPr>
          <w:rFonts w:ascii="GHEA Grapalat" w:eastAsia="Times New Roman" w:hAnsi="GHEA Grapalat" w:cs="Sylfaen"/>
          <w:sz w:val="20"/>
          <w:szCs w:val="24"/>
          <w:lang w:val="af-ZA" w:eastAsia="ru-RU"/>
        </w:rPr>
        <w:t xml:space="preserve">The payment of the application, contract and/or qualification security amount by the participant or the person who signed the contract was made through </w:t>
      </w:r>
      <w:r xmlns:w="http://schemas.openxmlformats.org/wordprocessingml/2006/main" w:rsidRPr="00D96837">
        <w:rPr>
          <w:rFonts w:ascii="GHEA Grapalat" w:eastAsia="Times New Roman" w:hAnsi="GHEA Grapalat" w:cs="Sylfaen"/>
          <w:sz w:val="20"/>
          <w:szCs w:val="24"/>
          <w:lang w:eastAsia="ru-RU"/>
        </w:rPr>
        <w:t xml:space="preserve">an authorized</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val="x-none" w:eastAsia="ru-RU"/>
        </w:rPr>
        <w:t xml:space="preserve">The deadline for submitting the decision </w:t>
      </w:r>
      <w:r xmlns:w="http://schemas.openxmlformats.org/wordprocessingml/2006/main" w:rsidRPr="00D96837">
        <w:rPr>
          <w:rFonts w:ascii="GHEA Grapalat" w:eastAsia="Times New Roman" w:hAnsi="GHEA Grapalat" w:cs="Sylfaen"/>
          <w:sz w:val="20"/>
          <w:szCs w:val="24"/>
          <w:lang w:eastAsia="ru-RU"/>
        </w:rPr>
        <w:t xml:space="preserve">to the body has expired </w:t>
      </w:r>
      <w:r xmlns:w="http://schemas.openxmlformats.org/wordprocessingml/2006/main" w:rsidRPr="00D96837">
        <w:rPr>
          <w:rFonts w:ascii="GHEA Grapalat" w:eastAsia="Times New Roman" w:hAnsi="GHEA Grapalat" w:cs="Sylfaen"/>
          <w:sz w:val="20"/>
          <w:szCs w:val="24"/>
          <w:lang w:val="en-US" w:eastAsia="ru-RU"/>
        </w:rPr>
        <w:t xml:space="preserve">.</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val="en-US" w:eastAsia="ru-RU"/>
        </w:rPr>
        <w:t xml:space="preserve">later </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val="en-US" w:eastAsia="ru-RU"/>
        </w:rPr>
        <w:t xml:space="preserve">but</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val="en-US" w:eastAsia="ru-RU"/>
        </w:rPr>
        <w:t xml:space="preserve">no</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val="en-US" w:eastAsia="ru-RU"/>
        </w:rPr>
        <w:t xml:space="preserve">later </w:t>
      </w:r>
      <w:r xmlns:w="http://schemas.openxmlformats.org/wordprocessingml/2006/main" w:rsidRPr="00D96837">
        <w:rPr>
          <w:rFonts w:ascii="GHEA Grapalat" w:eastAsia="Times New Roman" w:hAnsi="GHEA Grapalat" w:cs="Sylfaen"/>
          <w:sz w:val="20"/>
          <w:szCs w:val="24"/>
          <w:lang w:val="af-ZA" w:eastAsia="ru-RU"/>
        </w:rPr>
        <w:t xml:space="preserve">than</w:t>
      </w:r>
      <w:r xmlns:w="http://schemas.openxmlformats.org/wordprocessingml/2006/main" w:rsidRPr="00D96837">
        <w:rPr>
          <w:rFonts w:ascii="GHEA Grapalat" w:eastAsia="Times New Roman" w:hAnsi="GHEA Grapalat" w:cs="Sylfaen"/>
          <w:sz w:val="20"/>
          <w:szCs w:val="24"/>
          <w:lang w:val="en-US" w:eastAsia="ru-RU"/>
        </w:rPr>
        <w:t xml:space="preserve">​</w:t>
      </w:r>
      <w:r xmlns:w="http://schemas.openxmlformats.org/wordprocessingml/2006/main" w:rsidRPr="00D96837">
        <w:rPr>
          <w:rFonts w:ascii="GHEA Grapalat" w:eastAsia="Times New Roman" w:hAnsi="GHEA Grapalat" w:cs="Sylfaen"/>
          <w:sz w:val="20"/>
          <w:szCs w:val="24"/>
          <w:lang w:val="af-ZA" w:eastAsia="ru-RU"/>
        </w:rPr>
        <w:t xml:space="preserve"> the expiration of the forty-day period set </w:t>
      </w:r>
      <w:r xmlns:w="http://schemas.openxmlformats.org/wordprocessingml/2006/main" w:rsidRPr="00D96837">
        <w:rPr>
          <w:rFonts w:ascii="GHEA Grapalat" w:eastAsia="Times New Roman" w:hAnsi="GHEA Grapalat" w:cs="Sylfaen"/>
          <w:sz w:val="20"/>
          <w:szCs w:val="24"/>
          <w:lang w:val="x-none" w:eastAsia="ru-RU"/>
        </w:rPr>
        <w:t xml:space="preserve">by the authorized body </w:t>
      </w:r>
      <w:r xmlns:w="http://schemas.openxmlformats.org/wordprocessingml/2006/main" w:rsidRPr="00D96837">
        <w:rPr>
          <w:rFonts w:ascii="GHEA Grapalat" w:eastAsia="Times New Roman" w:hAnsi="GHEA Grapalat" w:cs="Sylfaen"/>
          <w:sz w:val="20"/>
          <w:szCs w:val="24"/>
          <w:lang w:val="x-none" w:eastAsia="ru-RU"/>
        </w:rPr>
        <w:lastRenderedPageBreak xmlns:w="http://schemas.openxmlformats.org/wordprocessingml/2006/main"/>
      </w:r>
      <w:r xmlns:w="http://schemas.openxmlformats.org/wordprocessingml/2006/main" w:rsidRPr="00D96837">
        <w:rPr>
          <w:rFonts w:ascii="GHEA Grapalat" w:eastAsia="Times New Roman" w:hAnsi="GHEA Grapalat" w:cs="Sylfaen"/>
          <w:sz w:val="20"/>
          <w:szCs w:val="24"/>
          <w:lang w:val="x-none" w:eastAsia="ru-RU"/>
        </w:rPr>
        <w:t xml:space="preserve">for including the participant in the list </w:t>
      </w:r>
      <w:r xmlns:w="http://schemas.openxmlformats.org/wordprocessingml/2006/main" w:rsidRPr="00D96837">
        <w:rPr>
          <w:rFonts w:ascii="GHEA Grapalat" w:eastAsia="Times New Roman" w:hAnsi="GHEA Grapalat" w:cs="Sylfaen"/>
          <w:sz w:val="20"/>
          <w:szCs w:val="24"/>
          <w:lang w:val="hy-AM"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and</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the decision</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to receive</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subsequent</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fortieth</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day</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as of</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participant</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by</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decision</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appeal</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regarding</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initiated</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and</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unfinished</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judicial</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case</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availability</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in case </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val="en-US" w:eastAsia="ru-RU"/>
        </w:rPr>
        <w:t xml:space="preserve">no</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val="en-US" w:eastAsia="ru-RU"/>
        </w:rPr>
        <w:t xml:space="preserve">later </w:t>
      </w:r>
      <w:r xmlns:w="http://schemas.openxmlformats.org/wordprocessingml/2006/main" w:rsidRPr="00D96837">
        <w:rPr>
          <w:rFonts w:ascii="GHEA Grapalat" w:eastAsia="Times New Roman" w:hAnsi="GHEA Grapalat" w:cs="Sylfaen"/>
          <w:sz w:val="20"/>
          <w:szCs w:val="24"/>
          <w:lang w:val="af-ZA" w:eastAsia="ru-RU"/>
        </w:rPr>
        <w:t xml:space="preserve">than</w:t>
      </w:r>
      <w:r xmlns:w="http://schemas.openxmlformats.org/wordprocessingml/2006/main" w:rsidRPr="00D96837">
        <w:rPr>
          <w:rFonts w:ascii="GHEA Grapalat" w:eastAsia="Times New Roman" w:hAnsi="GHEA Grapalat" w:cs="Sylfaen"/>
          <w:sz w:val="20"/>
          <w:szCs w:val="24"/>
          <w:lang w:val="en-US" w:eastAsia="ru-RU"/>
        </w:rPr>
        <w:t xml:space="preserve">​</w:t>
      </w:r>
      <w:r xmlns:w="http://schemas.openxmlformats.org/wordprocessingml/2006/main" w:rsidRPr="00D96837">
        <w:rPr>
          <w:rFonts w:ascii="GHEA Grapalat" w:eastAsia="Times New Roman" w:hAnsi="GHEA Grapalat" w:cs="Sylfaen"/>
          <w:sz w:val="20"/>
          <w:szCs w:val="24"/>
          <w:lang w:val="hy-AM"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data</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judicial</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on the job</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final</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judicial</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act</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strength</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in</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eastAsia="ru-RU"/>
        </w:rPr>
        <w:t xml:space="preserve">entering </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val="en-US" w:eastAsia="ru-RU"/>
        </w:rPr>
        <w:t xml:space="preserve">then</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val="en-US" w:eastAsia="ru-RU"/>
        </w:rPr>
        <w:t xml:space="preserve">client</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val="en-US" w:eastAsia="ru-RU"/>
        </w:rPr>
        <w:t xml:space="preserve">its</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val="en-US" w:eastAsia="ru-RU"/>
        </w:rPr>
        <w:t xml:space="preserve">about</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val="en-US" w:eastAsia="ru-RU"/>
        </w:rPr>
        <w:t xml:space="preserve">written</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val="en-US" w:eastAsia="ru-RU"/>
        </w:rPr>
        <w:t xml:space="preserve">informs</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val="en-US" w:eastAsia="ru-RU"/>
        </w:rPr>
        <w:t xml:space="preserve">is</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val="en-US" w:eastAsia="ru-RU"/>
        </w:rPr>
        <w:t xml:space="preserve">authorized</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val="en-US" w:eastAsia="ru-RU"/>
        </w:rPr>
        <w:t xml:space="preserve">body </w:t>
      </w:r>
      <w:r xmlns:w="http://schemas.openxmlformats.org/wordprocessingml/2006/main" w:rsidRPr="00D96837">
        <w:rPr>
          <w:rFonts w:ascii="GHEA Grapalat" w:eastAsia="Times New Roman" w:hAnsi="GHEA Grapalat" w:cs="Sylfaen"/>
          <w:sz w:val="20"/>
          <w:szCs w:val="24"/>
          <w:lang w:val="af-ZA" w:eastAsia="ru-RU"/>
        </w:rPr>
        <w:t xml:space="preserve">whose</w:t>
      </w:r>
      <w:r xmlns:w="http://schemas.openxmlformats.org/wordprocessingml/2006/main" w:rsidRPr="00D96837">
        <w:rPr>
          <w:rFonts w:ascii="GHEA Grapalat" w:eastAsia="Times New Roman" w:hAnsi="GHEA Grapalat" w:cs="Sylfaen"/>
          <w:sz w:val="20"/>
          <w:szCs w:val="24"/>
          <w:lang w:val="en-US" w:eastAsia="ru-RU"/>
        </w:rPr>
        <w:t xml:space="preserve">​</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val="en-US" w:eastAsia="ru-RU"/>
        </w:rPr>
        <w:t xml:space="preserve">basis</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val="en-US" w:eastAsia="ru-RU"/>
        </w:rPr>
        <w:t xml:space="preserve">on</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val="en-US" w:eastAsia="ru-RU"/>
        </w:rPr>
        <w:t xml:space="preserve">participant</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val="en-US" w:eastAsia="ru-RU"/>
        </w:rPr>
        <w:t xml:space="preserve">no</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val="en-US" w:eastAsia="ru-RU"/>
        </w:rPr>
        <w:t xml:space="preserve">included</w:t>
      </w:r>
      <w:r xmlns:w="http://schemas.openxmlformats.org/wordprocessingml/2006/main" w:rsidRPr="00D96837">
        <w:rPr>
          <w:rFonts w:ascii="GHEA Grapalat" w:eastAsia="Times New Roman" w:hAnsi="GHEA Grapalat" w:cs="Sylfaen"/>
          <w:sz w:val="20"/>
          <w:szCs w:val="24"/>
          <w:lang w:val="af-ZA" w:eastAsia="ru-RU"/>
        </w:rPr>
        <w:t xml:space="preserve"> </w:t>
      </w:r>
      <w:r xmlns:w="http://schemas.openxmlformats.org/wordprocessingml/2006/main" w:rsidRPr="00D96837">
        <w:rPr>
          <w:rFonts w:ascii="GHEA Grapalat" w:eastAsia="Times New Roman" w:hAnsi="GHEA Grapalat" w:cs="Sylfaen"/>
          <w:sz w:val="20"/>
          <w:szCs w:val="24"/>
          <w:lang w:val="en-US" w:eastAsia="ru-RU"/>
        </w:rPr>
        <w:t xml:space="preserve">on the list </w:t>
      </w:r>
      <w:r xmlns:w="http://schemas.openxmlformats.org/wordprocessingml/2006/main" w:rsidRPr="00D96837">
        <w:rPr>
          <w:rFonts w:ascii="GHEA Grapalat" w:eastAsia="Times New Roman" w:hAnsi="GHEA Grapalat" w:cs="Sylfaen"/>
          <w:sz w:val="20"/>
          <w:szCs w:val="24"/>
          <w:lang w:val="af-ZA" w:eastAsia="ru-RU"/>
        </w:rPr>
        <w:t xml:space="preserve">.</w:t>
      </w:r>
    </w:p>
    <w:p w14:paraId="4D08A5D6"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lang w:val="hy-AM"/>
        </w:rPr>
        <w:t xml:space="preserve">Moreover, if</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participant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shopping</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to participate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right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The application-statement about having is qualified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as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to reality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inconsistent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or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participant by </w:t>
      </w:r>
      <w:r xmlns:w="http://schemas.openxmlformats.org/wordprocessingml/2006/main" w:rsidRPr="00D96837">
        <w:rPr>
          <w:rFonts w:ascii="GHEA Grapalat" w:eastAsia="Times New Roman" w:hAnsi="GHEA Grapalat" w:cs="Sylfaen"/>
          <w:sz w:val="20"/>
          <w:szCs w:val="24"/>
          <w:lang w:val="af-ZA"/>
        </w:rPr>
        <w:t xml:space="preserve">this </w:t>
      </w:r>
      <w:r xmlns:w="http://schemas.openxmlformats.org/wordprocessingml/2006/main" w:rsidRPr="00D96837">
        <w:rPr>
          <w:rFonts w:ascii="GHEA Grapalat" w:eastAsia="Times New Roman" w:hAnsi="GHEA Grapalat" w:cs="Sylfaen"/>
          <w:sz w:val="20"/>
          <w:szCs w:val="24"/>
          <w:lang w:val="hy-AM"/>
        </w:rPr>
        <w:t xml:space="preserve">invitation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defined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in order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and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within the deadlines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no</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present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by invitation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intended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documents </w:t>
      </w:r>
      <w:r xmlns:w="http://schemas.openxmlformats.org/wordprocessingml/2006/main" w:rsidRPr="00D96837">
        <w:rPr>
          <w:rFonts w:ascii="GHEA Grapalat" w:eastAsia="Times New Roman" w:hAnsi="GHEA Grapalat" w:cs="Sylfaen"/>
          <w:sz w:val="20"/>
          <w:szCs w:val="24"/>
          <w:lang w:val="af-ZA"/>
        </w:rPr>
        <w:t xml:space="preserve">(including those subject to correction) </w:t>
      </w:r>
      <w:r xmlns:w="http://schemas.openxmlformats.org/wordprocessingml/2006/main" w:rsidRPr="00D96837">
        <w:rPr>
          <w:rFonts w:ascii="GHEA Grapalat" w:eastAsia="Times New Roman" w:hAnsi="GHEA Grapalat" w:cs="Sylfaen"/>
          <w:sz w:val="20"/>
          <w:szCs w:val="24"/>
          <w:lang w:val="hy-AM"/>
        </w:rPr>
        <w:t xml:space="preserve">or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chosen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participant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no</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present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qualification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or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contract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provision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or </w:t>
      </w:r>
      <w:r xmlns:w="http://schemas.openxmlformats.org/wordprocessingml/2006/main" w:rsidRPr="00D96837">
        <w:rPr>
          <w:rFonts w:ascii="GHEA Grapalat" w:eastAsia="Times New Roman" w:hAnsi="GHEA Grapalat" w:cs="Sylfaen"/>
          <w:sz w:val="20"/>
          <w:szCs w:val="24"/>
          <w:lang w:val="af-ZA"/>
        </w:rPr>
        <w:t xml:space="preserve">if the procedure is organized </w:t>
      </w:r>
      <w:r xmlns:w="http://schemas.openxmlformats.org/wordprocessingml/2006/main" w:rsidRPr="00D96837">
        <w:rPr>
          <w:rFonts w:ascii="GHEA Grapalat" w:eastAsia="Times New Roman" w:hAnsi="GHEA Grapalat" w:cs="Sylfaen"/>
          <w:sz w:val="20"/>
          <w:szCs w:val="24"/>
          <w:lang w:val="af-ZA"/>
        </w:rPr>
        <w:t xml:space="preserve">in accordance with the regulation provided for in Article 15, Part 6 of </w:t>
      </w:r>
      <w:r xmlns:w="http://schemas.openxmlformats.org/wordprocessingml/2006/main" w:rsidRPr="00D96837">
        <w:rPr>
          <w:rFonts w:ascii="GHEA Grapalat" w:eastAsia="Times New Roman" w:hAnsi="GHEA Grapalat" w:cs="Sylfaen"/>
          <w:sz w:val="20"/>
          <w:szCs w:val="24"/>
          <w:lang w:val="hy-AM"/>
        </w:rPr>
        <w:t xml:space="preserve">the Law and </w:t>
      </w:r>
      <w:r xmlns:w="http://schemas.openxmlformats.org/wordprocessingml/2006/main" w:rsidRPr="00D96837">
        <w:rPr>
          <w:rFonts w:ascii="GHEA Grapalat" w:eastAsia="Times New Roman" w:hAnsi="GHEA Grapalat" w:cs="Sylfaen"/>
          <w:sz w:val="20"/>
          <w:szCs w:val="24"/>
          <w:lang w:val="en-US"/>
        </w:rPr>
        <w:t xml:space="preserve">as a result of it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agreement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to seal</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for the purpose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the contract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sealed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person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defined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within the deadline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one-sided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approved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statement </w:t>
      </w:r>
      <w:r xmlns:w="http://schemas.openxmlformats.org/wordprocessingml/2006/main" w:rsidRPr="00D96837">
        <w:rPr>
          <w:rFonts w:ascii="GHEA Grapalat" w:eastAsia="Times New Roman" w:hAnsi="GHEA Grapalat" w:cs="Sylfaen"/>
          <w:sz w:val="20"/>
          <w:szCs w:val="24"/>
          <w:lang w:val="af-ZA"/>
        </w:rPr>
        <w:t xml:space="preserve">of </w:t>
      </w:r>
      <w:r xmlns:w="http://schemas.openxmlformats.org/wordprocessingml/2006/main" w:rsidRPr="00D96837">
        <w:rPr>
          <w:rFonts w:ascii="GHEA Grapalat" w:eastAsia="Times New Roman" w:hAnsi="GHEA Grapalat" w:cs="Sylfaen"/>
          <w:sz w:val="20"/>
          <w:szCs w:val="24"/>
          <w:lang w:val="en-US"/>
        </w:rPr>
        <w:t xml:space="preserve">intent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hereinafter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also</w:t>
      </w:r>
      <w:r xmlns:w="http://schemas.openxmlformats.org/wordprocessingml/2006/main" w:rsidRPr="00D96837">
        <w:rPr>
          <w:rFonts w:ascii="GHEA Grapalat" w:eastAsia="Times New Roman" w:hAnsi="GHEA Grapalat" w:cs="Sylfaen"/>
          <w:sz w:val="20"/>
          <w:szCs w:val="24"/>
          <w:lang w:val="af-ZA"/>
        </w:rPr>
        <w:t xml:space="preserve"> (in </w:t>
      </w:r>
      <w:r xmlns:w="http://schemas.openxmlformats.org/wordprocessingml/2006/main" w:rsidRPr="00D96837">
        <w:rPr>
          <w:rFonts w:ascii="GHEA Grapalat" w:eastAsia="Times New Roman" w:hAnsi="GHEA Grapalat" w:cs="Sylfaen"/>
          <w:sz w:val="20"/>
          <w:szCs w:val="24"/>
          <w:lang w:val="en-US"/>
        </w:rPr>
        <w:t xml:space="preserve">the </w:t>
      </w:r>
      <w:r xmlns:w="http://schemas.openxmlformats.org/wordprocessingml/2006/main" w:rsidRPr="00D96837">
        <w:rPr>
          <w:rFonts w:ascii="GHEA Grapalat" w:eastAsia="Times New Roman" w:hAnsi="GHEA Grapalat" w:cs="Sylfaen"/>
          <w:sz w:val="20"/>
          <w:szCs w:val="24"/>
          <w:lang w:val="en-US"/>
        </w:rPr>
        <w:t xml:space="preserve">form of </w:t>
      </w:r>
      <w:r xmlns:w="http://schemas.openxmlformats.org/wordprocessingml/2006/main" w:rsidRPr="00D96837">
        <w:rPr>
          <w:rFonts w:ascii="GHEA Grapalat" w:eastAsia="Times New Roman" w:hAnsi="GHEA Grapalat" w:cs="Sylfaen"/>
          <w:sz w:val="20"/>
          <w:szCs w:val="24"/>
          <w:lang w:val="af-ZA"/>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presented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contract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and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or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qualification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provision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no</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replacement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banking</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guarantee</w:t>
      </w:r>
      <w:r xmlns:w="http://schemas.openxmlformats.org/wordprocessingml/2006/main" w:rsidRPr="00D96837">
        <w:rPr>
          <w:rFonts w:ascii="GHEA Grapalat" w:eastAsia="Times New Roman" w:hAnsi="GHEA Grapalat" w:cs="Sylfaen"/>
          <w:sz w:val="20"/>
          <w:szCs w:val="24"/>
          <w:lang w:val="hy-AM"/>
        </w:rPr>
        <w:t xml:space="preserve">​</w:t>
      </w:r>
      <w:r xmlns:w="http://schemas.openxmlformats.org/wordprocessingml/2006/main" w:rsidRPr="00D96837">
        <w:rPr>
          <w:rFonts w:ascii="GHEA Grapalat" w:eastAsia="Times New Roman" w:hAnsi="GHEA Grapalat" w:cs="Sylfaen"/>
          <w:sz w:val="20"/>
          <w:szCs w:val="24"/>
          <w:lang w:val="en-US"/>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or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cash</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with money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then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that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circumstance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considered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as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purchase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process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in the frame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participant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undertaken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obligation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violation</w:t>
      </w:r>
      <w:r xmlns:w="http://schemas.openxmlformats.org/wordprocessingml/2006/main" w:rsidRPr="00D96837">
        <w:rPr>
          <w:rFonts w:ascii="GHEA Grapalat" w:eastAsia="Times New Roman" w:hAnsi="GHEA Grapalat" w:cs="Sylfaen"/>
          <w:sz w:val="20"/>
          <w:szCs w:val="24"/>
          <w:lang w:val="af-ZA"/>
        </w:rPr>
        <w:t xml:space="preserve">​</w:t>
      </w:r>
    </w:p>
    <w:p w14:paraId="5FCED5D6" w14:textId="77777777" w:rsidR="00D96837" w:rsidRPr="00D96837" w:rsidRDefault="00D96837" w:rsidP="00D96837">
      <w:pPr xmlns:w="http://schemas.openxmlformats.org/wordprocessingml/2006/main">
        <w:spacing w:after="0" w:line="240" w:lineRule="auto"/>
        <w:ind w:firstLine="375"/>
        <w:jc w:val="both"/>
        <w:rPr>
          <w:rFonts w:ascii="GHEA Grapalat" w:eastAsia="Times New Roman" w:hAnsi="GHEA Grapalat" w:cs="Times New Roman"/>
          <w:sz w:val="20"/>
          <w:szCs w:val="20"/>
          <w:lang w:val="af-ZA"/>
        </w:rPr>
      </w:pPr>
      <w:r xmlns:w="http://schemas.openxmlformats.org/wordprocessingml/2006/main" w:rsidRPr="00D96837">
        <w:rPr>
          <w:rFonts w:ascii="GHEA Grapalat" w:eastAsia="Times New Roman" w:hAnsi="GHEA Grapalat" w:cs="Times New Roman"/>
          <w:color w:val="000000"/>
          <w:sz w:val="20"/>
          <w:szCs w:val="20"/>
          <w:lang w:val="af-ZA"/>
        </w:rPr>
        <w:t xml:space="preserve">8.14 </w:t>
      </w:r>
      <w:r xmlns:w="http://schemas.openxmlformats.org/wordprocessingml/2006/main" w:rsidRPr="00D96837">
        <w:rPr>
          <w:rFonts w:ascii="GHEA Grapalat" w:eastAsia="Times New Roman" w:hAnsi="GHEA Grapalat" w:cs="Times New Roman"/>
          <w:color w:val="000000"/>
          <w:sz w:val="20"/>
          <w:szCs w:val="20"/>
          <w:lang w:val="en-US"/>
        </w:rPr>
        <w:t xml:space="preserve">Is </w:t>
      </w:r>
      <w:r xmlns:w="http://schemas.openxmlformats.org/wordprocessingml/2006/main" w:rsidRPr="00D96837">
        <w:rPr>
          <w:rFonts w:ascii="GHEA Grapalat" w:eastAsia="Times New Roman" w:hAnsi="GHEA Grapalat" w:cs="Times New Roman"/>
          <w:color w:val="000000"/>
          <w:sz w:val="20"/>
          <w:szCs w:val="20"/>
          <w:lang w:val="en-US"/>
        </w:rPr>
        <w:t xml:space="preserve">the </w:t>
      </w:r>
      <w:r xmlns:w="http://schemas.openxmlformats.org/wordprocessingml/2006/main" w:rsidRPr="00D96837">
        <w:rPr>
          <w:rFonts w:ascii="GHEA Grapalat" w:eastAsia="Times New Roman" w:hAnsi="GHEA Grapalat" w:cs="Times New Roman"/>
          <w:color w:val="000000"/>
          <w:sz w:val="20"/>
          <w:szCs w:val="20"/>
          <w:lang w:val="hy-AM"/>
        </w:rPr>
        <w:t xml:space="preserve">participant</w:t>
      </w:r>
      <w:r xmlns:w="http://schemas.openxmlformats.org/wordprocessingml/2006/main" w:rsidRPr="00D96837">
        <w:rPr>
          <w:rFonts w:ascii="GHEA Grapalat" w:eastAsia="Times New Roman" w:hAnsi="GHEA Grapalat" w:cs="Times New Roman"/>
          <w:color w:val="000000"/>
          <w:sz w:val="20"/>
          <w:szCs w:val="20"/>
          <w:lang w:val="hy-AM"/>
        </w:rPr>
        <w:t xml:space="preserve"> </w:t>
      </w:r>
      <w:r xmlns:w="http://schemas.openxmlformats.org/wordprocessingml/2006/main" w:rsidRPr="00D96837">
        <w:rPr>
          <w:rFonts w:ascii="GHEA Grapalat" w:eastAsia="Times New Roman" w:hAnsi="GHEA Grapalat" w:cs="Times New Roman"/>
          <w:color w:val="000000"/>
          <w:sz w:val="20"/>
          <w:szCs w:val="20"/>
          <w:lang w:val="en-US"/>
        </w:rPr>
        <w:t xml:space="preserve">If </w:t>
      </w:r>
      <w:r xmlns:w="http://schemas.openxmlformats.org/wordprocessingml/2006/main" w:rsidRPr="00D96837">
        <w:rPr>
          <w:rFonts w:ascii="GHEA Grapalat" w:eastAsia="Times New Roman" w:hAnsi="GHEA Grapalat" w:cs="Times New Roman"/>
          <w:color w:val="000000"/>
          <w:sz w:val="20"/>
          <w:szCs w:val="20"/>
          <w:lang w:val="hy-AM"/>
        </w:rPr>
        <w:t xml:space="preserve">the applicant is included in the lists provided for in Article 6, Part 1, Parts 5 and 6 of the Law after the date of submission of the application, then his/her application is not subject to rejection </w:t>
      </w:r>
      <w:r xmlns:w="http://schemas.openxmlformats.org/wordprocessingml/2006/main" w:rsidRPr="00D96837">
        <w:rPr>
          <w:rFonts w:ascii="GHEA Grapalat" w:eastAsia="Times New Roman" w:hAnsi="GHEA Grapalat" w:cs="Sylfaen"/>
          <w:sz w:val="20"/>
          <w:szCs w:val="20"/>
          <w:lang w:val="af-ZA"/>
        </w:rPr>
        <w:t xml:space="preserve">.</w:t>
      </w:r>
    </w:p>
    <w:p w14:paraId="1CEE5D71" w14:textId="77777777" w:rsidR="00D96837" w:rsidRPr="00D96837" w:rsidRDefault="00D96837" w:rsidP="00D96837">
      <w:pPr xmlns:w="http://schemas.openxmlformats.org/wordprocessingml/2006/main">
        <w:spacing w:after="0" w:line="240" w:lineRule="auto"/>
        <w:ind w:firstLine="706"/>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lang w:val="af-ZA"/>
        </w:rPr>
        <w:t xml:space="preserve">8.15 </w:t>
      </w:r>
      <w:r xmlns:w="http://schemas.openxmlformats.org/wordprocessingml/2006/main" w:rsidRPr="00D96837">
        <w:rPr>
          <w:rFonts w:ascii="GHEA Grapalat" w:eastAsia="Times New Roman" w:hAnsi="GHEA Grapalat" w:cs="Sylfaen"/>
          <w:sz w:val="20"/>
          <w:szCs w:val="24"/>
        </w:rPr>
        <w:t xml:space="preserve">This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on </w:t>
      </w:r>
      <w:r xmlns:w="http://schemas.openxmlformats.org/wordprocessingml/2006/main" w:rsidRPr="00D96837">
        <w:rPr>
          <w:rFonts w:ascii="GHEA Grapalat" w:eastAsia="Times New Roman" w:hAnsi="GHEA Grapalat" w:cs="Sylfaen"/>
          <w:sz w:val="20"/>
          <w:szCs w:val="24"/>
          <w:lang w:val="af-ZA"/>
        </w:rPr>
        <w:t xml:space="preserve">the 1st </w:t>
      </w:r>
      <w:r xmlns:w="http://schemas.openxmlformats.org/wordprocessingml/2006/main" w:rsidRPr="00D96837">
        <w:rPr>
          <w:rFonts w:ascii="GHEA Grapalat" w:eastAsia="Times New Roman" w:hAnsi="GHEA Grapalat" w:cs="Sylfaen"/>
          <w:sz w:val="20"/>
          <w:szCs w:val="24"/>
        </w:rPr>
        <w:t xml:space="preserve">of the invitation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in paragraph </w:t>
      </w:r>
      <w:r xmlns:w="http://schemas.openxmlformats.org/wordprocessingml/2006/main" w:rsidRPr="00D96837">
        <w:rPr>
          <w:rFonts w:ascii="GHEA Grapalat" w:eastAsia="Times New Roman" w:hAnsi="GHEA Grapalat" w:cs="Sylfaen"/>
          <w:sz w:val="20"/>
          <w:szCs w:val="24"/>
          <w:lang w:val="af-ZA"/>
        </w:rPr>
        <w:t xml:space="preserve">8.8 of </w:t>
      </w:r>
      <w:r xmlns:w="http://schemas.openxmlformats.org/wordprocessingml/2006/main" w:rsidRPr="00D96837">
        <w:rPr>
          <w:rFonts w:ascii="GHEA Grapalat" w:eastAsia="Times New Roman" w:hAnsi="GHEA Grapalat" w:cs="Sylfaen"/>
          <w:sz w:val="20"/>
          <w:szCs w:val="24"/>
        </w:rPr>
        <w:t xml:space="preserve">the part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mentioned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documents </w:t>
      </w:r>
      <w:r xmlns:w="http://schemas.openxmlformats.org/wordprocessingml/2006/main" w:rsidRPr="00D96837">
        <w:rPr>
          <w:rFonts w:ascii="GHEA Grapalat" w:eastAsia="Times New Roman" w:hAnsi="GHEA Grapalat" w:cs="Sylfaen"/>
          <w:sz w:val="20"/>
          <w:szCs w:val="24"/>
          <w:lang w:val="en-US"/>
        </w:rPr>
        <w:t xml:space="preserve">specified </w:t>
      </w:r>
      <w:r xmlns:w="http://schemas.openxmlformats.org/wordprocessingml/2006/main" w:rsidRPr="00D96837">
        <w:rPr>
          <w:rFonts w:ascii="GHEA Grapalat" w:eastAsia="Times New Roman" w:hAnsi="GHEA Grapalat" w:cs="Sylfaen"/>
          <w:sz w:val="20"/>
          <w:szCs w:val="24"/>
          <w:lang w:val="af-ZA"/>
        </w:rPr>
        <w:t xml:space="preserve">by the participant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within the deadline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hand over to </w:t>
      </w:r>
      <w:r xmlns:w="http://schemas.openxmlformats.org/wordprocessingml/2006/main" w:rsidRPr="00D96837">
        <w:rPr>
          <w:rFonts w:ascii="GHEA Grapalat" w:eastAsia="Times New Roman" w:hAnsi="GHEA Grapalat" w:cs="Sylfaen"/>
          <w:sz w:val="20"/>
          <w:szCs w:val="24"/>
          <w:lang w:val="af-ZA"/>
        </w:rPr>
        <w:softHyphen xmlns:w="http://schemas.openxmlformats.org/wordprocessingml/2006/main"/>
      </w:r>
      <w:r xmlns:w="http://schemas.openxmlformats.org/wordprocessingml/2006/main" w:rsidRPr="00D96837">
        <w:rPr>
          <w:rFonts w:ascii="GHEA Grapalat" w:eastAsia="Times New Roman" w:hAnsi="GHEA Grapalat" w:cs="Sylfaen"/>
          <w:sz w:val="20"/>
          <w:szCs w:val="24"/>
        </w:rPr>
        <w:t xml:space="preserve">the meeting</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the secretary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present </w:t>
      </w:r>
      <w:r xmlns:w="http://schemas.openxmlformats.org/wordprocessingml/2006/main" w:rsidRPr="00D96837">
        <w:rPr>
          <w:rFonts w:ascii="GHEA Grapalat" w:eastAsia="Times New Roman" w:hAnsi="GHEA Grapalat" w:cs="Sylfaen"/>
          <w:sz w:val="20"/>
          <w:szCs w:val="24"/>
          <w:lang w:val="en-US"/>
        </w:rPr>
        <w:t xml:space="preserve">to</w:t>
      </w:r>
      <w:r xmlns:w="http://schemas.openxmlformats.org/wordprocessingml/2006/main" w:rsidRPr="00D96837">
        <w:rPr>
          <w:rFonts w:ascii="GHEA Grapalat" w:eastAsia="Times New Roman" w:hAnsi="GHEA Grapalat" w:cs="Sylfaen"/>
          <w:sz w:val="20"/>
          <w:szCs w:val="24"/>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is </w:t>
      </w:r>
      <w:r xmlns:w="http://schemas.openxmlformats.org/wordprocessingml/2006/main" w:rsidRPr="00D96837">
        <w:rPr>
          <w:rFonts w:ascii="GHEA Grapalat" w:eastAsia="Times New Roman" w:hAnsi="GHEA Grapalat" w:cs="Sylfaen"/>
          <w:sz w:val="20"/>
          <w:szCs w:val="24"/>
          <w:lang w:val="af-ZA"/>
        </w:rPr>
        <w:t xml:space="preserve">the latter, </w:t>
      </w:r>
      <w:r xmlns:w="http://schemas.openxmlformats.org/wordprocessingml/2006/main" w:rsidRPr="00D96837">
        <w:rPr>
          <w:rFonts w:ascii="GHEA Grapalat" w:eastAsia="Times New Roman" w:hAnsi="GHEA Grapalat" w:cs="Sylfaen"/>
          <w:sz w:val="20"/>
          <w:szCs w:val="24"/>
        </w:rPr>
        <w:t xml:space="preserve">this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by invitation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intended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electronic</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the post office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to send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via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Secretary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obliged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the documents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receive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the day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confirm</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their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receive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the circumstance: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this</w:t>
      </w:r>
      <w:r xmlns:w="http://schemas.openxmlformats.org/wordprocessingml/2006/main" w:rsidRPr="00D96837">
        <w:rPr>
          <w:rFonts w:ascii="GHEA Grapalat" w:eastAsia="Times New Roman" w:hAnsi="GHEA Grapalat" w:cs="Sylfaen"/>
          <w:sz w:val="20"/>
          <w:szCs w:val="24"/>
          <w:lang w:val="hy-AM"/>
        </w:rPr>
        <w:t xml:space="preserve"> </w:t>
      </w:r>
      <w:r xmlns:w="http://schemas.openxmlformats.org/wordprocessingml/2006/main" w:rsidRPr="00D96837">
        <w:rPr>
          <w:rFonts w:ascii="GHEA Grapalat" w:eastAsia="Times New Roman" w:hAnsi="GHEA Grapalat" w:cs="Sylfaen"/>
          <w:sz w:val="20"/>
          <w:szCs w:val="24"/>
        </w:rPr>
        <w:t xml:space="preserve">invitation</w:t>
      </w:r>
      <w:r xmlns:w="http://schemas.openxmlformats.org/wordprocessingml/2006/main" w:rsidRPr="00D96837">
        <w:rPr>
          <w:rFonts w:ascii="GHEA Grapalat" w:eastAsia="Times New Roman" w:hAnsi="GHEA Grapalat" w:cs="Sylfaen"/>
          <w:sz w:val="20"/>
          <w:szCs w:val="24"/>
          <w:lang w:val="hy-AM"/>
        </w:rPr>
        <w:t xml:space="preserve"> </w:t>
      </w:r>
      <w:r xmlns:w="http://schemas.openxmlformats.org/wordprocessingml/2006/main" w:rsidRPr="00D96837">
        <w:rPr>
          <w:rFonts w:ascii="GHEA Grapalat" w:eastAsia="Times New Roman" w:hAnsi="GHEA Grapalat" w:cs="Sylfaen"/>
          <w:sz w:val="20"/>
          <w:szCs w:val="24"/>
        </w:rPr>
        <w:t xml:space="preserve">mentioned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his/her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electronic</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from the mail</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participant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electronic</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the post office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confirmation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send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through </w:t>
      </w:r>
      <w:r xmlns:w="http://schemas.openxmlformats.org/wordprocessingml/2006/main" w:rsidRPr="00D96837">
        <w:rPr>
          <w:rFonts w:ascii="GHEA Grapalat" w:eastAsia="Times New Roman" w:hAnsi="GHEA Grapalat" w:cs="Sylfaen"/>
          <w:sz w:val="20"/>
          <w:szCs w:val="24"/>
          <w:lang w:val="af-ZA"/>
        </w:rPr>
        <w:t xml:space="preserve">.</w:t>
      </w:r>
    </w:p>
    <w:p w14:paraId="7F8384B3"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lang w:val="af-ZA"/>
        </w:rPr>
        <w:t xml:space="preserve">8.16 </w:t>
      </w:r>
      <w:r xmlns:w="http://schemas.openxmlformats.org/wordprocessingml/2006/main" w:rsidRPr="00D96837">
        <w:rPr>
          <w:rFonts w:ascii="GHEA Grapalat" w:eastAsia="Times New Roman" w:hAnsi="GHEA Grapalat" w:cs="Sylfaen"/>
          <w:sz w:val="20"/>
          <w:szCs w:val="24"/>
        </w:rPr>
        <w:t xml:space="preserve">Participants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and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them</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representatives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can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are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af-ZA"/>
        </w:rPr>
        <w:t xml:space="preserve">to be </w:t>
      </w:r>
      <w:r xmlns:w="http://schemas.openxmlformats.org/wordprocessingml/2006/main" w:rsidRPr="00D96837">
        <w:rPr>
          <w:rFonts w:ascii="GHEA Grapalat" w:eastAsia="Times New Roman" w:hAnsi="GHEA Grapalat" w:cs="Sylfaen"/>
          <w:sz w:val="20"/>
          <w:szCs w:val="24"/>
        </w:rPr>
        <w:t xml:space="preserve">present </w:t>
      </w:r>
      <w:r xmlns:w="http://schemas.openxmlformats.org/wordprocessingml/2006/main" w:rsidRPr="00D96837">
        <w:rPr>
          <w:rFonts w:ascii="GHEA Grapalat" w:eastAsia="Times New Roman" w:hAnsi="GHEA Grapalat" w:cs="Sylfaen"/>
          <w:sz w:val="20"/>
          <w:szCs w:val="24"/>
        </w:rPr>
        <w:t xml:space="preserve">at the committee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at the sessions.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Participants </w:t>
      </w:r>
      <w:r xmlns:w="http://schemas.openxmlformats.org/wordprocessingml/2006/main" w:rsidRPr="00D96837">
        <w:rPr>
          <w:rFonts w:ascii="GHEA Grapalat" w:eastAsia="Times New Roman" w:hAnsi="GHEA Grapalat" w:cs="Sylfaen"/>
          <w:sz w:val="20"/>
          <w:szCs w:val="24"/>
          <w:lang w:val="af-ZA"/>
        </w:rPr>
        <w:t xml:space="preserve">or </w:t>
      </w:r>
      <w:r xmlns:w="http://schemas.openxmlformats.org/wordprocessingml/2006/main" w:rsidRPr="00D96837">
        <w:rPr>
          <w:rFonts w:ascii="GHEA Grapalat" w:eastAsia="Times New Roman" w:hAnsi="GHEA Grapalat" w:cs="Sylfaen"/>
          <w:sz w:val="20"/>
          <w:szCs w:val="24"/>
        </w:rPr>
        <w:t xml:space="preserve">their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representatives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can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are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demand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commission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sessions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protocols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copies </w:t>
      </w:r>
      <w:r xmlns:w="http://schemas.openxmlformats.org/wordprocessingml/2006/main" w:rsidRPr="00D96837">
        <w:rPr>
          <w:rFonts w:ascii="GHEA Grapalat" w:eastAsia="Times New Roman" w:hAnsi="GHEA Grapalat" w:cs="Sylfaen"/>
          <w:sz w:val="20"/>
          <w:szCs w:val="24"/>
          <w:lang w:val="af-ZA"/>
        </w:rPr>
        <w:t xml:space="preserve">that</w:t>
      </w:r>
      <w:r xmlns:w="http://schemas.openxmlformats.org/wordprocessingml/2006/main" w:rsidRPr="00D96837">
        <w:rPr>
          <w:rFonts w:ascii="GHEA Grapalat" w:eastAsia="Times New Roman" w:hAnsi="GHEA Grapalat" w:cs="Sylfaen"/>
          <w:sz w:val="20"/>
          <w:szCs w:val="24"/>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provided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are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one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calendar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day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during.</w:t>
      </w:r>
    </w:p>
    <w:p w14:paraId="7386C042"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lang w:val="af-ZA"/>
        </w:rPr>
        <w:t xml:space="preserve">8.17 </w:t>
      </w:r>
      <w:r xmlns:w="http://schemas.openxmlformats.org/wordprocessingml/2006/main" w:rsidRPr="00D96837">
        <w:rPr>
          <w:rFonts w:ascii="GHEA Grapalat" w:eastAsia="Times New Roman" w:hAnsi="GHEA Grapalat" w:cs="Sylfaen"/>
          <w:sz w:val="20"/>
          <w:szCs w:val="24"/>
        </w:rPr>
        <w:t xml:space="preserve">Commission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and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or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the customer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by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electronic</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notifications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being sent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are</w:t>
      </w:r>
      <w:r xmlns:w="http://schemas.openxmlformats.org/wordprocessingml/2006/main" w:rsidRPr="00D96837">
        <w:rPr>
          <w:rFonts w:ascii="GHEA Grapalat" w:eastAsia="Times New Roman" w:hAnsi="GHEA Grapalat" w:cs="Sylfaen"/>
          <w:sz w:val="20"/>
          <w:szCs w:val="24"/>
          <w:lang w:val="af-ZA"/>
        </w:rPr>
        <w:t xml:space="preserve"> by sending it to the e-mail address specified in </w:t>
      </w:r>
      <w:r xmlns:w="http://schemas.openxmlformats.org/wordprocessingml/2006/main" w:rsidRPr="00D96837">
        <w:rPr>
          <w:rFonts w:ascii="GHEA Grapalat" w:eastAsia="Times New Roman" w:hAnsi="GHEA Grapalat" w:cs="Sylfaen"/>
          <w:sz w:val="20"/>
          <w:szCs w:val="24"/>
        </w:rPr>
        <w:t xml:space="preserve">the participant's </w:t>
      </w:r>
      <w:r xmlns:w="http://schemas.openxmlformats.org/wordprocessingml/2006/main" w:rsidRPr="00D96837">
        <w:rPr>
          <w:rFonts w:ascii="GHEA Grapalat" w:eastAsia="Times New Roman" w:hAnsi="GHEA Grapalat" w:cs="Sylfaen"/>
          <w:sz w:val="20"/>
          <w:szCs w:val="24"/>
          <w:lang w:val="af-ZA"/>
        </w:rPr>
        <w:t xml:space="preserve">application, </w:t>
      </w:r>
      <w:r xmlns:w="http://schemas.openxmlformats.org/wordprocessingml/2006/main" w:rsidRPr="00D96837">
        <w:rPr>
          <w:rFonts w:ascii="GHEA Grapalat" w:eastAsia="Times New Roman" w:hAnsi="GHEA Grapalat" w:cs="Sylfaen"/>
          <w:sz w:val="20"/>
          <w:szCs w:val="24"/>
        </w:rPr>
        <w:t xml:space="preserve">and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participant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by his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her side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application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mentioned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electronic</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from the mail</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invitation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mentioned </w:t>
      </w:r>
      <w:r xmlns:w="http://schemas.openxmlformats.org/wordprocessingml/2006/main" w:rsidRPr="00D96837">
        <w:rPr>
          <w:rFonts w:ascii="GHEA Grapalat" w:eastAsia="Times New Roman" w:hAnsi="GHEA Grapalat" w:cs="Sylfaen"/>
          <w:sz w:val="20"/>
          <w:szCs w:val="24"/>
          <w:lang w:val="af-ZA"/>
        </w:rPr>
        <w:t xml:space="preserve">by </w:t>
      </w:r>
      <w:r xmlns:w="http://schemas.openxmlformats.org/wordprocessingml/2006/main" w:rsidRPr="00D96837">
        <w:rPr>
          <w:rFonts w:ascii="GHEA Grapalat" w:eastAsia="Times New Roman" w:hAnsi="GHEA Grapalat" w:cs="Sylfaen"/>
          <w:sz w:val="20"/>
          <w:szCs w:val="24"/>
        </w:rPr>
        <w:t xml:space="preserve">the commission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secretary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electronic</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the post office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Times New Roman"/>
          <w:sz w:val="20"/>
          <w:szCs w:val="20"/>
          <w:lang w:val="af-ZA" w:eastAsia="x-none"/>
        </w:rPr>
        <w:t xml:space="preserve">by being sent.</w:t>
      </w:r>
    </w:p>
    <w:p w14:paraId="138AA049"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Times New Roman"/>
          <w:sz w:val="20"/>
          <w:szCs w:val="20"/>
          <w:lang w:val="af-ZA" w:eastAsia="x-none"/>
        </w:rPr>
      </w:pPr>
      <w:r xmlns:w="http://schemas.openxmlformats.org/wordprocessingml/2006/main" w:rsidRPr="00D96837">
        <w:rPr>
          <w:rFonts w:ascii="GHEA Grapalat" w:eastAsia="Times New Roman" w:hAnsi="GHEA Grapalat" w:cs="Times New Roman"/>
          <w:sz w:val="20"/>
          <w:szCs w:val="20"/>
          <w:lang w:val="af-ZA" w:eastAsia="x-none"/>
        </w:rPr>
        <w:t xml:space="preserve">In case of electronic exchange of information (documents), the participant sends the information (documents) in a printed (scanned) version of the approved original document.</w:t>
      </w:r>
    </w:p>
    <w:p w14:paraId="4833D12F"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Times New Roman"/>
          <w:sz w:val="20"/>
          <w:szCs w:val="20"/>
          <w:lang w:val="hy-AM"/>
        </w:rPr>
      </w:pPr>
      <w:r xmlns:w="http://schemas.openxmlformats.org/wordprocessingml/2006/main" w:rsidRPr="00D96837">
        <w:rPr>
          <w:rFonts w:ascii="GHEA Grapalat" w:eastAsia="Times New Roman" w:hAnsi="GHEA Grapalat" w:cs="Times New Roman"/>
          <w:sz w:val="20"/>
          <w:szCs w:val="20"/>
          <w:lang w:val="af-ZA"/>
        </w:rPr>
        <w:t xml:space="preserve">8. </w:t>
      </w:r>
      <w:r xmlns:w="http://schemas.openxmlformats.org/wordprocessingml/2006/main" w:rsidRPr="00D96837">
        <w:rPr>
          <w:rFonts w:ascii="GHEA Grapalat" w:eastAsia="Times New Roman" w:hAnsi="GHEA Grapalat" w:cs="Times New Roman"/>
          <w:sz w:val="20"/>
          <w:szCs w:val="20"/>
          <w:lang w:val="af-ZA"/>
        </w:rPr>
        <w:t xml:space="preserve">18 </w:t>
      </w:r>
      <w:r xmlns:w="http://schemas.openxmlformats.org/wordprocessingml/2006/main" w:rsidRPr="00D96837">
        <w:rPr>
          <w:rFonts w:ascii="GHEA Grapalat" w:eastAsia="Times New Roman" w:hAnsi="GHEA Grapalat" w:cs="Sylfaen"/>
          <w:sz w:val="20"/>
          <w:szCs w:val="20"/>
          <w:lang w:val="af-ZA"/>
        </w:rPr>
        <w:t xml:space="preserve">Applications</w:t>
      </w:r>
      <w:r xmlns:w="http://schemas.openxmlformats.org/wordprocessingml/2006/main" w:rsidRPr="00D96837">
        <w:rPr>
          <w:rFonts w:ascii="GHEA Grapalat" w:eastAsia="Times New Roman" w:hAnsi="GHEA Grapalat" w:cs="Times New Roman"/>
          <w:sz w:val="20"/>
          <w:szCs w:val="20"/>
          <w:lang w:val="hy-AM"/>
        </w:rPr>
        <w:t xml:space="preserve">​</w:t>
      </w:r>
      <w:r xmlns:w="http://schemas.openxmlformats.org/wordprocessingml/2006/main" w:rsidRPr="00D96837">
        <w:rPr>
          <w:rFonts w:ascii="GHEA Grapalat" w:eastAsia="Times New Roman" w:hAnsi="GHEA Grapalat" w:cs="Arial"/>
          <w:sz w:val="20"/>
          <w:szCs w:val="20"/>
          <w:lang w:val="af-ZA"/>
        </w:rPr>
        <w:t xml:space="preserve"> </w:t>
      </w:r>
      <w:r xmlns:w="http://schemas.openxmlformats.org/wordprocessingml/2006/main" w:rsidRPr="00D96837">
        <w:rPr>
          <w:rFonts w:ascii="GHEA Grapalat" w:eastAsia="Times New Roman" w:hAnsi="GHEA Grapalat" w:cs="Sylfaen"/>
          <w:sz w:val="20"/>
          <w:szCs w:val="20"/>
          <w:lang w:val="af-ZA"/>
        </w:rPr>
        <w:t xml:space="preserve">assessment</w:t>
      </w:r>
      <w:r xmlns:w="http://schemas.openxmlformats.org/wordprocessingml/2006/main" w:rsidRPr="00D96837">
        <w:rPr>
          <w:rFonts w:ascii="GHEA Grapalat" w:eastAsia="Times New Roman" w:hAnsi="GHEA Grapalat" w:cs="Arial"/>
          <w:sz w:val="20"/>
          <w:szCs w:val="20"/>
          <w:lang w:val="af-ZA"/>
        </w:rPr>
        <w:t xml:space="preserve"> </w:t>
      </w:r>
      <w:r xmlns:w="http://schemas.openxmlformats.org/wordprocessingml/2006/main" w:rsidRPr="00D96837">
        <w:rPr>
          <w:rFonts w:ascii="GHEA Grapalat" w:eastAsia="Times New Roman" w:hAnsi="GHEA Grapalat" w:cs="Sylfaen"/>
          <w:sz w:val="20"/>
          <w:szCs w:val="20"/>
          <w:lang w:val="af-ZA"/>
        </w:rPr>
        <w:t xml:space="preserve">and</w:t>
      </w:r>
      <w:r xmlns:w="http://schemas.openxmlformats.org/wordprocessingml/2006/main" w:rsidRPr="00D96837">
        <w:rPr>
          <w:rFonts w:ascii="GHEA Grapalat" w:eastAsia="Times New Roman" w:hAnsi="GHEA Grapalat" w:cs="Arial"/>
          <w:sz w:val="20"/>
          <w:szCs w:val="20"/>
          <w:lang w:val="af-ZA"/>
        </w:rPr>
        <w:t xml:space="preserve"> </w:t>
      </w:r>
      <w:r xmlns:w="http://schemas.openxmlformats.org/wordprocessingml/2006/main" w:rsidRPr="00D96837">
        <w:rPr>
          <w:rFonts w:ascii="GHEA Grapalat" w:eastAsia="Times New Roman" w:hAnsi="GHEA Grapalat" w:cs="Sylfaen"/>
          <w:sz w:val="20"/>
          <w:szCs w:val="20"/>
          <w:lang w:val="af-ZA"/>
        </w:rPr>
        <w:t xml:space="preserve">the decision of the selected participant</w:t>
      </w:r>
      <w:r xmlns:w="http://schemas.openxmlformats.org/wordprocessingml/2006/main" w:rsidRPr="00D96837">
        <w:rPr>
          <w:rFonts w:ascii="GHEA Grapalat" w:eastAsia="Times New Roman" w:hAnsi="GHEA Grapalat" w:cs="Arial"/>
          <w:sz w:val="20"/>
          <w:szCs w:val="20"/>
          <w:lang w:val="af-ZA"/>
        </w:rPr>
        <w:t xml:space="preserve"> </w:t>
      </w:r>
      <w:r xmlns:w="http://schemas.openxmlformats.org/wordprocessingml/2006/main" w:rsidRPr="00D96837">
        <w:rPr>
          <w:rFonts w:ascii="GHEA Grapalat" w:eastAsia="Times New Roman" w:hAnsi="GHEA Grapalat" w:cs="Sylfaen"/>
          <w:sz w:val="20"/>
          <w:szCs w:val="20"/>
          <w:lang w:val="af-ZA"/>
        </w:rPr>
        <w:t xml:space="preserve">implemented</w:t>
      </w:r>
      <w:r xmlns:w="http://schemas.openxmlformats.org/wordprocessingml/2006/main" w:rsidRPr="00D96837">
        <w:rPr>
          <w:rFonts w:ascii="GHEA Grapalat" w:eastAsia="Times New Roman" w:hAnsi="GHEA Grapalat" w:cs="Arial"/>
          <w:sz w:val="20"/>
          <w:szCs w:val="20"/>
          <w:lang w:val="af-ZA"/>
        </w:rPr>
        <w:t xml:space="preserve"> </w:t>
      </w:r>
      <w:r xmlns:w="http://schemas.openxmlformats.org/wordprocessingml/2006/main" w:rsidRPr="00D96837">
        <w:rPr>
          <w:rFonts w:ascii="GHEA Grapalat" w:eastAsia="Times New Roman" w:hAnsi="GHEA Grapalat" w:cs="Sylfaen"/>
          <w:sz w:val="20"/>
          <w:szCs w:val="20"/>
          <w:lang w:val="af-ZA"/>
        </w:rPr>
        <w:t xml:space="preserve">is</w:t>
      </w:r>
      <w:r xmlns:w="http://schemas.openxmlformats.org/wordprocessingml/2006/main" w:rsidRPr="00D96837">
        <w:rPr>
          <w:rFonts w:ascii="GHEA Grapalat" w:eastAsia="Times New Roman" w:hAnsi="GHEA Grapalat" w:cs="Arial"/>
          <w:sz w:val="20"/>
          <w:szCs w:val="20"/>
          <w:lang w:val="af-ZA"/>
        </w:rPr>
        <w:t xml:space="preserve"> </w:t>
      </w:r>
      <w:r xmlns:w="http://schemas.openxmlformats.org/wordprocessingml/2006/main" w:rsidRPr="00D96837">
        <w:rPr>
          <w:rFonts w:ascii="GHEA Grapalat" w:eastAsia="Times New Roman" w:hAnsi="GHEA Grapalat" w:cs="Sylfaen"/>
          <w:sz w:val="20"/>
          <w:szCs w:val="20"/>
          <w:lang w:val="af-ZA"/>
        </w:rPr>
        <w:t xml:space="preserve">according to</w:t>
      </w:r>
      <w:r xmlns:w="http://schemas.openxmlformats.org/wordprocessingml/2006/main" w:rsidRPr="00D96837">
        <w:rPr>
          <w:rFonts w:ascii="GHEA Grapalat" w:eastAsia="Times New Roman" w:hAnsi="GHEA Grapalat" w:cs="Arial"/>
          <w:sz w:val="20"/>
          <w:szCs w:val="20"/>
          <w:lang w:val="af-ZA"/>
        </w:rPr>
        <w:t xml:space="preserve"> </w:t>
      </w:r>
      <w:r xmlns:w="http://schemas.openxmlformats.org/wordprocessingml/2006/main" w:rsidRPr="00D96837">
        <w:rPr>
          <w:rFonts w:ascii="GHEA Grapalat" w:eastAsia="Times New Roman" w:hAnsi="GHEA Grapalat" w:cs="Sylfaen"/>
          <w:sz w:val="20"/>
          <w:szCs w:val="20"/>
          <w:lang w:val="af-ZA"/>
        </w:rPr>
        <w:t xml:space="preserve">separately</w:t>
      </w:r>
      <w:r xmlns:w="http://schemas.openxmlformats.org/wordprocessingml/2006/main" w:rsidRPr="00D96837">
        <w:rPr>
          <w:rFonts w:ascii="GHEA Grapalat" w:eastAsia="Times New Roman" w:hAnsi="GHEA Grapalat" w:cs="Arial"/>
          <w:sz w:val="20"/>
          <w:szCs w:val="20"/>
          <w:lang w:val="af-ZA"/>
        </w:rPr>
        <w:t xml:space="preserve"> </w:t>
      </w:r>
      <w:r xmlns:w="http://schemas.openxmlformats.org/wordprocessingml/2006/main" w:rsidRPr="00D96837">
        <w:rPr>
          <w:rFonts w:ascii="GHEA Grapalat" w:eastAsia="Times New Roman" w:hAnsi="GHEA Grapalat" w:cs="Sylfaen"/>
          <w:sz w:val="20"/>
          <w:szCs w:val="20"/>
          <w:lang w:val="af-ZA"/>
        </w:rPr>
        <w:t xml:space="preserve">doses </w:t>
      </w:r>
      <w:r xmlns:w="http://schemas.openxmlformats.org/wordprocessingml/2006/main" w:rsidRPr="00D96837">
        <w:rPr>
          <w:rFonts w:ascii="GHEA Grapalat" w:eastAsia="Times New Roman" w:hAnsi="GHEA Grapalat" w:cs="Sylfaen"/>
          <w:sz w:val="20"/>
          <w:szCs w:val="20"/>
          <w:lang w:val="hy-AM"/>
        </w:rPr>
        <w:t xml:space="preserve">.</w:t>
      </w:r>
      <w:r xmlns:w="http://schemas.openxmlformats.org/wordprocessingml/2006/main" w:rsidRPr="00D96837">
        <w:rPr>
          <w:rFonts w:ascii="GHEA Grapalat" w:eastAsia="Times New Roman" w:hAnsi="GHEA Grapalat" w:cs="Sylfaen"/>
          <w:sz w:val="20"/>
          <w:szCs w:val="20"/>
          <w:vertAlign w:val="superscript"/>
          <w:lang w:val="hy-AM"/>
        </w:rPr>
        <w:footnoteReference xmlns:w="http://schemas.openxmlformats.org/wordprocessingml/2006/main" w:id="4"/>
      </w:r>
    </w:p>
    <w:p w14:paraId="06ECC88D"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Times New Roman"/>
          <w:sz w:val="20"/>
          <w:szCs w:val="20"/>
          <w:lang w:val="af-ZA" w:eastAsia="x-none"/>
        </w:rPr>
      </w:pPr>
      <w:r xmlns:w="http://schemas.openxmlformats.org/wordprocessingml/2006/main" w:rsidRPr="00D96837">
        <w:rPr>
          <w:rFonts w:ascii="GHEA Grapalat" w:eastAsia="Times New Roman" w:hAnsi="GHEA Grapalat" w:cs="Times New Roman"/>
          <w:sz w:val="20"/>
          <w:szCs w:val="20"/>
          <w:lang w:val="af-ZA" w:eastAsia="x-none"/>
        </w:rPr>
        <w:t xml:space="preserve">8.19 In case the selected participant does not sign the contract (refuses) or is deprived of the right to sign the contract, the participant occupying the next place shall be recognized as the selected participant by the decision of the commission, </w:t>
      </w:r>
      <w:r xmlns:w="http://schemas.openxmlformats.org/wordprocessingml/2006/main" w:rsidRPr="00D96837">
        <w:rPr>
          <w:rFonts w:ascii="GHEA Grapalat" w:eastAsia="Times New Roman" w:hAnsi="GHEA Grapalat" w:cs="Times New Roman"/>
          <w:sz w:val="20"/>
          <w:szCs w:val="20"/>
          <w:lang w:val="hy-AM" w:eastAsia="x-none"/>
        </w:rPr>
        <w:t xml:space="preserve">applying the procedure set forth in paragraphs 8.12 to 8.18 of Part 1 of this invitation </w:t>
      </w:r>
      <w:r xmlns:w="http://schemas.openxmlformats.org/wordprocessingml/2006/main" w:rsidRPr="00D96837">
        <w:rPr>
          <w:rFonts w:ascii="GHEA Grapalat" w:eastAsia="Times New Roman" w:hAnsi="GHEA Grapalat" w:cs="Times New Roman"/>
          <w:sz w:val="20"/>
          <w:szCs w:val="20"/>
          <w:lang w:val="af-ZA" w:eastAsia="x-none"/>
        </w:rPr>
        <w:t xml:space="preserve">.</w:t>
      </w:r>
    </w:p>
    <w:p w14:paraId="44D67FD8"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lang w:val="af-ZA"/>
        </w:rPr>
        <w:t xml:space="preserve">8. </w:t>
      </w:r>
      <w:r xmlns:w="http://schemas.openxmlformats.org/wordprocessingml/2006/main" w:rsidRPr="00D96837">
        <w:rPr>
          <w:rFonts w:ascii="GHEA Grapalat" w:eastAsia="Times New Roman" w:hAnsi="GHEA Grapalat" w:cs="Sylfaen"/>
          <w:sz w:val="20"/>
          <w:szCs w:val="24"/>
          <w:lang w:val="af-ZA"/>
        </w:rPr>
        <w:t xml:space="preserve">20 </w:t>
      </w:r>
      <w:r xmlns:w="http://schemas.openxmlformats.org/wordprocessingml/2006/main" w:rsidRPr="00D96837">
        <w:rPr>
          <w:rFonts w:ascii="GHEA Grapalat" w:eastAsia="Times New Roman" w:hAnsi="GHEA Grapalat" w:cs="Sylfaen"/>
          <w:sz w:val="20"/>
          <w:szCs w:val="24"/>
        </w:rPr>
        <w:t xml:space="preserve">Participants</w:t>
      </w:r>
      <w:r xmlns:w="http://schemas.openxmlformats.org/wordprocessingml/2006/main" w:rsidRPr="00D96837">
        <w:rPr>
          <w:rFonts w:ascii="GHEA Grapalat" w:eastAsia="Times New Roman" w:hAnsi="GHEA Grapalat" w:cs="Sylfaen"/>
          <w:sz w:val="20"/>
          <w:szCs w:val="24"/>
          <w:lang w:val="hy-AM"/>
        </w:rPr>
        <w:t xml:space="preserve">​</w:t>
      </w:r>
      <w:r xmlns:w="http://schemas.openxmlformats.org/wordprocessingml/2006/main" w:rsidRPr="00D96837">
        <w:rPr>
          <w:rFonts w:ascii="GHEA Grapalat" w:eastAsia="Times New Roman" w:hAnsi="GHEA Grapalat" w:cs="Sylfaen"/>
          <w:sz w:val="20"/>
          <w:szCs w:val="24"/>
          <w:lang w:val="en-US"/>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himself</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presented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requirements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compliance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justification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for the purpose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can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present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additional</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other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documents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information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and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materials.</w:t>
      </w:r>
    </w:p>
    <w:p w14:paraId="73F36B44"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af-ZA"/>
        </w:rPr>
      </w:pPr>
      <w:proofErr xmlns:w="http://schemas.openxmlformats.org/wordprocessingml/2006/main" w:type="gramStart"/>
      <w:r xmlns:w="http://schemas.openxmlformats.org/wordprocessingml/2006/main" w:rsidRPr="00D96837">
        <w:rPr>
          <w:rFonts w:ascii="GHEA Grapalat" w:eastAsia="Times New Roman" w:hAnsi="GHEA Grapalat" w:cs="Sylfaen"/>
          <w:sz w:val="20"/>
          <w:szCs w:val="24"/>
          <w:lang w:val="en-US"/>
        </w:rPr>
        <w:t xml:space="preserve">The </w:t>
      </w:r>
      <w:r xmlns:w="http://schemas.openxmlformats.org/wordprocessingml/2006/main" w:rsidRPr="00D96837">
        <w:rPr>
          <w:rFonts w:ascii="GHEA Grapalat" w:eastAsia="Times New Roman" w:hAnsi="GHEA Grapalat" w:cs="Sylfaen"/>
          <w:sz w:val="20"/>
          <w:szCs w:val="24"/>
        </w:rPr>
        <w:t xml:space="preserve">committee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can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check</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m </w:t>
      </w:r>
      <w:r xmlns:w="http://schemas.openxmlformats.org/wordprocessingml/2006/main" w:rsidRPr="00D96837">
        <w:rPr>
          <w:rFonts w:ascii="GHEA Grapalat" w:eastAsia="Times New Roman" w:hAnsi="GHEA Grapalat" w:cs="Sylfaen"/>
          <w:sz w:val="20"/>
          <w:szCs w:val="24"/>
        </w:rPr>
        <w:t xml:space="preserve">Assange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presented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data</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authenticity </w:t>
      </w:r>
      <w:r xmlns:w="http://schemas.openxmlformats.org/wordprocessingml/2006/main" w:rsidRPr="00D96837">
        <w:rPr>
          <w:rFonts w:ascii="GHEA Grapalat" w:eastAsia="Times New Roman" w:hAnsi="GHEA Grapalat" w:cs="Sylfaen"/>
          <w:sz w:val="20"/>
          <w:szCs w:val="24"/>
          <w:lang w:val="af-ZA"/>
        </w:rPr>
        <w:t xml:space="preserve">by </w:t>
      </w:r>
      <w:r xmlns:w="http://schemas.openxmlformats.org/wordprocessingml/2006/main" w:rsidRPr="00D96837">
        <w:rPr>
          <w:rFonts w:ascii="GHEA Grapalat" w:eastAsia="Times New Roman" w:hAnsi="GHEA Grapalat" w:cs="Sylfaen"/>
          <w:sz w:val="20"/>
          <w:szCs w:val="24"/>
        </w:rPr>
        <w:t xml:space="preserve">using</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official</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from sources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received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data</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or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its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about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receiving</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competent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bodies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written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Conclusion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Similar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survey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be sent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in case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appropriate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state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and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local</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self-government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bodies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the request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receive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on the day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subsequent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two</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working</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day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during</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provision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are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written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Conclusion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If</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m </w:t>
      </w:r>
      <w:r xmlns:w="http://schemas.openxmlformats.org/wordprocessingml/2006/main" w:rsidRPr="00D96837">
        <w:rPr>
          <w:rFonts w:ascii="GHEA Grapalat" w:eastAsia="Times New Roman" w:hAnsi="GHEA Grapalat" w:cs="Sylfaen"/>
          <w:sz w:val="20"/>
          <w:szCs w:val="24"/>
        </w:rPr>
        <w:t xml:space="preserve">Assange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presented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data</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authenticity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inspection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as a result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data</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qualified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are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reality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If the answer </w:t>
      </w:r>
      <w:r xmlns:w="http://schemas.openxmlformats.org/wordprocessingml/2006/main" w:rsidRPr="00D96837">
        <w:rPr>
          <w:rFonts w:ascii="GHEA Grapalat" w:eastAsia="Times New Roman" w:hAnsi="GHEA Grapalat" w:cs="Sylfaen"/>
          <w:sz w:val="20"/>
          <w:szCs w:val="24"/>
        </w:rPr>
        <w:t xml:space="preserve">is not </w:t>
      </w:r>
      <w:r xmlns:w="http://schemas.openxmlformats.org/wordprocessingml/2006/main" w:rsidRPr="00D96837">
        <w:rPr>
          <w:rFonts w:ascii="GHEA Grapalat" w:eastAsia="Times New Roman" w:hAnsi="GHEA Grapalat" w:cs="Sylfaen"/>
          <w:sz w:val="20"/>
          <w:szCs w:val="24"/>
          <w:lang w:val="af-ZA"/>
        </w:rPr>
        <w:softHyphen xmlns:w="http://schemas.openxmlformats.org/wordprocessingml/2006/main"/>
      </w:r>
      <w:r xmlns:w="http://schemas.openxmlformats.org/wordprocessingml/2006/main" w:rsidRPr="00D96837">
        <w:rPr>
          <w:rFonts w:ascii="GHEA Grapalat" w:eastAsia="Times New Roman" w:hAnsi="GHEA Grapalat" w:cs="Sylfaen"/>
          <w:sz w:val="20"/>
          <w:szCs w:val="24"/>
        </w:rPr>
        <w:t xml:space="preserve">in accordance with the requirements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af-ZA"/>
        </w:rPr>
        <w:t xml:space="preserve">the application of the participant in question will be rejected.</w:t>
      </w:r>
      <w:proofErr xmlns:w="http://schemas.openxmlformats.org/wordprocessingml/2006/main" w:type="gramEnd"/>
    </w:p>
    <w:p w14:paraId="5C66FBD3"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lang w:val="af-ZA"/>
        </w:rPr>
        <w:t xml:space="preserve">8. </w:t>
      </w:r>
      <w:r xmlns:w="http://schemas.openxmlformats.org/wordprocessingml/2006/main" w:rsidRPr="00D96837">
        <w:rPr>
          <w:rFonts w:ascii="GHEA Grapalat" w:eastAsia="Times New Roman" w:hAnsi="GHEA Grapalat" w:cs="Sylfaen"/>
          <w:sz w:val="20"/>
          <w:szCs w:val="24"/>
          <w:lang w:val="af-ZA"/>
        </w:rPr>
        <w:t xml:space="preserve">21 </w:t>
      </w:r>
      <w:r xmlns:w="http://schemas.openxmlformats.org/wordprocessingml/2006/main" w:rsidRPr="00D96837">
        <w:rPr>
          <w:rFonts w:ascii="GHEA Grapalat" w:eastAsia="Times New Roman" w:hAnsi="GHEA Grapalat" w:cs="Sylfaen"/>
          <w:sz w:val="20"/>
          <w:szCs w:val="24"/>
          <w:lang w:val="hy-AM"/>
        </w:rPr>
        <w:t xml:space="preserve">This</w:t>
      </w:r>
      <w:r xmlns:w="http://schemas.openxmlformats.org/wordprocessingml/2006/main" w:rsidRPr="00D96837">
        <w:rPr>
          <w:rFonts w:ascii="GHEA Grapalat" w:eastAsia="Times New Roman" w:hAnsi="GHEA Grapalat" w:cs="Sylfaen"/>
          <w:sz w:val="20"/>
          <w:szCs w:val="24"/>
          <w:lang w:val="hy-AM"/>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on </w:t>
      </w:r>
      <w:r xmlns:w="http://schemas.openxmlformats.org/wordprocessingml/2006/main" w:rsidRPr="00D96837">
        <w:rPr>
          <w:rFonts w:ascii="GHEA Grapalat" w:eastAsia="Times New Roman" w:hAnsi="GHEA Grapalat" w:cs="Sylfaen"/>
          <w:sz w:val="20"/>
          <w:szCs w:val="24"/>
          <w:lang w:val="af-ZA"/>
        </w:rPr>
        <w:t xml:space="preserve">the 1st </w:t>
      </w:r>
      <w:r xmlns:w="http://schemas.openxmlformats.org/wordprocessingml/2006/main" w:rsidRPr="00D96837">
        <w:rPr>
          <w:rFonts w:ascii="GHEA Grapalat" w:eastAsia="Times New Roman" w:hAnsi="GHEA Grapalat" w:cs="Sylfaen"/>
          <w:sz w:val="20"/>
          <w:szCs w:val="24"/>
          <w:lang w:val="hy-AM"/>
        </w:rPr>
        <w:t xml:space="preserve">of the invitation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Part </w:t>
      </w:r>
      <w:r xmlns:w="http://schemas.openxmlformats.org/wordprocessingml/2006/main" w:rsidRPr="00D96837">
        <w:rPr>
          <w:rFonts w:ascii="GHEA Grapalat" w:eastAsia="Times New Roman" w:hAnsi="GHEA Grapalat" w:cs="Sylfaen"/>
          <w:sz w:val="20"/>
          <w:szCs w:val="24"/>
          <w:lang w:val="af-ZA"/>
        </w:rPr>
        <w:t xml:space="preserve">8.20, </w:t>
      </w:r>
      <w:r xmlns:w="http://schemas.openxmlformats.org/wordprocessingml/2006/main" w:rsidRPr="00D96837">
        <w:rPr>
          <w:rFonts w:ascii="GHEA Grapalat" w:eastAsia="Times New Roman" w:hAnsi="GHEA Grapalat" w:cs="Sylfaen"/>
          <w:sz w:val="20"/>
          <w:szCs w:val="24"/>
          <w:lang w:val="hy-AM"/>
        </w:rPr>
        <w:t xml:space="preserve">point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application</w:t>
      </w:r>
      <w:r xmlns:w="http://schemas.openxmlformats.org/wordprocessingml/2006/main" w:rsidRPr="00D96837">
        <w:rPr>
          <w:rFonts w:ascii="GHEA Grapalat" w:eastAsia="Times New Roman" w:hAnsi="GHEA Grapalat" w:cs="Sylfaen"/>
          <w:sz w:val="20"/>
          <w:szCs w:val="24"/>
          <w:lang w:val="af-ZA"/>
        </w:rPr>
        <w:t xml:space="preserve"> A committee </w:t>
      </w:r>
      <w:r xmlns:w="http://schemas.openxmlformats.org/wordprocessingml/2006/main" w:rsidRPr="00D96837">
        <w:rPr>
          <w:rFonts w:ascii="GHEA Grapalat" w:eastAsia="Times New Roman" w:hAnsi="GHEA Grapalat" w:cs="Sylfaen"/>
          <w:sz w:val="20"/>
          <w:szCs w:val="24"/>
          <w:lang w:val="af-ZA"/>
        </w:rPr>
        <w:t xml:space="preserve">may </w:t>
      </w:r>
      <w:r xmlns:w="http://schemas.openxmlformats.org/wordprocessingml/2006/main" w:rsidRPr="00D96837">
        <w:rPr>
          <w:rFonts w:ascii="GHEA Grapalat" w:eastAsia="Times New Roman" w:hAnsi="GHEA Grapalat" w:cs="Sylfaen"/>
          <w:sz w:val="20"/>
          <w:szCs w:val="24"/>
          <w:lang w:val="hy-AM"/>
        </w:rPr>
        <w:t xml:space="preserve">be convened </w:t>
      </w:r>
      <w:r xmlns:w="http://schemas.openxmlformats.org/wordprocessingml/2006/main" w:rsidRPr="00D96837">
        <w:rPr>
          <w:rFonts w:ascii="GHEA Grapalat" w:eastAsia="Times New Roman" w:hAnsi="GHEA Grapalat" w:cs="Sylfaen"/>
          <w:sz w:val="20"/>
          <w:szCs w:val="24"/>
          <w:lang w:val="hy-AM"/>
        </w:rPr>
        <w:t xml:space="preserve">for the purpose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extraordinary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session.</w:t>
      </w:r>
    </w:p>
    <w:p w14:paraId="75D7ABAF"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Tahoma"/>
          <w:sz w:val="20"/>
          <w:szCs w:val="20"/>
          <w:lang w:val="hy-AM" w:eastAsia="ru-RU"/>
        </w:rPr>
      </w:pPr>
      <w:r xmlns:w="http://schemas.openxmlformats.org/wordprocessingml/2006/main" w:rsidRPr="00D96837">
        <w:rPr>
          <w:rFonts w:ascii="GHEA Grapalat" w:eastAsia="Times New Roman" w:hAnsi="GHEA Grapalat" w:cs="Times New Roman"/>
          <w:spacing w:val="-6"/>
          <w:sz w:val="20"/>
          <w:szCs w:val="20"/>
          <w:lang w:val="hy-AM" w:eastAsia="ru-RU"/>
        </w:rPr>
        <w:t xml:space="preserve">8. </w:t>
      </w:r>
      <w:r xmlns:w="http://schemas.openxmlformats.org/wordprocessingml/2006/main" w:rsidRPr="00D96837">
        <w:rPr>
          <w:rFonts w:ascii="GHEA Grapalat" w:eastAsia="Times New Roman" w:hAnsi="GHEA Grapalat" w:cs="Times New Roman"/>
          <w:spacing w:val="-6"/>
          <w:sz w:val="20"/>
          <w:szCs w:val="20"/>
          <w:lang w:val="af-ZA" w:eastAsia="ru-RU"/>
        </w:rPr>
        <w:t xml:space="preserve">22 </w:t>
      </w:r>
      <w:r xmlns:w="http://schemas.openxmlformats.org/wordprocessingml/2006/main" w:rsidRPr="00D96837">
        <w:rPr>
          <w:rFonts w:ascii="GHEA Grapalat" w:eastAsia="Times New Roman" w:hAnsi="GHEA Grapalat" w:cs="Tahoma"/>
          <w:sz w:val="20"/>
          <w:szCs w:val="20"/>
          <w:lang w:val="hy-AM" w:eastAsia="ru-RU"/>
        </w:rPr>
        <w:t xml:space="preserve">Before concluding a contract, the customer shall publish an announcement in the bulletin about the decision to conclude a contract no later than the first working day following the adoption of the decision on the selected participant.</w:t>
      </w:r>
      <w:r xmlns:w="http://schemas.openxmlformats.org/wordprocessingml/2006/main" w:rsidRPr="00D96837">
        <w:rPr>
          <w:rFonts w:ascii="GHEA Grapalat" w:eastAsia="Times New Roman" w:hAnsi="GHEA Grapalat" w:cs="Sylfaen"/>
          <w:szCs w:val="20"/>
          <w:lang w:val="hy-AM" w:eastAsia="ru-RU"/>
        </w:rPr>
        <w:t xml:space="preserve"> </w:t>
      </w:r>
      <w:r xmlns:w="http://schemas.openxmlformats.org/wordprocessingml/2006/main" w:rsidRPr="00D96837">
        <w:rPr>
          <w:rFonts w:ascii="GHEA Grapalat" w:eastAsia="Times New Roman" w:hAnsi="GHEA Grapalat" w:cs="Tahoma"/>
          <w:sz w:val="20"/>
          <w:szCs w:val="20"/>
          <w:lang w:val="hy-AM" w:eastAsia="ru-RU"/>
        </w:rPr>
        <w:t xml:space="preserve">The contract award decision contains summary information on the evaluation of the bids and the reasons justifying the selection of the selected participant, and a statement on the period of inactivity.</w:t>
      </w:r>
    </w:p>
    <w:p w14:paraId="6DE25733"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0"/>
          <w:lang w:val="hy-AM"/>
        </w:rPr>
      </w:pPr>
      <w:r xmlns:w="http://schemas.openxmlformats.org/wordprocessingml/2006/main" w:rsidRPr="00D96837">
        <w:rPr>
          <w:rFonts w:ascii="GHEA Grapalat" w:eastAsia="Times New Roman" w:hAnsi="GHEA Grapalat" w:cs="Sylfaen"/>
          <w:sz w:val="20"/>
          <w:szCs w:val="24"/>
          <w:lang w:val="hy-AM"/>
        </w:rPr>
        <w:lastRenderedPageBreak xmlns:w="http://schemas.openxmlformats.org/wordprocessingml/2006/main"/>
      </w:r>
      <w:r xmlns:w="http://schemas.openxmlformats.org/wordprocessingml/2006/main" w:rsidRPr="00D96837">
        <w:rPr>
          <w:rFonts w:ascii="GHEA Grapalat" w:eastAsia="Times New Roman" w:hAnsi="GHEA Grapalat" w:cs="Sylfaen"/>
          <w:sz w:val="20"/>
          <w:szCs w:val="24"/>
          <w:lang w:val="hy-AM"/>
        </w:rPr>
        <w:t xml:space="preserve">8.23 Inactivity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deadline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contract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to seal</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about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decision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announcement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publication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on the day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subsequent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day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and </w:t>
      </w:r>
      <w:r xmlns:w="http://schemas.openxmlformats.org/wordprocessingml/2006/main" w:rsidRPr="00D96837">
        <w:rPr>
          <w:rFonts w:ascii="GHEA Grapalat" w:eastAsia="Times New Roman" w:hAnsi="GHEA Grapalat" w:cs="Sylfaen"/>
          <w:sz w:val="20"/>
          <w:szCs w:val="24"/>
          <w:lang w:val="af-ZA"/>
        </w:rPr>
        <w:t xml:space="preserve">the </w:t>
      </w:r>
      <w:r xmlns:w="http://schemas.openxmlformats.org/wordprocessingml/2006/main" w:rsidRPr="00D96837">
        <w:rPr>
          <w:rFonts w:ascii="GHEA Grapalat" w:eastAsia="Times New Roman" w:hAnsi="GHEA Grapalat" w:cs="Sylfaen"/>
          <w:sz w:val="20"/>
          <w:szCs w:val="24"/>
          <w:lang w:val="hy-AM"/>
        </w:rPr>
        <w:t xml:space="preserve">client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by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the contract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to seal</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jurisdiction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emergence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day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between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fallen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period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is.</w:t>
      </w:r>
      <w:r xmlns:w="http://schemas.openxmlformats.org/wordprocessingml/2006/main" w:rsidRPr="00D96837">
        <w:rPr>
          <w:rFonts w:ascii="GHEA Grapalat" w:eastAsia="Times New Roman" w:hAnsi="GHEA Grapalat" w:cs="Sylfaen"/>
          <w:sz w:val="20"/>
          <w:szCs w:val="20"/>
          <w:lang w:val="es-ES"/>
        </w:rPr>
        <w:t xml:space="preserve"> </w:t>
      </w:r>
    </w:p>
    <w:p w14:paraId="1F383ED5"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0"/>
          <w:lang w:val="hy-AM"/>
        </w:rPr>
      </w:pPr>
      <w:r xmlns:w="http://schemas.openxmlformats.org/wordprocessingml/2006/main" w:rsidRPr="00D96837">
        <w:rPr>
          <w:rFonts w:ascii="GHEA Grapalat" w:eastAsia="Times New Roman" w:hAnsi="GHEA Grapalat" w:cs="Sylfaen"/>
          <w:sz w:val="20"/>
          <w:szCs w:val="20"/>
          <w:lang w:val="es-ES"/>
        </w:rPr>
        <w:t xml:space="preserve">Inactivity</w:t>
      </w:r>
      <w:r xmlns:w="http://schemas.openxmlformats.org/wordprocessingml/2006/main" w:rsidRPr="00D96837">
        <w:rPr>
          <w:rFonts w:ascii="GHEA Grapalat" w:eastAsia="Times New Roman" w:hAnsi="GHEA Grapalat" w:cs="Arial"/>
          <w:sz w:val="20"/>
          <w:szCs w:val="20"/>
          <w:lang w:val="es-ES"/>
        </w:rPr>
        <w:t xml:space="preserve"> </w:t>
      </w:r>
      <w:r xmlns:w="http://schemas.openxmlformats.org/wordprocessingml/2006/main" w:rsidRPr="00D96837">
        <w:rPr>
          <w:rFonts w:ascii="GHEA Grapalat" w:eastAsia="Times New Roman" w:hAnsi="GHEA Grapalat" w:cs="Sylfaen"/>
          <w:sz w:val="20"/>
          <w:szCs w:val="20"/>
          <w:lang w:val="es-ES"/>
        </w:rPr>
        <w:t xml:space="preserve">deadline</w:t>
      </w:r>
      <w:r xmlns:w="http://schemas.openxmlformats.org/wordprocessingml/2006/main" w:rsidRPr="00D96837">
        <w:rPr>
          <w:rFonts w:ascii="GHEA Grapalat" w:eastAsia="Times New Roman" w:hAnsi="GHEA Grapalat" w:cs="Arial"/>
          <w:sz w:val="20"/>
          <w:szCs w:val="20"/>
          <w:lang w:val="es-ES"/>
        </w:rPr>
        <w:t xml:space="preserve"> </w:t>
      </w:r>
      <w:r xmlns:w="http://schemas.openxmlformats.org/wordprocessingml/2006/main" w:rsidRPr="00D96837">
        <w:rPr>
          <w:rFonts w:ascii="GHEA Grapalat" w:eastAsia="Times New Roman" w:hAnsi="GHEA Grapalat" w:cs="Sylfaen"/>
          <w:sz w:val="20"/>
          <w:szCs w:val="20"/>
          <w:lang w:val="es-ES"/>
        </w:rPr>
        <w:t xml:space="preserve">this</w:t>
      </w:r>
      <w:r xmlns:w="http://schemas.openxmlformats.org/wordprocessingml/2006/main" w:rsidRPr="00D96837">
        <w:rPr>
          <w:rFonts w:ascii="GHEA Grapalat" w:eastAsia="Times New Roman" w:hAnsi="GHEA Grapalat" w:cs="Arial"/>
          <w:sz w:val="20"/>
          <w:szCs w:val="20"/>
          <w:lang w:val="es-ES"/>
        </w:rPr>
        <w:t xml:space="preserve"> </w:t>
      </w:r>
      <w:r xmlns:w="http://schemas.openxmlformats.org/wordprocessingml/2006/main" w:rsidRPr="00D96837">
        <w:rPr>
          <w:rFonts w:ascii="GHEA Grapalat" w:eastAsia="Times New Roman" w:hAnsi="GHEA Grapalat" w:cs="Sylfaen"/>
          <w:sz w:val="20"/>
          <w:szCs w:val="20"/>
          <w:lang w:val="es-ES"/>
        </w:rPr>
        <w:t xml:space="preserve">procedure</w:t>
      </w:r>
      <w:r xmlns:w="http://schemas.openxmlformats.org/wordprocessingml/2006/main" w:rsidRPr="00D96837">
        <w:rPr>
          <w:rFonts w:ascii="GHEA Grapalat" w:eastAsia="Times New Roman" w:hAnsi="GHEA Grapalat" w:cs="Arial"/>
          <w:sz w:val="20"/>
          <w:szCs w:val="20"/>
          <w:lang w:val="es-ES"/>
        </w:rPr>
        <w:t xml:space="preserve"> </w:t>
      </w:r>
      <w:r xmlns:w="http://schemas.openxmlformats.org/wordprocessingml/2006/main" w:rsidRPr="00D96837">
        <w:rPr>
          <w:rFonts w:ascii="GHEA Grapalat" w:eastAsia="Times New Roman" w:hAnsi="GHEA Grapalat" w:cs="Sylfaen"/>
          <w:sz w:val="20"/>
          <w:szCs w:val="20"/>
          <w:lang w:val="es-ES"/>
        </w:rPr>
        <w:t xml:space="preserve">in case of " " calendar</w:t>
      </w:r>
      <w:r xmlns:w="http://schemas.openxmlformats.org/wordprocessingml/2006/main" w:rsidRPr="00D96837">
        <w:rPr>
          <w:rFonts w:ascii="GHEA Grapalat" w:eastAsia="Times New Roman" w:hAnsi="GHEA Grapalat" w:cs="Arial"/>
          <w:sz w:val="20"/>
          <w:szCs w:val="20"/>
          <w:lang w:val="es-ES"/>
        </w:rPr>
        <w:t xml:space="preserve"> </w:t>
      </w:r>
      <w:r xmlns:w="http://schemas.openxmlformats.org/wordprocessingml/2006/main" w:rsidRPr="00D96837">
        <w:rPr>
          <w:rFonts w:ascii="GHEA Grapalat" w:eastAsia="Times New Roman" w:hAnsi="GHEA Grapalat" w:cs="Sylfaen"/>
          <w:sz w:val="20"/>
          <w:szCs w:val="20"/>
          <w:lang w:val="es-ES"/>
        </w:rPr>
        <w:t xml:space="preserve">day</w:t>
      </w:r>
      <w:r xmlns:w="http://schemas.openxmlformats.org/wordprocessingml/2006/main" w:rsidRPr="00D96837">
        <w:rPr>
          <w:rFonts w:ascii="GHEA Grapalat" w:eastAsia="Times New Roman" w:hAnsi="GHEA Grapalat" w:cs="Arial"/>
          <w:sz w:val="20"/>
          <w:szCs w:val="20"/>
          <w:lang w:val="es-ES"/>
        </w:rPr>
        <w:t xml:space="preserve"> </w:t>
      </w:r>
      <w:r xmlns:w="http://schemas.openxmlformats.org/wordprocessingml/2006/main" w:rsidRPr="00D96837">
        <w:rPr>
          <w:rFonts w:ascii="GHEA Grapalat" w:eastAsia="Times New Roman" w:hAnsi="GHEA Grapalat" w:cs="Sylfaen"/>
          <w:sz w:val="20"/>
          <w:szCs w:val="20"/>
          <w:lang w:val="es-ES"/>
        </w:rPr>
        <w:t xml:space="preserve">is </w:t>
      </w:r>
      <w:r xmlns:w="http://schemas.openxmlformats.org/wordprocessingml/2006/main" w:rsidRPr="00D96837">
        <w:rPr>
          <w:rFonts w:ascii="GHEA Grapalat" w:eastAsia="Times New Roman" w:hAnsi="GHEA Grapalat" w:cs="Tahoma"/>
          <w:sz w:val="20"/>
          <w:szCs w:val="20"/>
          <w:lang w:val="es-ES"/>
        </w:rPr>
        <w:t xml:space="preser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s-ES"/>
        </w:rPr>
        <w:t xml:space="preserve">Inactivity</w:t>
      </w:r>
      <w:r xmlns:w="http://schemas.openxmlformats.org/wordprocessingml/2006/main" w:rsidRPr="00D96837">
        <w:rPr>
          <w:rFonts w:ascii="GHEA Grapalat" w:eastAsia="Times New Roman" w:hAnsi="GHEA Grapalat" w:cs="Arial"/>
          <w:sz w:val="20"/>
          <w:szCs w:val="20"/>
          <w:lang w:val="es-ES"/>
        </w:rPr>
        <w:t xml:space="preserve"> </w:t>
      </w:r>
      <w:r xmlns:w="http://schemas.openxmlformats.org/wordprocessingml/2006/main" w:rsidRPr="00D96837">
        <w:rPr>
          <w:rFonts w:ascii="GHEA Grapalat" w:eastAsia="Times New Roman" w:hAnsi="GHEA Grapalat" w:cs="Sylfaen"/>
          <w:sz w:val="20"/>
          <w:szCs w:val="20"/>
          <w:lang w:val="es-ES"/>
        </w:rPr>
        <w:t xml:space="preserve">deadline</w:t>
      </w:r>
      <w:r xmlns:w="http://schemas.openxmlformats.org/wordprocessingml/2006/main" w:rsidRPr="00D96837">
        <w:rPr>
          <w:rFonts w:ascii="GHEA Grapalat" w:eastAsia="Times New Roman" w:hAnsi="GHEA Grapalat" w:cs="Arial"/>
          <w:sz w:val="20"/>
          <w:szCs w:val="20"/>
          <w:lang w:val="es-ES"/>
        </w:rPr>
        <w:t xml:space="preserve"> </w:t>
      </w:r>
      <w:r xmlns:w="http://schemas.openxmlformats.org/wordprocessingml/2006/main" w:rsidRPr="00D96837">
        <w:rPr>
          <w:rFonts w:ascii="GHEA Grapalat" w:eastAsia="Times New Roman" w:hAnsi="GHEA Grapalat" w:cs="Sylfaen"/>
          <w:sz w:val="20"/>
          <w:szCs w:val="20"/>
          <w:lang w:val="es-ES"/>
        </w:rPr>
        <w:t xml:space="preserve">applicable </w:t>
      </w:r>
      <w:r xmlns:w="http://schemas.openxmlformats.org/wordprocessingml/2006/main" w:rsidRPr="00D96837">
        <w:rPr>
          <w:rFonts w:ascii="GHEA Grapalat" w:eastAsia="Times New Roman" w:hAnsi="GHEA Grapalat" w:cs="Sylfaen"/>
          <w:sz w:val="20"/>
          <w:szCs w:val="20"/>
          <w:lang w:val="hy-AM"/>
        </w:rPr>
        <w:t xml:space="preserve">.</w:t>
      </w:r>
    </w:p>
    <w:p w14:paraId="4BCF3C3B"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Arial"/>
          <w:sz w:val="20"/>
          <w:szCs w:val="20"/>
          <w:lang w:val="hy-AM"/>
        </w:rPr>
      </w:pPr>
      <w:r xmlns:w="http://schemas.openxmlformats.org/wordprocessingml/2006/main" w:rsidRPr="00D96837">
        <w:rPr>
          <w:rFonts w:ascii="GHEA Grapalat" w:eastAsia="Times New Roman" w:hAnsi="GHEA Grapalat" w:cs="Sylfaen"/>
          <w:sz w:val="20"/>
          <w:szCs w:val="20"/>
          <w:lang w:val="hy-AM"/>
        </w:rPr>
        <w:t xml:space="preserve">-</w:t>
      </w:r>
      <w:r xmlns:w="http://schemas.openxmlformats.org/wordprocessingml/2006/main" w:rsidRPr="00D96837">
        <w:rPr>
          <w:rFonts w:ascii="GHEA Grapalat" w:eastAsia="Times New Roman" w:hAnsi="GHEA Grapalat" w:cs="Arial"/>
          <w:sz w:val="20"/>
          <w:szCs w:val="20"/>
          <w:lang w:val="es-ES"/>
        </w:rPr>
        <w:t xml:space="preserve"> </w:t>
      </w:r>
      <w:r xmlns:w="http://schemas.openxmlformats.org/wordprocessingml/2006/main" w:rsidRPr="00D96837">
        <w:rPr>
          <w:rFonts w:ascii="GHEA Grapalat" w:eastAsia="Times New Roman" w:hAnsi="GHEA Grapalat" w:cs="Sylfaen"/>
          <w:sz w:val="20"/>
          <w:szCs w:val="20"/>
          <w:lang w:val="es-ES"/>
        </w:rPr>
        <w:t xml:space="preserve">not </w:t>
      </w:r>
      <w:r xmlns:w="http://schemas.openxmlformats.org/wordprocessingml/2006/main" w:rsidRPr="00D96837">
        <w:rPr>
          <w:rFonts w:ascii="GHEA Grapalat" w:eastAsia="Times New Roman" w:hAnsi="GHEA Grapalat" w:cs="Arial"/>
          <w:sz w:val="20"/>
          <w:szCs w:val="20"/>
          <w:lang w:val="es-ES"/>
        </w:rPr>
        <w:t xml:space="preserve">if</w:t>
      </w:r>
      <w:r xmlns:w="http://schemas.openxmlformats.org/wordprocessingml/2006/main" w:rsidRPr="00D96837">
        <w:rPr>
          <w:rFonts w:ascii="GHEA Grapalat" w:eastAsia="Times New Roman" w:hAnsi="GHEA Grapalat" w:cs="Sylfaen"/>
          <w:sz w:val="20"/>
          <w:szCs w:val="20"/>
          <w:lang w:val="es-ES"/>
        </w:rPr>
        <w:t xml:space="preserve">​</w:t>
      </w:r>
      <w:r xmlns:w="http://schemas.openxmlformats.org/wordprocessingml/2006/main" w:rsidRPr="00D96837">
        <w:rPr>
          <w:rFonts w:ascii="GHEA Grapalat" w:eastAsia="Times New Roman" w:hAnsi="GHEA Grapalat" w:cs="Arial"/>
          <w:sz w:val="20"/>
          <w:szCs w:val="20"/>
          <w:lang w:val="es-ES"/>
        </w:rPr>
        <w:t xml:space="preserve"> </w:t>
      </w:r>
      <w:r xmlns:w="http://schemas.openxmlformats.org/wordprocessingml/2006/main" w:rsidRPr="00D96837">
        <w:rPr>
          <w:rFonts w:ascii="GHEA Grapalat" w:eastAsia="Times New Roman" w:hAnsi="GHEA Grapalat" w:cs="Sylfaen"/>
          <w:sz w:val="20"/>
          <w:szCs w:val="20"/>
          <w:lang w:val="es-ES"/>
        </w:rPr>
        <w:t xml:space="preserve">only</w:t>
      </w:r>
      <w:r xmlns:w="http://schemas.openxmlformats.org/wordprocessingml/2006/main" w:rsidRPr="00D96837">
        <w:rPr>
          <w:rFonts w:ascii="GHEA Grapalat" w:eastAsia="Times New Roman" w:hAnsi="GHEA Grapalat" w:cs="Arial"/>
          <w:sz w:val="20"/>
          <w:szCs w:val="20"/>
          <w:lang w:val="es-ES"/>
        </w:rPr>
        <w:t xml:space="preserve"> </w:t>
      </w:r>
      <w:r xmlns:w="http://schemas.openxmlformats.org/wordprocessingml/2006/main" w:rsidRPr="00D96837">
        <w:rPr>
          <w:rFonts w:ascii="GHEA Grapalat" w:eastAsia="Times New Roman" w:hAnsi="GHEA Grapalat" w:cs="Sylfaen"/>
          <w:sz w:val="20"/>
          <w:szCs w:val="20"/>
          <w:lang w:val="es-ES"/>
        </w:rPr>
        <w:t xml:space="preserve">One </w:t>
      </w:r>
      <w:r xmlns:w="http://schemas.openxmlformats.org/wordprocessingml/2006/main" w:rsidRPr="00D96837">
        <w:rPr>
          <w:rFonts w:ascii="GHEA Grapalat" w:eastAsia="Times New Roman" w:hAnsi="GHEA Grapalat" w:cs="Arial"/>
          <w:sz w:val="20"/>
          <w:szCs w:val="20"/>
          <w:lang w:val="es-ES"/>
        </w:rPr>
        <w:t xml:space="preserve">person </w:t>
      </w:r>
      <w:r xmlns:w="http://schemas.openxmlformats.org/wordprocessingml/2006/main" w:rsidRPr="00D96837">
        <w:rPr>
          <w:rFonts w:ascii="GHEA Grapalat" w:eastAsia="Times New Roman" w:hAnsi="GHEA Grapalat" w:cs="Sylfaen"/>
          <w:sz w:val="20"/>
          <w:szCs w:val="20"/>
          <w:lang w:val="es-ES"/>
        </w:rPr>
        <w:t xml:space="preserve">has submitted an application </w:t>
      </w:r>
      <w:r xmlns:w="http://schemas.openxmlformats.org/wordprocessingml/2006/main" w:rsidRPr="00D96837">
        <w:rPr>
          <w:rFonts w:ascii="GHEA Grapalat" w:eastAsia="Times New Roman" w:hAnsi="GHEA Grapalat" w:cs="Times New Roman"/>
          <w:i/>
          <w:sz w:val="20"/>
          <w:szCs w:val="20"/>
          <w:lang w:val="es-ES"/>
        </w:rPr>
        <w:t xml:space="preser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Sylfaen"/>
          <w:sz w:val="20"/>
          <w:szCs w:val="20"/>
          <w:lang w:val="es-ES"/>
        </w:rPr>
        <w:t xml:space="preserve">whose</w:t>
      </w:r>
      <w:r xmlns:w="http://schemas.openxmlformats.org/wordprocessingml/2006/main" w:rsidRPr="00D96837">
        <w:rPr>
          <w:rFonts w:ascii="GHEA Grapalat" w:eastAsia="Times New Roman" w:hAnsi="GHEA Grapalat" w:cs="Arial"/>
          <w:sz w:val="20"/>
          <w:szCs w:val="20"/>
          <w:lang w:val="es-ES"/>
        </w:rPr>
        <w:t xml:space="preserve"> </w:t>
      </w:r>
      <w:r xmlns:w="http://schemas.openxmlformats.org/wordprocessingml/2006/main" w:rsidRPr="00D96837">
        <w:rPr>
          <w:rFonts w:ascii="GHEA Grapalat" w:eastAsia="Times New Roman" w:hAnsi="GHEA Grapalat" w:cs="Sylfaen"/>
          <w:sz w:val="20"/>
          <w:szCs w:val="20"/>
          <w:lang w:val="es-ES"/>
        </w:rPr>
        <w:t xml:space="preserve">back</w:t>
      </w:r>
      <w:r xmlns:w="http://schemas.openxmlformats.org/wordprocessingml/2006/main" w:rsidRPr="00D96837">
        <w:rPr>
          <w:rFonts w:ascii="GHEA Grapalat" w:eastAsia="Times New Roman" w:hAnsi="GHEA Grapalat" w:cs="Arial"/>
          <w:sz w:val="20"/>
          <w:szCs w:val="20"/>
          <w:lang w:val="es-ES"/>
        </w:rPr>
        <w:t xml:space="preserve"> </w:t>
      </w:r>
      <w:r xmlns:w="http://schemas.openxmlformats.org/wordprocessingml/2006/main" w:rsidRPr="00D96837">
        <w:rPr>
          <w:rFonts w:ascii="GHEA Grapalat" w:eastAsia="Times New Roman" w:hAnsi="GHEA Grapalat" w:cs="Sylfaen"/>
          <w:sz w:val="20"/>
          <w:szCs w:val="20"/>
          <w:lang w:val="es-ES"/>
        </w:rPr>
        <w:t xml:space="preserve">being sealed</w:t>
      </w:r>
      <w:r xmlns:w="http://schemas.openxmlformats.org/wordprocessingml/2006/main" w:rsidRPr="00D96837">
        <w:rPr>
          <w:rFonts w:ascii="GHEA Grapalat" w:eastAsia="Times New Roman" w:hAnsi="GHEA Grapalat" w:cs="Arial"/>
          <w:sz w:val="20"/>
          <w:szCs w:val="20"/>
          <w:lang w:val="es-ES"/>
        </w:rPr>
        <w:t xml:space="preserve"> </w:t>
      </w:r>
      <w:r xmlns:w="http://schemas.openxmlformats.org/wordprocessingml/2006/main" w:rsidRPr="00D96837">
        <w:rPr>
          <w:rFonts w:ascii="GHEA Grapalat" w:eastAsia="Times New Roman" w:hAnsi="GHEA Grapalat" w:cs="Sylfaen"/>
          <w:sz w:val="20"/>
          <w:szCs w:val="20"/>
          <w:lang w:val="es-ES"/>
        </w:rPr>
        <w:t xml:space="preserve">is</w:t>
      </w:r>
      <w:r xmlns:w="http://schemas.openxmlformats.org/wordprocessingml/2006/main" w:rsidRPr="00D96837">
        <w:rPr>
          <w:rFonts w:ascii="GHEA Grapalat" w:eastAsia="Times New Roman" w:hAnsi="GHEA Grapalat" w:cs="Arial"/>
          <w:sz w:val="20"/>
          <w:szCs w:val="20"/>
          <w:lang w:val="es-ES"/>
        </w:rPr>
        <w:t xml:space="preserve"> </w:t>
      </w:r>
      <w:r xmlns:w="http://schemas.openxmlformats.org/wordprocessingml/2006/main" w:rsidRPr="00D96837">
        <w:rPr>
          <w:rFonts w:ascii="GHEA Grapalat" w:eastAsia="Times New Roman" w:hAnsi="GHEA Grapalat" w:cs="Sylfaen"/>
          <w:sz w:val="20"/>
          <w:szCs w:val="20"/>
          <w:lang w:val="es-ES"/>
        </w:rPr>
        <w:t xml:space="preserve">contract </w:t>
      </w:r>
      <w:r xmlns:w="http://schemas.openxmlformats.org/wordprocessingml/2006/main" w:rsidRPr="00D96837">
        <w:rPr>
          <w:rFonts w:ascii="GHEA Grapalat" w:eastAsia="Times New Roman" w:hAnsi="GHEA Grapalat" w:cs="Arial"/>
          <w:sz w:val="20"/>
          <w:szCs w:val="20"/>
          <w:lang w:val="hy-AM"/>
        </w:rPr>
        <w:t xml:space="preserve">,</w:t>
      </w:r>
    </w:p>
    <w:p w14:paraId="68468EE1"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0"/>
          <w:lang w:val="es-ES"/>
        </w:rPr>
      </w:pPr>
      <w:r xmlns:w="http://schemas.openxmlformats.org/wordprocessingml/2006/main" w:rsidRPr="00D96837">
        <w:rPr>
          <w:rFonts w:ascii="GHEA Grapalat" w:eastAsia="Times New Roman" w:hAnsi="GHEA Grapalat" w:cs="Sylfaen"/>
          <w:sz w:val="20"/>
          <w:szCs w:val="20"/>
          <w:lang w:val="es-ES"/>
        </w:rPr>
        <w:t xml:space="preserve">- also in the case where only one participant submitted a bid and it was rejected. In the case of application of this clause, the period of inactivity is determined by the statement declaring the procurement procedure to be unsuccessful.</w:t>
      </w:r>
    </w:p>
    <w:p w14:paraId="75E439B5"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es-ES"/>
        </w:rPr>
      </w:pPr>
      <w:r xmlns:w="http://schemas.openxmlformats.org/wordprocessingml/2006/main" w:rsidRPr="00D96837">
        <w:rPr>
          <w:rFonts w:ascii="GHEA Grapalat" w:eastAsia="Times New Roman" w:hAnsi="GHEA Grapalat" w:cs="Sylfaen"/>
          <w:sz w:val="20"/>
          <w:szCs w:val="24"/>
          <w:lang w:val="hy-AM"/>
        </w:rPr>
        <w:t xml:space="preserve">Client</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hy-AM"/>
        </w:rPr>
        <w:t xml:space="preserve">the contract</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hy-AM"/>
        </w:rPr>
        <w:t xml:space="preserve">sealing</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hy-AM"/>
        </w:rPr>
        <w:t xml:space="preserve">is </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hy-AM"/>
        </w:rPr>
        <w:t xml:space="preserve">if</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hy-AM"/>
        </w:rPr>
        <w:t xml:space="preserve">this</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hy-AM"/>
        </w:rPr>
        <w:t xml:space="preserve">with a dot</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hy-AM"/>
        </w:rPr>
        <w:t xml:space="preserve">intended</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hy-AM"/>
        </w:rPr>
        <w:t xml:space="preserve">inactivity</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hy-AM"/>
        </w:rPr>
        <w:t xml:space="preserve">within the deadline</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hy-AM"/>
        </w:rPr>
        <w:t xml:space="preserve">any </w:t>
      </w:r>
      <w:r xmlns:w="http://schemas.openxmlformats.org/wordprocessingml/2006/main" w:rsidRPr="00D96837">
        <w:rPr>
          <w:rFonts w:ascii="GHEA Grapalat" w:eastAsia="Times New Roman" w:hAnsi="GHEA Grapalat" w:cs="Sylfaen"/>
          <w:sz w:val="20"/>
          <w:szCs w:val="24"/>
          <w:lang w:val="es-ES"/>
        </w:rPr>
        <w:t xml:space="preserve">relative</w:t>
      </w:r>
      <w:r xmlns:w="http://schemas.openxmlformats.org/wordprocessingml/2006/main" w:rsidRPr="00D96837">
        <w:rPr>
          <w:rFonts w:ascii="GHEA Grapalat" w:eastAsia="Times New Roman" w:hAnsi="GHEA Grapalat" w:cs="Sylfaen"/>
          <w:sz w:val="20"/>
          <w:szCs w:val="24"/>
          <w:lang w:val="hy-AM"/>
        </w:rPr>
        <w:t xml:space="preserve">​</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hy-AM"/>
        </w:rPr>
        <w:t xml:space="preserve">no</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hy-AM"/>
        </w:rPr>
        <w:t xml:space="preserve">appeal</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hy-AM"/>
        </w:rPr>
        <w:t xml:space="preserve">contract</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hy-AM"/>
        </w:rPr>
        <w:t xml:space="preserve">to seal</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hy-AM"/>
        </w:rPr>
        <w:t xml:space="preserve">about</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hy-AM"/>
        </w:rPr>
        <w:t xml:space="preserve">the decision.</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rPr>
        <w:t xml:space="preserve">Until</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rPr>
        <w:t xml:space="preserve">inactivity</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rPr>
        <w:t xml:space="preserve">deadline</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rPr>
        <w:t xml:space="preserve">expiration</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rPr>
        <w:t xml:space="preserve">or</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rPr>
        <w:t xml:space="preserve">without</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rPr>
        <w:t xml:space="preserve">contract</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rPr>
        <w:t xml:space="preserve">to seal</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lang w:val="hy-AM"/>
        </w:rPr>
        <w:t xml:space="preserve">or declaring the procurement procedure </w:t>
      </w:r>
      <w:r xmlns:w="http://schemas.openxmlformats.org/wordprocessingml/2006/main" w:rsidRPr="00D96837">
        <w:rPr>
          <w:rFonts w:ascii="GHEA Grapalat" w:eastAsia="Times New Roman" w:hAnsi="GHEA Grapalat" w:cs="Sylfaen"/>
          <w:sz w:val="20"/>
          <w:szCs w:val="24"/>
        </w:rPr>
        <w:t xml:space="preserve">unsuccessful</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rPr>
        <w:t xml:space="preserve">announcement</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rPr>
        <w:t xml:space="preserve">publication</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rPr>
        <w:t xml:space="preserve">sealed</w:t>
      </w:r>
      <w:r xmlns:w="http://schemas.openxmlformats.org/wordprocessingml/2006/main" w:rsidRPr="00D96837">
        <w:rPr>
          <w:rFonts w:ascii="GHEA Grapalat" w:eastAsia="Times New Roman" w:hAnsi="GHEA Grapalat" w:cs="Sylfaen"/>
          <w:sz w:val="20"/>
          <w:szCs w:val="24"/>
          <w:lang w:val="en-US"/>
        </w:rPr>
        <w:t xml:space="preserve">​</w:t>
      </w:r>
      <w:r xmlns:w="http://schemas.openxmlformats.org/wordprocessingml/2006/main" w:rsidRPr="00D96837">
        <w:rPr>
          <w:rFonts w:ascii="GHEA Grapalat" w:eastAsia="Times New Roman" w:hAnsi="GHEA Grapalat" w:cs="Sylfaen"/>
          <w:sz w:val="20"/>
          <w:szCs w:val="24"/>
        </w:rPr>
        <w:t xml:space="preserve">​</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rPr>
        <w:t xml:space="preserve">the contract</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rPr>
        <w:t xml:space="preserve">to</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rPr>
        <w:t xml:space="preserve">nothing</w:t>
      </w:r>
      <w:r xmlns:w="http://schemas.openxmlformats.org/wordprocessingml/2006/main" w:rsidRPr="00D96837">
        <w:rPr>
          <w:rFonts w:ascii="GHEA Grapalat" w:eastAsia="Times New Roman" w:hAnsi="GHEA Grapalat" w:cs="Sylfaen"/>
          <w:sz w:val="20"/>
          <w:szCs w:val="24"/>
          <w:lang w:val="es-ES"/>
        </w:rPr>
        <w:t xml:space="preserve"> </w:t>
      </w:r>
      <w:r xmlns:w="http://schemas.openxmlformats.org/wordprocessingml/2006/main" w:rsidRPr="00D96837">
        <w:rPr>
          <w:rFonts w:ascii="GHEA Grapalat" w:eastAsia="Times New Roman" w:hAnsi="GHEA Grapalat" w:cs="Sylfaen"/>
          <w:sz w:val="20"/>
          <w:szCs w:val="24"/>
        </w:rPr>
        <w:t xml:space="preserve">is.</w:t>
      </w:r>
    </w:p>
    <w:p w14:paraId="4F86CB24" w14:textId="77777777" w:rsidR="00D96837" w:rsidRPr="00D96837" w:rsidRDefault="00D96837" w:rsidP="00D96837">
      <w:pPr>
        <w:spacing w:after="0" w:line="240" w:lineRule="auto"/>
        <w:ind w:firstLine="567"/>
        <w:jc w:val="both"/>
        <w:rPr>
          <w:rFonts w:ascii="GHEA Grapalat" w:eastAsia="Times New Roman" w:hAnsi="GHEA Grapalat" w:cs="Sylfaen"/>
          <w:sz w:val="20"/>
          <w:szCs w:val="24"/>
          <w:lang w:val="es-ES"/>
        </w:rPr>
      </w:pPr>
    </w:p>
    <w:p w14:paraId="3AFDC68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Arial"/>
          <w:b/>
          <w:iCs/>
          <w:sz w:val="20"/>
          <w:szCs w:val="24"/>
          <w:lang w:val="af-ZA"/>
        </w:rPr>
      </w:pPr>
      <w:r xmlns:w="http://schemas.openxmlformats.org/wordprocessingml/2006/main" w:rsidRPr="00E84C88">
        <w:rPr>
          <w:rFonts w:ascii="GHEA Grapalat" w:eastAsia="Times New Roman" w:hAnsi="GHEA Grapalat" w:cs="Times New Roman"/>
          <w:b/>
          <w:iCs/>
          <w:sz w:val="20"/>
          <w:szCs w:val="24"/>
          <w:lang w:val="es-ES"/>
        </w:rPr>
        <w:t xml:space="preserve">9. </w:t>
      </w:r>
      <w:r xmlns:w="http://schemas.openxmlformats.org/wordprocessingml/2006/main" w:rsidRPr="00E84C88">
        <w:rPr>
          <w:rFonts w:ascii="Arial" w:eastAsia="Times New Roman" w:hAnsi="Arial" w:cs="Arial"/>
          <w:b/>
          <w:iCs/>
          <w:sz w:val="20"/>
          <w:szCs w:val="24"/>
          <w:lang w:val="af-ZA"/>
        </w:rPr>
        <w:t xml:space="preserve">CONTRACT</w:t>
      </w:r>
      <w:r xmlns:w="http://schemas.openxmlformats.org/wordprocessingml/2006/main" w:rsidRPr="00E84C88">
        <w:rPr>
          <w:rFonts w:ascii="GHEA Grapalat" w:eastAsia="Times New Roman" w:hAnsi="GHEA Grapalat" w:cs="Times New Roman"/>
          <w:b/>
          <w:iCs/>
          <w:sz w:val="20"/>
          <w:szCs w:val="24"/>
          <w:lang w:val="af-ZA"/>
        </w:rPr>
        <w:t xml:space="preserve">​</w:t>
      </w:r>
      <w:r xmlns:w="http://schemas.openxmlformats.org/wordprocessingml/2006/main" w:rsidRPr="00E84C88">
        <w:rPr>
          <w:rFonts w:ascii="GHEA Grapalat" w:eastAsia="Times New Roman" w:hAnsi="GHEA Grapalat" w:cs="Arial"/>
          <w:b/>
          <w:iCs/>
          <w:sz w:val="20"/>
          <w:szCs w:val="24"/>
          <w:lang w:val="af-ZA"/>
        </w:rPr>
        <w:t xml:space="preserve"> </w:t>
      </w:r>
      <w:r xmlns:w="http://schemas.openxmlformats.org/wordprocessingml/2006/main" w:rsidRPr="00E84C88">
        <w:rPr>
          <w:rFonts w:ascii="Arial" w:eastAsia="Times New Roman" w:hAnsi="Arial" w:cs="Arial"/>
          <w:b/>
          <w:iCs/>
          <w:sz w:val="20"/>
          <w:szCs w:val="24"/>
          <w:lang w:val="af-ZA"/>
        </w:rPr>
        <w:t xml:space="preserve">SEALING</w:t>
      </w:r>
      <w:r xmlns:w="http://schemas.openxmlformats.org/wordprocessingml/2006/main" w:rsidRPr="00E84C88">
        <w:rPr>
          <w:rFonts w:ascii="GHEA Grapalat" w:eastAsia="Times New Roman" w:hAnsi="GHEA Grapalat" w:cs="Arial"/>
          <w:b/>
          <w:iCs/>
          <w:sz w:val="20"/>
          <w:szCs w:val="24"/>
          <w:lang w:val="af-ZA"/>
        </w:rPr>
        <w:t xml:space="preserve"> </w:t>
      </w:r>
    </w:p>
    <w:p w14:paraId="34B65B99" w14:textId="77777777" w:rsidR="00532D6C" w:rsidRPr="00E84C88" w:rsidRDefault="00532D6C" w:rsidP="00532D6C">
      <w:pPr>
        <w:spacing w:after="0" w:line="240" w:lineRule="auto"/>
        <w:jc w:val="center"/>
        <w:rPr>
          <w:rFonts w:ascii="GHEA Grapalat" w:eastAsia="Times New Roman" w:hAnsi="GHEA Grapalat" w:cs="Times New Roman"/>
          <w:b/>
          <w:iCs/>
          <w:sz w:val="20"/>
          <w:szCs w:val="24"/>
          <w:lang w:val="af-ZA"/>
        </w:rPr>
      </w:pPr>
    </w:p>
    <w:p w14:paraId="52E4D0A7"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Times New Roman"/>
          <w:iCs/>
          <w:sz w:val="20"/>
          <w:szCs w:val="24"/>
          <w:lang w:val="es-ES"/>
        </w:rPr>
        <w:t xml:space="preserve">9.1 </w:t>
      </w:r>
      <w:r xmlns:w="http://schemas.openxmlformats.org/wordprocessingml/2006/main" w:rsidRPr="00E84C88">
        <w:rPr>
          <w:rFonts w:ascii="Arial" w:eastAsia="Times New Roman" w:hAnsi="Arial" w:cs="Arial"/>
          <w:sz w:val="20"/>
          <w:szCs w:val="24"/>
        </w:rPr>
        <w:t xml:space="preserve">Contract</w:t>
      </w:r>
      <w:r xmlns:w="http://schemas.openxmlformats.org/wordprocessingml/2006/main" w:rsidRPr="00E84C88">
        <w:rPr>
          <w:rFonts w:ascii="GHEA Grapalat" w:eastAsia="Times New Roman" w:hAnsi="GHEA Grapalat" w:cs="Times New Roman"/>
          <w:iCs/>
          <w:sz w:val="20"/>
          <w:szCs w:val="24"/>
          <w:lang w:val="af-ZA"/>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being sealed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commission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decision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basis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on </w:t>
      </w:r>
      <w:r xmlns:w="http://schemas.openxmlformats.org/wordprocessingml/2006/main" w:rsidRPr="00E84C88">
        <w:rPr>
          <w:rFonts w:ascii="GHEA Grapalat" w:eastAsia="Times New Roman" w:hAnsi="GHEA Grapalat" w:cs="Sylfaen"/>
          <w:sz w:val="20"/>
          <w:szCs w:val="24"/>
          <w:lang w:val="af-ZA"/>
        </w:rPr>
        <w:t xml:space="preserve">the </w:t>
      </w:r>
      <w:r xmlns:w="http://schemas.openxmlformats.org/wordprocessingml/2006/main" w:rsidRPr="00E84C88">
        <w:rPr>
          <w:rFonts w:ascii="Arial" w:eastAsia="Times New Roman" w:hAnsi="Arial" w:cs="Arial"/>
          <w:sz w:val="20"/>
          <w:szCs w:val="24"/>
        </w:rPr>
        <w:t xml:space="preserve">client</w:t>
      </w:r>
      <w:r xmlns:w="http://schemas.openxmlformats.org/wordprocessingml/2006/main" w:rsidRPr="00E84C88">
        <w:rPr>
          <w:rFonts w:ascii="Arial" w:eastAsia="Times New Roman" w:hAnsi="Arial" w:cs="Arial"/>
          <w:sz w:val="20"/>
          <w:szCs w:val="24"/>
          <w:lang w:val="en-US"/>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contract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being sealed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written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one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document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make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through.</w:t>
      </w:r>
    </w:p>
    <w:p w14:paraId="2F2568DE"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Sylfaen"/>
          <w:sz w:val="20"/>
          <w:szCs w:val="24"/>
          <w:lang w:val="af-ZA"/>
        </w:rPr>
        <w:t xml:space="preserve">9.2 </w:t>
      </w:r>
      <w:r xmlns:w="http://schemas.openxmlformats.org/wordprocessingml/2006/main" w:rsidRPr="00E84C88">
        <w:rPr>
          <w:rFonts w:ascii="Arial" w:eastAsia="Times New Roman" w:hAnsi="Arial" w:cs="Arial"/>
          <w:sz w:val="20"/>
          <w:szCs w:val="24"/>
        </w:rPr>
        <w:t xml:space="preserve">This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on </w:t>
      </w:r>
      <w:r xmlns:w="http://schemas.openxmlformats.org/wordprocessingml/2006/main" w:rsidRPr="00E84C88">
        <w:rPr>
          <w:rFonts w:ascii="GHEA Grapalat" w:eastAsia="Times New Roman" w:hAnsi="GHEA Grapalat" w:cs="Sylfaen"/>
          <w:sz w:val="20"/>
          <w:szCs w:val="24"/>
          <w:lang w:val="af-ZA"/>
        </w:rPr>
        <w:t xml:space="preserve">the 1st </w:t>
      </w:r>
      <w:r xmlns:w="http://schemas.openxmlformats.org/wordprocessingml/2006/main" w:rsidRPr="00E84C88">
        <w:rPr>
          <w:rFonts w:ascii="Arial" w:eastAsia="Times New Roman" w:hAnsi="Arial" w:cs="Arial"/>
          <w:sz w:val="20"/>
          <w:szCs w:val="24"/>
        </w:rPr>
        <w:t xml:space="preserve">of the invitation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Part </w:t>
      </w:r>
      <w:r xmlns:w="http://schemas.openxmlformats.org/wordprocessingml/2006/main" w:rsidRPr="00E84C88">
        <w:rPr>
          <w:rFonts w:ascii="GHEA Grapalat" w:eastAsia="Times New Roman" w:hAnsi="GHEA Grapalat" w:cs="Sylfaen"/>
          <w:sz w:val="20"/>
          <w:szCs w:val="24"/>
          <w:lang w:val="af-ZA"/>
        </w:rPr>
        <w:t xml:space="preserve">8. </w:t>
      </w:r>
      <w:r xmlns:w="http://schemas.openxmlformats.org/wordprocessingml/2006/main" w:rsidRPr="00E84C88">
        <w:rPr>
          <w:rFonts w:ascii="GHEA Grapalat" w:eastAsia="Times New Roman" w:hAnsi="GHEA Grapalat" w:cs="Sylfaen"/>
          <w:sz w:val="20"/>
          <w:szCs w:val="24"/>
          <w:lang w:val="af-ZA"/>
        </w:rPr>
        <w:t xml:space="preserve">23 </w:t>
      </w:r>
      <w:r xmlns:w="http://schemas.openxmlformats.org/wordprocessingml/2006/main" w:rsidRPr="00E84C88">
        <w:rPr>
          <w:rFonts w:ascii="Arial" w:eastAsia="Times New Roman" w:hAnsi="Arial" w:cs="Arial"/>
          <w:sz w:val="20"/>
          <w:szCs w:val="24"/>
        </w:rPr>
        <w:t xml:space="preserve">point</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defined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inactivity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deadline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upon completion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subsequent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four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working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day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during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landlord</w:t>
      </w:r>
      <w:r xmlns:w="http://schemas.openxmlformats.org/wordprocessingml/2006/main" w:rsidRPr="00E84C88">
        <w:rPr>
          <w:rFonts w:ascii="Arial" w:eastAsia="Times New Roman" w:hAnsi="Arial" w:cs="Arial"/>
          <w:sz w:val="20"/>
          <w:szCs w:val="24"/>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notification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chosen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m to </w:t>
      </w:r>
      <w:r xmlns:w="http://schemas.openxmlformats.org/wordprocessingml/2006/main" w:rsidRPr="00E84C88">
        <w:rPr>
          <w:rFonts w:ascii="Arial" w:eastAsia="Times New Roman" w:hAnsi="Arial" w:cs="Arial"/>
          <w:sz w:val="20"/>
          <w:szCs w:val="24"/>
        </w:rPr>
        <w:t xml:space="preserve">the associator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presenting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contract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seal</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offer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contract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project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Total</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in which </w:t>
      </w:r>
      <w:r xmlns:w="http://schemas.openxmlformats.org/wordprocessingml/2006/main" w:rsidRPr="00E84C88">
        <w:rPr>
          <w:rFonts w:ascii="GHEA Grapalat" w:eastAsia="Times New Roman" w:hAnsi="GHEA Grapalat" w:cs="Sylfaen"/>
          <w:sz w:val="20"/>
          <w:szCs w:val="24"/>
          <w:lang w:val="af-ZA"/>
        </w:rPr>
        <w:t xml:space="preserve">the </w:t>
      </w:r>
      <w:r xmlns:w="http://schemas.openxmlformats.org/wordprocessingml/2006/main" w:rsidRPr="00E84C88">
        <w:rPr>
          <w:rFonts w:ascii="Arial" w:eastAsia="Times New Roman" w:hAnsi="Arial" w:cs="Arial"/>
          <w:sz w:val="20"/>
          <w:szCs w:val="24"/>
        </w:rPr>
        <w:t xml:space="preserve">contract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can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be sealed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no</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sooner </w:t>
      </w:r>
      <w:r xmlns:w="http://schemas.openxmlformats.org/wordprocessingml/2006/main" w:rsidRPr="00E84C88">
        <w:rPr>
          <w:rFonts w:ascii="Arial" w:eastAsia="Times New Roman" w:hAnsi="Arial" w:cs="Arial"/>
          <w:sz w:val="20"/>
          <w:szCs w:val="24"/>
        </w:rPr>
        <w:t xml:space="preserve">than</w:t>
      </w:r>
      <w:r xmlns:w="http://schemas.openxmlformats.org/wordprocessingml/2006/main" w:rsidRPr="00E84C88">
        <w:rPr>
          <w:rFonts w:ascii="GHEA Grapalat" w:eastAsia="Times New Roman" w:hAnsi="GHEA Grapalat" w:cs="Sylfaen"/>
          <w:sz w:val="20"/>
          <w:szCs w:val="24"/>
          <w:lang w:val="af-ZA"/>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on </w:t>
      </w:r>
      <w:r xmlns:w="http://schemas.openxmlformats.org/wordprocessingml/2006/main" w:rsidRPr="00E84C88">
        <w:rPr>
          <w:rFonts w:ascii="GHEA Grapalat" w:eastAsia="Times New Roman" w:hAnsi="GHEA Grapalat" w:cs="Sylfaen"/>
          <w:sz w:val="20"/>
          <w:szCs w:val="24"/>
          <w:lang w:val="af-ZA"/>
        </w:rPr>
        <w:t xml:space="preserve">the 1st </w:t>
      </w:r>
      <w:r xmlns:w="http://schemas.openxmlformats.org/wordprocessingml/2006/main" w:rsidRPr="00E84C88">
        <w:rPr>
          <w:rFonts w:ascii="Arial" w:eastAsia="Times New Roman" w:hAnsi="Arial" w:cs="Arial"/>
          <w:sz w:val="20"/>
          <w:szCs w:val="24"/>
        </w:rPr>
        <w:t xml:space="preserve">of the invitation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Part </w:t>
      </w:r>
      <w:r xmlns:w="http://schemas.openxmlformats.org/wordprocessingml/2006/main" w:rsidRPr="00E84C88">
        <w:rPr>
          <w:rFonts w:ascii="GHEA Grapalat" w:eastAsia="Times New Roman" w:hAnsi="GHEA Grapalat" w:cs="Sylfaen"/>
          <w:sz w:val="20"/>
          <w:szCs w:val="24"/>
          <w:lang w:val="af-ZA"/>
        </w:rPr>
        <w:t xml:space="preserve">8. </w:t>
      </w:r>
      <w:r xmlns:w="http://schemas.openxmlformats.org/wordprocessingml/2006/main" w:rsidRPr="00E84C88">
        <w:rPr>
          <w:rFonts w:ascii="GHEA Grapalat" w:eastAsia="Times New Roman" w:hAnsi="GHEA Grapalat" w:cs="Sylfaen"/>
          <w:sz w:val="20"/>
          <w:szCs w:val="24"/>
          <w:lang w:val="af-ZA"/>
        </w:rPr>
        <w:t xml:space="preserve">23 </w:t>
      </w:r>
      <w:r xmlns:w="http://schemas.openxmlformats.org/wordprocessingml/2006/main" w:rsidRPr="00E84C88">
        <w:rPr>
          <w:rFonts w:ascii="Arial" w:eastAsia="Times New Roman" w:hAnsi="Arial" w:cs="Arial"/>
          <w:sz w:val="20"/>
          <w:szCs w:val="24"/>
        </w:rPr>
        <w:t xml:space="preserve">point</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defined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inactivity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deadline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expire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on the day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subsequent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second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working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day </w:t>
      </w:r>
      <w:r xmlns:w="http://schemas.openxmlformats.org/wordprocessingml/2006/main" w:rsidRPr="00E84C88">
        <w:rPr>
          <w:rFonts w:ascii="GHEA Grapalat" w:eastAsia="Times New Roman" w:hAnsi="GHEA Grapalat" w:cs="Sylfaen"/>
          <w:sz w:val="20"/>
          <w:szCs w:val="24"/>
          <w:lang w:val="af-ZA"/>
        </w:rPr>
        <w:t xml:space="preserve">.</w:t>
      </w:r>
    </w:p>
    <w:p w14:paraId="4934CA17"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Sylfaen"/>
          <w:sz w:val="20"/>
          <w:szCs w:val="24"/>
          <w:lang w:val="af-ZA"/>
        </w:rPr>
        <w:t xml:space="preserve">9 </w:t>
      </w:r>
      <w:r xmlns:w="http://schemas.openxmlformats.org/wordprocessingml/2006/main" w:rsidRPr="00E84C88">
        <w:rPr>
          <w:rFonts w:ascii="GHEA Grapalat" w:eastAsia="Times New Roman" w:hAnsi="GHEA Grapalat" w:cs="Sylfaen"/>
          <w:sz w:val="20"/>
          <w:szCs w:val="24"/>
          <w:lang w:val="hy-AM"/>
        </w:rPr>
        <w:t xml:space="preserve">.3</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Selected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m </w:t>
      </w:r>
      <w:r xmlns:w="http://schemas.openxmlformats.org/wordprocessingml/2006/main" w:rsidRPr="00E84C88">
        <w:rPr>
          <w:rFonts w:ascii="Arial" w:eastAsia="Times New Roman" w:hAnsi="Arial" w:cs="Arial"/>
          <w:sz w:val="20"/>
          <w:szCs w:val="24"/>
        </w:rPr>
        <w:t xml:space="preserve">assani</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contract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seal</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offer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be sealed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contract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project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commission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secretary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provision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electronic</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By </w:t>
      </w:r>
      <w:r xmlns:w="http://schemas.openxmlformats.org/wordprocessingml/2006/main" w:rsidRPr="00E84C88">
        <w:rPr>
          <w:rFonts w:ascii="GHEA Grapalat" w:eastAsia="Times New Roman" w:hAnsi="GHEA Grapalat" w:cs="Sylfaen"/>
          <w:sz w:val="20"/>
          <w:szCs w:val="24"/>
          <w:lang w:val="af-ZA"/>
        </w:rPr>
        <w:t xml:space="preserve">:</w:t>
      </w:r>
      <w:r xmlns:w="http://schemas.openxmlformats.org/wordprocessingml/2006/main" w:rsidRPr="00E84C88">
        <w:rPr>
          <w:rFonts w:ascii="Arial" w:eastAsia="Times New Roman" w:hAnsi="Arial" w:cs="Arial"/>
          <w:sz w:val="20"/>
          <w:szCs w:val="24"/>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in which</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contract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included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chosen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participant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by request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presented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product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0"/>
          <w:lang w:val="hy-AM"/>
        </w:rPr>
        <w:t xml:space="preserve">complete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description </w:t>
      </w:r>
      <w:r xmlns:w="http://schemas.openxmlformats.org/wordprocessingml/2006/main" w:rsidRPr="00E84C88">
        <w:rPr>
          <w:rFonts w:ascii="GHEA Grapalat" w:eastAsia="Times New Roman" w:hAnsi="GHEA Grapalat" w:cs="Sylfaen"/>
          <w:sz w:val="20"/>
          <w:szCs w:val="24"/>
          <w:lang w:val="af-ZA"/>
        </w:rPr>
        <w:t xml:space="preserve">:</w:t>
      </w:r>
    </w:p>
    <w:p w14:paraId="0939AC1A"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Sylfaen"/>
          <w:sz w:val="20"/>
          <w:szCs w:val="24"/>
          <w:lang w:val="af-ZA"/>
        </w:rPr>
        <w:t xml:space="preserve">9. </w:t>
      </w:r>
      <w:r xmlns:w="http://schemas.openxmlformats.org/wordprocessingml/2006/main" w:rsidRPr="00E84C88">
        <w:rPr>
          <w:rFonts w:ascii="GHEA Grapalat" w:eastAsia="Times New Roman" w:hAnsi="GHEA Grapalat" w:cs="Sylfaen"/>
          <w:sz w:val="20"/>
          <w:szCs w:val="24"/>
          <w:lang w:val="af-ZA"/>
        </w:rPr>
        <w:t xml:space="preserve">4 </w:t>
      </w:r>
      <w:r xmlns:w="http://schemas.openxmlformats.org/wordprocessingml/2006/main" w:rsidRPr="00E84C88">
        <w:rPr>
          <w:rFonts w:ascii="Arial" w:eastAsia="Times New Roman" w:hAnsi="Arial" w:cs="Arial"/>
          <w:sz w:val="20"/>
          <w:szCs w:val="24"/>
          <w:lang w:val="hy-AM"/>
        </w:rPr>
        <w:t xml:space="preserve">If</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chosen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participant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to seal</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about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the notification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project </w:t>
      </w:r>
      <w:r xmlns:w="http://schemas.openxmlformats.org/wordprocessingml/2006/main" w:rsidRPr="00E84C88">
        <w:rPr>
          <w:rFonts w:ascii="Arial" w:eastAsia="Times New Roman" w:hAnsi="Arial" w:cs="Arial"/>
          <w:sz w:val="20"/>
          <w:szCs w:val="24"/>
          <w:lang w:val="en-US"/>
        </w:rPr>
        <w:t xml:space="preserve">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from receiving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after </w:t>
      </w:r>
      <w:r xmlns:w="http://schemas.openxmlformats.org/wordprocessingml/2006/main" w:rsidRPr="00E84C88">
        <w:rPr>
          <w:rFonts w:ascii="GHEA Grapalat" w:eastAsia="Times New Roman" w:hAnsi="GHEA Grapalat" w:cs="Sylfaen"/>
          <w:sz w:val="20"/>
          <w:szCs w:val="24"/>
          <w:lang w:val="af-ZA"/>
        </w:rPr>
        <w:t xml:space="preserve">10 </w:t>
      </w:r>
      <w:r xmlns:w="http://schemas.openxmlformats.org/wordprocessingml/2006/main" w:rsidRPr="00E84C88">
        <w:rPr>
          <w:rFonts w:ascii="Arial" w:eastAsia="Times New Roman" w:hAnsi="Arial" w:cs="Arial"/>
          <w:sz w:val="20"/>
          <w:szCs w:val="24"/>
          <w:lang w:val="en-US"/>
        </w:rPr>
        <w:t xml:space="preserve">working days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day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during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no</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signing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the contract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to </w:t>
      </w:r>
      <w:r xmlns:w="http://schemas.openxmlformats.org/wordprocessingml/2006/main" w:rsidRPr="00E84C88">
        <w:rPr>
          <w:rFonts w:ascii="Arial" w:eastAsia="Times New Roman" w:hAnsi="Arial" w:cs="Arial"/>
          <w:sz w:val="20"/>
          <w:szCs w:val="24"/>
        </w:rPr>
        <w:t xml:space="preserve">the assignor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present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qualification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contract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providing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then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he/she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deprived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sign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law.</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By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advance payment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be planned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case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 a dot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intended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deadline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defined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 </w:t>
      </w:r>
      <w:r xmlns:w="http://schemas.openxmlformats.org/wordprocessingml/2006/main" w:rsidRPr="00E84C88">
        <w:rPr>
          <w:rFonts w:ascii="GHEA Grapalat" w:eastAsia="Times New Roman" w:hAnsi="GHEA Grapalat" w:cs="Sylfaen"/>
          <w:sz w:val="20"/>
          <w:szCs w:val="24"/>
          <w:lang w:val="hy-AM"/>
        </w:rPr>
        <w:t xml:space="preserve">15 </w:t>
      </w:r>
      <w:r xmlns:w="http://schemas.openxmlformats.org/wordprocessingml/2006/main" w:rsidRPr="00E84C88">
        <w:rPr>
          <w:rFonts w:ascii="Arial" w:eastAsia="Times New Roman" w:hAnsi="Arial" w:cs="Arial"/>
          <w:sz w:val="20"/>
          <w:szCs w:val="24"/>
          <w:lang w:val="hy-AM"/>
        </w:rPr>
        <w:t xml:space="preserve">working days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day</w:t>
      </w:r>
      <w:r xmlns:w="http://schemas.openxmlformats.org/wordprocessingml/2006/main" w:rsidRPr="00E84C88">
        <w:rPr>
          <w:rFonts w:ascii="GHEA Grapalat" w:eastAsia="Times New Roman" w:hAnsi="GHEA Grapalat" w:cs="Sylfaen"/>
          <w:sz w:val="20"/>
          <w:szCs w:val="24"/>
          <w:lang w:val="hy-AM"/>
        </w:rPr>
        <w:t xml:space="preserve">​</w:t>
      </w:r>
    </w:p>
    <w:p w14:paraId="048C0976"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Arial" w:eastAsia="Times New Roman" w:hAnsi="Arial" w:cs="Arial"/>
          <w:sz w:val="20"/>
          <w:szCs w:val="24"/>
          <w:lang w:val="hy-AM"/>
        </w:rPr>
        <w:t xml:space="preserve">Total</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in which</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chosen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participant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approved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project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en-US"/>
        </w:rPr>
        <w:t xml:space="preserve">to </w:t>
      </w:r>
      <w:r xmlns:w="http://schemas.openxmlformats.org/wordprocessingml/2006/main" w:rsidRPr="00E84C88">
        <w:rPr>
          <w:rFonts w:ascii="Arial" w:eastAsia="Times New Roman" w:hAnsi="Arial" w:cs="Arial"/>
          <w:sz w:val="20"/>
          <w:szCs w:val="24"/>
          <w:lang w:val="hy-AM"/>
        </w:rPr>
        <w:t xml:space="preserve">the assignor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being presented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written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its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presentation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note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being counted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en-US"/>
        </w:rPr>
        <w:t xml:space="preserve">to </w:t>
      </w:r>
      <w:r xmlns:w="http://schemas.openxmlformats.org/wordprocessingml/2006/main" w:rsidRPr="00E84C88">
        <w:rPr>
          <w:rFonts w:ascii="Arial" w:eastAsia="Times New Roman" w:hAnsi="Arial" w:cs="Arial"/>
          <w:sz w:val="20"/>
          <w:szCs w:val="24"/>
          <w:lang w:val="hy-AM"/>
        </w:rPr>
        <w:t xml:space="preserve">the client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document flow</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the system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Customer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leader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project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being confirmed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that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jurisdiction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emergence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subsequent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two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working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day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during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approval</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subsequent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working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the day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accompanying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in writing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provided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chosen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the participant </w:t>
      </w:r>
      <w:r xmlns:w="http://schemas.openxmlformats.org/wordprocessingml/2006/main" w:rsidRPr="00E84C88">
        <w:rPr>
          <w:rFonts w:ascii="GHEA Grapalat" w:eastAsia="Times New Roman" w:hAnsi="GHEA Grapalat" w:cs="Sylfaen"/>
          <w:sz w:val="20"/>
          <w:szCs w:val="24"/>
          <w:lang w:val="hy-AM"/>
        </w:rPr>
        <w:t xml:space="preserve">.</w:t>
      </w:r>
    </w:p>
    <w:p w14:paraId="0B53A732"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Sylfaen"/>
          <w:sz w:val="20"/>
          <w:szCs w:val="24"/>
          <w:lang w:val="af-ZA"/>
        </w:rPr>
        <w:t xml:space="preserve">9.5 </w:t>
      </w:r>
      <w:r xmlns:w="http://schemas.openxmlformats.org/wordprocessingml/2006/main" w:rsidRPr="00E84C88">
        <w:rPr>
          <w:rFonts w:ascii="Arial" w:eastAsia="Times New Roman" w:hAnsi="Arial" w:cs="Arial"/>
          <w:sz w:val="20"/>
          <w:szCs w:val="24"/>
        </w:rPr>
        <w:t xml:space="preserve">Up to</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on </w:t>
      </w:r>
      <w:r xmlns:w="http://schemas.openxmlformats.org/wordprocessingml/2006/main" w:rsidRPr="00E84C88">
        <w:rPr>
          <w:rFonts w:ascii="GHEA Grapalat" w:eastAsia="Times New Roman" w:hAnsi="GHEA Grapalat" w:cs="Sylfaen"/>
          <w:sz w:val="20"/>
          <w:szCs w:val="24"/>
          <w:lang w:val="af-ZA"/>
        </w:rPr>
        <w:t xml:space="preserve">the 1st </w:t>
      </w:r>
      <w:r xmlns:w="http://schemas.openxmlformats.org/wordprocessingml/2006/main" w:rsidRPr="00E84C88">
        <w:rPr>
          <w:rFonts w:ascii="Arial" w:eastAsia="Times New Roman" w:hAnsi="Arial" w:cs="Arial"/>
          <w:sz w:val="20"/>
          <w:szCs w:val="24"/>
        </w:rPr>
        <w:t xml:space="preserve">of the invitation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Part </w:t>
      </w:r>
      <w:r xmlns:w="http://schemas.openxmlformats.org/wordprocessingml/2006/main" w:rsidRPr="00E84C88">
        <w:rPr>
          <w:rFonts w:ascii="GHEA Grapalat" w:eastAsia="Times New Roman" w:hAnsi="GHEA Grapalat" w:cs="Sylfaen"/>
          <w:sz w:val="20"/>
          <w:szCs w:val="24"/>
          <w:lang w:val="af-ZA"/>
        </w:rPr>
        <w:t xml:space="preserve">9.4 </w:t>
      </w:r>
      <w:r xmlns:w="http://schemas.openxmlformats.org/wordprocessingml/2006/main" w:rsidRPr="00E84C88">
        <w:rPr>
          <w:rFonts w:ascii="Arial" w:eastAsia="Times New Roman" w:hAnsi="Arial" w:cs="Arial"/>
          <w:sz w:val="20"/>
          <w:szCs w:val="24"/>
        </w:rPr>
        <w:t xml:space="preserve">point</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Sylfaen"/>
          <w:sz w:val="20"/>
          <w:szCs w:val="24"/>
          <w:lang w:val="af-ZA"/>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intended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deadline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end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sides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with consent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can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contract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design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done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changes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but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them</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are not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can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lead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purchase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subject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characteristics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change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including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chosen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participant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proposed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price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the increase.</w:t>
      </w:r>
      <w:r xmlns:w="http://schemas.openxmlformats.org/wordprocessingml/2006/main" w:rsidRPr="00E84C88">
        <w:rPr>
          <w:rFonts w:ascii="GHEA Grapalat" w:eastAsia="Times New Roman" w:hAnsi="GHEA Grapalat" w:cs="Times New Roman"/>
          <w:spacing w:val="-8"/>
          <w:sz w:val="20"/>
          <w:szCs w:val="20"/>
          <w:lang w:val="af-ZA"/>
        </w:rPr>
        <w:t xml:space="preserve"> </w:t>
      </w:r>
    </w:p>
    <w:p w14:paraId="2341ECE7" w14:textId="77777777" w:rsidR="00532D6C" w:rsidRPr="00E84C88" w:rsidRDefault="00532D6C" w:rsidP="00532D6C">
      <w:pPr>
        <w:spacing w:after="0" w:line="240" w:lineRule="auto"/>
        <w:jc w:val="center"/>
        <w:rPr>
          <w:rFonts w:ascii="GHEA Grapalat" w:eastAsia="Times New Roman" w:hAnsi="GHEA Grapalat" w:cs="Times New Roman"/>
          <w:b/>
          <w:iCs/>
          <w:sz w:val="20"/>
          <w:szCs w:val="24"/>
          <w:lang w:val="af-ZA"/>
        </w:rPr>
      </w:pPr>
    </w:p>
    <w:p w14:paraId="332A153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Arial"/>
          <w:b/>
          <w:iCs/>
          <w:sz w:val="20"/>
          <w:szCs w:val="24"/>
          <w:lang w:val="af-ZA"/>
        </w:rPr>
      </w:pPr>
      <w:r xmlns:w="http://schemas.openxmlformats.org/wordprocessingml/2006/main" w:rsidRPr="00E84C88">
        <w:rPr>
          <w:rFonts w:ascii="GHEA Grapalat" w:eastAsia="Times New Roman" w:hAnsi="GHEA Grapalat" w:cs="Times New Roman"/>
          <w:b/>
          <w:iCs/>
          <w:sz w:val="20"/>
          <w:szCs w:val="24"/>
          <w:lang w:val="af-ZA"/>
        </w:rPr>
        <w:t xml:space="preserve">10. </w:t>
      </w:r>
      <w:r xmlns:w="http://schemas.openxmlformats.org/wordprocessingml/2006/main" w:rsidRPr="00E84C88">
        <w:rPr>
          <w:rFonts w:ascii="Arial" w:eastAsia="Times New Roman" w:hAnsi="Arial" w:cs="Arial"/>
          <w:b/>
          <w:iCs/>
          <w:sz w:val="20"/>
          <w:szCs w:val="24"/>
          <w:lang w:val="hy-AM"/>
        </w:rPr>
        <w:t xml:space="preserve">QUALIFICATION</w:t>
      </w:r>
      <w:r xmlns:w="http://schemas.openxmlformats.org/wordprocessingml/2006/main" w:rsidRPr="00E84C88">
        <w:rPr>
          <w:rFonts w:ascii="GHEA Grapalat" w:eastAsia="Times New Roman" w:hAnsi="GHEA Grapalat" w:cs="Arial"/>
          <w:b/>
          <w:iCs/>
          <w:sz w:val="20"/>
          <w:szCs w:val="24"/>
          <w:lang w:val="af-ZA"/>
        </w:rPr>
        <w:t xml:space="preserve"> </w:t>
      </w:r>
      <w:r xmlns:w="http://schemas.openxmlformats.org/wordprocessingml/2006/main" w:rsidRPr="00E84C88">
        <w:rPr>
          <w:rFonts w:ascii="Arial" w:eastAsia="Times New Roman" w:hAnsi="Arial" w:cs="Arial"/>
          <w:b/>
          <w:iCs/>
          <w:sz w:val="20"/>
          <w:szCs w:val="24"/>
          <w:lang w:val="hy-AM"/>
        </w:rPr>
        <w:t xml:space="preserve">AND</w:t>
      </w:r>
      <w:r xmlns:w="http://schemas.openxmlformats.org/wordprocessingml/2006/main" w:rsidRPr="00E84C88">
        <w:rPr>
          <w:rFonts w:ascii="GHEA Grapalat" w:eastAsia="Times New Roman" w:hAnsi="GHEA Grapalat" w:cs="Sylfaen"/>
          <w:b/>
          <w:iCs/>
          <w:sz w:val="20"/>
          <w:szCs w:val="24"/>
          <w:lang w:val="af-ZA"/>
        </w:rPr>
        <w:t xml:space="preserve"> </w:t>
      </w:r>
      <w:r xmlns:w="http://schemas.openxmlformats.org/wordprocessingml/2006/main" w:rsidRPr="00E84C88">
        <w:rPr>
          <w:rFonts w:ascii="Arial" w:eastAsia="Times New Roman" w:hAnsi="Arial" w:cs="Arial"/>
          <w:b/>
          <w:iCs/>
          <w:sz w:val="20"/>
          <w:szCs w:val="24"/>
          <w:lang w:val="af-ZA"/>
        </w:rPr>
        <w:t xml:space="preserve">CONTRACT</w:t>
      </w:r>
      <w:r xmlns:w="http://schemas.openxmlformats.org/wordprocessingml/2006/main" w:rsidRPr="00E84C88">
        <w:rPr>
          <w:rFonts w:ascii="GHEA Grapalat" w:eastAsia="Times New Roman" w:hAnsi="GHEA Grapalat" w:cs="Sylfaen"/>
          <w:b/>
          <w:iCs/>
          <w:sz w:val="20"/>
          <w:szCs w:val="24"/>
          <w:lang w:val="hy-AM"/>
        </w:rPr>
        <w:t xml:space="preserve"> </w:t>
      </w:r>
      <w:r xmlns:w="http://schemas.openxmlformats.org/wordprocessingml/2006/main" w:rsidRPr="00E84C88">
        <w:rPr>
          <w:rFonts w:ascii="Arial" w:eastAsia="Times New Roman" w:hAnsi="Arial" w:cs="Arial"/>
          <w:b/>
          <w:iCs/>
          <w:sz w:val="20"/>
          <w:szCs w:val="24"/>
          <w:lang w:val="af-ZA"/>
        </w:rPr>
        <w:t xml:space="preserve">INSURANCES</w:t>
      </w:r>
      <w:r xmlns:w="http://schemas.openxmlformats.org/wordprocessingml/2006/main" w:rsidRPr="00E84C88">
        <w:rPr>
          <w:rFonts w:ascii="Arial" w:eastAsia="Times New Roman" w:hAnsi="Arial" w:cs="Arial"/>
          <w:b/>
          <w:iCs/>
          <w:sz w:val="20"/>
          <w:szCs w:val="24"/>
          <w:lang w:val="hy-AM"/>
        </w:rPr>
        <w:t xml:space="preserve">​</w:t>
      </w:r>
      <w:r xmlns:w="http://schemas.openxmlformats.org/wordprocessingml/2006/main" w:rsidRPr="00E84C88">
        <w:rPr>
          <w:rFonts w:ascii="Arial" w:eastAsia="Times New Roman" w:hAnsi="Arial" w:cs="Arial"/>
          <w:b/>
          <w:iCs/>
          <w:sz w:val="20"/>
          <w:szCs w:val="24"/>
          <w:lang w:val="af-ZA"/>
        </w:rPr>
        <w:t xml:space="preserve">​</w:t>
      </w:r>
      <w:r xmlns:w="http://schemas.openxmlformats.org/wordprocessingml/2006/main" w:rsidRPr="00E84C88">
        <w:rPr>
          <w:rFonts w:ascii="GHEA Grapalat" w:eastAsia="Times New Roman" w:hAnsi="GHEA Grapalat" w:cs="Arial"/>
          <w:b/>
          <w:iCs/>
          <w:sz w:val="20"/>
          <w:szCs w:val="24"/>
          <w:lang w:val="af-ZA"/>
        </w:rPr>
        <w:t xml:space="preserve"> </w:t>
      </w:r>
    </w:p>
    <w:p w14:paraId="23D2297D"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Times New Roman"/>
          <w:iCs/>
          <w:sz w:val="20"/>
          <w:szCs w:val="24"/>
          <w:lang w:val="af-ZA"/>
        </w:rPr>
        <w:t xml:space="preserve">10. </w:t>
      </w:r>
      <w:r xmlns:w="http://schemas.openxmlformats.org/wordprocessingml/2006/main" w:rsidRPr="00D96837">
        <w:rPr>
          <w:rFonts w:ascii="GHEA Grapalat" w:eastAsia="Times New Roman" w:hAnsi="GHEA Grapalat" w:cs="Sylfaen"/>
          <w:sz w:val="20"/>
          <w:szCs w:val="24"/>
          <w:lang w:val="af-ZA"/>
        </w:rPr>
        <w:t xml:space="preserve">1 </w:t>
      </w:r>
      <w:r xmlns:w="http://schemas.openxmlformats.org/wordprocessingml/2006/main" w:rsidRPr="00D96837">
        <w:rPr>
          <w:rFonts w:ascii="GHEA Grapalat" w:eastAsia="Times New Roman" w:hAnsi="GHEA Grapalat" w:cs="Sylfaen"/>
          <w:sz w:val="20"/>
          <w:szCs w:val="24"/>
          <w:lang w:val="hy-AM"/>
        </w:rPr>
        <w:t xml:space="preserve">Qualification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and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contract</w:t>
      </w:r>
      <w:r xmlns:w="http://schemas.openxmlformats.org/wordprocessingml/2006/main" w:rsidRPr="00D96837">
        <w:rPr>
          <w:rFonts w:ascii="GHEA Grapalat" w:eastAsia="Times New Roman" w:hAnsi="GHEA Grapalat" w:cs="Sylfaen"/>
          <w:sz w:val="20"/>
          <w:szCs w:val="24"/>
        </w:rPr>
        <w:t xml:space="preserve">​</w:t>
      </w:r>
      <w:r xmlns:w="http://schemas.openxmlformats.org/wordprocessingml/2006/main" w:rsidRPr="00D96837">
        <w:rPr>
          <w:rFonts w:ascii="GHEA Grapalat" w:eastAsia="Times New Roman" w:hAnsi="GHEA Grapalat" w:cs="Sylfaen"/>
          <w:sz w:val="20"/>
          <w:szCs w:val="24"/>
          <w:lang w:val="hy-AM"/>
        </w:rPr>
        <w:t xml:space="preserve"> </w:t>
      </w:r>
      <w:r xmlns:w="http://schemas.openxmlformats.org/wordprocessingml/2006/main" w:rsidRPr="00D96837">
        <w:rPr>
          <w:rFonts w:ascii="GHEA Grapalat" w:eastAsia="Times New Roman" w:hAnsi="GHEA Grapalat" w:cs="Sylfaen"/>
          <w:sz w:val="20"/>
          <w:szCs w:val="24"/>
        </w:rPr>
        <w:t xml:space="preserve">guarantees</w:t>
      </w:r>
      <w:r xmlns:w="http://schemas.openxmlformats.org/wordprocessingml/2006/main" w:rsidRPr="00D96837">
        <w:rPr>
          <w:rFonts w:ascii="GHEA Grapalat" w:eastAsia="Times New Roman" w:hAnsi="GHEA Grapalat" w:cs="Sylfaen"/>
          <w:sz w:val="20"/>
          <w:szCs w:val="24"/>
          <w:lang w:val="hy-AM"/>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present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demand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basis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on </w:t>
      </w:r>
      <w:r xmlns:w="http://schemas.openxmlformats.org/wordprocessingml/2006/main" w:rsidRPr="00D96837">
        <w:rPr>
          <w:rFonts w:ascii="GHEA Grapalat" w:eastAsia="Times New Roman" w:hAnsi="GHEA Grapalat" w:cs="Sylfaen"/>
          <w:sz w:val="20"/>
          <w:szCs w:val="24"/>
          <w:lang w:val="af-ZA"/>
        </w:rPr>
        <w:t xml:space="preserve">it</w:t>
      </w:r>
      <w:r xmlns:w="http://schemas.openxmlformats.org/wordprocessingml/2006/main" w:rsidRPr="00D96837">
        <w:rPr>
          <w:rFonts w:ascii="GHEA Grapalat" w:eastAsia="Times New Roman" w:hAnsi="GHEA Grapalat" w:cs="Sylfaen"/>
          <w:sz w:val="20"/>
          <w:szCs w:val="24"/>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receive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from the day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after 5 </w:t>
      </w:r>
      <w:r xmlns:w="http://schemas.openxmlformats.org/wordprocessingml/2006/main" w:rsidRPr="00D96837">
        <w:rPr>
          <w:rFonts w:ascii="GHEA Grapalat" w:eastAsia="Times New Roman" w:hAnsi="GHEA Grapalat" w:cs="Sylfaen"/>
          <w:sz w:val="20"/>
          <w:szCs w:val="24"/>
          <w:lang w:val="af-ZA"/>
        </w:rPr>
        <w:t xml:space="preserve">business </w:t>
      </w:r>
      <w:r xmlns:w="http://schemas.openxmlformats.org/wordprocessingml/2006/main" w:rsidRPr="00D96837">
        <w:rPr>
          <w:rFonts w:ascii="GHEA Grapalat" w:eastAsia="Times New Roman" w:hAnsi="GHEA Grapalat" w:cs="Sylfaen"/>
          <w:sz w:val="20"/>
          <w:szCs w:val="24"/>
        </w:rPr>
        <w:t xml:space="preserve">days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during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selected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participant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obliged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present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qualification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and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contract</w:t>
      </w:r>
      <w:r xmlns:w="http://schemas.openxmlformats.org/wordprocessingml/2006/main" w:rsidRPr="00D96837">
        <w:rPr>
          <w:rFonts w:ascii="GHEA Grapalat" w:eastAsia="Times New Roman" w:hAnsi="GHEA Grapalat" w:cs="Sylfaen"/>
          <w:sz w:val="20"/>
          <w:szCs w:val="24"/>
          <w:lang w:val="hy-AM"/>
        </w:rPr>
        <w:t xml:space="preserve"> </w:t>
      </w:r>
      <w:r xmlns:w="http://schemas.openxmlformats.org/wordprocessingml/2006/main" w:rsidRPr="00D96837">
        <w:rPr>
          <w:rFonts w:ascii="GHEA Grapalat" w:eastAsia="Times New Roman" w:hAnsi="GHEA Grapalat" w:cs="Sylfaen"/>
          <w:sz w:val="20"/>
          <w:szCs w:val="24"/>
        </w:rPr>
        <w:t xml:space="preserve">provide </w:t>
      </w:r>
      <w:r xmlns:w="http://schemas.openxmlformats.org/wordprocessingml/2006/main" w:rsidRPr="00D96837">
        <w:rPr>
          <w:rFonts w:ascii="GHEA Grapalat" w:eastAsia="Times New Roman" w:hAnsi="GHEA Grapalat" w:cs="Sylfaen"/>
          <w:sz w:val="20"/>
          <w:szCs w:val="24"/>
        </w:rPr>
        <w:t xml:space="preserve">.</w:t>
      </w:r>
      <w:r xmlns:w="http://schemas.openxmlformats.org/wordprocessingml/2006/main" w:rsidRPr="00D96837">
        <w:rPr>
          <w:rFonts w:ascii="GHEA Grapalat" w:eastAsia="Times New Roman" w:hAnsi="GHEA Grapalat" w:cs="Sylfaen"/>
          <w:sz w:val="20"/>
          <w:szCs w:val="24"/>
          <w:lang w:val="hy-AM"/>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If the security is presented in the form of a bank guarantee, the period provided for in this clause is set at 10 working days. Selected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participant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back</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contract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being sealed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is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if</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the latter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present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qualification and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Contract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advance payment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collateral.</w:t>
      </w:r>
      <w:r xmlns:w="http://schemas.openxmlformats.org/wordprocessingml/2006/main" w:rsidRPr="00D96837">
        <w:rPr>
          <w:rFonts w:ascii="GHEA Grapalat" w:eastAsia="Times New Roman" w:hAnsi="GHEA Grapalat" w:cs="Sylfaen"/>
          <w:sz w:val="20"/>
          <w:szCs w:val="24"/>
          <w:vertAlign w:val="superscript"/>
          <w:lang w:val="hy-AM"/>
        </w:rPr>
        <w:footnoteReference xmlns:w="http://schemas.openxmlformats.org/wordprocessingml/2006/main" w:id="5"/>
      </w:r>
    </w:p>
    <w:p w14:paraId="508E584E"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Arial"/>
          <w:sz w:val="20"/>
          <w:szCs w:val="24"/>
          <w:lang w:val="hy-AM"/>
        </w:rPr>
      </w:pPr>
      <w:r xmlns:w="http://schemas.openxmlformats.org/wordprocessingml/2006/main" w:rsidRPr="00D96837">
        <w:rPr>
          <w:rFonts w:ascii="GHEA Grapalat" w:eastAsia="Times New Roman" w:hAnsi="GHEA Grapalat" w:cs="Sylfaen"/>
          <w:sz w:val="20"/>
          <w:szCs w:val="24"/>
          <w:lang w:val="hy-AM"/>
        </w:rPr>
        <w:t xml:space="preserve">10.2</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Qualification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provision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size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equal</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15 percent of the purchase price of the goods to be purchased within the framework of this procedure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If the purchase price of the goods is less than the contract price to be concluded, the amount of the qualification guarantee is calculated in relation to the contract price. Qualification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lastRenderedPageBreak xmlns:w="http://schemas.openxmlformats.org/wordprocessingml/2006/main"/>
      </w:r>
      <w:r xmlns:w="http://schemas.openxmlformats.org/wordprocessingml/2006/main" w:rsidRPr="00D96837">
        <w:rPr>
          <w:rFonts w:ascii="GHEA Grapalat" w:eastAsia="Times New Roman" w:hAnsi="GHEA Grapalat" w:cs="Sylfaen"/>
          <w:sz w:val="20"/>
          <w:szCs w:val="24"/>
          <w:lang w:val="hy-AM"/>
        </w:rPr>
        <w:t xml:space="preserve">provision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being presented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penalty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appendix </w:t>
      </w:r>
      <w:r xmlns:w="http://schemas.openxmlformats.org/wordprocessingml/2006/main" w:rsidRPr="00D96837">
        <w:rPr>
          <w:rFonts w:ascii="Cambria Math" w:eastAsia="Times New Roman" w:hAnsi="Cambria Math" w:cs="Cambria Math"/>
          <w:sz w:val="20"/>
          <w:szCs w:val="24"/>
          <w:lang w:val="hy-AM"/>
        </w:rPr>
        <w:t xml:space="preserve">4.2 </w:t>
      </w:r>
      <w:r xmlns:w="http://schemas.openxmlformats.org/wordprocessingml/2006/main" w:rsidRPr="00D96837">
        <w:rPr>
          <w:rFonts w:ascii="GHEA Grapalat" w:eastAsia="Times New Roman" w:hAnsi="GHEA Grapalat" w:cs="Sylfaen"/>
          <w:sz w:val="20"/>
          <w:szCs w:val="24"/>
          <w:lang w:val="af-ZA"/>
        </w:rPr>
        <w:t xml:space="preserve">)</w:t>
      </w:r>
      <w:r xmlns:w="http://schemas.openxmlformats.org/wordprocessingml/2006/main" w:rsidRPr="00D96837">
        <w:rPr>
          <w:rFonts w:ascii="GHEA Grapalat" w:eastAsia="Times New Roman" w:hAnsi="GHEA Grapalat" w:cs="Sylfaen"/>
          <w:sz w:val="20"/>
          <w:szCs w:val="24"/>
          <w:lang w:val="hy-AM"/>
        </w:rPr>
        <w:t xml:space="preserve">​</w:t>
      </w:r>
      <w:r xmlns:w="http://schemas.openxmlformats.org/wordprocessingml/2006/main" w:rsidRPr="00D96837">
        <w:rPr>
          <w:rFonts w:ascii="GHEA Grapalat" w:eastAsia="Times New Roman" w:hAnsi="GHEA Grapalat" w:cs="Sylfaen"/>
          <w:sz w:val="20"/>
          <w:szCs w:val="24"/>
          <w:lang w:val="hy-AM"/>
        </w:rPr>
        <w:t xml:space="preserve">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or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cash</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money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or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banks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by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willing</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in the form of guarantees. </w:t>
      </w:r>
      <w:r xmlns:w="http://schemas.openxmlformats.org/wordprocessingml/2006/main" w:rsidRPr="00D96837">
        <w:rPr>
          <w:rFonts w:ascii="GHEA Grapalat" w:eastAsia="Times New Roman" w:hAnsi="GHEA Grapalat" w:cs="Sylfaen"/>
          <w:sz w:val="20"/>
          <w:szCs w:val="24"/>
          <w:lang w:val="af-ZA"/>
        </w:rPr>
        <w:t xml:space="preserve">Moreover, ensuring</w:t>
      </w:r>
      <w:r xmlns:w="http://schemas.openxmlformats.org/wordprocessingml/2006/main" w:rsidRPr="00D96837">
        <w:rPr>
          <w:rFonts w:ascii="GHEA Grapalat" w:eastAsia="Times New Roman" w:hAnsi="GHEA Grapalat" w:cs="Times New Roman"/>
          <w:color w:val="000000"/>
          <w:sz w:val="24"/>
          <w:szCs w:val="24"/>
          <w:shd w:val="clear" w:color="auto" w:fill="FFFFFF"/>
          <w:lang w:val="af-ZA"/>
        </w:rPr>
        <w:t xml:space="preserve"> </w:t>
      </w:r>
      <w:r xmlns:w="http://schemas.openxmlformats.org/wordprocessingml/2006/main" w:rsidRPr="00D96837">
        <w:rPr>
          <w:rFonts w:ascii="GHEA Grapalat" w:eastAsia="Times New Roman" w:hAnsi="GHEA Grapalat" w:cs="Sylfaen"/>
          <w:sz w:val="20"/>
          <w:szCs w:val="24"/>
          <w:lang w:val="hy-AM"/>
        </w:rPr>
        <w:t xml:space="preserve">need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valid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be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at least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until</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contract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execution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result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customer's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by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complete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to be admitted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on the day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subsequent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2 </w:t>
      </w:r>
      <w:r xmlns:w="http://schemas.openxmlformats.org/wordprocessingml/2006/main" w:rsidRPr="00D96837">
        <w:rPr>
          <w:rFonts w:ascii="GHEA Grapalat" w:eastAsia="Times New Roman" w:hAnsi="GHEA Grapalat" w:cs="Sylfaen"/>
          <w:sz w:val="20"/>
          <w:szCs w:val="24"/>
          <w:lang w:val="af-ZA"/>
        </w:rPr>
        <w:t xml:space="preserve">0- </w:t>
      </w:r>
      <w:r xmlns:w="http://schemas.openxmlformats.org/wordprocessingml/2006/main" w:rsidRPr="00D96837">
        <w:rPr>
          <w:rFonts w:ascii="GHEA Grapalat" w:eastAsia="Times New Roman" w:hAnsi="GHEA Grapalat" w:cs="Sylfaen"/>
          <w:sz w:val="20"/>
          <w:szCs w:val="24"/>
          <w:lang w:val="hy-AM"/>
        </w:rPr>
        <w:t xml:space="preserve">th</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working</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the day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Arial"/>
          <w:sz w:val="20"/>
          <w:szCs w:val="24"/>
          <w:lang w:val="hy-AM"/>
        </w:rPr>
        <w:t xml:space="preserve">including</w:t>
      </w:r>
      <w:r xmlns:w="http://schemas.openxmlformats.org/wordprocessingml/2006/main" w:rsidRPr="00D96837">
        <w:rPr>
          <w:rFonts w:ascii="GHEA Grapalat" w:eastAsia="Times New Roman" w:hAnsi="GHEA Grapalat" w:cs="Arial"/>
          <w:sz w:val="20"/>
          <w:szCs w:val="24"/>
          <w:vertAlign w:val="superscript"/>
          <w:lang w:val="hy-AM"/>
        </w:rPr>
        <w:footnoteReference xmlns:w="http://schemas.openxmlformats.org/wordprocessingml/2006/main" w:id="6"/>
      </w:r>
    </w:p>
    <w:p w14:paraId="7FDE9581"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Arial"/>
          <w:sz w:val="20"/>
          <w:szCs w:val="24"/>
          <w:lang w:val="hy-AM"/>
        </w:rPr>
      </w:pPr>
      <w:r xmlns:w="http://schemas.openxmlformats.org/wordprocessingml/2006/main" w:rsidRPr="00D96837">
        <w:rPr>
          <w:rFonts w:ascii="GHEA Grapalat" w:eastAsia="Times New Roman" w:hAnsi="GHEA Grapalat" w:cs="Arial"/>
          <w:sz w:val="20"/>
          <w:szCs w:val="24"/>
          <w:lang w:val="hy-AM"/>
        </w:rPr>
        <w:t xml:space="preserve">If</w:t>
      </w:r>
      <w:r xmlns:w="http://schemas.openxmlformats.org/wordprocessingml/2006/main" w:rsidRPr="00D96837">
        <w:rPr>
          <w:rFonts w:ascii="GHEA Grapalat" w:eastAsia="Times New Roman" w:hAnsi="GHEA Grapalat" w:cs="Arial"/>
          <w:sz w:val="20"/>
          <w:szCs w:val="24"/>
          <w:lang w:val="af-ZA"/>
        </w:rPr>
        <w:t xml:space="preserve"> </w:t>
      </w:r>
      <w:r xmlns:w="http://schemas.openxmlformats.org/wordprocessingml/2006/main" w:rsidRPr="00D96837">
        <w:rPr>
          <w:rFonts w:ascii="GHEA Grapalat" w:eastAsia="Times New Roman" w:hAnsi="GHEA Grapalat" w:cs="Arial"/>
          <w:sz w:val="20"/>
          <w:szCs w:val="24"/>
          <w:lang w:val="hy-AM"/>
        </w:rPr>
        <w:t xml:space="preserve">If the procurement procedure is organized in lots and the participant is recognized as a selected participant in respect of more than one lot, </w:t>
      </w:r>
      <w:r xmlns:w="http://schemas.openxmlformats.org/wordprocessingml/2006/main" w:rsidRPr="00D96837">
        <w:rPr>
          <w:rFonts w:ascii="GHEA Grapalat" w:eastAsia="Times New Roman" w:hAnsi="GHEA Grapalat" w:cs="Sylfaen"/>
          <w:sz w:val="20"/>
          <w:szCs w:val="24"/>
          <w:lang w:val="hy-AM"/>
        </w:rPr>
        <w:t xml:space="preserve">then he may submit either separately for each lot or one qualification guarantee for all lots. In case of submission of one qualification guarantee, its amount shall be calculated against the total purchase prices of the lots submitted, taking into account the requirements of paragraph “c” of subparagraph 1 of clause 32 of the Procedure.</w:t>
      </w:r>
      <w:r xmlns:w="http://schemas.openxmlformats.org/wordprocessingml/2006/main" w:rsidRPr="00D96837">
        <w:rPr>
          <w:rFonts w:ascii="GHEA Grapalat" w:eastAsia="Times New Roman" w:hAnsi="GHEA Grapalat" w:cs="Arial"/>
          <w:sz w:val="20"/>
          <w:szCs w:val="24"/>
          <w:lang w:val="hy-AM"/>
        </w:rPr>
        <w:t xml:space="preserve"> </w:t>
      </w:r>
      <w:r xmlns:w="http://schemas.openxmlformats.org/wordprocessingml/2006/main" w:rsidRPr="00D96837">
        <w:rPr>
          <w:rFonts w:ascii="GHEA Grapalat" w:eastAsia="Times New Roman" w:hAnsi="GHEA Grapalat" w:cs="Times New Roman"/>
          <w:sz w:val="20"/>
          <w:szCs w:val="20"/>
          <w:lang w:val="hy-AM"/>
        </w:rPr>
        <w:t xml:space="preserve">Cash</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Times New Roman"/>
          <w:sz w:val="20"/>
          <w:szCs w:val="20"/>
          <w:lang w:val="hy-AM"/>
        </w:rPr>
        <w:t xml:space="preserve">money</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Times New Roman"/>
          <w:sz w:val="20"/>
          <w:szCs w:val="20"/>
          <w:lang w:val="hy-AM"/>
        </w:rPr>
        <w:t xml:space="preserve">in the form of</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Times New Roman"/>
          <w:sz w:val="20"/>
          <w:szCs w:val="20"/>
          <w:lang w:val="hy-AM"/>
        </w:rPr>
        <w:t xml:space="preserve">presented</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Arial"/>
          <w:sz w:val="20"/>
          <w:szCs w:val="24"/>
          <w:lang w:val="hy-AM"/>
        </w:rPr>
        <w:t xml:space="preserve">The qualification fee must be transferred to the treasury account "900008000698" opened in the name of the authorized body at the Central Treasury.</w:t>
      </w:r>
    </w:p>
    <w:p w14:paraId="191A68A8"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Arial"/>
          <w:sz w:val="20"/>
          <w:szCs w:val="24"/>
          <w:lang w:val="hy-AM"/>
        </w:rPr>
      </w:pPr>
      <w:r xmlns:w="http://schemas.openxmlformats.org/wordprocessingml/2006/main" w:rsidRPr="00D96837">
        <w:rPr>
          <w:rFonts w:ascii="GHEA Grapalat" w:eastAsia="Times New Roman" w:hAnsi="GHEA Grapalat" w:cs="Arial"/>
          <w:sz w:val="20"/>
          <w:szCs w:val="24"/>
          <w:lang w:val="hy-AM"/>
        </w:rPr>
        <w:t xml:space="preserve">The qualification certificate shall be returned to the submitter within five working days following the full acceptance of the contract performance results by the customer.</w:t>
      </w:r>
    </w:p>
    <w:p w14:paraId="252DB300"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Arial"/>
          <w:sz w:val="20"/>
          <w:szCs w:val="24"/>
          <w:lang w:val="hy-AM"/>
        </w:rPr>
      </w:pPr>
      <w:r xmlns:w="http://schemas.openxmlformats.org/wordprocessingml/2006/main" w:rsidRPr="00D96837">
        <w:rPr>
          <w:rFonts w:ascii="GHEA Grapalat" w:eastAsia="Times New Roman" w:hAnsi="GHEA Grapalat" w:cs="Arial"/>
          <w:sz w:val="20"/>
          <w:szCs w:val="24"/>
          <w:lang w:val="hy-AM"/>
        </w:rPr>
        <w:t xml:space="preserve">If the contract is executed in phases and the execution of each phase is not directly related to the final result to be obtained in accordance with the requirements set out in the contract, then after the result of each phase is accepted by the customer, the amount of the qualification security shall be reduced in proportion to the amount of that phase.</w:t>
      </w:r>
    </w:p>
    <w:p w14:paraId="6538C2CA"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Arial"/>
          <w:color w:val="FFFFFF"/>
          <w:sz w:val="20"/>
          <w:szCs w:val="24"/>
          <w:lang w:val="af-ZA"/>
        </w:rPr>
      </w:pPr>
      <w:r xmlns:w="http://schemas.openxmlformats.org/wordprocessingml/2006/main" w:rsidRPr="00D96837">
        <w:rPr>
          <w:rFonts w:ascii="GHEA Grapalat" w:eastAsia="Times New Roman" w:hAnsi="GHEA Grapalat" w:cs="Arial"/>
          <w:sz w:val="20"/>
          <w:szCs w:val="24"/>
          <w:lang w:val="hy-AM"/>
        </w:rPr>
        <w:t xml:space="preserve">The selected participant shall submit the qualification assurance in the form of a bank guarantee in accordance with Annex 4 or Annex 4.1.</w:t>
      </w:r>
      <w:r xmlns:w="http://schemas.openxmlformats.org/wordprocessingml/2006/main" w:rsidRPr="00D96837">
        <w:rPr>
          <w:rFonts w:ascii="GHEA Grapalat" w:eastAsia="Times New Roman" w:hAnsi="GHEA Grapalat" w:cs="Arial"/>
          <w:sz w:val="20"/>
          <w:szCs w:val="24"/>
          <w:vertAlign w:val="superscript"/>
          <w:lang w:val="hy-AM"/>
        </w:rPr>
        <w:footnoteReference xmlns:w="http://schemas.openxmlformats.org/wordprocessingml/2006/main" w:id="7"/>
      </w:r>
    </w:p>
    <w:p w14:paraId="4D95BDA3"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Arial"/>
          <w:sz w:val="20"/>
          <w:szCs w:val="24"/>
          <w:lang w:val="hy-AM"/>
        </w:rPr>
      </w:pPr>
      <w:r xmlns:w="http://schemas.openxmlformats.org/wordprocessingml/2006/main" w:rsidRPr="00D96837">
        <w:rPr>
          <w:rFonts w:ascii="GHEA Grapalat" w:eastAsia="Times New Roman" w:hAnsi="GHEA Grapalat" w:cs="Arial"/>
          <w:sz w:val="20"/>
          <w:szCs w:val="24"/>
          <w:lang w:val="hy-AM"/>
        </w:rPr>
        <w:t xml:space="preserve">Moreover, if the contracts for the purchase of goods are concluded on the basis of Part 6 of Article 15 of the Law, then the qualification security submitted in respect of the agreement(s) concluded for a given year within the framework of the available financial allocations is subject to return if the contractor properly executes the agreement(s) in full and its result is fully accepted by the customer.</w:t>
      </w:r>
    </w:p>
    <w:p w14:paraId="0498F288"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Arial"/>
          <w:sz w:val="20"/>
          <w:szCs w:val="24"/>
          <w:lang w:val="hy-AM"/>
        </w:rPr>
      </w:pPr>
      <w:r xmlns:w="http://schemas.openxmlformats.org/wordprocessingml/2006/main" w:rsidRPr="00D96837">
        <w:rPr>
          <w:rFonts w:ascii="GHEA Grapalat" w:eastAsia="Times New Roman" w:hAnsi="GHEA Grapalat" w:cs="Arial"/>
          <w:sz w:val="20"/>
          <w:szCs w:val="24"/>
          <w:lang w:val="hy-AM"/>
        </w:rPr>
        <w:t xml:space="preserve">The qualification guarantee is not returned if the person who submitted it violates an obligation stipulated in the contract, which leads to the unilateral termination of the contract by the client.</w:t>
      </w:r>
    </w:p>
    <w:p w14:paraId="7A9CF67D"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vertAlign w:val="superscript"/>
          <w:lang w:val="hy-AM"/>
        </w:rPr>
      </w:pPr>
      <w:r xmlns:w="http://schemas.openxmlformats.org/wordprocessingml/2006/main" w:rsidRPr="00D96837">
        <w:rPr>
          <w:rFonts w:ascii="GHEA Grapalat" w:eastAsia="Times New Roman" w:hAnsi="GHEA Grapalat" w:cs="Sylfaen"/>
          <w:sz w:val="20"/>
          <w:szCs w:val="24"/>
          <w:lang w:val="hy-AM"/>
        </w:rPr>
        <w:t xml:space="preserve">10.3. Contract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provision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size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to make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af-ZA"/>
        </w:rPr>
        <w:t xml:space="preserve">10 percent </w:t>
      </w:r>
      <w:r xmlns:w="http://schemas.openxmlformats.org/wordprocessingml/2006/main" w:rsidRPr="00D96837">
        <w:rPr>
          <w:rFonts w:ascii="GHEA Grapalat" w:eastAsia="Times New Roman" w:hAnsi="GHEA Grapalat" w:cs="Sylfaen"/>
          <w:sz w:val="20"/>
          <w:szCs w:val="24"/>
          <w:lang w:val="hy-AM"/>
        </w:rPr>
        <w:t xml:space="preserve">of the purchase price </w:t>
      </w:r>
      <w:r xmlns:w="http://schemas.openxmlformats.org/wordprocessingml/2006/main" w:rsidRPr="00D96837">
        <w:rPr>
          <w:rFonts w:ascii="GHEA Grapalat" w:eastAsia="Times New Roman" w:hAnsi="GHEA Grapalat" w:cs="Sylfaen"/>
          <w:sz w:val="20"/>
          <w:szCs w:val="24"/>
          <w:lang w:val="hy-AM"/>
        </w:rPr>
        <w:t xml:space="preserve">. If the purchase price of the goods provided for in the draft contract is less than the price of the contract to be concluded, the amount of the contract security is calculated in relation to the contract price. The contract security is submitted in the form of a bank draft (Appendix 5) or cash.</w:t>
      </w:r>
      <w:r xmlns:w="http://schemas.openxmlformats.org/wordprocessingml/2006/main" w:rsidRPr="00D96837">
        <w:rPr>
          <w:rFonts w:ascii="GHEA Grapalat" w:eastAsia="Times New Roman" w:hAnsi="GHEA Grapalat" w:cs="Sylfaen"/>
          <w:sz w:val="20"/>
          <w:szCs w:val="24"/>
          <w:vertAlign w:val="superscript"/>
          <w:lang w:val="hy-AM"/>
        </w:rPr>
        <w:footnoteReference xmlns:w="http://schemas.openxmlformats.org/wordprocessingml/2006/main" w:id="8"/>
      </w:r>
    </w:p>
    <w:p w14:paraId="72A90441"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Sylfaen"/>
          <w:sz w:val="20"/>
          <w:szCs w:val="24"/>
          <w:lang w:val="hy-AM"/>
        </w:rPr>
      </w:pPr>
      <w:r xmlns:w="http://schemas.openxmlformats.org/wordprocessingml/2006/main" w:rsidRPr="00D96837">
        <w:rPr>
          <w:rFonts w:ascii="GHEA Grapalat" w:eastAsia="Times New Roman" w:hAnsi="GHEA Grapalat" w:cs="Arial"/>
          <w:sz w:val="20"/>
          <w:szCs w:val="24"/>
          <w:lang w:val="hy-AM"/>
        </w:rPr>
        <w:t xml:space="preserve">If the procurement procedure is organized in lots and the participant is recognized as a selected participant in more than one lot </w:t>
      </w:r>
      <w:r xmlns:w="http://schemas.openxmlformats.org/wordprocessingml/2006/main" w:rsidRPr="00D96837">
        <w:rPr>
          <w:rFonts w:ascii="GHEA Grapalat" w:eastAsia="Times New Roman" w:hAnsi="GHEA Grapalat" w:cs="Sylfaen"/>
          <w:sz w:val="20"/>
          <w:szCs w:val="24"/>
          <w:lang w:val="hy-AM"/>
        </w:rPr>
        <w:t xml:space="preserve">, he may submit either a separate contract security for each lot or a single contract security for all lots. In the event that a single contract security is submitted, its amount shall be calculated against the total purchase prices of the lots submitted, taking into account the requirements of subparagraph 9 of paragraph 32 of the Procedure.</w:t>
      </w:r>
      <w:r xmlns:w="http://schemas.openxmlformats.org/wordprocessingml/2006/main" w:rsidRPr="00D96837">
        <w:rPr>
          <w:rFonts w:ascii="GHEA Grapalat" w:eastAsia="Times New Roman" w:hAnsi="GHEA Grapalat" w:cs="Times New Roman"/>
          <w:color w:val="000000"/>
          <w:sz w:val="24"/>
          <w:szCs w:val="24"/>
          <w:lang w:val="hy-AM"/>
        </w:rPr>
        <w:t xml:space="preserve"> </w:t>
      </w:r>
    </w:p>
    <w:p w14:paraId="591532B7"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Times New Roman"/>
          <w:sz w:val="20"/>
          <w:szCs w:val="20"/>
          <w:lang w:val="hy-AM"/>
        </w:rPr>
      </w:pPr>
      <w:r xmlns:w="http://schemas.openxmlformats.org/wordprocessingml/2006/main" w:rsidRPr="00D96837">
        <w:rPr>
          <w:rFonts w:ascii="GHEA Grapalat" w:eastAsia="Times New Roman" w:hAnsi="GHEA Grapalat" w:cs="Sylfaen"/>
          <w:sz w:val="20"/>
          <w:szCs w:val="24"/>
          <w:lang w:val="hy-AM"/>
        </w:rPr>
        <w:t xml:space="preserve">The contract security must be valid at least until the 90th business day following the last day of full performance of the obligations set forth in the contract to be concluded, inclusive. </w:t>
      </w:r>
      <w:r xmlns:w="http://schemas.openxmlformats.org/wordprocessingml/2006/main" w:rsidRPr="00D96837">
        <w:rPr>
          <w:rFonts w:ascii="GHEA Grapalat" w:eastAsia="Times New Roman" w:hAnsi="GHEA Grapalat" w:cs="Times New Roman"/>
          <w:sz w:val="20"/>
          <w:szCs w:val="20"/>
          <w:lang w:val="hy-AM"/>
        </w:rPr>
        <w:t xml:space="preserve">The contract security shall be returned to the person who submitted it in the event of full performance of the obligations assumed under the concluded contract </w:t>
      </w:r>
      <w:r xmlns:w="http://schemas.openxmlformats.org/wordprocessingml/2006/main" w:rsidRPr="00D96837">
        <w:rPr>
          <w:rFonts w:ascii="GHEA Grapalat" w:eastAsia="Times New Roman" w:hAnsi="GHEA Grapalat" w:cs="Times New Roman"/>
          <w:sz w:val="20"/>
          <w:szCs w:val="20"/>
          <w:lang w:val="hy-AM"/>
        </w:rPr>
        <w:lastRenderedPageBreak xmlns:w="http://schemas.openxmlformats.org/wordprocessingml/2006/main"/>
      </w:r>
      <w:r xmlns:w="http://schemas.openxmlformats.org/wordprocessingml/2006/main" w:rsidRPr="00D96837">
        <w:rPr>
          <w:rFonts w:ascii="GHEA Grapalat" w:eastAsia="Times New Roman" w:hAnsi="GHEA Grapalat" w:cs="Times New Roman"/>
          <w:sz w:val="20"/>
          <w:szCs w:val="20"/>
          <w:lang w:val="hy-AM"/>
        </w:rPr>
        <w:t xml:space="preserve">, within 5 business days following the expiration of the period for full performance of the obligations.</w:t>
      </w:r>
    </w:p>
    <w:p w14:paraId="1D476F20"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Arial"/>
          <w:sz w:val="20"/>
          <w:szCs w:val="24"/>
          <w:lang w:val="hy-AM"/>
        </w:rPr>
      </w:pPr>
      <w:r xmlns:w="http://schemas.openxmlformats.org/wordprocessingml/2006/main" w:rsidRPr="00D96837">
        <w:rPr>
          <w:rFonts w:ascii="GHEA Grapalat" w:eastAsia="Times New Roman" w:hAnsi="GHEA Grapalat" w:cs="Times New Roman"/>
          <w:sz w:val="20"/>
          <w:szCs w:val="20"/>
          <w:lang w:val="hy-AM"/>
        </w:rPr>
        <w:t xml:space="preserve">Cash</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Times New Roman"/>
          <w:sz w:val="20"/>
          <w:szCs w:val="20"/>
          <w:lang w:val="hy-AM"/>
        </w:rPr>
        <w:t xml:space="preserve">money</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Times New Roman"/>
          <w:sz w:val="20"/>
          <w:szCs w:val="20"/>
          <w:lang w:val="hy-AM"/>
        </w:rPr>
        <w:t xml:space="preserve">in the form of</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Times New Roman"/>
          <w:sz w:val="20"/>
          <w:szCs w:val="20"/>
          <w:lang w:val="hy-AM"/>
        </w:rPr>
        <w:t xml:space="preserve">presented</w:t>
      </w:r>
      <w:r xmlns:w="http://schemas.openxmlformats.org/wordprocessingml/2006/main" w:rsidRPr="00D96837">
        <w:rPr>
          <w:rFonts w:ascii="GHEA Grapalat" w:eastAsia="Times New Roman" w:hAnsi="GHEA Grapalat" w:cs="Times New Roman"/>
          <w:sz w:val="20"/>
          <w:szCs w:val="20"/>
          <w:lang w:val="af-ZA"/>
        </w:rPr>
        <w:t xml:space="preserve"> </w:t>
      </w:r>
      <w:r xmlns:w="http://schemas.openxmlformats.org/wordprocessingml/2006/main" w:rsidRPr="00D96837">
        <w:rPr>
          <w:rFonts w:ascii="GHEA Grapalat" w:eastAsia="Times New Roman" w:hAnsi="GHEA Grapalat" w:cs="Arial"/>
          <w:sz w:val="20"/>
          <w:szCs w:val="24"/>
          <w:lang w:val="hy-AM"/>
        </w:rPr>
        <w:t xml:space="preserve">The contract security must be transferred to the treasury account “900008000664” opened in the name of the authorized body at the Central Treasury.</w:t>
      </w:r>
    </w:p>
    <w:p w14:paraId="587ECD87"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Arial"/>
          <w:sz w:val="20"/>
          <w:szCs w:val="24"/>
          <w:lang w:val="hy-AM"/>
        </w:rPr>
      </w:pPr>
      <w:r xmlns:w="http://schemas.openxmlformats.org/wordprocessingml/2006/main" w:rsidRPr="00D96837">
        <w:rPr>
          <w:rFonts w:ascii="GHEA Grapalat" w:eastAsia="Times New Roman" w:hAnsi="GHEA Grapalat" w:cs="Sylfaen"/>
          <w:sz w:val="20"/>
          <w:szCs w:val="24"/>
          <w:lang w:val="hy-AM"/>
        </w:rPr>
        <w:t xml:space="preserve">10.4 </w:t>
      </w:r>
      <w:r xmlns:w="http://schemas.openxmlformats.org/wordprocessingml/2006/main" w:rsidRPr="00D96837">
        <w:rPr>
          <w:rFonts w:ascii="GHEA Grapalat" w:eastAsia="Times New Roman" w:hAnsi="GHEA Grapalat" w:cs="Arial"/>
          <w:sz w:val="20"/>
          <w:szCs w:val="24"/>
          <w:lang w:val="hy-AM"/>
        </w:rPr>
        <w:t xml:space="preserve">If the procurement procedure is organized on the basis of Part 6 of Article 15 of the Law and no financial resources are provided at the time of the emergence of the authority to conclude the contract, then the qualification and contract guarantees shall be presented in the form of a unilaterally confirmed statement, a penalty or cash. If the financial resources provided at the time of the emergence of the authority to conclude the contract exceed 25 million AMD, but financial resources are still required for the full performance of the contract in the future, then the contract and qualification guarantees, in terms of the allocated financial resources, shall be presented in the form of a bank guarantee or cash, and in terms of the required financial resources, in the form of a unilaterally confirmed statement, a penalty or cash.</w:t>
      </w:r>
    </w:p>
    <w:p w14:paraId="139FA902"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i/>
          <w:sz w:val="20"/>
          <w:szCs w:val="24"/>
          <w:lang w:val="af-ZA"/>
        </w:rPr>
      </w:pPr>
      <w:r xmlns:w="http://schemas.openxmlformats.org/wordprocessingml/2006/main" w:rsidRPr="00D96837">
        <w:rPr>
          <w:rFonts w:ascii="GHEA Grapalat" w:eastAsia="Times New Roman" w:hAnsi="GHEA Grapalat" w:cs="Sylfaen"/>
          <w:sz w:val="20"/>
          <w:szCs w:val="24"/>
          <w:lang w:val="hy-AM"/>
        </w:rPr>
        <w:t xml:space="preserve">10.5 </w:t>
      </w:r>
      <w:r xmlns:w="http://schemas.openxmlformats.org/wordprocessingml/2006/main" w:rsidRPr="00D96837">
        <w:rPr>
          <w:rFonts w:ascii="GHEA Grapalat" w:eastAsia="Times New Roman" w:hAnsi="GHEA Grapalat" w:cs="Sylfaen"/>
          <w:sz w:val="20"/>
          <w:szCs w:val="24"/>
          <w:lang w:val="hy-AM"/>
        </w:rPr>
        <w:t xml:space="preserve">Contractual </w:t>
      </w:r>
      <w:r xmlns:w="http://schemas.openxmlformats.org/wordprocessingml/2006/main" w:rsidRPr="00D96837">
        <w:rPr>
          <w:rFonts w:ascii="GHEA Grapalat" w:eastAsia="Times New Roman" w:hAnsi="GHEA Grapalat" w:cs="Sylfaen"/>
          <w:sz w:val="20"/>
          <w:szCs w:val="24"/>
          <w:lang w:val="af-ZA"/>
        </w:rPr>
        <w:t xml:space="preserve">Customer</w:t>
      </w:r>
      <w:r xmlns:w="http://schemas.openxmlformats.org/wordprocessingml/2006/main" w:rsidRPr="00D96837">
        <w:rPr>
          <w:rFonts w:ascii="GHEA Grapalat" w:eastAsia="Times New Roman" w:hAnsi="GHEA Grapalat" w:cs="Sylfaen"/>
          <w:sz w:val="20"/>
          <w:szCs w:val="24"/>
          <w:lang w:val="af-ZA"/>
        </w:rPr>
        <w:t xml:space="preserve">​</w:t>
      </w:r>
      <w:r xmlns:w="http://schemas.openxmlformats.org/wordprocessingml/2006/main" w:rsidRPr="00D96837">
        <w:rPr>
          <w:rFonts w:ascii="GHEA Grapalat" w:eastAsia="Times New Roman" w:hAnsi="GHEA Grapalat" w:cs="Sylfaen"/>
          <w:sz w:val="20"/>
          <w:szCs w:val="24"/>
          <w:lang w:val="hy-AM"/>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by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advance payment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to be allocated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condition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to be planned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in case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chosen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participant </w:t>
      </w:r>
      <w:r xmlns:w="http://schemas.openxmlformats.org/wordprocessingml/2006/main" w:rsidRPr="00D96837">
        <w:rPr>
          <w:rFonts w:ascii="GHEA Grapalat" w:eastAsia="Times New Roman" w:hAnsi="GHEA Grapalat" w:cs="Sylfaen"/>
          <w:sz w:val="20"/>
          <w:szCs w:val="24"/>
          <w:lang w:val="af-ZA"/>
        </w:rPr>
        <w:t xml:space="preserve">to </w:t>
      </w:r>
      <w:r xmlns:w="http://schemas.openxmlformats.org/wordprocessingml/2006/main" w:rsidRPr="00D96837">
        <w:rPr>
          <w:rFonts w:ascii="GHEA Grapalat" w:eastAsia="Times New Roman" w:hAnsi="GHEA Grapalat" w:cs="Sylfaen"/>
          <w:sz w:val="20"/>
          <w:szCs w:val="24"/>
          <w:lang w:val="hy-AM"/>
        </w:rPr>
        <w:t xml:space="preserve">the client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af-ZA"/>
        </w:rPr>
        <w:t xml:space="preserve">also </w:t>
      </w:r>
      <w:r xmlns:w="http://schemas.openxmlformats.org/wordprocessingml/2006/main" w:rsidRPr="00D96837">
        <w:rPr>
          <w:rFonts w:ascii="GHEA Grapalat" w:eastAsia="Times New Roman" w:hAnsi="GHEA Grapalat" w:cs="Sylfaen"/>
          <w:sz w:val="20"/>
          <w:szCs w:val="24"/>
          <w:lang w:val="hy-AM"/>
        </w:rPr>
        <w:t xml:space="preserve">presents </w:t>
      </w:r>
      <w:r xmlns:w="http://schemas.openxmlformats.org/wordprocessingml/2006/main" w:rsidRPr="00D96837">
        <w:rPr>
          <w:rFonts w:ascii="GHEA Grapalat" w:eastAsia="Times New Roman" w:hAnsi="GHEA Grapalat" w:cs="Sylfaen"/>
          <w:sz w:val="20"/>
          <w:szCs w:val="24"/>
          <w:lang w:val="hy-AM"/>
        </w:rPr>
        <w:t xml:space="preserve">an advance payment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provision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advance payment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in the amount of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in the form of a bank guarantee (attachment: 5 </w:t>
      </w:r>
      <w:r xmlns:w="http://schemas.openxmlformats.org/wordprocessingml/2006/main" w:rsidRPr="00D96837">
        <w:rPr>
          <w:rFonts w:ascii="Cambria Math" w:eastAsia="Times New Roman" w:hAnsi="Cambria Math" w:cs="Cambria Math"/>
          <w:sz w:val="20"/>
          <w:szCs w:val="24"/>
          <w:lang w:val="hy-AM"/>
        </w:rPr>
        <w:t xml:space="preserve">․ </w:t>
      </w:r>
      <w:r xmlns:w="http://schemas.openxmlformats.org/wordprocessingml/2006/main" w:rsidRPr="00D96837">
        <w:rPr>
          <w:rFonts w:ascii="GHEA Grapalat" w:eastAsia="Times New Roman" w:hAnsi="GHEA Grapalat" w:cs="Sylfaen"/>
          <w:sz w:val="20"/>
          <w:szCs w:val="24"/>
          <w:lang w:val="hy-AM"/>
        </w:rPr>
        <w:t xml:space="preserve">2).</w:t>
      </w:r>
      <w:r xmlns:w="http://schemas.openxmlformats.org/wordprocessingml/2006/main" w:rsidRPr="00D96837">
        <w:rPr>
          <w:rFonts w:ascii="GHEA Grapalat" w:eastAsia="Times New Roman" w:hAnsi="GHEA Grapalat" w:cs="Sylfaen"/>
          <w:i/>
          <w:sz w:val="20"/>
          <w:szCs w:val="24"/>
          <w:lang w:val="af-ZA"/>
        </w:rPr>
        <w:t xml:space="preserve"> </w:t>
      </w:r>
    </w:p>
    <w:p w14:paraId="6F2379F4"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lang w:val="af-ZA"/>
        </w:rPr>
        <w:t xml:space="preserve">10.6 If a contract concluded within the framework of a procurement procedure organized in installments is terminated in respect of any installment due to non-performance or improper performance, the qualification and contract security shall be paid only in the amount calculated in respect of that installment.</w:t>
      </w:r>
    </w:p>
    <w:p w14:paraId="3F0A89BD" w14:textId="77777777" w:rsidR="00D96837" w:rsidRPr="00D96837" w:rsidRDefault="00D96837" w:rsidP="00D96837">
      <w:pPr xmlns:w="http://schemas.openxmlformats.org/wordprocessingml/2006/main">
        <w:spacing w:after="0" w:line="240" w:lineRule="auto"/>
        <w:ind w:firstLine="375"/>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lang w:val="af-ZA"/>
        </w:rPr>
        <w:t xml:space="preserve">shall submit a </w:t>
      </w:r>
      <w:r xmlns:w="http://schemas.openxmlformats.org/wordprocessingml/2006/main" w:rsidRPr="00D96837">
        <w:rPr>
          <w:rFonts w:ascii="GHEA Grapalat" w:eastAsia="Times New Roman" w:hAnsi="GHEA Grapalat" w:cs="Sylfaen"/>
          <w:sz w:val="20"/>
          <w:szCs w:val="24"/>
          <w:lang w:val="hy-AM"/>
        </w:rPr>
        <w:t xml:space="preserve">written </w:t>
      </w:r>
      <w:r xmlns:w="http://schemas.openxmlformats.org/wordprocessingml/2006/main" w:rsidRPr="00D96837">
        <w:rPr>
          <w:rFonts w:ascii="GHEA Grapalat" w:eastAsia="Times New Roman" w:hAnsi="GHEA Grapalat" w:cs="Sylfaen"/>
          <w:sz w:val="20"/>
          <w:szCs w:val="24"/>
          <w:lang w:val="af-ZA"/>
        </w:rPr>
        <w:t xml:space="preserve">request for payment of the contract and qualification security to the bank, and in the case of security submitted in the form of cash, </w:t>
      </w:r>
      <w:r xmlns:w="http://schemas.openxmlformats.org/wordprocessingml/2006/main" w:rsidRPr="00D96837">
        <w:rPr>
          <w:rFonts w:ascii="GHEA Grapalat" w:eastAsia="Times New Roman" w:hAnsi="GHEA Grapalat" w:cs="Sylfaen"/>
          <w:sz w:val="20"/>
          <w:szCs w:val="24"/>
          <w:lang w:val="hy-AM"/>
        </w:rPr>
        <w:t xml:space="preserve">to the Ministry of Finance of the Republic of Armenia , within </w:t>
      </w:r>
      <w:r xmlns:w="http://schemas.openxmlformats.org/wordprocessingml/2006/main" w:rsidRPr="00D96837">
        <w:rPr>
          <w:rFonts w:ascii="GHEA Grapalat" w:eastAsia="Times New Roman" w:hAnsi="GHEA Grapalat" w:cs="Sylfaen"/>
          <w:sz w:val="20"/>
          <w:szCs w:val="24"/>
          <w:lang w:val="hy-AM"/>
        </w:rPr>
        <w:t xml:space="preserve">five </w:t>
      </w:r>
      <w:r xmlns:w="http://schemas.openxmlformats.org/wordprocessingml/2006/main" w:rsidRPr="00D96837">
        <w:rPr>
          <w:rFonts w:ascii="GHEA Grapalat" w:eastAsia="Times New Roman" w:hAnsi="GHEA Grapalat" w:cs="Sylfaen"/>
          <w:sz w:val="20"/>
          <w:szCs w:val="24"/>
          <w:lang w:val="af-ZA"/>
        </w:rPr>
        <w:t xml:space="preserve">working days </w:t>
      </w:r>
      <w:r xmlns:w="http://schemas.openxmlformats.org/wordprocessingml/2006/main" w:rsidRPr="00D96837">
        <w:rPr>
          <w:rFonts w:ascii="GHEA Grapalat" w:eastAsia="Times New Roman" w:hAnsi="GHEA Grapalat" w:cs="Sylfaen"/>
          <w:sz w:val="20"/>
          <w:szCs w:val="24"/>
          <w:lang w:val="af-ZA"/>
        </w:rPr>
        <w:t xml:space="preserve">following the date on which the basis for payment of the security arises . If the request for payment of the security is rejected by the bank </w:t>
      </w:r>
      <w:r xmlns:w="http://schemas.openxmlformats.org/wordprocessingml/2006/main" w:rsidRPr="00D96837">
        <w:rPr>
          <w:rFonts w:ascii="GHEA Grapalat" w:eastAsia="Times New Roman" w:hAnsi="GHEA Grapalat" w:cs="Sylfaen"/>
          <w:sz w:val="20"/>
          <w:szCs w:val="24"/>
          <w:lang w:val="hy-AM"/>
        </w:rPr>
        <w:t xml:space="preserve">or the Ministry of Finance of the Republic of Armenia </w:t>
      </w:r>
      <w:r xmlns:w="http://schemas.openxmlformats.org/wordprocessingml/2006/main" w:rsidRPr="00D96837">
        <w:rPr>
          <w:rFonts w:ascii="GHEA Grapalat" w:eastAsia="Times New Roman" w:hAnsi="GHEA Grapalat" w:cs="Sylfaen"/>
          <w:sz w:val="20"/>
          <w:szCs w:val="24"/>
          <w:lang w:val="af-ZA"/>
        </w:rPr>
        <w:t xml:space="preserve">on the grounds that the request or the accompanying documents are incomplete, the client’s manager </w:t>
      </w:r>
      <w:r xmlns:w="http://schemas.openxmlformats.org/wordprocessingml/2006/main" w:rsidRPr="00D96837">
        <w:rPr>
          <w:rFonts w:ascii="GHEA Grapalat" w:eastAsia="Times New Roman" w:hAnsi="GHEA Grapalat" w:cs="Sylfaen"/>
          <w:sz w:val="20"/>
          <w:szCs w:val="24"/>
          <w:lang w:val="af-ZA"/>
        </w:rPr>
        <w:t xml:space="preserve">shall submit a new request </w:t>
      </w:r>
      <w:r xmlns:w="http://schemas.openxmlformats.org/wordprocessingml/2006/main" w:rsidRPr="00D96837">
        <w:rPr>
          <w:rFonts w:ascii="GHEA Grapalat" w:eastAsia="Times New Roman" w:hAnsi="GHEA Grapalat" w:cs="Sylfaen"/>
          <w:sz w:val="20"/>
          <w:szCs w:val="24"/>
          <w:lang w:val="hy-AM"/>
        </w:rPr>
        <w:t xml:space="preserve">in writing within two working days following the receipt of the rejection.</w:t>
      </w:r>
    </w:p>
    <w:p w14:paraId="1252FA7E" w14:textId="77777777" w:rsidR="00D96837" w:rsidRPr="00D96837" w:rsidRDefault="00D96837" w:rsidP="00D96837">
      <w:pPr xmlns:w="http://schemas.openxmlformats.org/wordprocessingml/2006/main">
        <w:spacing w:after="0" w:line="240" w:lineRule="auto"/>
        <w:ind w:firstLine="375"/>
        <w:jc w:val="both"/>
        <w:rPr>
          <w:rFonts w:ascii="GHEA Grapalat" w:eastAsia="Times New Roman" w:hAnsi="GHEA Grapalat" w:cs="Sylfaen"/>
          <w:sz w:val="20"/>
          <w:szCs w:val="24"/>
          <w:lang w:val="hy-AM"/>
        </w:rPr>
      </w:pPr>
      <w:r xmlns:w="http://schemas.openxmlformats.org/wordprocessingml/2006/main" w:rsidRPr="00D96837">
        <w:rPr>
          <w:rFonts w:ascii="GHEA Grapalat" w:eastAsia="Times New Roman" w:hAnsi="GHEA Grapalat" w:cs="Sylfaen"/>
          <w:sz w:val="20"/>
          <w:szCs w:val="24"/>
          <w:lang w:val="hy-AM"/>
        </w:rPr>
        <w:t xml:space="preserve">10.8 </w:t>
      </w:r>
      <w:r xmlns:w="http://schemas.openxmlformats.org/wordprocessingml/2006/main" w:rsidRPr="00D96837">
        <w:rPr>
          <w:rFonts w:ascii="GHEA Grapalat" w:eastAsia="Times New Roman" w:hAnsi="GHEA Grapalat" w:cs="Sylfaen"/>
          <w:sz w:val="20"/>
          <w:szCs w:val="24"/>
          <w:lang w:val="af-ZA"/>
        </w:rPr>
        <w:t xml:space="preserve">The Client's manager </w:t>
      </w:r>
      <w:r xmlns:w="http://schemas.openxmlformats.org/wordprocessingml/2006/main" w:rsidRPr="00D96837">
        <w:rPr>
          <w:rFonts w:ascii="GHEA Grapalat" w:eastAsia="Times New Roman" w:hAnsi="GHEA Grapalat" w:cs="Sylfaen"/>
          <w:sz w:val="20"/>
          <w:szCs w:val="24"/>
          <w:lang w:val="hy-AM"/>
        </w:rPr>
        <w:t xml:space="preserve">shall notify in writing of the return of </w:t>
      </w:r>
      <w:r xmlns:w="http://schemas.openxmlformats.org/wordprocessingml/2006/main" w:rsidRPr="00D96837">
        <w:rPr>
          <w:rFonts w:ascii="GHEA Grapalat" w:eastAsia="Times New Roman" w:hAnsi="GHEA Grapalat" w:cs="Sylfaen"/>
          <w:sz w:val="20"/>
          <w:szCs w:val="24"/>
          <w:lang w:val="hy-AM"/>
        </w:rPr>
        <w:t xml:space="preserve">the contract or qualification </w:t>
      </w:r>
      <w:r xmlns:w="http://schemas.openxmlformats.org/wordprocessingml/2006/main" w:rsidRPr="00D96837">
        <w:rPr>
          <w:rFonts w:ascii="GHEA Grapalat" w:eastAsia="Times New Roman" w:hAnsi="GHEA Grapalat" w:cs="Sylfaen"/>
          <w:sz w:val="20"/>
          <w:szCs w:val="24"/>
          <w:lang w:val="af-ZA"/>
        </w:rPr>
        <w:t xml:space="preserve">security :</w:t>
      </w:r>
    </w:p>
    <w:p w14:paraId="14607DA8" w14:textId="77777777" w:rsidR="00D96837" w:rsidRPr="00D96837" w:rsidRDefault="00D96837" w:rsidP="00D96837">
      <w:pPr xmlns:w="http://schemas.openxmlformats.org/wordprocessingml/2006/main">
        <w:spacing w:after="0" w:line="240" w:lineRule="auto"/>
        <w:ind w:firstLine="375"/>
        <w:jc w:val="both"/>
        <w:rPr>
          <w:rFonts w:ascii="GHEA Grapalat" w:eastAsia="Times New Roman" w:hAnsi="GHEA Grapalat" w:cs="Sylfaen"/>
          <w:sz w:val="20"/>
          <w:szCs w:val="24"/>
          <w:lang w:val="hy-AM"/>
        </w:rPr>
      </w:pPr>
      <w:r xmlns:w="http://schemas.openxmlformats.org/wordprocessingml/2006/main" w:rsidRPr="00D96837">
        <w:rPr>
          <w:rFonts w:ascii="GHEA Grapalat" w:eastAsia="Times New Roman" w:hAnsi="GHEA Grapalat" w:cs="Sylfaen"/>
          <w:sz w:val="20"/>
          <w:szCs w:val="24"/>
          <w:lang w:val="hy-AM"/>
        </w:rPr>
        <w:t xml:space="preserve">- in case of security submitted in the form of cash, to the Ministry of Finance of the Republic of Armenia, within </w:t>
      </w:r>
      <w:r xmlns:w="http://schemas.openxmlformats.org/wordprocessingml/2006/main" w:rsidRPr="00D96837">
        <w:rPr>
          <w:rFonts w:ascii="GHEA Grapalat" w:eastAsia="Times New Roman" w:hAnsi="GHEA Grapalat" w:cs="Sylfaen"/>
          <w:sz w:val="20"/>
          <w:szCs w:val="24"/>
          <w:lang w:val="hy-AM"/>
        </w:rPr>
        <w:t xml:space="preserve">five </w:t>
      </w:r>
      <w:r xmlns:w="http://schemas.openxmlformats.org/wordprocessingml/2006/main" w:rsidRPr="00D96837">
        <w:rPr>
          <w:rFonts w:ascii="GHEA Grapalat" w:eastAsia="Times New Roman" w:hAnsi="GHEA Grapalat" w:cs="Sylfaen"/>
          <w:sz w:val="20"/>
          <w:szCs w:val="24"/>
          <w:lang w:val="af-ZA"/>
        </w:rPr>
        <w:t xml:space="preserve">working days </w:t>
      </w:r>
      <w:r xmlns:w="http://schemas.openxmlformats.org/wordprocessingml/2006/main" w:rsidRPr="00D96837">
        <w:rPr>
          <w:rFonts w:ascii="GHEA Grapalat" w:eastAsia="Times New Roman" w:hAnsi="GHEA Grapalat" w:cs="Sylfaen"/>
          <w:sz w:val="20"/>
          <w:szCs w:val="24"/>
          <w:lang w:val="af-ZA"/>
        </w:rPr>
        <w:t xml:space="preserve">following the date on which the basis </w:t>
      </w:r>
      <w:r xmlns:w="http://schemas.openxmlformats.org/wordprocessingml/2006/main" w:rsidRPr="00D96837">
        <w:rPr>
          <w:rFonts w:ascii="GHEA Grapalat" w:eastAsia="Times New Roman" w:hAnsi="GHEA Grapalat" w:cs="Sylfaen"/>
          <w:sz w:val="20"/>
          <w:szCs w:val="24"/>
          <w:lang w:val="hy-AM"/>
        </w:rPr>
        <w:t xml:space="preserve">for the return </w:t>
      </w:r>
      <w:r xmlns:w="http://schemas.openxmlformats.org/wordprocessingml/2006/main" w:rsidRPr="00D96837">
        <w:rPr>
          <w:rFonts w:ascii="GHEA Grapalat" w:eastAsia="Times New Roman" w:hAnsi="GHEA Grapalat" w:cs="Sylfaen"/>
          <w:sz w:val="20"/>
          <w:szCs w:val="24"/>
          <w:lang w:val="af-ZA"/>
        </w:rPr>
        <w:t xml:space="preserve">of the security arises </w:t>
      </w:r>
      <w:r xmlns:w="http://schemas.openxmlformats.org/wordprocessingml/2006/main" w:rsidRPr="00D96837">
        <w:rPr>
          <w:rFonts w:ascii="GHEA Grapalat" w:eastAsia="Times New Roman" w:hAnsi="GHEA Grapalat" w:cs="Sylfaen"/>
          <w:sz w:val="20"/>
          <w:szCs w:val="24"/>
          <w:lang w:val="hy-AM"/>
        </w:rPr>
        <w:t xml:space="preserve">, attaching a copy of the document submitted with the application justifying the payment;</w:t>
      </w:r>
    </w:p>
    <w:p w14:paraId="54C14D41" w14:textId="77777777" w:rsidR="00D96837" w:rsidRPr="00D96837" w:rsidRDefault="00D96837" w:rsidP="00D96837">
      <w:pPr xmlns:w="http://schemas.openxmlformats.org/wordprocessingml/2006/main">
        <w:spacing w:after="0" w:line="240" w:lineRule="auto"/>
        <w:ind w:firstLine="375"/>
        <w:jc w:val="both"/>
        <w:rPr>
          <w:rFonts w:ascii="GHEA Grapalat" w:eastAsia="Times New Roman" w:hAnsi="GHEA Grapalat" w:cs="Sylfaen"/>
          <w:sz w:val="20"/>
          <w:szCs w:val="24"/>
          <w:lang w:val="hy-AM"/>
        </w:rPr>
      </w:pPr>
      <w:r xmlns:w="http://schemas.openxmlformats.org/wordprocessingml/2006/main" w:rsidRPr="00D96837">
        <w:rPr>
          <w:rFonts w:ascii="GHEA Grapalat" w:eastAsia="Times New Roman" w:hAnsi="GHEA Grapalat" w:cs="Sylfaen"/>
          <w:sz w:val="20"/>
          <w:szCs w:val="24"/>
          <w:lang w:val="hy-AM"/>
        </w:rPr>
        <w:t xml:space="preserve">- in the case of collateral presented in the form of a bank guarantee, to the bank that issued the guarantee, within </w:t>
      </w:r>
      <w:r xmlns:w="http://schemas.openxmlformats.org/wordprocessingml/2006/main" w:rsidRPr="00D96837">
        <w:rPr>
          <w:rFonts w:ascii="GHEA Grapalat" w:eastAsia="Times New Roman" w:hAnsi="GHEA Grapalat" w:cs="Sylfaen"/>
          <w:sz w:val="20"/>
          <w:szCs w:val="24"/>
          <w:lang w:val="hy-AM"/>
        </w:rPr>
        <w:t xml:space="preserve">five </w:t>
      </w:r>
      <w:r xmlns:w="http://schemas.openxmlformats.org/wordprocessingml/2006/main" w:rsidRPr="00D96837">
        <w:rPr>
          <w:rFonts w:ascii="GHEA Grapalat" w:eastAsia="Times New Roman" w:hAnsi="GHEA Grapalat" w:cs="Sylfaen"/>
          <w:sz w:val="20"/>
          <w:szCs w:val="24"/>
          <w:lang w:val="af-ZA"/>
        </w:rPr>
        <w:t xml:space="preserve">business days </w:t>
      </w:r>
      <w:r xmlns:w="http://schemas.openxmlformats.org/wordprocessingml/2006/main" w:rsidRPr="00D96837">
        <w:rPr>
          <w:rFonts w:ascii="GHEA Grapalat" w:eastAsia="Times New Roman" w:hAnsi="GHEA Grapalat" w:cs="Sylfaen"/>
          <w:sz w:val="20"/>
          <w:szCs w:val="24"/>
          <w:lang w:val="af-ZA"/>
        </w:rPr>
        <w:t xml:space="preserve">following the date on which the basis </w:t>
      </w:r>
      <w:r xmlns:w="http://schemas.openxmlformats.org/wordprocessingml/2006/main" w:rsidRPr="00D96837">
        <w:rPr>
          <w:rFonts w:ascii="GHEA Grapalat" w:eastAsia="Times New Roman" w:hAnsi="GHEA Grapalat" w:cs="Sylfaen"/>
          <w:sz w:val="20"/>
          <w:szCs w:val="24"/>
          <w:lang w:val="hy-AM"/>
        </w:rPr>
        <w:t xml:space="preserve">for returning </w:t>
      </w:r>
      <w:r xmlns:w="http://schemas.openxmlformats.org/wordprocessingml/2006/main" w:rsidRPr="00D96837">
        <w:rPr>
          <w:rFonts w:ascii="GHEA Grapalat" w:eastAsia="Times New Roman" w:hAnsi="GHEA Grapalat" w:cs="Sylfaen"/>
          <w:sz w:val="20"/>
          <w:szCs w:val="24"/>
          <w:lang w:val="af-ZA"/>
        </w:rPr>
        <w:t xml:space="preserve">the collateral arises </w:t>
      </w:r>
      <w:r xmlns:w="http://schemas.openxmlformats.org/wordprocessingml/2006/main" w:rsidRPr="00D96837">
        <w:rPr>
          <w:rFonts w:ascii="GHEA Grapalat" w:eastAsia="Times New Roman" w:hAnsi="GHEA Grapalat" w:cs="Sylfaen"/>
          <w:sz w:val="20"/>
          <w:szCs w:val="24"/>
          <w:lang w:val="hy-AM"/>
        </w:rPr>
        <w:t xml:space="preserve">,</w:t>
      </w:r>
    </w:p>
    <w:p w14:paraId="16BD8B6F" w14:textId="77777777" w:rsidR="00D96837" w:rsidRPr="00D96837" w:rsidRDefault="00D96837" w:rsidP="00D96837">
      <w:pPr xmlns:w="http://schemas.openxmlformats.org/wordprocessingml/2006/main">
        <w:spacing w:after="0" w:line="240" w:lineRule="auto"/>
        <w:ind w:firstLine="375"/>
        <w:jc w:val="both"/>
        <w:rPr>
          <w:rFonts w:ascii="Calibri" w:eastAsia="Times New Roman" w:hAnsi="Calibri" w:cs="Times New Roman"/>
          <w:sz w:val="20"/>
          <w:szCs w:val="20"/>
          <w:lang w:val="hy-AM"/>
        </w:rPr>
      </w:pPr>
      <w:r xmlns:w="http://schemas.openxmlformats.org/wordprocessingml/2006/main" w:rsidRPr="00D96837">
        <w:rPr>
          <w:rFonts w:ascii="GHEA Grapalat" w:eastAsia="Times New Roman" w:hAnsi="GHEA Grapalat" w:cs="Sylfaen"/>
          <w:sz w:val="20"/>
          <w:szCs w:val="24"/>
          <w:lang w:val="hy-AM"/>
        </w:rPr>
        <w:t xml:space="preserve">- in the case of collateral submitted in the form of a penalty, to the participant who submitted it, within </w:t>
      </w:r>
      <w:r xmlns:w="http://schemas.openxmlformats.org/wordprocessingml/2006/main" w:rsidRPr="00D96837">
        <w:rPr>
          <w:rFonts w:ascii="GHEA Grapalat" w:eastAsia="Times New Roman" w:hAnsi="GHEA Grapalat" w:cs="Sylfaen"/>
          <w:sz w:val="20"/>
          <w:szCs w:val="24"/>
          <w:lang w:val="hy-AM"/>
        </w:rPr>
        <w:t xml:space="preserve">five </w:t>
      </w:r>
      <w:r xmlns:w="http://schemas.openxmlformats.org/wordprocessingml/2006/main" w:rsidRPr="00D96837">
        <w:rPr>
          <w:rFonts w:ascii="GHEA Grapalat" w:eastAsia="Times New Roman" w:hAnsi="GHEA Grapalat" w:cs="Sylfaen"/>
          <w:sz w:val="20"/>
          <w:szCs w:val="24"/>
          <w:lang w:val="af-ZA"/>
        </w:rPr>
        <w:t xml:space="preserve">working days </w:t>
      </w:r>
      <w:r xmlns:w="http://schemas.openxmlformats.org/wordprocessingml/2006/main" w:rsidRPr="00D96837">
        <w:rPr>
          <w:rFonts w:ascii="GHEA Grapalat" w:eastAsia="Times New Roman" w:hAnsi="GHEA Grapalat" w:cs="Sylfaen"/>
          <w:sz w:val="20"/>
          <w:szCs w:val="24"/>
          <w:lang w:val="af-ZA"/>
        </w:rPr>
        <w:t xml:space="preserve">following the date on which the grounds </w:t>
      </w:r>
      <w:r xmlns:w="http://schemas.openxmlformats.org/wordprocessingml/2006/main" w:rsidRPr="00D96837">
        <w:rPr>
          <w:rFonts w:ascii="GHEA Grapalat" w:eastAsia="Times New Roman" w:hAnsi="GHEA Grapalat" w:cs="Sylfaen"/>
          <w:sz w:val="20"/>
          <w:szCs w:val="24"/>
          <w:lang w:val="hy-AM"/>
        </w:rPr>
        <w:t xml:space="preserve">for returning </w:t>
      </w:r>
      <w:r xmlns:w="http://schemas.openxmlformats.org/wordprocessingml/2006/main" w:rsidRPr="00D96837">
        <w:rPr>
          <w:rFonts w:ascii="GHEA Grapalat" w:eastAsia="Times New Roman" w:hAnsi="GHEA Grapalat" w:cs="Sylfaen"/>
          <w:sz w:val="20"/>
          <w:szCs w:val="24"/>
          <w:lang w:val="af-ZA"/>
        </w:rPr>
        <w:t xml:space="preserve">the collateral arise </w:t>
      </w:r>
      <w:r xmlns:w="http://schemas.openxmlformats.org/wordprocessingml/2006/main" w:rsidRPr="00D96837">
        <w:rPr>
          <w:rFonts w:ascii="GHEA Grapalat" w:eastAsia="Times New Roman" w:hAnsi="GHEA Grapalat" w:cs="Sylfaen"/>
          <w:sz w:val="20"/>
          <w:szCs w:val="24"/>
          <w:lang w:val="hy-AM"/>
        </w:rPr>
        <w:t xml:space="preserve">.</w:t>
      </w:r>
    </w:p>
    <w:p w14:paraId="009AEC7B" w14:textId="77777777" w:rsidR="00D96837" w:rsidRPr="00D96837" w:rsidRDefault="00D96837" w:rsidP="00D96837">
      <w:pPr>
        <w:spacing w:after="0" w:line="240" w:lineRule="auto"/>
        <w:ind w:firstLine="375"/>
        <w:jc w:val="both"/>
        <w:rPr>
          <w:rFonts w:ascii="GHEA Grapalat" w:eastAsia="Times New Roman" w:hAnsi="GHEA Grapalat" w:cs="Sylfaen"/>
          <w:sz w:val="20"/>
          <w:szCs w:val="24"/>
          <w:lang w:val="hy-AM"/>
        </w:rPr>
      </w:pPr>
    </w:p>
    <w:p w14:paraId="526EE547" w14:textId="77777777" w:rsidR="00D96837" w:rsidRPr="00D96837" w:rsidRDefault="00D96837" w:rsidP="00D96837">
      <w:pPr>
        <w:spacing w:after="0" w:line="240" w:lineRule="auto"/>
        <w:ind w:firstLine="567"/>
        <w:jc w:val="both"/>
        <w:rPr>
          <w:rFonts w:ascii="GHEA Grapalat" w:eastAsia="Times New Roman" w:hAnsi="GHEA Grapalat" w:cs="Times New Roman"/>
          <w:b/>
          <w:sz w:val="24"/>
          <w:lang w:val="af-ZA"/>
        </w:rPr>
      </w:pPr>
    </w:p>
    <w:p w14:paraId="035EB049" w14:textId="77777777" w:rsidR="00D96837" w:rsidRPr="00D96837" w:rsidRDefault="00D96837" w:rsidP="00D96837">
      <w:pPr xmlns:w="http://schemas.openxmlformats.org/wordprocessingml/2006/main">
        <w:spacing w:after="0" w:line="240" w:lineRule="auto"/>
        <w:jc w:val="center"/>
        <w:rPr>
          <w:rFonts w:ascii="GHEA Grapalat" w:eastAsia="Times New Roman" w:hAnsi="GHEA Grapalat" w:cs="Arial"/>
          <w:b/>
          <w:sz w:val="20"/>
          <w:szCs w:val="24"/>
          <w:lang w:val="af-ZA"/>
        </w:rPr>
      </w:pPr>
      <w:r xmlns:w="http://schemas.openxmlformats.org/wordprocessingml/2006/main" w:rsidRPr="00D96837">
        <w:rPr>
          <w:rFonts w:ascii="GHEA Grapalat" w:eastAsia="Times New Roman" w:hAnsi="GHEA Grapalat" w:cs="Times New Roman"/>
          <w:b/>
          <w:sz w:val="20"/>
          <w:szCs w:val="24"/>
          <w:lang w:val="af-ZA"/>
        </w:rPr>
        <w:t xml:space="preserve">11. </w:t>
      </w:r>
      <w:r xmlns:w="http://schemas.openxmlformats.org/wordprocessingml/2006/main" w:rsidRPr="00D96837">
        <w:rPr>
          <w:rFonts w:ascii="GHEA Grapalat" w:eastAsia="Times New Roman" w:hAnsi="GHEA Grapalat" w:cs="Sylfaen"/>
          <w:b/>
          <w:sz w:val="20"/>
          <w:szCs w:val="24"/>
          <w:lang w:val="af-ZA"/>
        </w:rPr>
        <w:t xml:space="preserve">PROCEDURE</w:t>
      </w:r>
      <w:r xmlns:w="http://schemas.openxmlformats.org/wordprocessingml/2006/main" w:rsidRPr="00D96837">
        <w:rPr>
          <w:rFonts w:ascii="GHEA Grapalat" w:eastAsia="Times New Roman" w:hAnsi="GHEA Grapalat" w:cs="Arial"/>
          <w:b/>
          <w:sz w:val="20"/>
          <w:szCs w:val="24"/>
          <w:lang w:val="af-ZA"/>
        </w:rPr>
        <w:t xml:space="preserve"> </w:t>
      </w:r>
      <w:r xmlns:w="http://schemas.openxmlformats.org/wordprocessingml/2006/main" w:rsidRPr="00D96837">
        <w:rPr>
          <w:rFonts w:ascii="GHEA Grapalat" w:eastAsia="Times New Roman" w:hAnsi="GHEA Grapalat" w:cs="Sylfaen"/>
          <w:b/>
          <w:sz w:val="20"/>
          <w:szCs w:val="24"/>
          <w:lang w:val="af-ZA"/>
        </w:rPr>
        <w:t xml:space="preserve">UNEXPECTED</w:t>
      </w:r>
      <w:r xmlns:w="http://schemas.openxmlformats.org/wordprocessingml/2006/main" w:rsidRPr="00D96837">
        <w:rPr>
          <w:rFonts w:ascii="GHEA Grapalat" w:eastAsia="Times New Roman" w:hAnsi="GHEA Grapalat" w:cs="Arial"/>
          <w:b/>
          <w:sz w:val="20"/>
          <w:szCs w:val="24"/>
          <w:lang w:val="af-ZA"/>
        </w:rPr>
        <w:t xml:space="preserve"> </w:t>
      </w:r>
      <w:r xmlns:w="http://schemas.openxmlformats.org/wordprocessingml/2006/main" w:rsidRPr="00D96837">
        <w:rPr>
          <w:rFonts w:ascii="GHEA Grapalat" w:eastAsia="Times New Roman" w:hAnsi="GHEA Grapalat" w:cs="Sylfaen"/>
          <w:b/>
          <w:sz w:val="20"/>
          <w:szCs w:val="24"/>
          <w:lang w:val="af-ZA"/>
        </w:rPr>
        <w:t xml:space="preserve">DECLARING</w:t>
      </w:r>
    </w:p>
    <w:p w14:paraId="629D9724" w14:textId="77777777" w:rsidR="00D96837" w:rsidRPr="00D96837" w:rsidRDefault="00D96837" w:rsidP="00D96837">
      <w:pPr>
        <w:spacing w:after="0" w:line="240" w:lineRule="auto"/>
        <w:jc w:val="center"/>
        <w:rPr>
          <w:rFonts w:ascii="GHEA Grapalat" w:eastAsia="Times New Roman" w:hAnsi="GHEA Grapalat" w:cs="Times New Roman"/>
          <w:b/>
          <w:sz w:val="20"/>
          <w:szCs w:val="24"/>
          <w:lang w:val="af-ZA"/>
        </w:rPr>
      </w:pPr>
    </w:p>
    <w:p w14:paraId="52BC29E0"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Times New Roman"/>
          <w:sz w:val="20"/>
          <w:szCs w:val="24"/>
          <w:lang w:val="af-ZA"/>
        </w:rPr>
        <w:t xml:space="preserve">11. </w:t>
      </w:r>
      <w:r xmlns:w="http://schemas.openxmlformats.org/wordprocessingml/2006/main" w:rsidRPr="00D96837">
        <w:rPr>
          <w:rFonts w:ascii="GHEA Grapalat" w:eastAsia="Times New Roman" w:hAnsi="GHEA Grapalat" w:cs="Sylfaen"/>
          <w:sz w:val="20"/>
          <w:szCs w:val="24"/>
          <w:lang w:val="af-ZA"/>
        </w:rPr>
        <w:t xml:space="preserve">1 </w:t>
      </w:r>
      <w:r xmlns:w="http://schemas.openxmlformats.org/wordprocessingml/2006/main" w:rsidRPr="00D96837">
        <w:rPr>
          <w:rFonts w:ascii="GHEA Grapalat" w:eastAsia="Times New Roman" w:hAnsi="GHEA Grapalat" w:cs="Sylfaen"/>
          <w:sz w:val="20"/>
          <w:szCs w:val="24"/>
        </w:rPr>
        <w:t xml:space="preserve">Law </w:t>
      </w:r>
      <w:r xmlns:w="http://schemas.openxmlformats.org/wordprocessingml/2006/main" w:rsidRPr="00D96837">
        <w:rPr>
          <w:rFonts w:ascii="GHEA Grapalat" w:eastAsia="Times New Roman" w:hAnsi="GHEA Grapalat" w:cs="Sylfaen"/>
          <w:sz w:val="20"/>
          <w:szCs w:val="24"/>
          <w:lang w:val="af-ZA"/>
        </w:rPr>
        <w:t xml:space="preserve">37</w:t>
      </w:r>
      <w:r xmlns:w="http://schemas.openxmlformats.org/wordprocessingml/2006/main" w:rsidRPr="00D96837">
        <w:rPr>
          <w:rFonts w:ascii="GHEA Grapalat" w:eastAsia="Times New Roman" w:hAnsi="GHEA Grapalat" w:cs="Sylfaen"/>
          <w:sz w:val="20"/>
          <w:szCs w:val="24"/>
        </w:rPr>
        <w:t xml:space="preser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article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according </w:t>
      </w:r>
      <w:r xmlns:w="http://schemas.openxmlformats.org/wordprocessingml/2006/main" w:rsidRPr="00D96837">
        <w:rPr>
          <w:rFonts w:ascii="GHEA Grapalat" w:eastAsia="Times New Roman" w:hAnsi="GHEA Grapalat" w:cs="Sylfaen"/>
          <w:sz w:val="20"/>
          <w:szCs w:val="24"/>
          <w:lang w:val="af-ZA"/>
        </w:rPr>
        <w:t xml:space="preserve">to </w:t>
      </w:r>
      <w:r xmlns:w="http://schemas.openxmlformats.org/wordprocessingml/2006/main" w:rsidRPr="00D96837">
        <w:rPr>
          <w:rFonts w:ascii="GHEA Grapalat" w:eastAsia="Times New Roman" w:hAnsi="GHEA Grapalat" w:cs="Sylfaen"/>
          <w:sz w:val="20"/>
          <w:szCs w:val="24"/>
        </w:rPr>
        <w:t xml:space="preserve">the committee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the procedure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failed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declare </w:t>
      </w:r>
      <w:r xmlns:w="http://schemas.openxmlformats.org/wordprocessingml/2006/main" w:rsidRPr="00D96837">
        <w:rPr>
          <w:rFonts w:ascii="GHEA Grapalat" w:eastAsia="Times New Roman" w:hAnsi="GHEA Grapalat" w:cs="Sylfaen"/>
          <w:sz w:val="20"/>
          <w:szCs w:val="24"/>
        </w:rPr>
        <w:t xml:space="preserve">if </w:t>
      </w:r>
      <w:r xmlns:w="http://schemas.openxmlformats.org/wordprocessingml/2006/main" w:rsidRPr="00D96837">
        <w:rPr>
          <w:rFonts w:ascii="GHEA Grapalat" w:eastAsia="Times New Roman" w:hAnsi="GHEA Grapalat" w:cs="Sylfaen"/>
          <w:sz w:val="20"/>
          <w:szCs w:val="24"/>
          <w:lang w:val="af-ZA"/>
        </w:rPr>
        <w:t xml:space="preserve">:</w:t>
      </w:r>
      <w:r xmlns:w="http://schemas.openxmlformats.org/wordprocessingml/2006/main" w:rsidRPr="00D96837">
        <w:rPr>
          <w:rFonts w:ascii="GHEA Grapalat" w:eastAsia="Times New Roman" w:hAnsi="GHEA Grapalat" w:cs="Sylfaen"/>
          <w:sz w:val="20"/>
          <w:szCs w:val="24"/>
          <w:lang w:val="af-ZA"/>
        </w:rPr>
        <w:t xml:space="preserve">​</w:t>
      </w:r>
    </w:p>
    <w:p w14:paraId="179F6280"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lang w:val="af-ZA"/>
        </w:rPr>
        <w:t xml:space="preserve">1) </w:t>
      </w:r>
      <w:r xmlns:w="http://schemas.openxmlformats.org/wordprocessingml/2006/main" w:rsidRPr="00D96837">
        <w:rPr>
          <w:rFonts w:ascii="GHEA Grapalat" w:eastAsia="Times New Roman" w:hAnsi="GHEA Grapalat" w:cs="Sylfaen"/>
          <w:sz w:val="20"/>
          <w:szCs w:val="24"/>
        </w:rPr>
        <w:t xml:space="preserve">from applications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no</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one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no</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correspond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invitation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the conditions </w:t>
      </w:r>
      <w:r xmlns:w="http://schemas.openxmlformats.org/wordprocessingml/2006/main" w:rsidRPr="00D96837">
        <w:rPr>
          <w:rFonts w:ascii="GHEA Grapalat" w:eastAsia="Times New Roman" w:hAnsi="GHEA Grapalat" w:cs="Sylfaen"/>
          <w:sz w:val="20"/>
          <w:szCs w:val="24"/>
          <w:lang w:val="af-ZA"/>
        </w:rPr>
        <w:t xml:space="preserve">.</w:t>
      </w:r>
    </w:p>
    <w:p w14:paraId="58928018"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vertAlign w:val="superscript"/>
          <w:lang w:val="hy-AM"/>
        </w:rPr>
      </w:pPr>
      <w:r xmlns:w="http://schemas.openxmlformats.org/wordprocessingml/2006/main" w:rsidRPr="00D96837">
        <w:rPr>
          <w:rFonts w:ascii="GHEA Grapalat" w:eastAsia="Times New Roman" w:hAnsi="GHEA Grapalat" w:cs="Sylfaen"/>
          <w:sz w:val="20"/>
          <w:szCs w:val="24"/>
          <w:lang w:val="af-ZA"/>
        </w:rPr>
        <w:t xml:space="preserve">2) </w:t>
      </w:r>
      <w:r xmlns:w="http://schemas.openxmlformats.org/wordprocessingml/2006/main" w:rsidRPr="00D96837">
        <w:rPr>
          <w:rFonts w:ascii="GHEA Grapalat" w:eastAsia="Times New Roman" w:hAnsi="GHEA Grapalat" w:cs="Sylfaen"/>
          <w:sz w:val="20"/>
          <w:szCs w:val="24"/>
        </w:rPr>
        <w:t xml:space="preserve">cessation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existence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have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purchase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The requirement </w:t>
      </w:r>
      <w:r xmlns:w="http://schemas.openxmlformats.org/wordprocessingml/2006/main" w:rsidRPr="00D96837">
        <w:rPr>
          <w:rFonts w:ascii="GHEA Grapalat" w:eastAsia="Times New Roman" w:hAnsi="GHEA Grapalat" w:cs="Sylfaen"/>
          <w:sz w:val="20"/>
          <w:szCs w:val="24"/>
          <w:lang w:val="hy-AM"/>
        </w:rPr>
        <w:t xml:space="preserve">: Moreover, the </w:t>
      </w:r>
      <w:r xmlns:w="http://schemas.openxmlformats.org/wordprocessingml/2006/main" w:rsidRPr="00D96837">
        <w:rPr>
          <w:rFonts w:ascii="GHEA Grapalat" w:eastAsia="Times New Roman" w:hAnsi="GHEA Grapalat" w:cs="Sylfaen"/>
          <w:sz w:val="20"/>
          <w:szCs w:val="24"/>
        </w:rPr>
        <w:t xml:space="preserve">requirement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or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communities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needs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number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organized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purchase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the procedure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can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completely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or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partial</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failed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be announced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respectively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Armenia</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Republic</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government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or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community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council of elders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other</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customers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in case </w:t>
      </w:r>
      <w:r xmlns:w="http://schemas.openxmlformats.org/wordprocessingml/2006/main" w:rsidRPr="00D96837">
        <w:rPr>
          <w:rFonts w:ascii="GHEA Grapalat" w:eastAsia="Times New Roman" w:hAnsi="GHEA Grapalat" w:cs="Sylfaen"/>
          <w:sz w:val="20"/>
          <w:szCs w:val="24"/>
          <w:lang w:val="af-ZA"/>
        </w:rPr>
        <w:t xml:space="preserve">of </w:t>
      </w:r>
      <w:r xmlns:w="http://schemas.openxmlformats.org/wordprocessingml/2006/main" w:rsidRPr="00D96837">
        <w:rPr>
          <w:rFonts w:ascii="GHEA Grapalat" w:eastAsia="Times New Roman" w:hAnsi="GHEA Grapalat" w:cs="Sylfaen"/>
          <w:sz w:val="20"/>
          <w:szCs w:val="24"/>
        </w:rPr>
        <w:t xml:space="preserve">general</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management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implementing</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authorized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body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leader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and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foundations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in case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trustees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council</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decision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basis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on </w:t>
      </w:r>
      <w:r xmlns:w="http://schemas.openxmlformats.org/wordprocessingml/2006/main" w:rsidRPr="00D96837">
        <w:rPr>
          <w:rFonts w:ascii="GHEA Grapalat" w:eastAsia="Times New Roman" w:hAnsi="GHEA Grapalat" w:cs="Sylfaen"/>
          <w:sz w:val="20"/>
          <w:szCs w:val="24"/>
          <w:lang w:val="hy-AM"/>
        </w:rPr>
        <w:t xml:space="preserve">.</w:t>
      </w:r>
      <w:r xmlns:w="http://schemas.openxmlformats.org/wordprocessingml/2006/main" w:rsidRPr="00D96837">
        <w:rPr>
          <w:rFonts w:ascii="GHEA Grapalat" w:eastAsia="Times New Roman" w:hAnsi="GHEA Grapalat" w:cs="Sylfaen"/>
          <w:sz w:val="20"/>
          <w:szCs w:val="24"/>
          <w:vertAlign w:val="superscript"/>
          <w:lang w:val="hy-AM"/>
        </w:rPr>
        <w:footnoteReference xmlns:w="http://schemas.openxmlformats.org/wordprocessingml/2006/main" w:id="9"/>
      </w:r>
    </w:p>
    <w:p w14:paraId="07491062"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lang w:val="af-ZA"/>
        </w:rPr>
        <w:t xml:space="preserve">3) </w:t>
      </w:r>
      <w:r xmlns:w="http://schemas.openxmlformats.org/wordprocessingml/2006/main" w:rsidRPr="00D96837">
        <w:rPr>
          <w:rFonts w:ascii="GHEA Grapalat" w:eastAsia="Times New Roman" w:hAnsi="GHEA Grapalat" w:cs="Sylfaen"/>
          <w:sz w:val="20"/>
          <w:szCs w:val="24"/>
          <w:lang w:val="hy-AM"/>
        </w:rPr>
        <w:t xml:space="preserve">no</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one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application</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no</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hy-AM"/>
        </w:rPr>
        <w:t xml:space="preserve">presented </w:t>
      </w:r>
      <w:r xmlns:w="http://schemas.openxmlformats.org/wordprocessingml/2006/main" w:rsidRPr="00D96837">
        <w:rPr>
          <w:rFonts w:ascii="GHEA Grapalat" w:eastAsia="Times New Roman" w:hAnsi="GHEA Grapalat" w:cs="Sylfaen"/>
          <w:sz w:val="20"/>
          <w:szCs w:val="24"/>
          <w:lang w:val="af-ZA"/>
        </w:rPr>
        <w:t xml:space="preserve">.</w:t>
      </w:r>
    </w:p>
    <w:p w14:paraId="19063627"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lang w:val="af-ZA"/>
        </w:rPr>
        <w:t xml:space="preserve">4) </w:t>
      </w:r>
      <w:r xmlns:w="http://schemas.openxmlformats.org/wordprocessingml/2006/main" w:rsidRPr="00D96837">
        <w:rPr>
          <w:rFonts w:ascii="GHEA Grapalat" w:eastAsia="Times New Roman" w:hAnsi="GHEA Grapalat" w:cs="Sylfaen"/>
          <w:sz w:val="20"/>
          <w:szCs w:val="24"/>
        </w:rPr>
        <w:t xml:space="preserve">contract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no</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being sealed.</w:t>
      </w:r>
    </w:p>
    <w:p w14:paraId="1E5832A3" w14:textId="77777777" w:rsidR="00D96837" w:rsidRPr="00D96837" w:rsidRDefault="00D96837" w:rsidP="00D96837">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D96837">
        <w:rPr>
          <w:rFonts w:ascii="GHEA Grapalat" w:eastAsia="Times New Roman" w:hAnsi="GHEA Grapalat" w:cs="Sylfaen"/>
          <w:sz w:val="20"/>
          <w:szCs w:val="24"/>
          <w:lang w:val="af-ZA"/>
        </w:rPr>
        <w:t xml:space="preserve">11.2 G </w:t>
      </w:r>
      <w:r xmlns:w="http://schemas.openxmlformats.org/wordprocessingml/2006/main" w:rsidRPr="00D96837">
        <w:rPr>
          <w:rFonts w:ascii="GHEA Grapalat" w:eastAsia="Times New Roman" w:hAnsi="GHEA Grapalat" w:cs="Sylfaen"/>
          <w:sz w:val="20"/>
          <w:szCs w:val="24"/>
        </w:rPr>
        <w:t xml:space="preserve">like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the procedure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failed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to </w:t>
      </w:r>
      <w:r xmlns:w="http://schemas.openxmlformats.org/wordprocessingml/2006/main" w:rsidRPr="00D96837">
        <w:rPr>
          <w:rFonts w:ascii="GHEA Grapalat" w:eastAsia="Times New Roman" w:hAnsi="GHEA Grapalat" w:cs="Sylfaen"/>
          <w:sz w:val="20"/>
          <w:szCs w:val="24"/>
        </w:rPr>
        <w:t xml:space="preserve">be announced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subsequent</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lang w:val="en-US"/>
        </w:rPr>
        <w:t xml:space="preserve">working</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day</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During the period </w:t>
      </w:r>
      <w:r xmlns:w="http://schemas.openxmlformats.org/wordprocessingml/2006/main" w:rsidRPr="00D96837">
        <w:rPr>
          <w:rFonts w:ascii="GHEA Grapalat" w:eastAsia="Times New Roman" w:hAnsi="GHEA Grapalat" w:cs="Sylfaen"/>
          <w:sz w:val="20"/>
          <w:szCs w:val="24"/>
          <w:lang w:val="af-ZA"/>
        </w:rPr>
        <w:t xml:space="preserve">, the </w:t>
      </w:r>
      <w:r xmlns:w="http://schemas.openxmlformats.org/wordprocessingml/2006/main" w:rsidRPr="00D96837">
        <w:rPr>
          <w:rFonts w:ascii="GHEA Grapalat" w:eastAsia="Times New Roman" w:hAnsi="GHEA Grapalat" w:cs="Sylfaen"/>
          <w:sz w:val="20"/>
          <w:szCs w:val="24"/>
        </w:rPr>
        <w:t xml:space="preserve">client </w:t>
      </w:r>
      <w:r xmlns:w="http://schemas.openxmlformats.org/wordprocessingml/2006/main" w:rsidRPr="00D96837">
        <w:rPr>
          <w:rFonts w:ascii="GHEA Grapalat" w:eastAsia="Times New Roman" w:hAnsi="GHEA Grapalat" w:cs="Sylfaen"/>
          <w:sz w:val="20"/>
          <w:szCs w:val="24"/>
          <w:lang w:val="af-ZA"/>
        </w:rPr>
        <w:t xml:space="preserve">publishes </w:t>
      </w:r>
      <w:r xmlns:w="http://schemas.openxmlformats.org/wordprocessingml/2006/main" w:rsidRPr="00D96837">
        <w:rPr>
          <w:rFonts w:ascii="GHEA Grapalat" w:eastAsia="Times New Roman" w:hAnsi="GHEA Grapalat" w:cs="Sylfaen"/>
          <w:sz w:val="20"/>
          <w:szCs w:val="24"/>
        </w:rPr>
        <w:t xml:space="preserve">an announcement in the newsletter </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in which</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be noted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is</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purchase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the procedure</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failed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to be announced</w:t>
      </w:r>
      <w:r xmlns:w="http://schemas.openxmlformats.org/wordprocessingml/2006/main" w:rsidRPr="00D96837">
        <w:rPr>
          <w:rFonts w:ascii="GHEA Grapalat" w:eastAsia="Times New Roman" w:hAnsi="GHEA Grapalat" w:cs="Sylfaen"/>
          <w:sz w:val="20"/>
          <w:szCs w:val="24"/>
          <w:lang w:val="af-ZA"/>
        </w:rPr>
        <w:t xml:space="preserve"> </w:t>
      </w:r>
      <w:r xmlns:w="http://schemas.openxmlformats.org/wordprocessingml/2006/main" w:rsidRPr="00D96837">
        <w:rPr>
          <w:rFonts w:ascii="GHEA Grapalat" w:eastAsia="Times New Roman" w:hAnsi="GHEA Grapalat" w:cs="Sylfaen"/>
          <w:sz w:val="20"/>
          <w:szCs w:val="24"/>
        </w:rPr>
        <w:t xml:space="preserve">the justification.</w:t>
      </w:r>
      <w:r xmlns:w="http://schemas.openxmlformats.org/wordprocessingml/2006/main" w:rsidRPr="00D96837">
        <w:rPr>
          <w:rFonts w:ascii="GHEA Grapalat" w:eastAsia="Times New Roman" w:hAnsi="GHEA Grapalat" w:cs="Sylfaen"/>
          <w:sz w:val="20"/>
          <w:szCs w:val="24"/>
          <w:lang w:val="af-ZA"/>
        </w:rPr>
        <w:t xml:space="preserve"> </w:t>
      </w:r>
    </w:p>
    <w:p w14:paraId="389B6118" w14:textId="77777777" w:rsidR="00D96837" w:rsidRPr="00D96837" w:rsidRDefault="00D96837" w:rsidP="00D96837">
      <w:pPr>
        <w:spacing w:after="0" w:line="240" w:lineRule="auto"/>
        <w:ind w:firstLine="567"/>
        <w:jc w:val="both"/>
        <w:rPr>
          <w:rFonts w:ascii="GHEA Grapalat" w:eastAsia="Times New Roman" w:hAnsi="GHEA Grapalat" w:cs="Sylfaen"/>
          <w:sz w:val="20"/>
          <w:szCs w:val="24"/>
          <w:lang w:val="af-ZA"/>
        </w:rPr>
      </w:pPr>
    </w:p>
    <w:p w14:paraId="3BE8B34E" w14:textId="77777777" w:rsidR="00D96837" w:rsidRPr="00D96837" w:rsidRDefault="00D96837" w:rsidP="00D96837">
      <w:pPr>
        <w:spacing w:after="0" w:line="240" w:lineRule="auto"/>
        <w:ind w:firstLine="720"/>
        <w:jc w:val="both"/>
        <w:rPr>
          <w:rFonts w:ascii="GHEA Grapalat" w:eastAsia="Times New Roman" w:hAnsi="GHEA Grapalat" w:cs="Times New Roman"/>
          <w:sz w:val="18"/>
          <w:szCs w:val="18"/>
          <w:u w:val="single"/>
          <w:lang w:val="af-ZA"/>
        </w:rPr>
      </w:pPr>
    </w:p>
    <w:p w14:paraId="69338C27" w14:textId="77777777" w:rsidR="00D96837" w:rsidRPr="00D96837" w:rsidRDefault="00D96837" w:rsidP="00D96837">
      <w:pPr xmlns:w="http://schemas.openxmlformats.org/wordprocessingml/2006/main">
        <w:spacing w:after="0" w:line="240" w:lineRule="auto"/>
        <w:jc w:val="center"/>
        <w:rPr>
          <w:rFonts w:ascii="GHEA Grapalat" w:eastAsia="Times New Roman" w:hAnsi="GHEA Grapalat" w:cs="Times New Roman"/>
          <w:b/>
          <w:sz w:val="20"/>
          <w:szCs w:val="24"/>
          <w:lang w:val="af-ZA"/>
        </w:rPr>
      </w:pPr>
      <w:r xmlns:w="http://schemas.openxmlformats.org/wordprocessingml/2006/main" w:rsidRPr="00D96837">
        <w:rPr>
          <w:rFonts w:ascii="GHEA Grapalat" w:eastAsia="Times New Roman" w:hAnsi="GHEA Grapalat" w:cs="Times New Roman"/>
          <w:b/>
          <w:sz w:val="20"/>
          <w:szCs w:val="24"/>
          <w:lang w:val="af-ZA"/>
        </w:rPr>
        <w:t xml:space="preserve">12. ACTIONS RELATED TO THE PURCHASE PROCESS AND (OR)</w:t>
      </w:r>
    </w:p>
    <w:p w14:paraId="7994A5AE" w14:textId="77777777" w:rsidR="00D96837" w:rsidRPr="00D96837" w:rsidRDefault="00D96837" w:rsidP="00D96837">
      <w:pPr xmlns:w="http://schemas.openxmlformats.org/wordprocessingml/2006/main">
        <w:spacing w:after="0" w:line="240" w:lineRule="auto"/>
        <w:jc w:val="center"/>
        <w:rPr>
          <w:rFonts w:ascii="GHEA Grapalat" w:eastAsia="Times New Roman" w:hAnsi="GHEA Grapalat" w:cs="Times New Roman"/>
          <w:b/>
          <w:sz w:val="20"/>
          <w:szCs w:val="24"/>
          <w:lang w:val="af-ZA"/>
        </w:rPr>
      </w:pPr>
      <w:r xmlns:w="http://schemas.openxmlformats.org/wordprocessingml/2006/main" w:rsidRPr="00D96837">
        <w:rPr>
          <w:rFonts w:ascii="GHEA Grapalat" w:eastAsia="Times New Roman" w:hAnsi="GHEA Grapalat" w:cs="Times New Roman"/>
          <w:b/>
          <w:sz w:val="20"/>
          <w:szCs w:val="24"/>
          <w:lang w:val="af-ZA"/>
        </w:rPr>
        <w:lastRenderedPageBreak xmlns:w="http://schemas.openxmlformats.org/wordprocessingml/2006/main"/>
      </w:r>
      <w:r xmlns:w="http://schemas.openxmlformats.org/wordprocessingml/2006/main" w:rsidRPr="00D96837">
        <w:rPr>
          <w:rFonts w:ascii="GHEA Grapalat" w:eastAsia="Times New Roman" w:hAnsi="GHEA Grapalat" w:cs="Times New Roman"/>
          <w:b/>
          <w:sz w:val="20"/>
          <w:szCs w:val="24"/>
          <w:lang w:val="af-ZA"/>
        </w:rPr>
        <w:t xml:space="preserve">PARTICIPANT'S RIGHT TO APPEAL DECISIONS</w:t>
      </w:r>
    </w:p>
    <w:p w14:paraId="56A50B88" w14:textId="77777777" w:rsidR="00D96837" w:rsidRPr="00D96837" w:rsidRDefault="00D96837" w:rsidP="00D96837">
      <w:pPr xmlns:w="http://schemas.openxmlformats.org/wordprocessingml/2006/main">
        <w:spacing w:after="0" w:line="240" w:lineRule="auto"/>
        <w:jc w:val="center"/>
        <w:rPr>
          <w:rFonts w:ascii="GHEA Grapalat" w:eastAsia="Times New Roman" w:hAnsi="GHEA Grapalat" w:cs="Times New Roman"/>
          <w:b/>
          <w:sz w:val="20"/>
          <w:szCs w:val="24"/>
          <w:lang w:val="af-ZA"/>
        </w:rPr>
      </w:pPr>
      <w:r xmlns:w="http://schemas.openxmlformats.org/wordprocessingml/2006/main" w:rsidRPr="00D96837">
        <w:rPr>
          <w:rFonts w:ascii="GHEA Grapalat" w:eastAsia="Times New Roman" w:hAnsi="GHEA Grapalat" w:cs="Times New Roman"/>
          <w:b/>
          <w:sz w:val="20"/>
          <w:szCs w:val="24"/>
          <w:lang w:val="af-ZA"/>
        </w:rPr>
        <w:t xml:space="preserve">LAW AND ORDER</w:t>
      </w:r>
    </w:p>
    <w:p w14:paraId="14B83C0C" w14:textId="77777777" w:rsidR="00D96837" w:rsidRPr="00D96837" w:rsidRDefault="00D96837" w:rsidP="00D96837">
      <w:pPr>
        <w:spacing w:after="0" w:line="240" w:lineRule="auto"/>
        <w:jc w:val="center"/>
        <w:rPr>
          <w:rFonts w:ascii="GHEA Grapalat" w:eastAsia="Times New Roman" w:hAnsi="GHEA Grapalat" w:cs="Times New Roman"/>
          <w:b/>
          <w:sz w:val="20"/>
          <w:szCs w:val="24"/>
          <w:lang w:val="af-ZA"/>
        </w:rPr>
      </w:pPr>
    </w:p>
    <w:p w14:paraId="7AE45174"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s-ES"/>
        </w:rPr>
        <w:t xml:space="preserve">12 </w:t>
      </w:r>
      <w:r xmlns:w="http://schemas.openxmlformats.org/wordprocessingml/2006/main" w:rsidRPr="00D96837">
        <w:rPr>
          <w:rFonts w:ascii="Cambria Math" w:eastAsia="Times New Roman" w:hAnsi="Cambria Math" w:cs="Cambria Math"/>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s-ES"/>
        </w:rPr>
        <w:t xml:space="preserve">1 </w:t>
      </w:r>
      <w:r xmlns:w="http://schemas.openxmlformats.org/wordprocessingml/2006/main" w:rsidRPr="00D96837">
        <w:rPr>
          <w:rFonts w:ascii="GHEA Grapalat" w:eastAsia="Times New Roman" w:hAnsi="GHEA Grapalat" w:cs="Times New Roman"/>
          <w:sz w:val="20"/>
          <w:szCs w:val="20"/>
          <w:lang w:val="en-US"/>
        </w:rPr>
        <w:t xml:space="preserve">Each</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interested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person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right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has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to appeal</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client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evaluator</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commission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actions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inaction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and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decisions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Armenia</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Republic</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civil</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trial</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by the Code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hereinafter referred to as: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Code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defined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in order </w:t>
      </w:r>
      <w:r xmlns:w="http://schemas.openxmlformats.org/wordprocessingml/2006/main" w:rsidRPr="00D96837">
        <w:rPr>
          <w:rFonts w:ascii="GHEA Grapalat" w:eastAsia="Times New Roman" w:hAnsi="GHEA Grapalat" w:cs="Times New Roman"/>
          <w:sz w:val="20"/>
          <w:szCs w:val="20"/>
          <w:lang w:val="es-ES"/>
        </w:rPr>
        <w:t xml:space="preserve">.</w:t>
      </w:r>
    </w:p>
    <w:p w14:paraId="2415B8B7"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n-US"/>
        </w:rPr>
        <w:t xml:space="preserve">Each</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someone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right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has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By law</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defined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in order</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until</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applications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presentation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deadline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to appeal</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purchase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subject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characteristics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or</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invitation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requirements </w:t>
      </w:r>
      <w:r xmlns:w="http://schemas.openxmlformats.org/wordprocessingml/2006/main" w:rsidRPr="00D96837">
        <w:rPr>
          <w:rFonts w:ascii="GHEA Grapalat" w:eastAsia="Times New Roman" w:hAnsi="GHEA Grapalat" w:cs="Times New Roman"/>
          <w:sz w:val="20"/>
          <w:szCs w:val="20"/>
          <w:lang w:val="es-ES"/>
        </w:rPr>
        <w:t xml:space="preserve">:</w:t>
      </w:r>
    </w:p>
    <w:p w14:paraId="705C1BC5"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s-ES"/>
        </w:rPr>
        <w:t xml:space="preserve">12 </w:t>
      </w:r>
      <w:r xmlns:w="http://schemas.openxmlformats.org/wordprocessingml/2006/main" w:rsidRPr="00D96837">
        <w:rPr>
          <w:rFonts w:ascii="Cambria Math" w:eastAsia="Times New Roman" w:hAnsi="Cambria Math" w:cs="Cambria Math"/>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s-ES"/>
        </w:rPr>
        <w:t xml:space="preserve">2. </w:t>
      </w:r>
      <w:r xmlns:w="http://schemas.openxmlformats.org/wordprocessingml/2006/main" w:rsidRPr="00D96837">
        <w:rPr>
          <w:rFonts w:ascii="GHEA Grapalat" w:eastAsia="Times New Roman" w:hAnsi="GHEA Grapalat" w:cs="Times New Roman"/>
          <w:sz w:val="20"/>
          <w:szCs w:val="20"/>
          <w:lang w:val="en-US"/>
        </w:rPr>
        <w:t xml:space="preserve">This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procedure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back</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related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relationships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administrative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relationships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are not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and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them</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being regulated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are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Armenia</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Republic</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civil law</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relationships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regulator</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by legislation </w:t>
      </w:r>
      <w:r xmlns:w="http://schemas.openxmlformats.org/wordprocessingml/2006/main" w:rsidRPr="00D96837">
        <w:rPr>
          <w:rFonts w:ascii="GHEA Grapalat" w:eastAsia="Times New Roman" w:hAnsi="GHEA Grapalat" w:cs="Times New Roman"/>
          <w:sz w:val="20"/>
          <w:szCs w:val="20"/>
          <w:lang w:val="es-ES"/>
        </w:rPr>
        <w:t xml:space="preserve">.</w:t>
      </w:r>
    </w:p>
    <w:p w14:paraId="18A245DC"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s-ES"/>
        </w:rPr>
        <w:t xml:space="preserve">12 </w:t>
      </w:r>
      <w:r xmlns:w="http://schemas.openxmlformats.org/wordprocessingml/2006/main" w:rsidRPr="00D96837">
        <w:rPr>
          <w:rFonts w:ascii="Cambria Math" w:eastAsia="Times New Roman" w:hAnsi="Cambria Math" w:cs="Cambria Math"/>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s-ES"/>
        </w:rPr>
        <w:t xml:space="preserve">3. </w:t>
      </w:r>
      <w:r xmlns:w="http://schemas.openxmlformats.org/wordprocessingml/2006/main" w:rsidRPr="00D96837">
        <w:rPr>
          <w:rFonts w:ascii="GHEA Grapalat" w:eastAsia="Times New Roman" w:hAnsi="GHEA Grapalat" w:cs="Times New Roman"/>
          <w:sz w:val="20"/>
          <w:szCs w:val="20"/>
          <w:lang w:val="en-US"/>
        </w:rPr>
        <w:t xml:space="preserve">Client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evaluator</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commission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done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action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or</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inactivity</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as a result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caused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damages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compensated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are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Armenia</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Republic</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civil</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by code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defined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in order </w:t>
      </w:r>
      <w:r xmlns:w="http://schemas.openxmlformats.org/wordprocessingml/2006/main" w:rsidRPr="00D96837">
        <w:rPr>
          <w:rFonts w:ascii="GHEA Grapalat" w:eastAsia="Times New Roman" w:hAnsi="GHEA Grapalat" w:cs="Times New Roman"/>
          <w:sz w:val="20"/>
          <w:szCs w:val="20"/>
          <w:lang w:val="es-ES"/>
        </w:rPr>
        <w:t xml:space="preserve">.</w:t>
      </w:r>
    </w:p>
    <w:p w14:paraId="245ED4FA"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s-ES"/>
        </w:rPr>
        <w:t xml:space="preserve">12 </w:t>
      </w:r>
      <w:r xmlns:w="http://schemas.openxmlformats.org/wordprocessingml/2006/main" w:rsidRPr="00D96837">
        <w:rPr>
          <w:rFonts w:ascii="Cambria Math" w:eastAsia="Times New Roman" w:hAnsi="Cambria Math" w:cs="Cambria Math"/>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s-ES"/>
        </w:rPr>
        <w:t xml:space="preserve">4. </w:t>
      </w:r>
      <w:r xmlns:w="http://schemas.openxmlformats.org/wordprocessingml/2006/main" w:rsidRPr="00D96837">
        <w:rPr>
          <w:rFonts w:ascii="GHEA Grapalat" w:eastAsia="Times New Roman" w:hAnsi="GHEA Grapalat" w:cs="Times New Roman"/>
          <w:sz w:val="20"/>
          <w:szCs w:val="20"/>
          <w:lang w:val="en-US"/>
        </w:rPr>
        <w:t xml:space="preserve">This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by invitation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defined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inactivity</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deadline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client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evaluator</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commission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of actions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inaction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and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decisions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appeal</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claim</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antiquity</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deadline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is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except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Law </w:t>
      </w:r>
      <w:r xmlns:w="http://schemas.openxmlformats.org/wordprocessingml/2006/main" w:rsidRPr="00D96837">
        <w:rPr>
          <w:rFonts w:ascii="GHEA Grapalat" w:eastAsia="Times New Roman" w:hAnsi="GHEA Grapalat" w:cs="Times New Roman"/>
          <w:sz w:val="20"/>
          <w:szCs w:val="20"/>
          <w:lang w:val="es-ES"/>
        </w:rPr>
        <w:t xml:space="preserve">6</w:t>
      </w:r>
      <w:r xmlns:w="http://schemas.openxmlformats.org/wordprocessingml/2006/main" w:rsidRPr="00D96837">
        <w:rPr>
          <w:rFonts w:ascii="GHEA Grapalat" w:eastAsia="Times New Roman" w:hAnsi="GHEA Grapalat" w:cs="Times New Roman"/>
          <w:sz w:val="20"/>
          <w:szCs w:val="20"/>
          <w:lang w:val="en-US"/>
        </w:rPr>
        <w:t xml:space="preser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Article </w:t>
      </w:r>
      <w:r xmlns:w="http://schemas.openxmlformats.org/wordprocessingml/2006/main" w:rsidRPr="00D96837">
        <w:rPr>
          <w:rFonts w:ascii="GHEA Grapalat" w:eastAsia="Times New Roman" w:hAnsi="GHEA Grapalat" w:cs="Times New Roman"/>
          <w:sz w:val="20"/>
          <w:szCs w:val="20"/>
          <w:lang w:val="es-ES"/>
        </w:rPr>
        <w:t xml:space="preserve">2</w:t>
      </w:r>
      <w:r xmlns:w="http://schemas.openxmlformats.org/wordprocessingml/2006/main" w:rsidRPr="00D96837">
        <w:rPr>
          <w:rFonts w:ascii="GHEA Grapalat" w:eastAsia="Times New Roman" w:hAnsi="GHEA Grapalat" w:cs="Times New Roman"/>
          <w:sz w:val="20"/>
          <w:szCs w:val="20"/>
          <w:lang w:val="en-US"/>
        </w:rPr>
        <w:t xml:space="preser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in part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intended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decisions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appeal</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and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the contract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one-sided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to solve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back</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related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disputes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which</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in case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claim</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antiquity</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deadline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thirty</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calendar</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day</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is </w:t>
      </w:r>
      <w:r xmlns:w="http://schemas.openxmlformats.org/wordprocessingml/2006/main" w:rsidRPr="00D96837">
        <w:rPr>
          <w:rFonts w:ascii="GHEA Grapalat" w:eastAsia="Times New Roman" w:hAnsi="GHEA Grapalat" w:cs="Times New Roman"/>
          <w:sz w:val="20"/>
          <w:szCs w:val="20"/>
          <w:lang w:val="es-ES"/>
        </w:rPr>
        <w:t xml:space="preserve">.</w:t>
      </w:r>
    </w:p>
    <w:p w14:paraId="651D3C4E"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s-ES"/>
        </w:rPr>
        <w:t xml:space="preserve">12 </w:t>
      </w:r>
      <w:r xmlns:w="http://schemas.openxmlformats.org/wordprocessingml/2006/main" w:rsidRPr="00D96837">
        <w:rPr>
          <w:rFonts w:ascii="Cambria Math" w:eastAsia="Times New Roman" w:hAnsi="Cambria Math" w:cs="Cambria Math"/>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s-ES"/>
        </w:rPr>
        <w:t xml:space="preserve">5 </w:t>
      </w:r>
      <w:r xmlns:w="http://schemas.openxmlformats.org/wordprocessingml/2006/main" w:rsidRPr="00D96837">
        <w:rPr>
          <w:rFonts w:ascii="Cambria Math" w:eastAsia="Times New Roman" w:hAnsi="Cambria Math" w:cs="Cambria Math"/>
          <w:sz w:val="20"/>
          <w:szCs w:val="20"/>
          <w:lang w:val="es-ES"/>
        </w:rPr>
        <w:t xml:space="preserve">․ </w:t>
      </w:r>
      <w:r xmlns:w="http://schemas.openxmlformats.org/wordprocessingml/2006/main" w:rsidRPr="00D96837">
        <w:rPr>
          <w:rFonts w:ascii="GHEA Grapalat" w:eastAsia="Times New Roman" w:hAnsi="GHEA Grapalat" w:cs="GHEA Grapalat"/>
          <w:sz w:val="20"/>
          <w:szCs w:val="20"/>
          <w:lang w:val="en-US"/>
        </w:rPr>
        <w:t xml:space="preserve">This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GHEA Grapalat"/>
          <w:sz w:val="20"/>
          <w:szCs w:val="20"/>
          <w:lang w:val="en-US"/>
        </w:rPr>
        <w:t xml:space="preserve">procedure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GHEA Grapalat"/>
          <w:sz w:val="20"/>
          <w:szCs w:val="20"/>
          <w:lang w:val="en-US"/>
        </w:rPr>
        <w:t xml:space="preserve">back</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GHEA Grapalat"/>
          <w:sz w:val="20"/>
          <w:szCs w:val="20"/>
          <w:lang w:val="en-US"/>
        </w:rPr>
        <w:t xml:space="preserve">related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GHEA Grapalat"/>
          <w:sz w:val="20"/>
          <w:szCs w:val="20"/>
          <w:lang w:val="en-US"/>
        </w:rPr>
        <w:t xml:space="preserve">the arguments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being examined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and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dissolving</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are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Yerevan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city</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first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of the court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general</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jurisdiction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in court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the petition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proceedings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from accepting</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then: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thirty</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day</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during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Court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reasoned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by decision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this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in part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intended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deadline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can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to extend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one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times </w:t>
      </w:r>
      <w:r xmlns:w="http://schemas.openxmlformats.org/wordprocessingml/2006/main" w:rsidRPr="00D96837">
        <w:rPr>
          <w:rFonts w:ascii="GHEA Grapalat" w:eastAsia="Times New Roman" w:hAnsi="GHEA Grapalat" w:cs="Times New Roman"/>
          <w:sz w:val="20"/>
          <w:szCs w:val="20"/>
          <w:lang w:val="es-ES"/>
        </w:rPr>
        <w:t xml:space="preserve">until</w:t>
      </w:r>
      <w:r xmlns:w="http://schemas.openxmlformats.org/wordprocessingml/2006/main" w:rsidRPr="00D96837">
        <w:rPr>
          <w:rFonts w:ascii="GHEA Grapalat" w:eastAsia="Times New Roman" w:hAnsi="GHEA Grapalat" w:cs="Times New Roman"/>
          <w:sz w:val="20"/>
          <w:szCs w:val="20"/>
          <w:lang w:val="en-US"/>
        </w:rPr>
        <w:t xml:space="preser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ten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calendar</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per day </w:t>
      </w:r>
      <w:r xmlns:w="http://schemas.openxmlformats.org/wordprocessingml/2006/main" w:rsidRPr="00D96837">
        <w:rPr>
          <w:rFonts w:ascii="GHEA Grapalat" w:eastAsia="Times New Roman" w:hAnsi="GHEA Grapalat" w:cs="Times New Roman"/>
          <w:sz w:val="20"/>
          <w:szCs w:val="20"/>
          <w:lang w:val="es-ES"/>
        </w:rPr>
        <w:t xml:space="preserve">.</w:t>
      </w:r>
    </w:p>
    <w:p w14:paraId="2D9F7319"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s-ES"/>
        </w:rPr>
        <w:t xml:space="preserve">12.6. </w:t>
      </w:r>
      <w:r xmlns:w="http://schemas.openxmlformats.org/wordprocessingml/2006/main" w:rsidRPr="00D96837">
        <w:rPr>
          <w:rFonts w:ascii="GHEA Grapalat" w:eastAsia="Times New Roman" w:hAnsi="GHEA Grapalat" w:cs="Times New Roman"/>
          <w:sz w:val="20"/>
          <w:szCs w:val="20"/>
          <w:lang w:val="en-US"/>
        </w:rPr>
        <w:t xml:space="preserve">The Court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the petition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proceedings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to accept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the question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solution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since being introduced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then: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three-day</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within the deadline </w:t>
      </w:r>
      <w:r xmlns:w="http://schemas.openxmlformats.org/wordprocessingml/2006/main" w:rsidRPr="00D96837">
        <w:rPr>
          <w:rFonts w:ascii="GHEA Grapalat" w:eastAsia="Times New Roman" w:hAnsi="GHEA Grapalat" w:cs="Times New Roman"/>
          <w:sz w:val="20"/>
          <w:szCs w:val="20"/>
          <w:lang w:val="es-ES"/>
        </w:rPr>
        <w:t xml:space="preserve">.</w:t>
      </w:r>
    </w:p>
    <w:p w14:paraId="590F5C19"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s-ES"/>
        </w:rPr>
        <w:t xml:space="preserve">12.7. </w:t>
      </w:r>
      <w:r xmlns:w="http://schemas.openxmlformats.org/wordprocessingml/2006/main" w:rsidRPr="00D96837">
        <w:rPr>
          <w:rFonts w:ascii="GHEA Grapalat" w:eastAsia="Times New Roman" w:hAnsi="GHEA Grapalat" w:cs="Times New Roman"/>
          <w:sz w:val="20"/>
          <w:szCs w:val="20"/>
          <w:lang w:val="en-US"/>
        </w:rPr>
        <w:t xml:space="preserve">Filing a claim</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proceedings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to accept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back</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simultaneously</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the court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making</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decision: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from the respondent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data</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purchase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process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back</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related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respondent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possession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under</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located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all</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the evidence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to demand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about </w:t>
      </w:r>
      <w:r xmlns:w="http://schemas.openxmlformats.org/wordprocessingml/2006/main" w:rsidRPr="00D96837">
        <w:rPr>
          <w:rFonts w:ascii="GHEA Grapalat" w:eastAsia="Times New Roman" w:hAnsi="GHEA Grapalat" w:cs="Times New Roman"/>
          <w:sz w:val="20"/>
          <w:szCs w:val="20"/>
          <w:lang w:val="es-ES"/>
        </w:rPr>
        <w:t xml:space="preserve">.</w:t>
      </w:r>
    </w:p>
    <w:p w14:paraId="3D4D1901"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s-ES"/>
        </w:rPr>
        <w:t xml:space="preserve">12.8. </w:t>
      </w:r>
      <w:r xmlns:w="http://schemas.openxmlformats.org/wordprocessingml/2006/main" w:rsidRPr="00D96837">
        <w:rPr>
          <w:rFonts w:ascii="GHEA Grapalat" w:eastAsia="Times New Roman" w:hAnsi="GHEA Grapalat" w:cs="Times New Roman"/>
          <w:sz w:val="20"/>
          <w:szCs w:val="20"/>
          <w:lang w:val="en-US"/>
        </w:rPr>
        <w:t xml:space="preserve">Evidence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to demand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regarding</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decision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happening</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respondent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by</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the decision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from receiving</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then: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five-day</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within the deadline </w:t>
      </w:r>
      <w:r xmlns:w="http://schemas.openxmlformats.org/wordprocessingml/2006/main" w:rsidRPr="00D96837">
        <w:rPr>
          <w:rFonts w:ascii="GHEA Grapalat" w:eastAsia="Times New Roman" w:hAnsi="GHEA Grapalat" w:cs="Times New Roman"/>
          <w:sz w:val="20"/>
          <w:szCs w:val="20"/>
          <w:lang w:val="es-ES"/>
        </w:rPr>
        <w:t xml:space="preserve">.</w:t>
      </w:r>
    </w:p>
    <w:p w14:paraId="51C500BF"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n-US"/>
        </w:rPr>
        <w:t xml:space="preserve">This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with a dot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intended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within the deadline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respondent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by</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evidence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to demand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regarding</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decision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requirements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to be unfulfilled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in case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the case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being examined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in it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available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of evidence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basis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on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and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plaintiff</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cited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the </w:t>
      </w:r>
      <w:r xmlns:w="http://schemas.openxmlformats.org/wordprocessingml/2006/main" w:rsidRPr="00D96837">
        <w:rPr>
          <w:rFonts w:ascii="GHEA Grapalat" w:eastAsia="Times New Roman" w:hAnsi="GHEA Grapalat" w:cs="Times New Roman"/>
          <w:sz w:val="20"/>
          <w:szCs w:val="20"/>
          <w:lang w:val="en-US"/>
        </w:rPr>
        <w:t xml:space="preserve">facts </w:t>
      </w:r>
      <w:r xmlns:w="http://schemas.openxmlformats.org/wordprocessingml/2006/main" w:rsidRPr="00D96837">
        <w:rPr>
          <w:rFonts w:ascii="GHEA Grapalat" w:eastAsia="Times New Roman" w:hAnsi="GHEA Grapalat" w:cs="Times New Roman"/>
          <w:sz w:val="20"/>
          <w:szCs w:val="20"/>
          <w:lang w:val="es-ES"/>
        </w:rPr>
        <w:t xml:space="preserve">which</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subject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are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confirmation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respondent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possession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under</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located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with evidence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considered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are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approved </w:t>
      </w:r>
      <w:r xmlns:w="http://schemas.openxmlformats.org/wordprocessingml/2006/main" w:rsidRPr="00D96837">
        <w:rPr>
          <w:rFonts w:ascii="GHEA Grapalat" w:eastAsia="Times New Roman" w:hAnsi="GHEA Grapalat" w:cs="Times New Roman"/>
          <w:sz w:val="20"/>
          <w:szCs w:val="20"/>
          <w:lang w:val="es-ES"/>
        </w:rPr>
        <w:t xml:space="preserve">.</w:t>
      </w:r>
    </w:p>
    <w:p w14:paraId="0DBA80DF"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s-ES"/>
        </w:rPr>
        <w:t xml:space="preserve">12 </w:t>
      </w:r>
      <w:r xmlns:w="http://schemas.openxmlformats.org/wordprocessingml/2006/main" w:rsidRPr="00D96837">
        <w:rPr>
          <w:rFonts w:ascii="Cambria Math" w:eastAsia="Times New Roman" w:hAnsi="Cambria Math" w:cs="Cambria Math"/>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s-ES"/>
        </w:rPr>
        <w:t xml:space="preserve">9. </w:t>
      </w:r>
      <w:r xmlns:w="http://schemas.openxmlformats.org/wordprocessingml/2006/main" w:rsidRPr="00D96837">
        <w:rPr>
          <w:rFonts w:ascii="GHEA Grapalat" w:eastAsia="Times New Roman" w:hAnsi="GHEA Grapalat" w:cs="Times New Roman"/>
          <w:sz w:val="20"/>
          <w:szCs w:val="20"/>
          <w:lang w:val="en-US"/>
        </w:rPr>
        <w:t xml:space="preserve">The Court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this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purchase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to the process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concerning:</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this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by share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intended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disputes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regarding</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his/her</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in proceedings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under examination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the works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connects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one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in the proceedings </w:t>
      </w:r>
      <w:r xmlns:w="http://schemas.openxmlformats.org/wordprocessingml/2006/main" w:rsidRPr="00D96837">
        <w:rPr>
          <w:rFonts w:ascii="GHEA Grapalat" w:eastAsia="Times New Roman" w:hAnsi="GHEA Grapalat" w:cs="Times New Roman"/>
          <w:sz w:val="20"/>
          <w:szCs w:val="20"/>
          <w:lang w:val="es-ES"/>
        </w:rPr>
        <w:t xml:space="preserve">.</w:t>
      </w:r>
    </w:p>
    <w:p w14:paraId="46EEAA8D"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s-ES"/>
        </w:rPr>
        <w:t xml:space="preserve">12 </w:t>
      </w:r>
      <w:r xmlns:w="http://schemas.openxmlformats.org/wordprocessingml/2006/main" w:rsidRPr="00D96837">
        <w:rPr>
          <w:rFonts w:ascii="Cambria Math" w:eastAsia="Times New Roman" w:hAnsi="Cambria Math" w:cs="Cambria Math"/>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s-ES"/>
        </w:rPr>
        <w:t xml:space="preserve">10. </w:t>
      </w:r>
      <w:r xmlns:w="http://schemas.openxmlformats.org/wordprocessingml/2006/main" w:rsidRPr="00D96837">
        <w:rPr>
          <w:rFonts w:ascii="GHEA Grapalat" w:eastAsia="Times New Roman" w:hAnsi="GHEA Grapalat" w:cs="Times New Roman"/>
          <w:sz w:val="20"/>
          <w:szCs w:val="20"/>
          <w:lang w:val="en-US"/>
        </w:rPr>
        <w:t xml:space="preserve">Filing a claim</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proceedings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to accept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about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the decision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immediately</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being sent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authorized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body</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official</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electronic</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mail</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To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Authorized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body</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this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with a dot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intended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the decision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immediately</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publication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in the newsletter:</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noting</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suspension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the day </w:t>
      </w:r>
      <w:r xmlns:w="http://schemas.openxmlformats.org/wordprocessingml/2006/main" w:rsidRPr="00D96837">
        <w:rPr>
          <w:rFonts w:ascii="GHEA Grapalat" w:eastAsia="Times New Roman" w:hAnsi="GHEA Grapalat" w:cs="Times New Roman"/>
          <w:sz w:val="20"/>
          <w:szCs w:val="20"/>
          <w:lang w:val="es-ES"/>
        </w:rPr>
        <w:t xml:space="preserve">.</w:t>
      </w:r>
    </w:p>
    <w:p w14:paraId="4D11BE43"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s-ES"/>
        </w:rPr>
        <w:t xml:space="preserve">12 </w:t>
      </w:r>
      <w:r xmlns:w="http://schemas.openxmlformats.org/wordprocessingml/2006/main" w:rsidRPr="00D96837">
        <w:rPr>
          <w:rFonts w:ascii="Cambria Math" w:eastAsia="Times New Roman" w:hAnsi="Cambria Math" w:cs="Cambria Math"/>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s-ES"/>
        </w:rPr>
        <w:t xml:space="preserve">11 </w:t>
      </w:r>
      <w:r xmlns:w="http://schemas.openxmlformats.org/wordprocessingml/2006/main" w:rsidRPr="00D96837">
        <w:rPr>
          <w:rFonts w:ascii="Cambria Math" w:eastAsia="Times New Roman" w:hAnsi="Cambria Math" w:cs="Cambria Math"/>
          <w:sz w:val="20"/>
          <w:szCs w:val="20"/>
          <w:lang w:val="es-ES"/>
        </w:rPr>
        <w:t xml:space="preser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Claim</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the answer</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client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present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the petition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proceedings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to accept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about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the decision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from receiving</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then: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five-day</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within the deadline </w:t>
      </w:r>
      <w:r xmlns:w="http://schemas.openxmlformats.org/wordprocessingml/2006/main" w:rsidRPr="00D96837">
        <w:rPr>
          <w:rFonts w:ascii="GHEA Grapalat" w:eastAsia="Times New Roman" w:hAnsi="GHEA Grapalat" w:cs="Times New Roman"/>
          <w:sz w:val="20"/>
          <w:szCs w:val="20"/>
          <w:lang w:val="es-ES"/>
        </w:rPr>
        <w:t xml:space="preserve">.</w:t>
      </w:r>
    </w:p>
    <w:p w14:paraId="3CBCDE6A"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D96837">
        <w:rPr>
          <w:rFonts w:ascii="Calibri" w:eastAsia="Times New Roman" w:hAnsi="Calibri" w:cs="Calibri"/>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s-ES"/>
        </w:rPr>
        <w:t xml:space="preserve">12 </w:t>
      </w:r>
      <w:r xmlns:w="http://schemas.openxmlformats.org/wordprocessingml/2006/main" w:rsidRPr="00D96837">
        <w:rPr>
          <w:rFonts w:ascii="Cambria Math" w:eastAsia="Times New Roman" w:hAnsi="Cambria Math" w:cs="Cambria Math"/>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s-ES"/>
        </w:rPr>
        <w:t xml:space="preserve">12 </w:t>
      </w:r>
      <w:r xmlns:w="http://schemas.openxmlformats.org/wordprocessingml/2006/main" w:rsidRPr="00D96837">
        <w:rPr>
          <w:rFonts w:ascii="GHEA Grapalat" w:eastAsia="Times New Roman" w:hAnsi="GHEA Grapalat" w:cs="Times New Roman"/>
          <w:sz w:val="20"/>
          <w:szCs w:val="20"/>
          <w:lang w:val="en-US"/>
        </w:rPr>
        <w:t xml:space="preserve">In the case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participant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persons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and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them</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representatives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judicial</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session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time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and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wild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like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also</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By law</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intended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in cases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separately</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procedural</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actions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to perform</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about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notified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are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electronic</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communication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through</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notifications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and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other</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documents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Article </w:t>
      </w:r>
      <w:r xmlns:w="http://schemas.openxmlformats.org/wordprocessingml/2006/main" w:rsidRPr="00D96837">
        <w:rPr>
          <w:rFonts w:ascii="GHEA Grapalat" w:eastAsia="Times New Roman" w:hAnsi="GHEA Grapalat" w:cs="Times New Roman"/>
          <w:sz w:val="20"/>
          <w:szCs w:val="20"/>
          <w:lang w:val="es-ES"/>
        </w:rPr>
        <w:t xml:space="preserve">97 </w:t>
      </w:r>
      <w:r xmlns:w="http://schemas.openxmlformats.org/wordprocessingml/2006/main" w:rsidRPr="00D96837">
        <w:rPr>
          <w:rFonts w:ascii="GHEA Grapalat" w:eastAsia="Times New Roman" w:hAnsi="GHEA Grapalat" w:cs="Times New Roman"/>
          <w:sz w:val="20"/>
          <w:szCs w:val="20"/>
          <w:lang w:val="en-US"/>
        </w:rPr>
        <w:t xml:space="preserve">of the Code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by article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defined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in order</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in the application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mentioned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electronic</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to the post office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to send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in a way </w:t>
      </w:r>
      <w:r xmlns:w="http://schemas.openxmlformats.org/wordprocessingml/2006/main" w:rsidRPr="00D96837">
        <w:rPr>
          <w:rFonts w:ascii="GHEA Grapalat" w:eastAsia="Times New Roman" w:hAnsi="GHEA Grapalat" w:cs="Times New Roman"/>
          <w:sz w:val="20"/>
          <w:szCs w:val="20"/>
          <w:lang w:val="es-ES"/>
        </w:rPr>
        <w:t xml:space="preserve">.</w:t>
      </w:r>
    </w:p>
    <w:p w14:paraId="34AD6CB0"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s-ES"/>
        </w:rPr>
        <w:t xml:space="preserve">12 </w:t>
      </w:r>
      <w:r xmlns:w="http://schemas.openxmlformats.org/wordprocessingml/2006/main" w:rsidRPr="00D96837">
        <w:rPr>
          <w:rFonts w:ascii="Cambria Math" w:eastAsia="Times New Roman" w:hAnsi="Cambria Math" w:cs="Cambria Math"/>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s-ES"/>
        </w:rPr>
        <w:t xml:space="preserve">13 </w:t>
      </w:r>
      <w:r xmlns:w="http://schemas.openxmlformats.org/wordprocessingml/2006/main" w:rsidRPr="00D96837">
        <w:rPr>
          <w:rFonts w:ascii="Cambria Math" w:eastAsia="Times New Roman" w:hAnsi="Cambria Math" w:cs="Cambria Math"/>
          <w:sz w:val="20"/>
          <w:szCs w:val="20"/>
          <w:lang w:val="es-ES"/>
        </w:rPr>
        <w:t xml:space="preser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The court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this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by share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intended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with arguments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the works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examination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and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their</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regarding</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the verdicts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and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decisions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making</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written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procedure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except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cases </w:t>
      </w:r>
      <w:r xmlns:w="http://schemas.openxmlformats.org/wordprocessingml/2006/main" w:rsidRPr="00D96837">
        <w:rPr>
          <w:rFonts w:ascii="GHEA Grapalat" w:eastAsia="Times New Roman" w:hAnsi="GHEA Grapalat" w:cs="Times New Roman"/>
          <w:sz w:val="20"/>
          <w:szCs w:val="20"/>
          <w:lang w:val="es-ES"/>
        </w:rPr>
        <w:t xml:space="preserve">when</w:t>
      </w:r>
      <w:r xmlns:w="http://schemas.openxmlformats.org/wordprocessingml/2006/main" w:rsidRPr="00D96837">
        <w:rPr>
          <w:rFonts w:ascii="GHEA Grapalat" w:eastAsia="Times New Roman" w:hAnsi="GHEA Grapalat" w:cs="Times New Roman"/>
          <w:sz w:val="20"/>
          <w:szCs w:val="20"/>
          <w:lang w:val="en-US"/>
        </w:rPr>
        <w:t xml:space="preser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the court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to the job</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participant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person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by mediation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or</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his/her</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on the initiative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came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conclusion </w:t>
      </w:r>
      <w:r xmlns:w="http://schemas.openxmlformats.org/wordprocessingml/2006/main" w:rsidRPr="00D96837">
        <w:rPr>
          <w:rFonts w:ascii="GHEA Grapalat" w:eastAsia="Times New Roman" w:hAnsi="GHEA Grapalat" w:cs="Times New Roman"/>
          <w:sz w:val="20"/>
          <w:szCs w:val="20"/>
          <w:lang w:val="es-ES"/>
        </w:rPr>
        <w:t xml:space="preserve">that</w:t>
      </w:r>
      <w:r xmlns:w="http://schemas.openxmlformats.org/wordprocessingml/2006/main" w:rsidRPr="00D96837">
        <w:rPr>
          <w:rFonts w:ascii="GHEA Grapalat" w:eastAsia="Times New Roman" w:hAnsi="GHEA Grapalat" w:cs="Times New Roman"/>
          <w:sz w:val="20"/>
          <w:szCs w:val="20"/>
          <w:lang w:val="en-US"/>
        </w:rPr>
        <w:t xml:space="preser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necessary</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the case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examine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judicial</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at the meeting </w:t>
      </w:r>
      <w:r xmlns:w="http://schemas.openxmlformats.org/wordprocessingml/2006/main" w:rsidRPr="00D96837">
        <w:rPr>
          <w:rFonts w:ascii="GHEA Grapalat" w:eastAsia="Times New Roman" w:hAnsi="GHEA Grapalat" w:cs="Times New Roman"/>
          <w:sz w:val="20"/>
          <w:szCs w:val="20"/>
          <w:lang w:val="es-ES"/>
        </w:rPr>
        <w:t xml:space="preserve">.</w:t>
      </w:r>
    </w:p>
    <w:p w14:paraId="7C2F7027"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s-ES"/>
        </w:rPr>
        <w:t xml:space="preserve">12 </w:t>
      </w:r>
      <w:r xmlns:w="http://schemas.openxmlformats.org/wordprocessingml/2006/main" w:rsidRPr="00D96837">
        <w:rPr>
          <w:rFonts w:ascii="Cambria Math" w:eastAsia="Times New Roman" w:hAnsi="Cambria Math" w:cs="Cambria Math"/>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s-ES"/>
        </w:rPr>
        <w:t xml:space="preserve">14. </w:t>
      </w:r>
      <w:r xmlns:w="http://schemas.openxmlformats.org/wordprocessingml/2006/main" w:rsidRPr="00D96837">
        <w:rPr>
          <w:rFonts w:ascii="GHEA Grapalat" w:eastAsia="Times New Roman" w:hAnsi="GHEA Grapalat" w:cs="Times New Roman"/>
          <w:sz w:val="20"/>
          <w:szCs w:val="20"/>
          <w:lang w:val="en-US"/>
        </w:rPr>
        <w:t xml:space="preserve">The case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judicial</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in session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to examine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regarding</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the mediation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to the job</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participant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person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can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to present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until</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petition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answer</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to present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number</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defined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deadline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completion </w:t>
      </w:r>
      <w:r xmlns:w="http://schemas.openxmlformats.org/wordprocessingml/2006/main" w:rsidRPr="00D96837">
        <w:rPr>
          <w:rFonts w:ascii="GHEA Grapalat" w:eastAsia="Times New Roman" w:hAnsi="GHEA Grapalat" w:cs="Times New Roman"/>
          <w:sz w:val="20"/>
          <w:szCs w:val="20"/>
          <w:lang w:val="es-ES"/>
        </w:rPr>
        <w:t xml:space="preserve">.</w:t>
      </w:r>
    </w:p>
    <w:p w14:paraId="42EE8EAA"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s-ES"/>
        </w:rPr>
        <w:t xml:space="preserve">12 </w:t>
      </w:r>
      <w:r xmlns:w="http://schemas.openxmlformats.org/wordprocessingml/2006/main" w:rsidRPr="00D96837">
        <w:rPr>
          <w:rFonts w:ascii="Cambria Math" w:eastAsia="Times New Roman" w:hAnsi="Cambria Math" w:cs="Cambria Math"/>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s-ES"/>
        </w:rPr>
        <w:t xml:space="preserve">15. </w:t>
      </w:r>
      <w:r xmlns:w="http://schemas.openxmlformats.org/wordprocessingml/2006/main" w:rsidRPr="00D96837">
        <w:rPr>
          <w:rFonts w:ascii="GHEA Grapalat" w:eastAsia="Times New Roman" w:hAnsi="GHEA Grapalat" w:cs="Times New Roman"/>
          <w:sz w:val="20"/>
          <w:szCs w:val="20"/>
          <w:lang w:val="en-US"/>
        </w:rPr>
        <w:t xml:space="preserve">The case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judicial</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in session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to examine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about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the court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making</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decision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petition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answer</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to present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number</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defined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deadline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upon expiration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then: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three-day</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within the deadline </w:t>
      </w:r>
      <w:r xmlns:w="http://schemas.openxmlformats.org/wordprocessingml/2006/main" w:rsidRPr="00D96837">
        <w:rPr>
          <w:rFonts w:ascii="GHEA Grapalat" w:eastAsia="Times New Roman" w:hAnsi="GHEA Grapalat" w:cs="Times New Roman"/>
          <w:sz w:val="20"/>
          <w:szCs w:val="20"/>
          <w:lang w:val="es-ES"/>
        </w:rPr>
        <w:t xml:space="preserve">.</w:t>
      </w:r>
    </w:p>
    <w:p w14:paraId="54E3EB65"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s-ES"/>
        </w:rPr>
        <w:t xml:space="preserve">12 </w:t>
      </w:r>
      <w:r xmlns:w="http://schemas.openxmlformats.org/wordprocessingml/2006/main" w:rsidRPr="00D96837">
        <w:rPr>
          <w:rFonts w:ascii="Cambria Math" w:eastAsia="Times New Roman" w:hAnsi="Cambria Math" w:cs="Cambria Math"/>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s-ES"/>
        </w:rPr>
        <w:t xml:space="preserve">16. </w:t>
      </w:r>
      <w:r xmlns:w="http://schemas.openxmlformats.org/wordprocessingml/2006/main" w:rsidRPr="00D96837">
        <w:rPr>
          <w:rFonts w:ascii="GHEA Grapalat" w:eastAsia="Times New Roman" w:hAnsi="GHEA Grapalat" w:cs="Times New Roman"/>
          <w:sz w:val="20"/>
          <w:szCs w:val="20"/>
          <w:lang w:val="en-US"/>
        </w:rPr>
        <w:t xml:space="preserve">The case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judicial</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in session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to examine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the question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can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to be solved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also</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the petition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proceedings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to accept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about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by decision </w:t>
      </w:r>
      <w:r xmlns:w="http://schemas.openxmlformats.org/wordprocessingml/2006/main" w:rsidRPr="00D96837">
        <w:rPr>
          <w:rFonts w:ascii="GHEA Grapalat" w:eastAsia="Times New Roman" w:hAnsi="GHEA Grapalat" w:cs="Times New Roman"/>
          <w:sz w:val="20"/>
          <w:szCs w:val="20"/>
          <w:lang w:val="es-ES"/>
        </w:rPr>
        <w:t xml:space="preserve">.</w:t>
      </w:r>
    </w:p>
    <w:p w14:paraId="46CA6126"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s-ES"/>
        </w:rPr>
        <w:t xml:space="preserve">12 </w:t>
      </w:r>
      <w:r xmlns:w="http://schemas.openxmlformats.org/wordprocessingml/2006/main" w:rsidRPr="00D96837">
        <w:rPr>
          <w:rFonts w:ascii="Cambria Math" w:eastAsia="Times New Roman" w:hAnsi="Cambria Math" w:cs="Cambria Math"/>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s-ES"/>
        </w:rPr>
        <w:t xml:space="preserve">17 </w:t>
      </w:r>
      <w:r xmlns:w="http://schemas.openxmlformats.org/wordprocessingml/2006/main" w:rsidRPr="00D96837">
        <w:rPr>
          <w:rFonts w:ascii="Cambria Math" w:eastAsia="Times New Roman" w:hAnsi="Cambria Math" w:cs="Cambria Math"/>
          <w:sz w:val="20"/>
          <w:szCs w:val="20"/>
          <w:lang w:val="es-ES"/>
        </w:rPr>
        <w:t xml:space="preser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Disputed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of actions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inaction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and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decisions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at the base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fallen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circumstances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such as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also</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data</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performance </w:t>
      </w:r>
      <w:r xmlns:w="http://schemas.openxmlformats.org/wordprocessingml/2006/main" w:rsidRPr="00D96837">
        <w:rPr>
          <w:rFonts w:ascii="GHEA Grapalat" w:eastAsia="Times New Roman" w:hAnsi="GHEA Grapalat" w:cs="Times New Roman"/>
          <w:sz w:val="20"/>
          <w:szCs w:val="20"/>
          <w:lang w:val="en-US"/>
        </w:rPr>
        <w:t xml:space="preserve">of actions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inaction </w:t>
      </w:r>
      <w:r xmlns:w="http://schemas.openxmlformats.org/wordprocessingml/2006/main" w:rsidRPr="00D96837">
        <w:rPr>
          <w:rFonts w:ascii="GHEA Grapalat" w:eastAsia="Times New Roman" w:hAnsi="GHEA Grapalat" w:cs="Times New Roman"/>
          <w:sz w:val="20"/>
          <w:szCs w:val="20"/>
          <w:lang w:val="es-ES"/>
        </w:rPr>
        <w:t xml:space="preser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and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decision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acceptance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by law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otherwise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lastRenderedPageBreak xmlns:w="http://schemas.openxmlformats.org/wordprocessingml/2006/main"/>
      </w:r>
      <w:r xmlns:w="http://schemas.openxmlformats.org/wordprocessingml/2006/main" w:rsidRPr="00D96837">
        <w:rPr>
          <w:rFonts w:ascii="GHEA Grapalat" w:eastAsia="Times New Roman" w:hAnsi="GHEA Grapalat" w:cs="Times New Roman"/>
          <w:sz w:val="20"/>
          <w:szCs w:val="20"/>
          <w:lang w:val="en-US"/>
        </w:rPr>
        <w:t xml:space="preserve">legal</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by acts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defined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order</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preserved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to be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the facts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to prove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duty</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carry</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the respondent </w:t>
      </w:r>
      <w:r xmlns:w="http://schemas.openxmlformats.org/wordprocessingml/2006/main" w:rsidRPr="00D96837">
        <w:rPr>
          <w:rFonts w:ascii="GHEA Grapalat" w:eastAsia="Times New Roman" w:hAnsi="GHEA Grapalat" w:cs="Times New Roman"/>
          <w:sz w:val="20"/>
          <w:szCs w:val="20"/>
          <w:lang w:val="es-ES"/>
        </w:rPr>
        <w:t xml:space="preserve">.</w:t>
      </w:r>
    </w:p>
    <w:p w14:paraId="5CFDD861"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s-ES"/>
        </w:rPr>
        <w:t xml:space="preserve">12 </w:t>
      </w:r>
      <w:r xmlns:w="http://schemas.openxmlformats.org/wordprocessingml/2006/main" w:rsidRPr="00D96837">
        <w:rPr>
          <w:rFonts w:ascii="Cambria Math" w:eastAsia="Times New Roman" w:hAnsi="Cambria Math" w:cs="Cambria Math"/>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s-ES"/>
        </w:rPr>
        <w:t xml:space="preserve">18 </w:t>
      </w:r>
      <w:r xmlns:w="http://schemas.openxmlformats.org/wordprocessingml/2006/main" w:rsidRPr="00D96837">
        <w:rPr>
          <w:rFonts w:ascii="Cambria Math" w:eastAsia="Times New Roman" w:hAnsi="Cambria Math" w:cs="Cambria Math"/>
          <w:sz w:val="20"/>
          <w:szCs w:val="20"/>
          <w:lang w:val="es-ES"/>
        </w:rPr>
        <w:t xml:space="preser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The respondent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disputed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of actions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inaction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and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decisions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legitimacy</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substantiating</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evidence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can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to present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only</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the evidence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to demand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decision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execution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during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except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cases </w:t>
      </w:r>
      <w:r xmlns:w="http://schemas.openxmlformats.org/wordprocessingml/2006/main" w:rsidRPr="00D96837">
        <w:rPr>
          <w:rFonts w:ascii="GHEA Grapalat" w:eastAsia="Times New Roman" w:hAnsi="GHEA Grapalat" w:cs="Times New Roman"/>
          <w:sz w:val="20"/>
          <w:szCs w:val="20"/>
          <w:lang w:val="es-ES"/>
        </w:rPr>
        <w:t xml:space="preserve">when</w:t>
      </w:r>
      <w:r xmlns:w="http://schemas.openxmlformats.org/wordprocessingml/2006/main" w:rsidRPr="00D96837">
        <w:rPr>
          <w:rFonts w:ascii="GHEA Grapalat" w:eastAsia="Times New Roman" w:hAnsi="GHEA Grapalat" w:cs="Times New Roman"/>
          <w:sz w:val="20"/>
          <w:szCs w:val="20"/>
          <w:lang w:val="en-US"/>
        </w:rPr>
        <w:t xml:space="preser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justification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proof</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presentation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impossibility</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from himself</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independent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for reasons </w:t>
      </w:r>
      <w:r xmlns:w="http://schemas.openxmlformats.org/wordprocessingml/2006/main" w:rsidRPr="00D96837">
        <w:rPr>
          <w:rFonts w:ascii="GHEA Grapalat" w:eastAsia="Times New Roman" w:hAnsi="GHEA Grapalat" w:cs="Times New Roman"/>
          <w:sz w:val="20"/>
          <w:szCs w:val="20"/>
          <w:lang w:val="es-ES"/>
        </w:rPr>
        <w:t xml:space="preserve">.</w:t>
      </w:r>
    </w:p>
    <w:p w14:paraId="1162D875"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s-ES"/>
        </w:rPr>
        <w:t xml:space="preserve">12 </w:t>
      </w:r>
      <w:r xmlns:w="http://schemas.openxmlformats.org/wordprocessingml/2006/main" w:rsidRPr="00D96837">
        <w:rPr>
          <w:rFonts w:ascii="Cambria Math" w:eastAsia="Times New Roman" w:hAnsi="Cambria Math" w:cs="Cambria Math"/>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s-ES"/>
        </w:rPr>
        <w:t xml:space="preserve">19 . </w:t>
      </w:r>
      <w:r xmlns:w="http://schemas.openxmlformats.org/wordprocessingml/2006/main" w:rsidRPr="00D96837">
        <w:rPr>
          <w:rFonts w:ascii="GHEA Grapalat" w:eastAsia="Times New Roman" w:hAnsi="GHEA Grapalat" w:cs="Times New Roman"/>
          <w:sz w:val="20"/>
          <w:szCs w:val="20"/>
          <w:lang w:val="en-US"/>
        </w:rPr>
        <w:t xml:space="preserve">Client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and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evaluator</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commission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of actions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inaction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and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decisions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except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Law </w:t>
      </w:r>
      <w:r xmlns:w="http://schemas.openxmlformats.org/wordprocessingml/2006/main" w:rsidRPr="00D96837">
        <w:rPr>
          <w:rFonts w:ascii="GHEA Grapalat" w:eastAsia="Times New Roman" w:hAnsi="GHEA Grapalat" w:cs="Times New Roman"/>
          <w:sz w:val="20"/>
          <w:szCs w:val="20"/>
          <w:lang w:val="es-ES"/>
        </w:rPr>
        <w:t xml:space="preserve">6</w:t>
      </w:r>
      <w:r xmlns:w="http://schemas.openxmlformats.org/wordprocessingml/2006/main" w:rsidRPr="00D96837">
        <w:rPr>
          <w:rFonts w:ascii="GHEA Grapalat" w:eastAsia="Times New Roman" w:hAnsi="GHEA Grapalat" w:cs="Times New Roman"/>
          <w:sz w:val="20"/>
          <w:szCs w:val="20"/>
          <w:lang w:val="en-US"/>
        </w:rPr>
        <w:t xml:space="preser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Article </w:t>
      </w:r>
      <w:r xmlns:w="http://schemas.openxmlformats.org/wordprocessingml/2006/main" w:rsidRPr="00D96837">
        <w:rPr>
          <w:rFonts w:ascii="GHEA Grapalat" w:eastAsia="Times New Roman" w:hAnsi="GHEA Grapalat" w:cs="Times New Roman"/>
          <w:sz w:val="20"/>
          <w:szCs w:val="20"/>
          <w:lang w:val="es-ES"/>
        </w:rPr>
        <w:t xml:space="preserve">2</w:t>
      </w:r>
      <w:r xmlns:w="http://schemas.openxmlformats.org/wordprocessingml/2006/main" w:rsidRPr="00D96837">
        <w:rPr>
          <w:rFonts w:ascii="GHEA Grapalat" w:eastAsia="Times New Roman" w:hAnsi="GHEA Grapalat" w:cs="Times New Roman"/>
          <w:sz w:val="20"/>
          <w:szCs w:val="20"/>
          <w:lang w:val="en-US"/>
        </w:rPr>
        <w:t xml:space="preser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in part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intended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appeal </w:t>
      </w:r>
      <w:r xmlns:w="http://schemas.openxmlformats.org/wordprocessingml/2006/main" w:rsidRPr="00D96837">
        <w:rPr>
          <w:rFonts w:ascii="GHEA Grapalat" w:eastAsia="Times New Roman" w:hAnsi="GHEA Grapalat" w:cs="Times New Roman"/>
          <w:sz w:val="20"/>
          <w:szCs w:val="20"/>
          <w:lang w:val="es-ES"/>
        </w:rPr>
        <w:t xml:space="preserve">of </w:t>
      </w:r>
      <w:r xmlns:w="http://schemas.openxmlformats.org/wordprocessingml/2006/main" w:rsidRPr="00D96837">
        <w:rPr>
          <w:rFonts w:ascii="GHEA Grapalat" w:eastAsia="Times New Roman" w:hAnsi="GHEA Grapalat" w:cs="Times New Roman"/>
          <w:sz w:val="20"/>
          <w:szCs w:val="20"/>
          <w:lang w:val="en-US"/>
        </w:rPr>
        <w:t xml:space="preserve">decisions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automatically</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suspends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purchase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the process </w:t>
      </w:r>
      <w:r xmlns:w="http://schemas.openxmlformats.org/wordprocessingml/2006/main" w:rsidRPr="00D96837">
        <w:rPr>
          <w:rFonts w:ascii="GHEA Grapalat" w:eastAsia="Times New Roman" w:hAnsi="GHEA Grapalat" w:cs="Times New Roman"/>
          <w:sz w:val="20"/>
          <w:szCs w:val="20"/>
          <w:lang w:val="es-ES"/>
        </w:rPr>
        <w:t xml:space="preserve">is </w:t>
      </w:r>
      <w:r xmlns:w="http://schemas.openxmlformats.org/wordprocessingml/2006/main" w:rsidRPr="00D96837">
        <w:rPr>
          <w:rFonts w:ascii="GHEA Grapalat" w:eastAsia="Times New Roman" w:hAnsi="GHEA Grapalat" w:cs="Times New Roman"/>
          <w:sz w:val="20"/>
          <w:szCs w:val="20"/>
          <w:lang w:val="en-US"/>
        </w:rPr>
        <w:t xml:space="preserve">this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s-ES"/>
        </w:rPr>
        <w:t xml:space="preserve">12 </w:t>
      </w:r>
      <w:r xmlns:w="http://schemas.openxmlformats.org/wordprocessingml/2006/main" w:rsidRPr="00D96837">
        <w:rPr>
          <w:rFonts w:ascii="Cambria Math" w:eastAsia="Times New Roman" w:hAnsi="Cambria Math" w:cs="Cambria Math"/>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s-ES"/>
        </w:rPr>
        <w:t xml:space="preserve">10 </w:t>
      </w:r>
      <w:r xmlns:w="http://schemas.openxmlformats.org/wordprocessingml/2006/main" w:rsidRPr="00D96837">
        <w:rPr>
          <w:rFonts w:ascii="GHEA Grapalat" w:eastAsia="Times New Roman" w:hAnsi="GHEA Grapalat" w:cs="GHEA Grapalat"/>
          <w:sz w:val="20"/>
          <w:szCs w:val="20"/>
          <w:lang w:val="en-US"/>
        </w:rPr>
        <w:t xml:space="preserve">points </w:t>
      </w:r>
      <w:r xmlns:w="http://schemas.openxmlformats.org/wordprocessingml/2006/main" w:rsidRPr="00D96837">
        <w:rPr>
          <w:rFonts w:ascii="GHEA Grapalat" w:eastAsia="Times New Roman" w:hAnsi="GHEA Grapalat" w:cs="Times New Roman"/>
          <w:sz w:val="20"/>
          <w:szCs w:val="20"/>
          <w:lang w:val="en-US"/>
        </w:rPr>
        <w:t xml:space="preserve">of the invitation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GHEA Grapalat"/>
          <w:sz w:val="20"/>
          <w:szCs w:val="20"/>
          <w:lang w:val="en-US"/>
        </w:rPr>
        <w:t xml:space="preserve">intended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decision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to be published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from the day</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until</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argument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examination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with results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first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of the court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court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made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final</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judicial</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act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strength</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to enter</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the day </w:t>
      </w:r>
      <w:r xmlns:w="http://schemas.openxmlformats.org/wordprocessingml/2006/main" w:rsidRPr="00D96837">
        <w:rPr>
          <w:rFonts w:ascii="GHEA Grapalat" w:eastAsia="Times New Roman" w:hAnsi="GHEA Grapalat" w:cs="Times New Roman"/>
          <w:sz w:val="20"/>
          <w:szCs w:val="20"/>
          <w:lang w:val="es-ES"/>
        </w:rPr>
        <w:t xml:space="preserve">.</w:t>
      </w:r>
    </w:p>
    <w:p w14:paraId="1816C477"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s-ES"/>
        </w:rPr>
        <w:t xml:space="preserve">12 </w:t>
      </w:r>
      <w:r xmlns:w="http://schemas.openxmlformats.org/wordprocessingml/2006/main" w:rsidRPr="00D96837">
        <w:rPr>
          <w:rFonts w:ascii="Cambria Math" w:eastAsia="Times New Roman" w:hAnsi="Cambria Math" w:cs="Cambria Math"/>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s-ES"/>
        </w:rPr>
        <w:t xml:space="preserve">20 </w:t>
      </w:r>
      <w:r xmlns:w="http://schemas.openxmlformats.org/wordprocessingml/2006/main" w:rsidRPr="00D96837">
        <w:rPr>
          <w:rFonts w:ascii="Cambria Math" w:eastAsia="Times New Roman" w:hAnsi="Cambria Math" w:cs="Cambria Math"/>
          <w:sz w:val="20"/>
          <w:szCs w:val="20"/>
          <w:lang w:val="es-ES"/>
        </w:rPr>
        <w:t xml:space="preser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in </w:t>
      </w:r>
      <w:r xmlns:w="http://schemas.openxmlformats.org/wordprocessingml/2006/main" w:rsidRPr="00D96837">
        <w:rPr>
          <w:rFonts w:ascii="GHEA Grapalat" w:eastAsia="Times New Roman" w:hAnsi="GHEA Grapalat" w:cs="Times New Roman"/>
          <w:sz w:val="20"/>
          <w:szCs w:val="20"/>
          <w:lang w:val="en-US"/>
        </w:rPr>
        <w:t xml:space="preserve">cases </w:t>
      </w:r>
      <w:r xmlns:w="http://schemas.openxmlformats.org/wordprocessingml/2006/main" w:rsidRPr="00D96837">
        <w:rPr>
          <w:rFonts w:ascii="GHEA Grapalat" w:eastAsia="Times New Roman" w:hAnsi="GHEA Grapalat" w:cs="Times New Roman"/>
          <w:sz w:val="20"/>
          <w:szCs w:val="20"/>
          <w:lang w:val="es-ES"/>
        </w:rPr>
        <w:t xml:space="preserve">where </w:t>
      </w:r>
      <w:r xmlns:w="http://schemas.openxmlformats.org/wordprocessingml/2006/main" w:rsidRPr="00D96837">
        <w:rPr>
          <w:rFonts w:ascii="GHEA Grapalat" w:eastAsia="Times New Roman" w:hAnsi="GHEA Grapalat" w:cs="Times New Roman"/>
          <w:sz w:val="20"/>
          <w:szCs w:val="20"/>
          <w:lang w:val="es-ES"/>
        </w:rPr>
        <w:t xml:space="preserve">public</w:t>
      </w:r>
      <w:r xmlns:w="http://schemas.openxmlformats.org/wordprocessingml/2006/main" w:rsidRPr="00D96837">
        <w:rPr>
          <w:rFonts w:ascii="GHEA Grapalat" w:eastAsia="Times New Roman" w:hAnsi="GHEA Grapalat" w:cs="Times New Roman"/>
          <w:sz w:val="20"/>
          <w:szCs w:val="20"/>
          <w:lang w:val="en-US"/>
        </w:rPr>
        <w:t xml:space="preser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or</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defense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and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national</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security</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in the interests of</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based on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necessary</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continue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purchase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the process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the court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Law </w:t>
      </w:r>
      <w:r xmlns:w="http://schemas.openxmlformats.org/wordprocessingml/2006/main" w:rsidRPr="00D96837">
        <w:rPr>
          <w:rFonts w:ascii="GHEA Grapalat" w:eastAsia="Times New Roman" w:hAnsi="GHEA Grapalat" w:cs="Times New Roman"/>
          <w:sz w:val="20"/>
          <w:szCs w:val="20"/>
          <w:lang w:val="es-ES"/>
        </w:rPr>
        <w:t xml:space="preserve">2</w:t>
      </w:r>
      <w:r xmlns:w="http://schemas.openxmlformats.org/wordprocessingml/2006/main" w:rsidRPr="00D96837">
        <w:rPr>
          <w:rFonts w:ascii="GHEA Grapalat" w:eastAsia="Times New Roman" w:hAnsi="GHEA Grapalat" w:cs="Times New Roman"/>
          <w:sz w:val="20"/>
          <w:szCs w:val="20"/>
          <w:lang w:val="en-US"/>
        </w:rPr>
        <w:t xml:space="preser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Article </w:t>
      </w:r>
      <w:r xmlns:w="http://schemas.openxmlformats.org/wordprocessingml/2006/main" w:rsidRPr="00D96837">
        <w:rPr>
          <w:rFonts w:ascii="GHEA Grapalat" w:eastAsia="Times New Roman" w:hAnsi="GHEA Grapalat" w:cs="Times New Roman"/>
          <w:sz w:val="20"/>
          <w:szCs w:val="20"/>
          <w:lang w:val="es-ES"/>
        </w:rPr>
        <w:t xml:space="preserve">1</w:t>
      </w:r>
      <w:r xmlns:w="http://schemas.openxmlformats.org/wordprocessingml/2006/main" w:rsidRPr="00D96837">
        <w:rPr>
          <w:rFonts w:ascii="GHEA Grapalat" w:eastAsia="Times New Roman" w:hAnsi="GHEA Grapalat" w:cs="Times New Roman"/>
          <w:sz w:val="20"/>
          <w:szCs w:val="20"/>
          <w:lang w:val="en-US"/>
        </w:rPr>
        <w:t xml:space="preser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in part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defined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bodies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leaders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and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legal</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persons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in case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executive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body</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leader</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written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mediation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basis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making</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purchase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process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suspension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to eliminate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about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decision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Court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this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with a dot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intended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decision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its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establishment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the day</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immediately</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sending</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authorized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body</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official</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electronic</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mail</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To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Authorized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the body</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that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the decision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immediately</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publication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newsletter </w:t>
      </w:r>
      <w:r xmlns:w="http://schemas.openxmlformats.org/wordprocessingml/2006/main" w:rsidRPr="00D96837">
        <w:rPr>
          <w:rFonts w:ascii="GHEA Grapalat" w:eastAsia="Times New Roman" w:hAnsi="GHEA Grapalat" w:cs="Times New Roman"/>
          <w:sz w:val="20"/>
          <w:szCs w:val="20"/>
          <w:lang w:val="es-ES"/>
        </w:rPr>
        <w:t xml:space="preserve">.</w:t>
      </w:r>
    </w:p>
    <w:p w14:paraId="3C7BD967"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D96837">
        <w:rPr>
          <w:rFonts w:ascii="Calibri" w:eastAsia="Times New Roman" w:hAnsi="Calibri" w:cs="Calibri"/>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s-ES"/>
        </w:rPr>
        <w:t xml:space="preserve">12 </w:t>
      </w:r>
      <w:r xmlns:w="http://schemas.openxmlformats.org/wordprocessingml/2006/main" w:rsidRPr="00D96837">
        <w:rPr>
          <w:rFonts w:ascii="Cambria Math" w:eastAsia="Times New Roman" w:hAnsi="Cambria Math" w:cs="Cambria Math"/>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s-ES"/>
        </w:rPr>
        <w:t xml:space="preserve">21 </w:t>
      </w:r>
      <w:r xmlns:w="http://schemas.openxmlformats.org/wordprocessingml/2006/main" w:rsidRPr="00D96837">
        <w:rPr>
          <w:rFonts w:ascii="Cambria Math" w:eastAsia="Times New Roman" w:hAnsi="Cambria Math" w:cs="Cambria Math"/>
          <w:sz w:val="20"/>
          <w:szCs w:val="20"/>
          <w:lang w:val="es-ES"/>
        </w:rPr>
        <w:t xml:space="preser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Customer</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and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evaluator</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commission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of actions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inaction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and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decisions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appeal</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back</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related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with arguments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court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final</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judicial</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act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strength</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enter</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publication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from the moment </w:t>
      </w:r>
      <w:r xmlns:w="http://schemas.openxmlformats.org/wordprocessingml/2006/main" w:rsidRPr="00D96837">
        <w:rPr>
          <w:rFonts w:ascii="GHEA Grapalat" w:eastAsia="Times New Roman" w:hAnsi="GHEA Grapalat" w:cs="Times New Roman"/>
          <w:sz w:val="20"/>
          <w:szCs w:val="20"/>
          <w:lang w:val="es-ES"/>
        </w:rPr>
        <w:t xml:space="preserve">.</w:t>
      </w:r>
    </w:p>
    <w:p w14:paraId="76502BE4"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s-ES"/>
        </w:rPr>
        <w:t xml:space="preserve">12.22 </w:t>
      </w:r>
      <w:r xmlns:w="http://schemas.openxmlformats.org/wordprocessingml/2006/main" w:rsidRPr="00D96837">
        <w:rPr>
          <w:rFonts w:ascii="Cambria Math" w:eastAsia="Times New Roman" w:hAnsi="Cambria Math" w:cs="Cambria Math"/>
          <w:sz w:val="20"/>
          <w:szCs w:val="20"/>
          <w:lang w:val="es-ES"/>
        </w:rPr>
        <w:t xml:space="preser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Customer</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and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evaluator</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commission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of actions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inaction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and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decisions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appeal</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back</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related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with arguments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court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verdict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final</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part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or</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other</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final</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judicial</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the act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its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publication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the day</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being sent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authorized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body</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official</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electronic</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mail</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To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Authorized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body</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court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verdict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final</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part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or</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other</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final</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judicial</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act</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immediately</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publication</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is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newsletter </w:t>
      </w:r>
      <w:r xmlns:w="http://schemas.openxmlformats.org/wordprocessingml/2006/main" w:rsidRPr="00D96837">
        <w:rPr>
          <w:rFonts w:ascii="GHEA Grapalat" w:eastAsia="Times New Roman" w:hAnsi="GHEA Grapalat" w:cs="Times New Roman"/>
          <w:sz w:val="20"/>
          <w:szCs w:val="20"/>
          <w:lang w:val="es-ES"/>
        </w:rPr>
        <w:t xml:space="preserve">.</w:t>
      </w:r>
    </w:p>
    <w:p w14:paraId="7CB0C41C" w14:textId="77777777" w:rsidR="00D96837" w:rsidRPr="00D96837" w:rsidRDefault="00D96837" w:rsidP="00D96837">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D96837">
        <w:rPr>
          <w:rFonts w:ascii="GHEA Grapalat" w:eastAsia="Times New Roman" w:hAnsi="GHEA Grapalat" w:cs="Times New Roman"/>
          <w:sz w:val="20"/>
          <w:szCs w:val="20"/>
          <w:lang w:val="es-ES"/>
        </w:rPr>
        <w:t xml:space="preserve">12 </w:t>
      </w:r>
      <w:r xmlns:w="http://schemas.openxmlformats.org/wordprocessingml/2006/main" w:rsidRPr="00D96837">
        <w:rPr>
          <w:rFonts w:ascii="Cambria Math" w:eastAsia="Times New Roman" w:hAnsi="Cambria Math" w:cs="Cambria Math"/>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s-ES"/>
        </w:rPr>
        <w:t xml:space="preserve">23 </w:t>
      </w:r>
      <w:r xmlns:w="http://schemas.openxmlformats.org/wordprocessingml/2006/main" w:rsidRPr="00D96837">
        <w:rPr>
          <w:rFonts w:ascii="Cambria Math" w:eastAsia="Times New Roman" w:hAnsi="Cambria Math" w:cs="Cambria Math"/>
          <w:sz w:val="20"/>
          <w:szCs w:val="20"/>
          <w:lang w:val="es-ES"/>
        </w:rPr>
        <w:t xml:space="preserv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GHEA Grapalat"/>
          <w:sz w:val="20"/>
          <w:szCs w:val="20"/>
          <w:lang w:val="en-US"/>
        </w:rPr>
        <w:t xml:space="preserve">Appeal</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GHEA Grapalat"/>
          <w:sz w:val="20"/>
          <w:szCs w:val="20"/>
          <w:lang w:val="en-US"/>
        </w:rPr>
        <w:t xml:space="preserve">number</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GHEA Grapalat"/>
          <w:sz w:val="20"/>
          <w:szCs w:val="20"/>
          <w:lang w:val="en-US"/>
        </w:rPr>
        <w:t xml:space="preserve">chargeable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state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duties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rates</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defined</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are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State</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duty</w:t>
      </w:r>
      <w:r xmlns:w="http://schemas.openxmlformats.org/wordprocessingml/2006/main" w:rsidRPr="00D96837">
        <w:rPr>
          <w:rFonts w:ascii="GHEA Grapalat" w:eastAsia="Times New Roman" w:hAnsi="GHEA Grapalat" w:cs="Times New Roman"/>
          <w:sz w:val="20"/>
          <w:szCs w:val="20"/>
          <w:lang w:val="es-ES"/>
        </w:rPr>
        <w:t xml:space="preserve"> " </w:t>
      </w:r>
      <w:r xmlns:w="http://schemas.openxmlformats.org/wordprocessingml/2006/main" w:rsidRPr="00D96837">
        <w:rPr>
          <w:rFonts w:ascii="GHEA Grapalat" w:eastAsia="Times New Roman" w:hAnsi="GHEA Grapalat" w:cs="Times New Roman"/>
          <w:sz w:val="20"/>
          <w:szCs w:val="20"/>
          <w:lang w:val="en-US"/>
        </w:rPr>
        <w:t xml:space="preserve">about </w:t>
      </w:r>
      <w:r xmlns:w="http://schemas.openxmlformats.org/wordprocessingml/2006/main" w:rsidRPr="00D96837">
        <w:rPr>
          <w:rFonts w:ascii="GHEA Grapalat" w:eastAsia="Times New Roman" w:hAnsi="GHEA Grapalat" w:cs="Times New Roman"/>
          <w:sz w:val="20"/>
          <w:szCs w:val="20"/>
          <w:lang w:val="es-ES"/>
        </w:rPr>
        <w:t xml:space="preserve">" </w:t>
      </w:r>
      <w:r xmlns:w="http://schemas.openxmlformats.org/wordprocessingml/2006/main" w:rsidRPr="00D96837">
        <w:rPr>
          <w:rFonts w:ascii="GHEA Grapalat" w:eastAsia="Times New Roman" w:hAnsi="GHEA Grapalat" w:cs="Times New Roman"/>
          <w:sz w:val="20"/>
          <w:szCs w:val="20"/>
          <w:lang w:val="en-US"/>
        </w:rPr>
        <w:t xml:space="preserve">by law.</w:t>
      </w:r>
    </w:p>
    <w:p w14:paraId="0E107EC9" w14:textId="246050CC" w:rsidR="00454CDE" w:rsidRPr="00E84C88" w:rsidRDefault="00D96837" w:rsidP="00D96837">
      <w:pPr>
        <w:spacing w:after="0" w:line="240" w:lineRule="auto"/>
        <w:jc w:val="center"/>
        <w:rPr>
          <w:rFonts w:ascii="GHEA Grapalat" w:eastAsia="Times New Roman" w:hAnsi="GHEA Grapalat" w:cs="Arial"/>
          <w:b/>
          <w:sz w:val="24"/>
          <w:lang w:val="es-ES"/>
        </w:rPr>
      </w:pPr>
      <w:r w:rsidRPr="00D96837">
        <w:rPr>
          <w:rFonts w:ascii="GHEA Grapalat" w:eastAsia="Times New Roman" w:hAnsi="GHEA Grapalat" w:cs="Sylfaen"/>
          <w:b/>
          <w:sz w:val="24"/>
          <w:lang w:val="es-ES"/>
        </w:rPr>
        <w:br w:type="page"/>
      </w:r>
    </w:p>
    <w:p w14:paraId="29DCABE7" w14:textId="77777777" w:rsidR="00532D6C" w:rsidRPr="00E84C88" w:rsidRDefault="00532D6C" w:rsidP="00436DC2">
      <w:pPr xmlns:w="http://schemas.openxmlformats.org/wordprocessingml/2006/main">
        <w:spacing w:after="0" w:line="240" w:lineRule="auto"/>
        <w:jc w:val="center"/>
        <w:rPr>
          <w:rFonts w:ascii="GHEA Grapalat" w:eastAsia="Times New Roman" w:hAnsi="GHEA Grapalat" w:cs="Times New Roman"/>
          <w:b/>
          <w:sz w:val="24"/>
          <w:lang w:val="af-ZA"/>
        </w:rPr>
      </w:pPr>
      <w:r xmlns:w="http://schemas.openxmlformats.org/wordprocessingml/2006/main" w:rsidRPr="00E84C88">
        <w:rPr>
          <w:rFonts w:ascii="Arial" w:eastAsia="Times New Roman" w:hAnsi="Arial" w:cs="Arial"/>
          <w:b/>
          <w:sz w:val="24"/>
          <w:lang w:val="es-ES"/>
        </w:rPr>
        <w:lastRenderedPageBreak xmlns:w="http://schemas.openxmlformats.org/wordprocessingml/2006/main"/>
      </w:r>
      <w:r xmlns:w="http://schemas.openxmlformats.org/wordprocessingml/2006/main" w:rsidRPr="00E84C88">
        <w:rPr>
          <w:rFonts w:ascii="Arial" w:eastAsia="Times New Roman" w:hAnsi="Arial" w:cs="Arial"/>
          <w:b/>
          <w:sz w:val="24"/>
          <w:lang w:val="es-ES"/>
        </w:rPr>
        <w:t xml:space="preserve">M</w:t>
      </w:r>
      <w:r xmlns:w="http://schemas.openxmlformats.org/wordprocessingml/2006/main" w:rsidRPr="00E84C88">
        <w:rPr>
          <w:rFonts w:ascii="GHEA Grapalat" w:eastAsia="Times New Roman" w:hAnsi="GHEA Grapalat" w:cs="Arial"/>
          <w:b/>
          <w:sz w:val="24"/>
          <w:lang w:val="es-ES"/>
        </w:rPr>
        <w:t xml:space="preserve"> </w:t>
      </w:r>
      <w:r xmlns:w="http://schemas.openxmlformats.org/wordprocessingml/2006/main" w:rsidRPr="00E84C88">
        <w:rPr>
          <w:rFonts w:ascii="Arial" w:eastAsia="Times New Roman" w:hAnsi="Arial" w:cs="Arial"/>
          <w:b/>
          <w:sz w:val="24"/>
          <w:lang w:val="es-ES"/>
        </w:rPr>
        <w:t xml:space="preserve">A</w:t>
      </w:r>
      <w:r xmlns:w="http://schemas.openxmlformats.org/wordprocessingml/2006/main" w:rsidRPr="00E84C88">
        <w:rPr>
          <w:rFonts w:ascii="GHEA Grapalat" w:eastAsia="Times New Roman" w:hAnsi="GHEA Grapalat" w:cs="Arial"/>
          <w:b/>
          <w:sz w:val="24"/>
          <w:lang w:val="es-ES"/>
        </w:rPr>
        <w:t xml:space="preserve"> </w:t>
      </w:r>
      <w:r xmlns:w="http://schemas.openxmlformats.org/wordprocessingml/2006/main" w:rsidRPr="00E84C88">
        <w:rPr>
          <w:rFonts w:ascii="Arial" w:eastAsia="Times New Roman" w:hAnsi="Arial" w:cs="Arial"/>
          <w:b/>
          <w:sz w:val="24"/>
          <w:lang w:val="es-ES"/>
        </w:rPr>
        <w:t xml:space="preserve">S </w:t>
      </w:r>
      <w:r xmlns:w="http://schemas.openxmlformats.org/wordprocessingml/2006/main" w:rsidRPr="00E84C88">
        <w:rPr>
          <w:rFonts w:ascii="GHEA Grapalat" w:eastAsia="Times New Roman" w:hAnsi="GHEA Grapalat" w:cs="Times New Roman"/>
          <w:b/>
          <w:sz w:val="24"/>
          <w:lang w:val="af-ZA"/>
        </w:rPr>
        <w:t xml:space="preserve">II</w:t>
      </w:r>
    </w:p>
    <w:p w14:paraId="11BB9051" w14:textId="77777777" w:rsidR="00532D6C" w:rsidRPr="00E84C88" w:rsidRDefault="00532D6C" w:rsidP="00532D6C">
      <w:pPr xmlns:w="http://schemas.openxmlformats.org/wordprocessingml/2006/main">
        <w:spacing w:after="120" w:line="240" w:lineRule="auto"/>
        <w:ind w:right="-7"/>
        <w:jc w:val="center"/>
        <w:rPr>
          <w:rFonts w:ascii="GHEA Grapalat" w:eastAsia="Times New Roman" w:hAnsi="GHEA Grapalat" w:cs="Times New Roman"/>
          <w:b/>
          <w:sz w:val="24"/>
          <w:lang w:val="af-ZA"/>
        </w:rPr>
      </w:pPr>
      <w:r xmlns:w="http://schemas.openxmlformats.org/wordprocessingml/2006/main" w:rsidRPr="00E84C88">
        <w:rPr>
          <w:rFonts w:ascii="Arial" w:eastAsia="Times New Roman" w:hAnsi="Arial" w:cs="Arial"/>
          <w:b/>
          <w:sz w:val="24"/>
          <w:lang w:val="es-ES"/>
        </w:rPr>
        <w:t xml:space="preserve">H</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R</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A</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H</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A</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N</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G</w:t>
      </w:r>
    </w:p>
    <w:p w14:paraId="639C2D45" w14:textId="77777777" w:rsidR="00532D6C" w:rsidRPr="00E84C88" w:rsidRDefault="00532D6C" w:rsidP="00532D6C">
      <w:pPr xmlns:w="http://schemas.openxmlformats.org/wordprocessingml/2006/main">
        <w:spacing w:after="120" w:line="240" w:lineRule="auto"/>
        <w:ind w:right="-7"/>
        <w:jc w:val="center"/>
        <w:rPr>
          <w:rFonts w:ascii="GHEA Grapalat" w:eastAsia="Times New Roman" w:hAnsi="GHEA Grapalat" w:cs="Times New Roman"/>
          <w:b/>
          <w:sz w:val="24"/>
          <w:lang w:val="af-ZA"/>
        </w:rPr>
      </w:pPr>
      <w:r xmlns:w="http://schemas.openxmlformats.org/wordprocessingml/2006/main" w:rsidRPr="00E84C88">
        <w:rPr>
          <w:rFonts w:ascii="Arial" w:eastAsia="Times New Roman" w:hAnsi="Arial" w:cs="Arial"/>
          <w:b/>
          <w:sz w:val="24"/>
          <w:lang w:val="es-ES"/>
        </w:rPr>
        <w:t xml:space="preserve">G</w:t>
      </w:r>
      <w:r xmlns:w="http://schemas.openxmlformats.org/wordprocessingml/2006/main" w:rsidRPr="00E84C88">
        <w:rPr>
          <w:rFonts w:ascii="GHEA Grapalat" w:eastAsia="Times New Roman" w:hAnsi="GHEA Grapalat" w:cs="Sylfaen"/>
          <w:b/>
          <w:sz w:val="24"/>
          <w:lang w:val="es-ES"/>
        </w:rPr>
        <w:t xml:space="preserve"> </w:t>
      </w:r>
      <w:r xmlns:w="http://schemas.openxmlformats.org/wordprocessingml/2006/main" w:rsidRPr="00E84C88">
        <w:rPr>
          <w:rFonts w:ascii="Arial" w:eastAsia="Times New Roman" w:hAnsi="Arial" w:cs="Arial"/>
          <w:b/>
          <w:sz w:val="24"/>
          <w:lang w:val="es-ES"/>
        </w:rPr>
        <w:t xml:space="preserve">N</w:t>
      </w:r>
      <w:r xmlns:w="http://schemas.openxmlformats.org/wordprocessingml/2006/main" w:rsidRPr="00E84C88">
        <w:rPr>
          <w:rFonts w:ascii="GHEA Grapalat" w:eastAsia="Times New Roman" w:hAnsi="GHEA Grapalat" w:cs="Sylfaen"/>
          <w:b/>
          <w:sz w:val="24"/>
          <w:lang w:val="es-ES"/>
        </w:rPr>
        <w:t xml:space="preserve"> </w:t>
      </w:r>
      <w:r xmlns:w="http://schemas.openxmlformats.org/wordprocessingml/2006/main" w:rsidRPr="00E84C88">
        <w:rPr>
          <w:rFonts w:ascii="Arial" w:eastAsia="Times New Roman" w:hAnsi="Arial" w:cs="Arial"/>
          <w:b/>
          <w:sz w:val="24"/>
          <w:lang w:val="es-ES"/>
        </w:rPr>
        <w:t xml:space="preserve">A</w:t>
      </w:r>
      <w:r xmlns:w="http://schemas.openxmlformats.org/wordprocessingml/2006/main" w:rsidRPr="00E84C88">
        <w:rPr>
          <w:rFonts w:ascii="GHEA Grapalat" w:eastAsia="Times New Roman" w:hAnsi="GHEA Grapalat" w:cs="Sylfaen"/>
          <w:b/>
          <w:sz w:val="24"/>
          <w:lang w:val="es-ES"/>
        </w:rPr>
        <w:t xml:space="preserve"> </w:t>
      </w:r>
      <w:r xmlns:w="http://schemas.openxmlformats.org/wordprocessingml/2006/main" w:rsidRPr="00E84C88">
        <w:rPr>
          <w:rFonts w:ascii="Arial" w:eastAsia="Times New Roman" w:hAnsi="Arial" w:cs="Arial"/>
          <w:b/>
          <w:sz w:val="24"/>
          <w:lang w:val="es-ES"/>
        </w:rPr>
        <w:t xml:space="preserve">N</w:t>
      </w:r>
      <w:r xmlns:w="http://schemas.openxmlformats.org/wordprocessingml/2006/main" w:rsidRPr="00E84C88">
        <w:rPr>
          <w:rFonts w:ascii="GHEA Grapalat" w:eastAsia="Times New Roman" w:hAnsi="GHEA Grapalat" w:cs="Sylfaen"/>
          <w:b/>
          <w:sz w:val="24"/>
          <w:lang w:val="es-ES"/>
        </w:rPr>
        <w:t xml:space="preserve"> </w:t>
      </w:r>
      <w:r xmlns:w="http://schemas.openxmlformats.org/wordprocessingml/2006/main" w:rsidRPr="00E84C88">
        <w:rPr>
          <w:rFonts w:ascii="Arial" w:eastAsia="Times New Roman" w:hAnsi="Arial" w:cs="Arial"/>
          <w:b/>
          <w:sz w:val="24"/>
          <w:lang w:val="es-ES"/>
        </w:rPr>
        <w:t xml:space="preserve">Sh</w:t>
      </w:r>
      <w:r xmlns:w="http://schemas.openxmlformats.org/wordprocessingml/2006/main" w:rsidRPr="00E84C88">
        <w:rPr>
          <w:rFonts w:ascii="GHEA Grapalat" w:eastAsia="Times New Roman" w:hAnsi="GHEA Grapalat" w:cs="Sylfaen"/>
          <w:b/>
          <w:sz w:val="24"/>
          <w:lang w:val="es-ES"/>
        </w:rPr>
        <w:t xml:space="preserve"> </w:t>
      </w:r>
      <w:r xmlns:w="http://schemas.openxmlformats.org/wordprocessingml/2006/main" w:rsidRPr="00E84C88">
        <w:rPr>
          <w:rFonts w:ascii="Arial" w:eastAsia="Times New Roman" w:hAnsi="Arial" w:cs="Arial"/>
          <w:b/>
          <w:sz w:val="24"/>
          <w:lang w:val="es-ES"/>
        </w:rPr>
        <w:t xml:space="preserve">M</w:t>
      </w:r>
      <w:r xmlns:w="http://schemas.openxmlformats.org/wordprocessingml/2006/main" w:rsidRPr="00E84C88">
        <w:rPr>
          <w:rFonts w:ascii="GHEA Grapalat" w:eastAsia="Times New Roman" w:hAnsi="GHEA Grapalat" w:cs="Sylfaen"/>
          <w:b/>
          <w:sz w:val="24"/>
          <w:lang w:val="es-ES"/>
        </w:rPr>
        <w:t xml:space="preserve"> </w:t>
      </w:r>
      <w:r xmlns:w="http://schemas.openxmlformats.org/wordprocessingml/2006/main" w:rsidRPr="00E84C88">
        <w:rPr>
          <w:rFonts w:ascii="Arial" w:eastAsia="Times New Roman" w:hAnsi="Arial" w:cs="Arial"/>
          <w:b/>
          <w:sz w:val="24"/>
          <w:lang w:val="es-ES"/>
        </w:rPr>
        <w:t xml:space="preserve">A</w:t>
      </w:r>
      <w:r xmlns:w="http://schemas.openxmlformats.org/wordprocessingml/2006/main" w:rsidRPr="00E84C88">
        <w:rPr>
          <w:rFonts w:ascii="GHEA Grapalat" w:eastAsia="Times New Roman" w:hAnsi="GHEA Grapalat" w:cs="Sylfaen"/>
          <w:b/>
          <w:sz w:val="24"/>
          <w:lang w:val="es-ES"/>
        </w:rPr>
        <w:t xml:space="preserve"> </w:t>
      </w:r>
      <w:r xmlns:w="http://schemas.openxmlformats.org/wordprocessingml/2006/main" w:rsidRPr="00E84C88">
        <w:rPr>
          <w:rFonts w:ascii="Arial" w:eastAsia="Times New Roman" w:hAnsi="Arial" w:cs="Arial"/>
          <w:b/>
          <w:sz w:val="24"/>
          <w:lang w:val="es-ES"/>
        </w:rPr>
        <w:t xml:space="preserve">N</w:t>
      </w:r>
      <w:r xmlns:w="http://schemas.openxmlformats.org/wordprocessingml/2006/main" w:rsidRPr="00E84C88">
        <w:rPr>
          <w:rFonts w:ascii="GHEA Grapalat" w:eastAsia="Times New Roman" w:hAnsi="GHEA Grapalat" w:cs="Sylfaen"/>
          <w:b/>
          <w:sz w:val="24"/>
          <w:lang w:val="es-ES"/>
        </w:rPr>
        <w:t xml:space="preserve">  </w:t>
      </w:r>
      <w:r xmlns:w="http://schemas.openxmlformats.org/wordprocessingml/2006/main" w:rsidRPr="00E84C88">
        <w:rPr>
          <w:rFonts w:ascii="Arial" w:eastAsia="Times New Roman" w:hAnsi="Arial" w:cs="Arial"/>
          <w:b/>
          <w:sz w:val="24"/>
          <w:lang w:val="es-ES"/>
        </w:rPr>
        <w:t xml:space="preserve">H</w:t>
      </w:r>
      <w:r xmlns:w="http://schemas.openxmlformats.org/wordprocessingml/2006/main" w:rsidRPr="00E84C88">
        <w:rPr>
          <w:rFonts w:ascii="GHEA Grapalat" w:eastAsia="Times New Roman" w:hAnsi="GHEA Grapalat" w:cs="Sylfaen"/>
          <w:b/>
          <w:sz w:val="24"/>
          <w:lang w:val="es-ES"/>
        </w:rPr>
        <w:t xml:space="preserve"> </w:t>
      </w:r>
      <w:r xmlns:w="http://schemas.openxmlformats.org/wordprocessingml/2006/main" w:rsidRPr="00E84C88">
        <w:rPr>
          <w:rFonts w:ascii="Arial" w:eastAsia="Times New Roman" w:hAnsi="Arial" w:cs="Arial"/>
          <w:b/>
          <w:sz w:val="24"/>
          <w:lang w:val="es-ES"/>
        </w:rPr>
        <w:t xml:space="preserve">A</w:t>
      </w:r>
      <w:r xmlns:w="http://schemas.openxmlformats.org/wordprocessingml/2006/main" w:rsidRPr="00E84C88">
        <w:rPr>
          <w:rFonts w:ascii="GHEA Grapalat" w:eastAsia="Times New Roman" w:hAnsi="GHEA Grapalat" w:cs="Sylfaen"/>
          <w:b/>
          <w:sz w:val="24"/>
          <w:lang w:val="es-ES"/>
        </w:rPr>
        <w:t xml:space="preserve"> </w:t>
      </w:r>
      <w:r xmlns:w="http://schemas.openxmlformats.org/wordprocessingml/2006/main" w:rsidRPr="00E84C88">
        <w:rPr>
          <w:rFonts w:ascii="Arial" w:eastAsia="Times New Roman" w:hAnsi="Arial" w:cs="Arial"/>
          <w:b/>
          <w:sz w:val="24"/>
          <w:lang w:val="es-ES"/>
        </w:rPr>
        <w:t xml:space="preserve">R</w:t>
      </w:r>
      <w:r xmlns:w="http://schemas.openxmlformats.org/wordprocessingml/2006/main" w:rsidRPr="00E84C88">
        <w:rPr>
          <w:rFonts w:ascii="GHEA Grapalat" w:eastAsia="Times New Roman" w:hAnsi="GHEA Grapalat" w:cs="Sylfaen"/>
          <w:b/>
          <w:sz w:val="24"/>
          <w:lang w:val="es-ES"/>
        </w:rPr>
        <w:t xml:space="preserve"> </w:t>
      </w:r>
      <w:r xmlns:w="http://schemas.openxmlformats.org/wordprocessingml/2006/main" w:rsidRPr="00E84C88">
        <w:rPr>
          <w:rFonts w:ascii="Arial" w:eastAsia="Times New Roman" w:hAnsi="Arial" w:cs="Arial"/>
          <w:b/>
          <w:sz w:val="24"/>
          <w:lang w:val="es-ES"/>
        </w:rPr>
        <w:t xml:space="preserve">T</w:t>
      </w:r>
      <w:r xmlns:w="http://schemas.openxmlformats.org/wordprocessingml/2006/main" w:rsidRPr="00E84C88">
        <w:rPr>
          <w:rFonts w:ascii="GHEA Grapalat" w:eastAsia="Times New Roman" w:hAnsi="GHEA Grapalat" w:cs="Sylfaen"/>
          <w:b/>
          <w:sz w:val="24"/>
          <w:lang w:val="es-ES"/>
        </w:rPr>
        <w:t xml:space="preserve"> </w:t>
      </w:r>
      <w:r xmlns:w="http://schemas.openxmlformats.org/wordprocessingml/2006/main" w:rsidRPr="00E84C88">
        <w:rPr>
          <w:rFonts w:ascii="Arial" w:eastAsia="Times New Roman" w:hAnsi="Arial" w:cs="Arial"/>
          <w:b/>
          <w:sz w:val="24"/>
          <w:lang w:val="es-ES"/>
        </w:rPr>
        <w:t xml:space="preserve">M</w:t>
      </w:r>
      <w:r xmlns:w="http://schemas.openxmlformats.org/wordprocessingml/2006/main" w:rsidRPr="00E84C88">
        <w:rPr>
          <w:rFonts w:ascii="GHEA Grapalat" w:eastAsia="Times New Roman" w:hAnsi="GHEA Grapalat" w:cs="Sylfaen"/>
          <w:b/>
          <w:sz w:val="24"/>
          <w:lang w:val="es-ES"/>
        </w:rPr>
        <w:t xml:space="preserve"> </w:t>
      </w:r>
      <w:r xmlns:w="http://schemas.openxmlformats.org/wordprocessingml/2006/main" w:rsidRPr="00E84C88">
        <w:rPr>
          <w:rFonts w:ascii="Arial" w:eastAsia="Times New Roman" w:hAnsi="Arial" w:cs="Arial"/>
          <w:b/>
          <w:sz w:val="24"/>
          <w:lang w:val="es-ES"/>
        </w:rPr>
        <w:t xml:space="preserve">A</w:t>
      </w:r>
      <w:r xmlns:w="http://schemas.openxmlformats.org/wordprocessingml/2006/main" w:rsidRPr="00E84C88">
        <w:rPr>
          <w:rFonts w:ascii="GHEA Grapalat" w:eastAsia="Times New Roman" w:hAnsi="GHEA Grapalat" w:cs="Sylfaen"/>
          <w:b/>
          <w:sz w:val="24"/>
          <w:lang w:val="es-ES"/>
        </w:rPr>
        <w:t xml:space="preserve"> </w:t>
      </w:r>
      <w:r xmlns:w="http://schemas.openxmlformats.org/wordprocessingml/2006/main" w:rsidRPr="00E84C88">
        <w:rPr>
          <w:rFonts w:ascii="Arial" w:eastAsia="Times New Roman" w:hAnsi="Arial" w:cs="Arial"/>
          <w:b/>
          <w:sz w:val="24"/>
          <w:lang w:val="es-ES"/>
        </w:rPr>
        <w:t xml:space="preserve">N</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H</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A</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Y</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T</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H</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P</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A</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T</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R</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A</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S</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T</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E</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L</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AND</w:t>
      </w:r>
    </w:p>
    <w:p w14:paraId="79819298" w14:textId="77777777" w:rsidR="00532D6C" w:rsidRPr="00E84C88" w:rsidRDefault="00532D6C" w:rsidP="00532D6C">
      <w:pPr>
        <w:spacing w:after="0" w:line="240" w:lineRule="auto"/>
        <w:ind w:firstLine="567"/>
        <w:jc w:val="center"/>
        <w:rPr>
          <w:rFonts w:ascii="GHEA Grapalat" w:eastAsia="Times New Roman" w:hAnsi="GHEA Grapalat" w:cs="Times New Roman"/>
          <w:sz w:val="24"/>
          <w:lang w:val="af-ZA"/>
        </w:rPr>
      </w:pPr>
    </w:p>
    <w:p w14:paraId="7AE1CBF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4"/>
          <w:lang w:val="af-ZA"/>
        </w:rPr>
      </w:pPr>
      <w:r xmlns:w="http://schemas.openxmlformats.org/wordprocessingml/2006/main" w:rsidRPr="00E84C88">
        <w:rPr>
          <w:rFonts w:ascii="GHEA Grapalat" w:eastAsia="Times New Roman" w:hAnsi="GHEA Grapalat" w:cs="Times New Roman"/>
          <w:b/>
          <w:sz w:val="20"/>
          <w:szCs w:val="24"/>
          <w:lang w:val="af-ZA"/>
        </w:rPr>
        <w:t xml:space="preserve">1. </w:t>
      </w:r>
      <w:r xmlns:w="http://schemas.openxmlformats.org/wordprocessingml/2006/main" w:rsidRPr="00E84C88">
        <w:rPr>
          <w:rFonts w:ascii="Arial" w:eastAsia="Times New Roman" w:hAnsi="Arial" w:cs="Arial"/>
          <w:b/>
          <w:sz w:val="20"/>
          <w:szCs w:val="24"/>
          <w:lang w:val="es-ES"/>
        </w:rPr>
        <w:t xml:space="preserve">GENERAL</w:t>
      </w:r>
      <w:r xmlns:w="http://schemas.openxmlformats.org/wordprocessingml/2006/main" w:rsidRPr="00E84C88">
        <w:rPr>
          <w:rFonts w:ascii="GHEA Grapalat" w:eastAsia="Times New Roman" w:hAnsi="GHEA Grapalat" w:cs="Times New Roman"/>
          <w:b/>
          <w:sz w:val="20"/>
          <w:szCs w:val="24"/>
          <w:lang w:val="af-ZA"/>
        </w:rPr>
        <w:t xml:space="preserve"> </w:t>
      </w:r>
      <w:r xmlns:w="http://schemas.openxmlformats.org/wordprocessingml/2006/main" w:rsidRPr="00E84C88">
        <w:rPr>
          <w:rFonts w:ascii="Arial" w:eastAsia="Times New Roman" w:hAnsi="Arial" w:cs="Arial"/>
          <w:b/>
          <w:sz w:val="20"/>
          <w:szCs w:val="24"/>
          <w:lang w:val="es-ES"/>
        </w:rPr>
        <w:t xml:space="preserve">PROVISIONS</w:t>
      </w:r>
    </w:p>
    <w:p w14:paraId="435A177F"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imes New Roman"/>
          <w:sz w:val="24"/>
          <w:lang w:val="af-ZA"/>
        </w:rPr>
      </w:pPr>
      <w:r xmlns:w="http://schemas.openxmlformats.org/wordprocessingml/2006/main" w:rsidRPr="00E84C88">
        <w:rPr>
          <w:rFonts w:ascii="GHEA Grapalat" w:eastAsia="Times New Roman" w:hAnsi="GHEA Grapalat" w:cs="Times New Roman"/>
          <w:sz w:val="24"/>
          <w:lang w:val="af-ZA"/>
        </w:rPr>
        <w:t xml:space="preserve"> </w:t>
      </w:r>
    </w:p>
    <w:p w14:paraId="72444477"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Sylfaen"/>
          <w:sz w:val="20"/>
          <w:szCs w:val="24"/>
          <w:lang w:val="af-ZA"/>
        </w:rPr>
        <w:t xml:space="preserve">1.1 </w:t>
      </w:r>
      <w:r xmlns:w="http://schemas.openxmlformats.org/wordprocessingml/2006/main" w:rsidRPr="00E84C88">
        <w:rPr>
          <w:rFonts w:ascii="Arial" w:eastAsia="Times New Roman" w:hAnsi="Arial" w:cs="Arial"/>
          <w:sz w:val="20"/>
          <w:szCs w:val="24"/>
        </w:rPr>
        <w:t xml:space="preserve">This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instruction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goal</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has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assist</w:t>
      </w:r>
      <w:r xmlns:w="http://schemas.openxmlformats.org/wordprocessingml/2006/main" w:rsidRPr="00E84C88">
        <w:rPr>
          <w:rFonts w:ascii="GHEA Grapalat" w:eastAsia="Times New Roman" w:hAnsi="GHEA Grapalat" w:cs="Sylfaen"/>
          <w:sz w:val="20"/>
          <w:szCs w:val="24"/>
          <w:lang w:val="af-ZA"/>
        </w:rPr>
        <w:t xml:space="preserve"> to </w:t>
      </w:r>
      <w:r xmlns:w="http://schemas.openxmlformats.org/wordprocessingml/2006/main" w:rsidRPr="00E84C88">
        <w:rPr>
          <w:rFonts w:ascii="Arial" w:eastAsia="Times New Roman" w:hAnsi="Arial" w:cs="Arial"/>
          <w:sz w:val="20"/>
          <w:szCs w:val="24"/>
          <w:lang w:val="af-ZA"/>
        </w:rPr>
        <w:t xml:space="preserve">my </w:t>
      </w:r>
      <w:r xmlns:w="http://schemas.openxmlformats.org/wordprocessingml/2006/main" w:rsidRPr="00E84C88">
        <w:rPr>
          <w:rFonts w:ascii="Arial" w:eastAsia="Times New Roman" w:hAnsi="Arial" w:cs="Arial"/>
          <w:sz w:val="20"/>
          <w:szCs w:val="24"/>
        </w:rPr>
        <w:t xml:space="preserve">friends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application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while preparing.</w:t>
      </w:r>
    </w:p>
    <w:p w14:paraId="4003878F"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Sylfaen"/>
          <w:sz w:val="20"/>
          <w:szCs w:val="24"/>
          <w:lang w:val="af-ZA"/>
        </w:rPr>
        <w:t xml:space="preserve">1.2 </w:t>
      </w:r>
      <w:r xmlns:w="http://schemas.openxmlformats.org/wordprocessingml/2006/main" w:rsidRPr="00E84C88">
        <w:rPr>
          <w:rFonts w:ascii="Arial" w:eastAsia="Times New Roman" w:hAnsi="Arial" w:cs="Arial"/>
          <w:sz w:val="20"/>
          <w:szCs w:val="24"/>
        </w:rPr>
        <w:t xml:space="preserve">Expediency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in case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m </w:t>
      </w:r>
      <w:r xmlns:w="http://schemas.openxmlformats.org/wordprocessingml/2006/main" w:rsidRPr="00E84C88">
        <w:rPr>
          <w:rFonts w:ascii="Arial" w:eastAsia="Times New Roman" w:hAnsi="Arial" w:cs="Arial"/>
          <w:sz w:val="20"/>
          <w:szCs w:val="24"/>
        </w:rPr>
        <w:t xml:space="preserve">the relative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required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information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can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present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by order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proposed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from forms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different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different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in ways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preserving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required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prerequisites.</w:t>
      </w:r>
    </w:p>
    <w:p w14:paraId="62745C61"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Sylfaen"/>
          <w:sz w:val="20"/>
          <w:szCs w:val="24"/>
          <w:lang w:val="af-ZA"/>
        </w:rPr>
        <w:t xml:space="preserve">1.3 </w:t>
      </w:r>
      <w:r xmlns:w="http://schemas.openxmlformats.org/wordprocessingml/2006/main" w:rsidRPr="00E84C88">
        <w:rPr>
          <w:rFonts w:ascii="Arial" w:eastAsia="Times New Roman" w:hAnsi="Arial" w:cs="Arial"/>
          <w:sz w:val="20"/>
          <w:szCs w:val="24"/>
        </w:rPr>
        <w:t xml:space="preserve">Applications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from Armenian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except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can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presented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also</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English</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In Russian.</w:t>
      </w:r>
      <w:r xmlns:w="http://schemas.openxmlformats.org/wordprocessingml/2006/main" w:rsidRPr="00E84C88">
        <w:rPr>
          <w:rFonts w:ascii="GHEA Grapalat" w:eastAsia="Times New Roman" w:hAnsi="GHEA Grapalat" w:cs="Sylfaen"/>
          <w:sz w:val="20"/>
          <w:szCs w:val="24"/>
          <w:lang w:val="af-ZA"/>
        </w:rPr>
        <w:t xml:space="preserve"> </w:t>
      </w:r>
    </w:p>
    <w:p w14:paraId="2508D081" w14:textId="77777777" w:rsidR="00532D6C" w:rsidRPr="00E84C88" w:rsidRDefault="00532D6C" w:rsidP="00532D6C">
      <w:pPr>
        <w:spacing w:after="0" w:line="240" w:lineRule="auto"/>
        <w:jc w:val="center"/>
        <w:rPr>
          <w:rFonts w:ascii="GHEA Grapalat" w:eastAsia="Times New Roman" w:hAnsi="GHEA Grapalat" w:cs="Times New Roman"/>
          <w:b/>
          <w:sz w:val="24"/>
          <w:lang w:val="af-ZA"/>
        </w:rPr>
      </w:pPr>
    </w:p>
    <w:p w14:paraId="5E33A17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4"/>
          <w:lang w:val="af-ZA"/>
        </w:rPr>
      </w:pPr>
      <w:r xmlns:w="http://schemas.openxmlformats.org/wordprocessingml/2006/main" w:rsidRPr="00E84C88">
        <w:rPr>
          <w:rFonts w:ascii="GHEA Grapalat" w:eastAsia="Times New Roman" w:hAnsi="GHEA Grapalat" w:cs="Times New Roman"/>
          <w:b/>
          <w:sz w:val="20"/>
          <w:szCs w:val="24"/>
          <w:lang w:val="af-ZA"/>
        </w:rPr>
        <w:t xml:space="preserve">2. </w:t>
      </w:r>
      <w:r xmlns:w="http://schemas.openxmlformats.org/wordprocessingml/2006/main" w:rsidRPr="00E84C88">
        <w:rPr>
          <w:rFonts w:ascii="Arial" w:eastAsia="Times New Roman" w:hAnsi="Arial" w:cs="Arial"/>
          <w:b/>
          <w:sz w:val="20"/>
          <w:szCs w:val="24"/>
          <w:lang w:val="es-ES"/>
        </w:rPr>
        <w:t xml:space="preserve">PROCEDURE</w:t>
      </w:r>
      <w:r xmlns:w="http://schemas.openxmlformats.org/wordprocessingml/2006/main" w:rsidRPr="00E84C88">
        <w:rPr>
          <w:rFonts w:ascii="GHEA Grapalat" w:eastAsia="Times New Roman" w:hAnsi="GHEA Grapalat" w:cs="Times New Roman"/>
          <w:b/>
          <w:sz w:val="20"/>
          <w:szCs w:val="24"/>
          <w:lang w:val="af-ZA"/>
        </w:rPr>
        <w:t xml:space="preserve"> </w:t>
      </w:r>
      <w:r xmlns:w="http://schemas.openxmlformats.org/wordprocessingml/2006/main" w:rsidRPr="00E84C88">
        <w:rPr>
          <w:rFonts w:ascii="Arial" w:eastAsia="Times New Roman" w:hAnsi="Arial" w:cs="Arial"/>
          <w:b/>
          <w:sz w:val="20"/>
          <w:szCs w:val="24"/>
          <w:lang w:val="es-ES"/>
        </w:rPr>
        <w:t xml:space="preserve">THE APPLICATION</w:t>
      </w:r>
    </w:p>
    <w:p w14:paraId="7DC6C37F" w14:textId="77777777" w:rsidR="00532D6C" w:rsidRPr="00E84C88" w:rsidRDefault="00532D6C" w:rsidP="00532D6C">
      <w:pPr>
        <w:spacing w:after="0" w:line="240" w:lineRule="auto"/>
        <w:ind w:firstLine="720"/>
        <w:jc w:val="center"/>
        <w:rPr>
          <w:rFonts w:ascii="GHEA Grapalat" w:eastAsia="Times New Roman" w:hAnsi="GHEA Grapalat" w:cs="Times New Roman"/>
          <w:sz w:val="24"/>
          <w:lang w:val="af-ZA"/>
        </w:rPr>
      </w:pPr>
    </w:p>
    <w:p w14:paraId="4D46DAD8"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imes New Roman"/>
          <w:sz w:val="20"/>
          <w:szCs w:val="20"/>
          <w:lang w:val="es-ES"/>
        </w:rPr>
      </w:pPr>
      <w:r xmlns:w="http://schemas.openxmlformats.org/wordprocessingml/2006/main" w:rsidRPr="00E84C88">
        <w:rPr>
          <w:rFonts w:ascii="Arial" w:eastAsia="Times New Roman" w:hAnsi="Arial" w:cs="Arial"/>
          <w:sz w:val="20"/>
          <w:szCs w:val="20"/>
          <w:lang w:val="hy-AM"/>
        </w:rPr>
        <w:t xml:space="preserve">To the procedure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participate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number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m </w:t>
      </w:r>
      <w:r xmlns:w="http://schemas.openxmlformats.org/wordprocessingml/2006/main" w:rsidRPr="00E84C88">
        <w:rPr>
          <w:rFonts w:ascii="Arial" w:eastAsia="Times New Roman" w:hAnsi="Arial" w:cs="Arial"/>
          <w:sz w:val="20"/>
          <w:szCs w:val="20"/>
          <w:lang w:val="hy-AM"/>
        </w:rPr>
        <w:t xml:space="preserve">the relative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this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GHEA Grapalat" w:eastAsia="Times New Roman" w:hAnsi="GHEA Grapalat" w:cs="Times New Roman"/>
          <w:sz w:val="20"/>
          <w:szCs w:val="20"/>
          <w:lang w:val="af-ZA"/>
        </w:rPr>
        <w:t xml:space="preserve">2nd </w:t>
      </w:r>
      <w:r xmlns:w="http://schemas.openxmlformats.org/wordprocessingml/2006/main" w:rsidRPr="00E84C88">
        <w:rPr>
          <w:rFonts w:ascii="Arial" w:eastAsia="Times New Roman" w:hAnsi="Arial" w:cs="Arial"/>
          <w:sz w:val="20"/>
          <w:szCs w:val="20"/>
          <w:lang w:val="en-US"/>
        </w:rPr>
        <w:t xml:space="preserve">of </w:t>
      </w:r>
      <w:r xmlns:w="http://schemas.openxmlformats.org/wordprocessingml/2006/main" w:rsidRPr="00E84C88">
        <w:rPr>
          <w:rFonts w:ascii="Arial" w:eastAsia="Times New Roman" w:hAnsi="Arial" w:cs="Arial"/>
          <w:sz w:val="20"/>
          <w:szCs w:val="20"/>
          <w:lang w:val="en-US"/>
        </w:rPr>
        <w:t xml:space="preserve">the invitation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Part </w:t>
      </w:r>
      <w:r xmlns:w="http://schemas.openxmlformats.org/wordprocessingml/2006/main" w:rsidRPr="00E84C88">
        <w:rPr>
          <w:rFonts w:ascii="GHEA Grapalat" w:eastAsia="Times New Roman" w:hAnsi="GHEA Grapalat" w:cs="Times New Roman"/>
          <w:sz w:val="20"/>
          <w:szCs w:val="20"/>
          <w:lang w:val="af-ZA"/>
        </w:rPr>
        <w:t xml:space="preserve">3</w:t>
      </w:r>
      <w:r xmlns:w="http://schemas.openxmlformats.org/wordprocessingml/2006/main" w:rsidRPr="00E84C88">
        <w:rPr>
          <w:rFonts w:ascii="Arial" w:eastAsia="Times New Roman" w:hAnsi="Arial" w:cs="Arial"/>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by share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defined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in order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present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Application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Haitian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attached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are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 invitation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intended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appropriate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documents </w:t>
      </w:r>
      <w:r xmlns:w="http://schemas.openxmlformats.org/wordprocessingml/2006/main" w:rsidRPr="00E84C88">
        <w:rPr>
          <w:rFonts w:ascii="Arial" w:eastAsia="Times New Roman" w:hAnsi="Arial" w:cs="Arial"/>
          <w:sz w:val="20"/>
          <w:szCs w:val="20"/>
          <w:lang w:val="es-ES"/>
        </w:rPr>
        <w:t xml:space="preserve">.</w:t>
      </w:r>
      <w:r xmlns:w="http://schemas.openxmlformats.org/wordprocessingml/2006/main" w:rsidRPr="00E84C88">
        <w:rPr>
          <w:rFonts w:ascii="GHEA Grapalat" w:eastAsia="Times New Roman" w:hAnsi="GHEA Grapalat" w:cs="Times New Roman"/>
          <w:sz w:val="20"/>
          <w:szCs w:val="20"/>
          <w:lang w:val="es-ES"/>
        </w:rPr>
        <w:t xml:space="preserve">​</w:t>
      </w:r>
    </w:p>
    <w:p w14:paraId="3246661D"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es-ES"/>
        </w:rPr>
      </w:pPr>
      <w:r xmlns:w="http://schemas.openxmlformats.org/wordprocessingml/2006/main" w:rsidRPr="00E84C88">
        <w:rPr>
          <w:rFonts w:ascii="Arial" w:eastAsia="Times New Roman" w:hAnsi="Arial" w:cs="Arial"/>
          <w:sz w:val="20"/>
          <w:szCs w:val="24"/>
          <w:lang w:val="en-US"/>
        </w:rPr>
        <w:t xml:space="preserve">Participant</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en-US"/>
        </w:rPr>
        <w:t xml:space="preserve">by request</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en-US"/>
        </w:rPr>
        <w:t xml:space="preserve">present</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en-US"/>
        </w:rPr>
        <w:t xml:space="preserve">is</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en-US"/>
        </w:rPr>
        <w:t xml:space="preserve">his/her</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en-US"/>
        </w:rPr>
        <w:t xml:space="preserve">by</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en-US"/>
        </w:rPr>
        <w:t xml:space="preserve">approved </w:t>
      </w:r>
      <w:r xmlns:w="http://schemas.openxmlformats.org/wordprocessingml/2006/main" w:rsidRPr="00E84C88">
        <w:rPr>
          <w:rFonts w:ascii="GHEA Grapalat" w:eastAsia="Times New Roman" w:hAnsi="GHEA Grapalat" w:cs="Sylfaen"/>
          <w:sz w:val="20"/>
          <w:szCs w:val="24"/>
          <w:lang w:val="es-ES"/>
        </w:rPr>
        <w:t xml:space="preserve">:</w:t>
      </w:r>
    </w:p>
    <w:p w14:paraId="51C8319D"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b/>
          <w:sz w:val="20"/>
          <w:szCs w:val="24"/>
          <w:lang w:val="es-ES"/>
        </w:rPr>
      </w:pPr>
      <w:r xmlns:w="http://schemas.openxmlformats.org/wordprocessingml/2006/main" w:rsidRPr="00E84C88">
        <w:rPr>
          <w:rFonts w:ascii="Arial" w:eastAsia="Times New Roman" w:hAnsi="Arial" w:cs="Arial"/>
          <w:b/>
          <w:sz w:val="20"/>
          <w:szCs w:val="24"/>
        </w:rPr>
        <w:t xml:space="preserve">Procedure </w:t>
      </w:r>
      <w:r xmlns:w="http://schemas.openxmlformats.org/wordprocessingml/2006/main" w:rsidRPr="00E84C88">
        <w:rPr>
          <w:rFonts w:ascii="GHEA Grapalat" w:eastAsia="Times New Roman" w:hAnsi="GHEA Grapalat" w:cs="Sylfaen"/>
          <w:b/>
          <w:sz w:val="20"/>
          <w:szCs w:val="24"/>
          <w:lang w:val="es-ES"/>
        </w:rPr>
        <w:t xml:space="preserve">2.1</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rPr>
        <w:t xml:space="preserve">to participate</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rPr>
        <w:t xml:space="preserve">application </w:t>
      </w:r>
      <w:r xmlns:w="http://schemas.openxmlformats.org/wordprocessingml/2006/main" w:rsidRPr="00E84C88">
        <w:rPr>
          <w:rFonts w:ascii="GHEA Grapalat" w:eastAsia="Times New Roman" w:hAnsi="GHEA Grapalat" w:cs="Sylfaen"/>
          <w:b/>
          <w:sz w:val="20"/>
          <w:szCs w:val="24"/>
          <w:lang w:val="es-ES"/>
        </w:rPr>
        <w:t xml:space="preserve">- </w:t>
      </w:r>
      <w:r xmlns:w="http://schemas.openxmlformats.org/wordprocessingml/2006/main" w:rsidRPr="00E84C88">
        <w:rPr>
          <w:rFonts w:ascii="Arial" w:eastAsia="Times New Roman" w:hAnsi="Arial" w:cs="Arial"/>
          <w:b/>
          <w:sz w:val="20"/>
          <w:szCs w:val="24"/>
          <w:lang w:val="en-US"/>
        </w:rPr>
        <w:t xml:space="preserve">statement </w:t>
      </w:r>
      <w:r xmlns:w="http://schemas.openxmlformats.org/wordprocessingml/2006/main" w:rsidRPr="00E84C88">
        <w:rPr>
          <w:rFonts w:ascii="Arial" w:eastAsia="Times New Roman" w:hAnsi="Arial" w:cs="Arial"/>
          <w:b/>
          <w:sz w:val="20"/>
          <w:szCs w:val="24"/>
          <w:lang w:val="af-ZA"/>
        </w:rPr>
        <w:t xml:space="preserve">according </w:t>
      </w:r>
      <w:r xmlns:w="http://schemas.openxmlformats.org/wordprocessingml/2006/main" w:rsidRPr="00E84C88">
        <w:rPr>
          <w:rFonts w:ascii="GHEA Grapalat" w:eastAsia="Times New Roman" w:hAnsi="GHEA Grapalat" w:cs="Sylfaen"/>
          <w:b/>
          <w:sz w:val="20"/>
          <w:szCs w:val="24"/>
          <w:lang w:val="af-ZA"/>
        </w:rPr>
        <w:t xml:space="preserve">to</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af-ZA"/>
        </w:rPr>
        <w:t xml:space="preserve">h </w:t>
      </w:r>
      <w:r xmlns:w="http://schemas.openxmlformats.org/wordprocessingml/2006/main" w:rsidRPr="00E84C88">
        <w:rPr>
          <w:rFonts w:ascii="Arial" w:eastAsia="Times New Roman" w:hAnsi="Arial" w:cs="Arial"/>
          <w:b/>
          <w:sz w:val="20"/>
          <w:szCs w:val="24"/>
        </w:rPr>
        <w:t xml:space="preserve">added to </w:t>
      </w:r>
      <w:r xmlns:w="http://schemas.openxmlformats.org/wordprocessingml/2006/main" w:rsidRPr="00E84C88">
        <w:rPr>
          <w:rFonts w:ascii="GHEA Grapalat" w:eastAsia="Times New Roman" w:hAnsi="GHEA Grapalat" w:cs="Sylfaen"/>
          <w:b/>
          <w:sz w:val="20"/>
          <w:szCs w:val="24"/>
          <w:lang w:val="af-ZA"/>
        </w:rPr>
        <w:t xml:space="preserve">N </w:t>
      </w:r>
      <w:r xmlns:w="http://schemas.openxmlformats.org/wordprocessingml/2006/main" w:rsidRPr="00E84C88">
        <w:rPr>
          <w:rFonts w:ascii="Arial" w:eastAsia="Times New Roman" w:hAnsi="Arial" w:cs="Arial"/>
          <w:b/>
          <w:sz w:val="20"/>
          <w:szCs w:val="24"/>
          <w:lang w:val="af-ZA"/>
        </w:rPr>
        <w:t xml:space="preserve">1 </w:t>
      </w:r>
      <w:r xmlns:w="http://schemas.openxmlformats.org/wordprocessingml/2006/main" w:rsidRPr="00E84C88">
        <w:rPr>
          <w:rFonts w:ascii="GHEA Grapalat" w:eastAsia="Times New Roman" w:hAnsi="GHEA Grapalat" w:cs="Sylfaen"/>
          <w:b/>
          <w:sz w:val="20"/>
          <w:szCs w:val="24"/>
          <w:lang w:val="es-ES"/>
        </w:rPr>
        <w:t xml:space="preserve">.</w:t>
      </w:r>
    </w:p>
    <w:p w14:paraId="08242E07"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b/>
          <w:sz w:val="20"/>
          <w:szCs w:val="24"/>
          <w:lang w:val="es-ES"/>
        </w:rPr>
      </w:pPr>
      <w:r xmlns:w="http://schemas.openxmlformats.org/wordprocessingml/2006/main" w:rsidRPr="00E84C88">
        <w:rPr>
          <w:rFonts w:ascii="GHEA Grapalat" w:eastAsia="Times New Roman" w:hAnsi="GHEA Grapalat" w:cs="Times New Roman"/>
          <w:b/>
          <w:sz w:val="20"/>
          <w:szCs w:val="24"/>
          <w:lang w:val="es-ES"/>
        </w:rPr>
        <w:t xml:space="preserve">2.2 </w:t>
      </w:r>
      <w:r xmlns:w="http://schemas.openxmlformats.org/wordprocessingml/2006/main" w:rsidRPr="00E84C88">
        <w:rPr>
          <w:rFonts w:ascii="Arial" w:eastAsia="Times New Roman" w:hAnsi="Arial" w:cs="Arial"/>
          <w:b/>
          <w:sz w:val="20"/>
          <w:szCs w:val="24"/>
          <w:lang w:val="es-ES"/>
        </w:rPr>
        <w:t xml:space="preserve">items</w:t>
      </w:r>
      <w:r xmlns:w="http://schemas.openxmlformats.org/wordprocessingml/2006/main" w:rsidRPr="00E84C88">
        <w:rPr>
          <w:rFonts w:ascii="GHEA Grapalat" w:eastAsia="Times New Roman" w:hAnsi="GHEA Grapalat" w:cs="Sylfaen"/>
          <w:b/>
          <w:sz w:val="20"/>
          <w:szCs w:val="24"/>
          <w:lang w:val="es-ES"/>
        </w:rPr>
        <w:t xml:space="preserve"> </w:t>
      </w:r>
      <w:r xmlns:w="http://schemas.openxmlformats.org/wordprocessingml/2006/main" w:rsidRPr="00E84C88">
        <w:rPr>
          <w:rFonts w:ascii="Arial" w:eastAsia="Times New Roman" w:hAnsi="Arial" w:cs="Arial"/>
          <w:b/>
          <w:sz w:val="20"/>
          <w:szCs w:val="24"/>
          <w:lang w:val="es-ES"/>
        </w:rPr>
        <w:t xml:space="preserve">by</w:t>
      </w:r>
      <w:r xmlns:w="http://schemas.openxmlformats.org/wordprocessingml/2006/main" w:rsidRPr="00E84C88">
        <w:rPr>
          <w:rFonts w:ascii="GHEA Grapalat" w:eastAsia="Times New Roman" w:hAnsi="GHEA Grapalat" w:cs="Sylfaen"/>
          <w:b/>
          <w:sz w:val="20"/>
          <w:szCs w:val="24"/>
          <w:lang w:val="es-ES"/>
        </w:rPr>
        <w:t xml:space="preserve"> </w:t>
      </w:r>
      <w:r xmlns:w="http://schemas.openxmlformats.org/wordprocessingml/2006/main" w:rsidRPr="00E84C88">
        <w:rPr>
          <w:rFonts w:ascii="Arial" w:eastAsia="Times New Roman" w:hAnsi="Arial" w:cs="Arial"/>
          <w:b/>
          <w:sz w:val="20"/>
          <w:szCs w:val="24"/>
          <w:lang w:val="es-ES"/>
        </w:rPr>
        <w:t xml:space="preserve">approved </w:t>
      </w:r>
      <w:r xmlns:w="http://schemas.openxmlformats.org/wordprocessingml/2006/main" w:rsidRPr="00E84C88">
        <w:rPr>
          <w:rFonts w:ascii="GHEA Grapalat" w:eastAsia="Times New Roman" w:hAnsi="GHEA Grapalat" w:cs="Sylfaen"/>
          <w:b/>
          <w:sz w:val="20"/>
          <w:szCs w:val="24"/>
          <w:lang w:val="es-ES"/>
        </w:rPr>
        <w:t xml:space="preserve">- </w:t>
      </w:r>
      <w:r xmlns:w="http://schemas.openxmlformats.org/wordprocessingml/2006/main" w:rsidRPr="00E84C88">
        <w:rPr>
          <w:rFonts w:ascii="Arial" w:eastAsia="Times New Roman" w:hAnsi="Arial" w:cs="Arial"/>
          <w:b/>
          <w:sz w:val="20"/>
          <w:szCs w:val="24"/>
          <w:lang w:val="en-US"/>
        </w:rPr>
        <w:t xml:space="preserve">recommended</w:t>
      </w:r>
      <w:r xmlns:w="http://schemas.openxmlformats.org/wordprocessingml/2006/main" w:rsidRPr="00E84C88">
        <w:rPr>
          <w:rFonts w:ascii="GHEA Grapalat" w:eastAsia="Times New Roman" w:hAnsi="GHEA Grapalat" w:cs="Sylfaen"/>
          <w:b/>
          <w:sz w:val="20"/>
          <w:szCs w:val="24"/>
          <w:lang w:val="es-ES"/>
        </w:rPr>
        <w:t xml:space="preserve"> </w:t>
      </w:r>
      <w:r xmlns:w="http://schemas.openxmlformats.org/wordprocessingml/2006/main" w:rsidRPr="00E84C88">
        <w:rPr>
          <w:rFonts w:ascii="Arial" w:eastAsia="Times New Roman" w:hAnsi="Arial" w:cs="Arial"/>
          <w:b/>
          <w:sz w:val="20"/>
          <w:szCs w:val="24"/>
          <w:lang w:val="en-US"/>
        </w:rPr>
        <w:t xml:space="preserve">product</w:t>
      </w:r>
      <w:r xmlns:w="http://schemas.openxmlformats.org/wordprocessingml/2006/main" w:rsidRPr="00E84C88">
        <w:rPr>
          <w:rFonts w:ascii="GHEA Grapalat" w:eastAsia="Times New Roman" w:hAnsi="GHEA Grapalat" w:cs="Sylfaen"/>
          <w:b/>
          <w:sz w:val="20"/>
          <w:szCs w:val="24"/>
          <w:lang w:val="es-ES"/>
        </w:rPr>
        <w:t xml:space="preserve"> </w:t>
      </w:r>
      <w:r xmlns:w="http://schemas.openxmlformats.org/wordprocessingml/2006/main" w:rsidRPr="00E84C88">
        <w:rPr>
          <w:rFonts w:ascii="Arial" w:eastAsia="Times New Roman" w:hAnsi="Arial" w:cs="Arial"/>
          <w:b/>
          <w:sz w:val="20"/>
          <w:szCs w:val="20"/>
          <w:lang w:val="hy-AM"/>
        </w:rPr>
        <w:t xml:space="preserve">complete</w:t>
      </w: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description </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0"/>
          <w:lang w:val="en-US"/>
        </w:rPr>
        <w:t xml:space="preserve">according to</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0"/>
          <w:lang w:val="en-US"/>
        </w:rPr>
        <w:t xml:space="preserve">Appendix </w:t>
      </w:r>
      <w:r xmlns:w="http://schemas.openxmlformats.org/wordprocessingml/2006/main" w:rsidRPr="00E84C88">
        <w:rPr>
          <w:rFonts w:ascii="GHEA Grapalat" w:eastAsia="Times New Roman" w:hAnsi="GHEA Grapalat" w:cs="Times New Roman"/>
          <w:b/>
          <w:sz w:val="20"/>
          <w:szCs w:val="20"/>
          <w:lang w:val="es-ES"/>
        </w:rPr>
        <w:t xml:space="preserve">N </w:t>
      </w:r>
      <w:r xmlns:w="http://schemas.openxmlformats.org/wordprocessingml/2006/main" w:rsidRPr="00E84C88">
        <w:rPr>
          <w:rFonts w:ascii="Arial" w:eastAsia="Times New Roman" w:hAnsi="Arial" w:cs="Arial"/>
          <w:b/>
          <w:sz w:val="20"/>
          <w:szCs w:val="20"/>
          <w:lang w:val="en-US"/>
        </w:rPr>
        <w:t xml:space="preserve">1.1 </w:t>
      </w:r>
      <w:r xmlns:w="http://schemas.openxmlformats.org/wordprocessingml/2006/main" w:rsidRPr="00E84C88">
        <w:rPr>
          <w:rFonts w:ascii="GHEA Grapalat" w:eastAsia="Times New Roman" w:hAnsi="GHEA Grapalat" w:cs="Sylfaen"/>
          <w:b/>
          <w:sz w:val="20"/>
          <w:szCs w:val="24"/>
          <w:lang w:val="es-ES"/>
        </w:rPr>
        <w:t xml:space="preserve">.</w:t>
      </w:r>
    </w:p>
    <w:p w14:paraId="6F067BC9" w14:textId="77777777" w:rsidR="00532D6C" w:rsidRPr="00E84C88" w:rsidRDefault="00532D6C" w:rsidP="00532D6C">
      <w:pPr xmlns:w="http://schemas.openxmlformats.org/wordprocessingml/2006/main">
        <w:spacing w:after="0" w:line="276"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Sylfaen"/>
          <w:sz w:val="20"/>
          <w:szCs w:val="20"/>
          <w:lang w:val="af-ZA" w:eastAsia="ru-RU"/>
        </w:rPr>
        <w:t xml:space="preserve">2.3 </w:t>
      </w:r>
      <w:r xmlns:w="http://schemas.openxmlformats.org/wordprocessingml/2006/main" w:rsidRPr="00E84C88">
        <w:rPr>
          <w:rFonts w:ascii="Arial" w:eastAsia="Times New Roman" w:hAnsi="Arial" w:cs="Arial"/>
          <w:sz w:val="20"/>
          <w:szCs w:val="24"/>
          <w:lang w:val="en-US"/>
        </w:rPr>
        <w:t xml:space="preserve">agency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contract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copy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its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side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being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person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data </w:t>
      </w:r>
      <w:r xmlns:w="http://schemas.openxmlformats.org/wordprocessingml/2006/main" w:rsidRPr="00E84C88">
        <w:rPr>
          <w:rFonts w:ascii="GHEA Grapalat" w:eastAsia="Times New Roman" w:hAnsi="GHEA Grapalat" w:cs="Sylfaen"/>
          <w:sz w:val="20"/>
          <w:szCs w:val="24"/>
          <w:lang w:val="af-ZA"/>
        </w:rPr>
        <w:t xml:space="preserve">if</w:t>
      </w:r>
      <w:r xmlns:w="http://schemas.openxmlformats.org/wordprocessingml/2006/main" w:rsidRPr="00E84C88">
        <w:rPr>
          <w:rFonts w:ascii="Arial" w:eastAsia="Times New Roman" w:hAnsi="Arial" w:cs="Arial"/>
          <w:sz w:val="20"/>
          <w:szCs w:val="24"/>
          <w:lang w:val="en-US"/>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the contract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be carried out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agency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through </w:t>
      </w:r>
      <w:r xmlns:w="http://schemas.openxmlformats.org/wordprocessingml/2006/main" w:rsidRPr="00E84C88">
        <w:rPr>
          <w:rFonts w:ascii="GHEA Grapalat" w:eastAsia="Times New Roman" w:hAnsi="GHEA Grapalat" w:cs="Sylfaen"/>
          <w:sz w:val="20"/>
          <w:szCs w:val="24"/>
          <w:lang w:val="af-ZA"/>
        </w:rPr>
        <w:t xml:space="preserve">.</w:t>
      </w:r>
    </w:p>
    <w:p w14:paraId="66C7C587"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color w:val="FFFFFF"/>
          <w:sz w:val="20"/>
          <w:szCs w:val="24"/>
          <w:lang w:val="af-ZA"/>
        </w:rPr>
      </w:pPr>
      <w:r xmlns:w="http://schemas.openxmlformats.org/wordprocessingml/2006/main" w:rsidRPr="00E84C88">
        <w:rPr>
          <w:rFonts w:ascii="GHEA Grapalat" w:eastAsia="Times New Roman" w:hAnsi="GHEA Grapalat" w:cs="Sylfaen"/>
          <w:sz w:val="20"/>
          <w:szCs w:val="24"/>
          <w:lang w:val="af-ZA"/>
        </w:rPr>
        <w:t xml:space="preserve">2.4 </w:t>
      </w:r>
      <w:r xmlns:w="http://schemas.openxmlformats.org/wordprocessingml/2006/main" w:rsidRPr="00E84C88">
        <w:rPr>
          <w:rFonts w:ascii="Arial" w:eastAsia="Times New Roman" w:hAnsi="Arial" w:cs="Arial"/>
          <w:sz w:val="20"/>
          <w:szCs w:val="24"/>
          <w:lang w:val="en-US"/>
        </w:rPr>
        <w:t xml:space="preserve">joint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activity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the contract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if</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participants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purchase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the procedure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participates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jointly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activity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in order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by consortium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GHEA Grapalat" w:eastAsia="Times New Roman" w:hAnsi="GHEA Grapalat" w:cs="Sylfaen"/>
          <w:sz w:val="20"/>
          <w:szCs w:val="24"/>
          <w:vertAlign w:val="superscript"/>
          <w:lang w:val="af-ZA"/>
        </w:rPr>
        <w:t xml:space="preserve">15</w:t>
      </w:r>
      <w:r xmlns:w="http://schemas.openxmlformats.org/wordprocessingml/2006/main" w:rsidRPr="00E84C88">
        <w:rPr>
          <w:rFonts w:ascii="GHEA Grapalat" w:eastAsia="Times New Roman" w:hAnsi="GHEA Grapalat" w:cs="Sylfaen"/>
          <w:color w:val="FFFFFF"/>
          <w:sz w:val="20"/>
          <w:szCs w:val="24"/>
          <w:vertAlign w:val="superscript"/>
          <w:lang w:val="af-ZA"/>
        </w:rPr>
        <w:footnoteReference xmlns:w="http://schemas.openxmlformats.org/wordprocessingml/2006/main" w:id="10"/>
      </w:r>
    </w:p>
    <w:p w14:paraId="18F1C175"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Sylfaen"/>
          <w:b/>
          <w:sz w:val="20"/>
          <w:szCs w:val="24"/>
          <w:lang w:val="af-ZA"/>
        </w:rPr>
        <w:t xml:space="preserve">2.6 </w:t>
      </w:r>
      <w:r xmlns:w="http://schemas.openxmlformats.org/wordprocessingml/2006/main" w:rsidRPr="00E84C88">
        <w:rPr>
          <w:rFonts w:ascii="Arial" w:eastAsia="Times New Roman" w:hAnsi="Arial" w:cs="Arial"/>
          <w:b/>
          <w:sz w:val="20"/>
          <w:szCs w:val="24"/>
          <w:lang w:val="hy-AM"/>
        </w:rPr>
        <w:t xml:space="preserve">price</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hy-AM"/>
        </w:rPr>
        <w:t xml:space="preserve">proposal </w:t>
      </w:r>
      <w:r xmlns:w="http://schemas.openxmlformats.org/wordprocessingml/2006/main" w:rsidRPr="00E84C88">
        <w:rPr>
          <w:rFonts w:ascii="Arial" w:eastAsia="Times New Roman" w:hAnsi="Arial" w:cs="Arial"/>
          <w:b/>
          <w:sz w:val="20"/>
          <w:szCs w:val="24"/>
          <w:lang w:val="hy-AM"/>
        </w:rPr>
        <w:t xml:space="preserve">according </w:t>
      </w:r>
      <w:r xmlns:w="http://schemas.openxmlformats.org/wordprocessingml/2006/main" w:rsidRPr="00E84C88">
        <w:rPr>
          <w:rFonts w:ascii="GHEA Grapalat" w:eastAsia="Times New Roman" w:hAnsi="GHEA Grapalat" w:cs="Sylfaen"/>
          <w:b/>
          <w:sz w:val="20"/>
          <w:szCs w:val="24"/>
          <w:lang w:val="af-ZA"/>
        </w:rPr>
        <w:t xml:space="preserve">to</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hy-AM"/>
        </w:rPr>
        <w:t xml:space="preserve">Appendix </w:t>
      </w:r>
      <w:r xmlns:w="http://schemas.openxmlformats.org/wordprocessingml/2006/main" w:rsidRPr="00E84C88">
        <w:rPr>
          <w:rFonts w:ascii="GHEA Grapalat" w:eastAsia="Times New Roman" w:hAnsi="GHEA Grapalat" w:cs="Sylfaen"/>
          <w:b/>
          <w:sz w:val="20"/>
          <w:szCs w:val="24"/>
          <w:lang w:val="af-ZA"/>
        </w:rPr>
        <w:t xml:space="preserve">N </w:t>
      </w:r>
      <w:r xmlns:w="http://schemas.openxmlformats.org/wordprocessingml/2006/main" w:rsidRPr="00E84C88">
        <w:rPr>
          <w:rFonts w:ascii="Arial" w:eastAsia="Times New Roman" w:hAnsi="Arial" w:cs="Arial"/>
          <w:b/>
          <w:sz w:val="20"/>
          <w:szCs w:val="24"/>
          <w:lang w:val="hy-AM"/>
        </w:rPr>
        <w:t xml:space="preserve">2 </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Price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the offer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being presented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value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cost price)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predicted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profit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the total </w:t>
      </w:r>
      <w:r xmlns:w="http://schemas.openxmlformats.org/wordprocessingml/2006/main" w:rsidRPr="00E84C88">
        <w:rPr>
          <w:rFonts w:ascii="GHEA Grapalat" w:eastAsia="Times New Roman" w:hAnsi="GHEA Grapalat" w:cs="Sylfaen"/>
          <w:sz w:val="20"/>
          <w:szCs w:val="24"/>
          <w:lang w:val="af-ZA"/>
        </w:rPr>
        <w:t xml:space="preserve">)</w:t>
      </w:r>
      <w:r xmlns:w="http://schemas.openxmlformats.org/wordprocessingml/2006/main" w:rsidRPr="00E84C88">
        <w:rPr>
          <w:rFonts w:ascii="GHEA Grapalat" w:eastAsia="Times New Roman" w:hAnsi="GHEA Grapalat" w:cs="Sylfaen"/>
          <w:lang w:val="af-ZA"/>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added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of value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floor</w:t>
      </w:r>
      <w:r xmlns:w="http://schemas.openxmlformats.org/wordprocessingml/2006/main" w:rsidRPr="00E84C88" w:rsidDel="001A1F55">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general</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from the ingredients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consisting of</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calculation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in a way.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Value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components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calculation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opening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other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details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are not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required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presented </w:t>
      </w:r>
      <w:r xmlns:w="http://schemas.openxmlformats.org/wordprocessingml/2006/main" w:rsidRPr="00E84C88">
        <w:rPr>
          <w:rFonts w:ascii="GHEA Grapalat" w:eastAsia="Times New Roman" w:hAnsi="GHEA Grapalat" w:cs="Sylfaen"/>
          <w:sz w:val="20"/>
          <w:szCs w:val="24"/>
          <w:lang w:val="af-ZA"/>
        </w:rPr>
        <w:t xml:space="preserve">.</w:t>
      </w:r>
    </w:p>
    <w:p w14:paraId="0D97712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b/>
          <w:sz w:val="20"/>
          <w:szCs w:val="24"/>
          <w:lang w:val="es-ES"/>
        </w:rPr>
      </w:pPr>
      <w:r xmlns:w="http://schemas.openxmlformats.org/wordprocessingml/2006/main" w:rsidRPr="00E84C88">
        <w:rPr>
          <w:rFonts w:ascii="GHEA Grapalat" w:eastAsia="Times New Roman" w:hAnsi="GHEA Grapalat" w:cs="Times New Roman"/>
          <w:b/>
          <w:sz w:val="20"/>
          <w:szCs w:val="24"/>
          <w:lang w:val="es-ES"/>
        </w:rPr>
        <w:t xml:space="preserve">3. </w:t>
      </w:r>
      <w:r xmlns:w="http://schemas.openxmlformats.org/wordprocessingml/2006/main" w:rsidRPr="00E84C88">
        <w:rPr>
          <w:rFonts w:ascii="Arial" w:eastAsia="Times New Roman" w:hAnsi="Arial" w:cs="Arial"/>
          <w:b/>
          <w:sz w:val="20"/>
          <w:szCs w:val="24"/>
          <w:lang w:val="es-ES"/>
        </w:rPr>
        <w:t xml:space="preserve">THE APPLICATION</w:t>
      </w:r>
      <w:r xmlns:w="http://schemas.openxmlformats.org/wordprocessingml/2006/main" w:rsidRPr="00E84C88">
        <w:rPr>
          <w:rFonts w:ascii="GHEA Grapalat" w:eastAsia="Times New Roman" w:hAnsi="GHEA Grapalat" w:cs="Arial"/>
          <w:b/>
          <w:sz w:val="20"/>
          <w:szCs w:val="24"/>
          <w:lang w:val="es-ES"/>
        </w:rPr>
        <w:t xml:space="preserve">  </w:t>
      </w:r>
      <w:r xmlns:w="http://schemas.openxmlformats.org/wordprocessingml/2006/main" w:rsidRPr="00E84C88">
        <w:rPr>
          <w:rFonts w:ascii="Arial" w:eastAsia="Times New Roman" w:hAnsi="Arial" w:cs="Arial"/>
          <w:b/>
          <w:sz w:val="20"/>
          <w:szCs w:val="24"/>
          <w:lang w:val="es-ES"/>
        </w:rPr>
        <w:t xml:space="preserve">TO PREPARE</w:t>
      </w:r>
      <w:r xmlns:w="http://schemas.openxmlformats.org/wordprocessingml/2006/main" w:rsidRPr="00E84C88">
        <w:rPr>
          <w:rFonts w:ascii="GHEA Grapalat" w:eastAsia="Times New Roman" w:hAnsi="GHEA Grapalat" w:cs="Arial"/>
          <w:b/>
          <w:sz w:val="20"/>
          <w:szCs w:val="24"/>
          <w:lang w:val="es-ES"/>
        </w:rPr>
        <w:t xml:space="preserve">  </w:t>
      </w:r>
      <w:r xmlns:w="http://schemas.openxmlformats.org/wordprocessingml/2006/main" w:rsidRPr="00E84C88">
        <w:rPr>
          <w:rFonts w:ascii="Arial" w:eastAsia="Times New Roman" w:hAnsi="Arial" w:cs="Arial"/>
          <w:b/>
          <w:sz w:val="20"/>
          <w:szCs w:val="24"/>
          <w:lang w:val="es-ES"/>
        </w:rPr>
        <w:t xml:space="preserve">THE ORDER</w:t>
      </w:r>
    </w:p>
    <w:p w14:paraId="6AD8D864" w14:textId="77777777" w:rsidR="009C6DB1" w:rsidRPr="009C6DB1" w:rsidRDefault="009C6DB1" w:rsidP="009C6DB1">
      <w:pPr xmlns:w="http://schemas.openxmlformats.org/wordprocessingml/2006/main">
        <w:spacing w:after="0" w:line="240" w:lineRule="auto"/>
        <w:ind w:firstLine="567"/>
        <w:jc w:val="both"/>
        <w:rPr>
          <w:rFonts w:ascii="GHEA Grapalat" w:eastAsia="Times New Roman" w:hAnsi="GHEA Grapalat" w:cs="Sylfaen"/>
          <w:sz w:val="20"/>
          <w:szCs w:val="20"/>
          <w:lang w:val="es-ES"/>
        </w:rPr>
      </w:pPr>
      <w:r xmlns:w="http://schemas.openxmlformats.org/wordprocessingml/2006/main" w:rsidRPr="009C6DB1">
        <w:rPr>
          <w:rFonts w:ascii="GHEA Grapalat" w:eastAsia="Times New Roman" w:hAnsi="GHEA Grapalat" w:cs="Times New Roman"/>
          <w:sz w:val="20"/>
          <w:szCs w:val="20"/>
          <w:lang w:val="es-ES"/>
        </w:rPr>
        <w:t xml:space="preserve">3.1 </w:t>
      </w:r>
      <w:r xmlns:w="http://schemas.openxmlformats.org/wordprocessingml/2006/main" w:rsidRPr="009C6DB1">
        <w:rPr>
          <w:rFonts w:ascii="GHEA Grapalat" w:eastAsia="Times New Roman" w:hAnsi="GHEA Grapalat" w:cs="Sylfaen"/>
          <w:sz w:val="20"/>
          <w:szCs w:val="20"/>
        </w:rPr>
        <w:t xml:space="preserve">Participant</w:t>
      </w:r>
      <w:r xmlns:w="http://schemas.openxmlformats.org/wordprocessingml/2006/main" w:rsidRPr="009C6DB1">
        <w:rPr>
          <w:rFonts w:ascii="GHEA Grapalat" w:eastAsia="Times New Roman" w:hAnsi="GHEA Grapalat" w:cs="Sylfaen"/>
          <w:sz w:val="20"/>
          <w:szCs w:val="20"/>
          <w:lang w:val="es-ES"/>
        </w:rPr>
        <w:t xml:space="preserve"> </w:t>
      </w:r>
      <w:r xmlns:w="http://schemas.openxmlformats.org/wordprocessingml/2006/main" w:rsidRPr="009C6DB1">
        <w:rPr>
          <w:rFonts w:ascii="GHEA Grapalat" w:eastAsia="Times New Roman" w:hAnsi="GHEA Grapalat" w:cs="Sylfaen"/>
          <w:sz w:val="20"/>
          <w:szCs w:val="20"/>
        </w:rPr>
        <w:t xml:space="preserve">the application</w:t>
      </w:r>
      <w:r xmlns:w="http://schemas.openxmlformats.org/wordprocessingml/2006/main" w:rsidRPr="009C6DB1">
        <w:rPr>
          <w:rFonts w:ascii="GHEA Grapalat" w:eastAsia="Times New Roman" w:hAnsi="GHEA Grapalat" w:cs="Sylfaen"/>
          <w:sz w:val="20"/>
          <w:szCs w:val="20"/>
          <w:lang w:val="es-ES"/>
        </w:rPr>
        <w:t xml:space="preserve"> </w:t>
      </w:r>
      <w:r xmlns:w="http://schemas.openxmlformats.org/wordprocessingml/2006/main" w:rsidRPr="009C6DB1">
        <w:rPr>
          <w:rFonts w:ascii="GHEA Grapalat" w:eastAsia="Times New Roman" w:hAnsi="GHEA Grapalat" w:cs="Sylfaen"/>
          <w:sz w:val="20"/>
          <w:szCs w:val="20"/>
        </w:rPr>
        <w:t xml:space="preserve">present</w:t>
      </w:r>
      <w:r xmlns:w="http://schemas.openxmlformats.org/wordprocessingml/2006/main" w:rsidRPr="009C6DB1">
        <w:rPr>
          <w:rFonts w:ascii="GHEA Grapalat" w:eastAsia="Times New Roman" w:hAnsi="GHEA Grapalat" w:cs="Sylfaen"/>
          <w:sz w:val="20"/>
          <w:szCs w:val="20"/>
          <w:lang w:val="es-ES"/>
        </w:rPr>
        <w:t xml:space="preserve"> </w:t>
      </w:r>
      <w:r xmlns:w="http://schemas.openxmlformats.org/wordprocessingml/2006/main" w:rsidRPr="009C6DB1">
        <w:rPr>
          <w:rFonts w:ascii="GHEA Grapalat" w:eastAsia="Times New Roman" w:hAnsi="GHEA Grapalat" w:cs="Sylfaen"/>
          <w:sz w:val="20"/>
          <w:szCs w:val="20"/>
        </w:rPr>
        <w:t xml:space="preserve">is</w:t>
      </w:r>
      <w:r xmlns:w="http://schemas.openxmlformats.org/wordprocessingml/2006/main" w:rsidRPr="009C6DB1">
        <w:rPr>
          <w:rFonts w:ascii="GHEA Grapalat" w:eastAsia="Times New Roman" w:hAnsi="GHEA Grapalat" w:cs="Sylfaen"/>
          <w:sz w:val="20"/>
          <w:szCs w:val="20"/>
          <w:lang w:val="es-ES"/>
        </w:rPr>
        <w:t xml:space="preserve"> </w:t>
      </w:r>
      <w:r xmlns:w="http://schemas.openxmlformats.org/wordprocessingml/2006/main" w:rsidRPr="009C6DB1">
        <w:rPr>
          <w:rFonts w:ascii="GHEA Grapalat" w:eastAsia="Times New Roman" w:hAnsi="GHEA Grapalat" w:cs="Sylfaen"/>
          <w:sz w:val="20"/>
          <w:szCs w:val="20"/>
        </w:rPr>
        <w:t xml:space="preserve">this</w:t>
      </w:r>
      <w:r xmlns:w="http://schemas.openxmlformats.org/wordprocessingml/2006/main" w:rsidRPr="009C6DB1">
        <w:rPr>
          <w:rFonts w:ascii="GHEA Grapalat" w:eastAsia="Times New Roman" w:hAnsi="GHEA Grapalat" w:cs="Sylfaen"/>
          <w:sz w:val="20"/>
          <w:szCs w:val="20"/>
          <w:lang w:val="es-ES"/>
        </w:rPr>
        <w:t xml:space="preserve"> </w:t>
      </w:r>
      <w:r xmlns:w="http://schemas.openxmlformats.org/wordprocessingml/2006/main" w:rsidRPr="009C6DB1">
        <w:rPr>
          <w:rFonts w:ascii="GHEA Grapalat" w:eastAsia="Times New Roman" w:hAnsi="GHEA Grapalat" w:cs="Sylfaen"/>
          <w:sz w:val="20"/>
          <w:szCs w:val="20"/>
        </w:rPr>
        <w:t xml:space="preserve">by invitation</w:t>
      </w:r>
      <w:r xmlns:w="http://schemas.openxmlformats.org/wordprocessingml/2006/main" w:rsidRPr="009C6DB1">
        <w:rPr>
          <w:rFonts w:ascii="GHEA Grapalat" w:eastAsia="Times New Roman" w:hAnsi="GHEA Grapalat" w:cs="Sylfaen"/>
          <w:sz w:val="20"/>
          <w:szCs w:val="20"/>
          <w:lang w:val="es-ES"/>
        </w:rPr>
        <w:t xml:space="preserve"> </w:t>
      </w:r>
      <w:r xmlns:w="http://schemas.openxmlformats.org/wordprocessingml/2006/main" w:rsidRPr="009C6DB1">
        <w:rPr>
          <w:rFonts w:ascii="GHEA Grapalat" w:eastAsia="Times New Roman" w:hAnsi="GHEA Grapalat" w:cs="Sylfaen"/>
          <w:sz w:val="20"/>
          <w:szCs w:val="20"/>
        </w:rPr>
        <w:t xml:space="preserve">defined</w:t>
      </w:r>
      <w:r xmlns:w="http://schemas.openxmlformats.org/wordprocessingml/2006/main" w:rsidRPr="009C6DB1">
        <w:rPr>
          <w:rFonts w:ascii="GHEA Grapalat" w:eastAsia="Times New Roman" w:hAnsi="GHEA Grapalat" w:cs="Sylfaen"/>
          <w:sz w:val="20"/>
          <w:szCs w:val="20"/>
          <w:lang w:val="es-ES"/>
        </w:rPr>
        <w:t xml:space="preserve"> </w:t>
      </w:r>
      <w:r xmlns:w="http://schemas.openxmlformats.org/wordprocessingml/2006/main" w:rsidRPr="009C6DB1">
        <w:rPr>
          <w:rFonts w:ascii="GHEA Grapalat" w:eastAsia="Times New Roman" w:hAnsi="GHEA Grapalat" w:cs="Sylfaen"/>
          <w:sz w:val="20"/>
          <w:szCs w:val="20"/>
        </w:rPr>
        <w:t xml:space="preserve">in order.</w:t>
      </w:r>
      <w:r xmlns:w="http://schemas.openxmlformats.org/wordprocessingml/2006/main" w:rsidRPr="009C6DB1">
        <w:rPr>
          <w:rFonts w:ascii="GHEA Grapalat" w:eastAsia="Times New Roman" w:hAnsi="GHEA Grapalat" w:cs="Sylfaen"/>
          <w:sz w:val="20"/>
          <w:szCs w:val="20"/>
          <w:lang w:val="es-ES"/>
        </w:rPr>
        <w:t xml:space="preserve"> </w:t>
      </w:r>
    </w:p>
    <w:p w14:paraId="1BF2536B" w14:textId="77777777" w:rsidR="009C6DB1" w:rsidRPr="009C6DB1" w:rsidRDefault="009C6DB1" w:rsidP="009C6DB1">
      <w:pPr xmlns:w="http://schemas.openxmlformats.org/wordprocessingml/2006/main">
        <w:spacing w:after="0" w:line="240" w:lineRule="auto"/>
        <w:ind w:firstLine="567"/>
        <w:jc w:val="both"/>
        <w:rPr>
          <w:rFonts w:ascii="GHEA Grapalat" w:eastAsia="Times New Roman" w:hAnsi="GHEA Grapalat" w:cs="Sylfaen"/>
          <w:sz w:val="20"/>
          <w:szCs w:val="24"/>
          <w:lang w:val="af-ZA"/>
        </w:rPr>
      </w:pPr>
      <w:proofErr xmlns:w="http://schemas.openxmlformats.org/wordprocessingml/2006/main" w:type="gramStart"/>
      <w:r xmlns:w="http://schemas.openxmlformats.org/wordprocessingml/2006/main" w:rsidRPr="009C6DB1">
        <w:rPr>
          <w:rFonts w:ascii="GHEA Grapalat" w:eastAsia="Times New Roman" w:hAnsi="GHEA Grapalat" w:cs="Times New Roman"/>
          <w:sz w:val="20"/>
          <w:szCs w:val="20"/>
          <w:lang w:val="en-US"/>
        </w:rPr>
        <w:t xml:space="preserve">M </w:t>
      </w:r>
      <w:r xmlns:w="http://schemas.openxmlformats.org/wordprocessingml/2006/main" w:rsidRPr="009C6DB1">
        <w:rPr>
          <w:rFonts w:ascii="GHEA Grapalat" w:eastAsia="Times New Roman" w:hAnsi="GHEA Grapalat" w:cs="Sylfaen"/>
          <w:sz w:val="20"/>
          <w:szCs w:val="20"/>
          <w:lang w:val="en-US"/>
        </w:rPr>
        <w:t xml:space="preserve">asnaksi</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the proposals </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their</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concerning</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documents</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being put</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are</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envelope</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in </w:t>
      </w:r>
      <w:r xmlns:w="http://schemas.openxmlformats.org/wordprocessingml/2006/main" w:rsidRPr="009C6DB1">
        <w:rPr>
          <w:rFonts w:ascii="GHEA Grapalat" w:eastAsia="Times New Roman" w:hAnsi="GHEA Grapalat" w:cs="Times New Roman"/>
          <w:sz w:val="20"/>
          <w:szCs w:val="20"/>
          <w:lang w:val="es-ES"/>
        </w:rPr>
        <w:t xml:space="preserve">which</w:t>
      </w:r>
      <w:r xmlns:w="http://schemas.openxmlformats.org/wordprocessingml/2006/main" w:rsidRPr="009C6DB1">
        <w:rPr>
          <w:rFonts w:ascii="GHEA Grapalat" w:eastAsia="Times New Roman" w:hAnsi="GHEA Grapalat" w:cs="Sylfaen"/>
          <w:sz w:val="20"/>
          <w:szCs w:val="20"/>
          <w:lang w:val="en-US"/>
        </w:rPr>
        <w:t xml:space="preserve">​</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gluing</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is</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it</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Presenter </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In the envelope</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included</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documents </w:t>
      </w:r>
      <w:r xmlns:w="http://schemas.openxmlformats.org/wordprocessingml/2006/main" w:rsidRPr="009C6DB1">
        <w:rPr>
          <w:rFonts w:ascii="GHEA Grapalat" w:eastAsia="Times New Roman" w:hAnsi="GHEA Grapalat" w:cs="Sylfae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compiled</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are</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from the original</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s-ES"/>
        </w:rPr>
        <w:t xml:space="preserve">/except for documents provided or approved by a 3rd party, in which case a copy of the original is submitted/ </w:t>
      </w:r>
      <w:r xmlns:w="http://schemas.openxmlformats.org/wordprocessingml/2006/main" w:rsidRPr="009C6DB1">
        <w:rPr>
          <w:rFonts w:ascii="GHEA Grapalat" w:eastAsia="Times New Roman" w:hAnsi="GHEA Grapalat" w:cs="Sylfaen"/>
          <w:sz w:val="20"/>
          <w:szCs w:val="20"/>
          <w:lang w:val="en-US"/>
        </w:rPr>
        <w:t xml:space="preserve">and </w:t>
      </w:r>
      <w:r xmlns:w="http://schemas.openxmlformats.org/wordprocessingml/2006/main" w:rsidRPr="009C6DB1">
        <w:rPr>
          <w:rFonts w:ascii="GHEA Grapalat" w:eastAsia="Times New Roman" w:hAnsi="GHEA Grapalat" w:cs="Times New Roman"/>
          <w:sz w:val="20"/>
          <w:szCs w:val="20"/>
          <w:lang w:val="es-ES"/>
        </w:rPr>
        <w:t xml:space="preserve">_____________ </w:t>
      </w:r>
      <w:r xmlns:w="http://schemas.openxmlformats.org/wordprocessingml/2006/main" w:rsidRPr="009C6DB1">
        <w:rPr>
          <w:rFonts w:ascii="GHEA Grapalat" w:eastAsia="Times New Roman" w:hAnsi="GHEA Grapalat" w:cs="Times New Roman"/>
          <w:sz w:val="20"/>
          <w:szCs w:val="20"/>
          <w:lang w:val="en-US"/>
        </w:rPr>
        <w:t xml:space="preserve">copy</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from copies </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Documents</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packages</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on</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respectively</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being written</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4"/>
        </w:rPr>
        <w:t xml:space="preserve">The </w:t>
      </w:r>
      <w:r xmlns:w="http://schemas.openxmlformats.org/wordprocessingml/2006/main" w:rsidRPr="009C6DB1">
        <w:rPr>
          <w:rFonts w:ascii="GHEA Grapalat" w:eastAsia="Times New Roman" w:hAnsi="GHEA Grapalat" w:cs="Sylfaen"/>
          <w:sz w:val="20"/>
          <w:szCs w:val="20"/>
          <w:lang w:val="en-US"/>
        </w:rPr>
        <w:t xml:space="preserve">words </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original </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and </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copy </w:t>
      </w:r>
      <w:r xmlns:w="http://schemas.openxmlformats.org/wordprocessingml/2006/main" w:rsidRPr="009C6DB1">
        <w:rPr>
          <w:rFonts w:ascii="GHEA Grapalat" w:eastAsia="Times New Roman" w:hAnsi="GHEA Grapalat" w:cs="Times New Roman"/>
          <w:sz w:val="20"/>
          <w:szCs w:val="20"/>
          <w:lang w:val="es-ES"/>
        </w:rPr>
        <w:t xml:space="preserve">" </w:t>
      </w:r>
      <w:r xmlns:w="http://schemas.openxmlformats.org/wordprocessingml/2006/main" w:rsidRPr="009C6DB1">
        <w:rPr>
          <w:rFonts w:ascii="GHEA Grapalat" w:eastAsia="Times New Roman" w:hAnsi="GHEA Grapalat" w:cs="Sylfaen"/>
          <w:sz w:val="20"/>
          <w:szCs w:val="20"/>
          <w:lang w:val="en-US"/>
        </w:rPr>
        <w:t xml:space="preserve">are </w:t>
      </w:r>
      <w:r xmlns:w="http://schemas.openxmlformats.org/wordprocessingml/2006/main" w:rsidRPr="009C6DB1">
        <w:rPr>
          <w:rFonts w:ascii="GHEA Grapalat" w:eastAsia="Times New Roman" w:hAnsi="GHEA Grapalat" w:cs="Times New Roman"/>
          <w:sz w:val="20"/>
          <w:szCs w:val="20"/>
          <w:lang w:val="es-ES"/>
        </w:rPr>
        <w:t xml:space="preserve">:</w:t>
      </w:r>
      <w:r xmlns:w="http://schemas.openxmlformats.org/wordprocessingml/2006/main" w:rsidRPr="009C6DB1">
        <w:rPr>
          <w:rFonts w:ascii="GHEA Grapalat" w:eastAsia="Times New Roman" w:hAnsi="GHEA Grapalat" w:cs="Sylfaen"/>
          <w:sz w:val="20"/>
          <w:szCs w:val="24"/>
          <w:lang w:val="af-ZA"/>
        </w:rPr>
        <w:t xml:space="preserve"> </w:t>
      </w:r>
      <w:r xmlns:w="http://schemas.openxmlformats.org/wordprocessingml/2006/main" w:rsidRPr="009C6DB1">
        <w:rPr>
          <w:rFonts w:ascii="GHEA Grapalat" w:eastAsia="Times New Roman" w:hAnsi="GHEA Grapalat" w:cs="Sylfaen"/>
          <w:sz w:val="20"/>
          <w:szCs w:val="24"/>
        </w:rPr>
        <w:t xml:space="preserve">included</w:t>
      </w:r>
      <w:r xmlns:w="http://schemas.openxmlformats.org/wordprocessingml/2006/main" w:rsidRPr="009C6DB1">
        <w:rPr>
          <w:rFonts w:ascii="GHEA Grapalat" w:eastAsia="Times New Roman" w:hAnsi="GHEA Grapalat" w:cs="Sylfaen"/>
          <w:sz w:val="20"/>
          <w:szCs w:val="24"/>
          <w:lang w:val="af-ZA"/>
        </w:rPr>
        <w:t xml:space="preserve"> </w:t>
      </w:r>
      <w:r xmlns:w="http://schemas.openxmlformats.org/wordprocessingml/2006/main" w:rsidRPr="009C6DB1">
        <w:rPr>
          <w:rFonts w:ascii="GHEA Grapalat" w:eastAsia="Times New Roman" w:hAnsi="GHEA Grapalat" w:cs="Sylfaen"/>
          <w:sz w:val="20"/>
          <w:szCs w:val="24"/>
        </w:rPr>
        <w:t xml:space="preserve">original</w:t>
      </w:r>
      <w:r xmlns:w="http://schemas.openxmlformats.org/wordprocessingml/2006/main" w:rsidRPr="009C6DB1">
        <w:rPr>
          <w:rFonts w:ascii="GHEA Grapalat" w:eastAsia="Times New Roman" w:hAnsi="GHEA Grapalat" w:cs="Sylfaen"/>
          <w:sz w:val="20"/>
          <w:szCs w:val="24"/>
          <w:lang w:val="af-ZA"/>
        </w:rPr>
        <w:t xml:space="preserve"> </w:t>
      </w:r>
      <w:r xmlns:w="http://schemas.openxmlformats.org/wordprocessingml/2006/main" w:rsidRPr="009C6DB1">
        <w:rPr>
          <w:rFonts w:ascii="GHEA Grapalat" w:eastAsia="Times New Roman" w:hAnsi="GHEA Grapalat" w:cs="Sylfaen"/>
          <w:sz w:val="20"/>
          <w:szCs w:val="24"/>
        </w:rPr>
        <w:t xml:space="preserve">documents</w:t>
      </w:r>
      <w:r xmlns:w="http://schemas.openxmlformats.org/wordprocessingml/2006/main" w:rsidRPr="009C6DB1">
        <w:rPr>
          <w:rFonts w:ascii="GHEA Grapalat" w:eastAsia="Times New Roman" w:hAnsi="GHEA Grapalat" w:cs="Sylfaen"/>
          <w:sz w:val="20"/>
          <w:szCs w:val="24"/>
          <w:lang w:val="af-ZA"/>
        </w:rPr>
        <w:t xml:space="preserve"> </w:t>
      </w:r>
      <w:r xmlns:w="http://schemas.openxmlformats.org/wordprocessingml/2006/main" w:rsidRPr="009C6DB1">
        <w:rPr>
          <w:rFonts w:ascii="GHEA Grapalat" w:eastAsia="Times New Roman" w:hAnsi="GHEA Grapalat" w:cs="Sylfaen"/>
          <w:sz w:val="20"/>
          <w:szCs w:val="24"/>
        </w:rPr>
        <w:t xml:space="preserve">instead of</w:t>
      </w:r>
      <w:r xmlns:w="http://schemas.openxmlformats.org/wordprocessingml/2006/main" w:rsidRPr="009C6DB1">
        <w:rPr>
          <w:rFonts w:ascii="GHEA Grapalat" w:eastAsia="Times New Roman" w:hAnsi="GHEA Grapalat" w:cs="Sylfaen"/>
          <w:sz w:val="20"/>
          <w:szCs w:val="24"/>
          <w:lang w:val="af-ZA"/>
        </w:rPr>
        <w:t xml:space="preserve"> </w:t>
      </w:r>
      <w:r xmlns:w="http://schemas.openxmlformats.org/wordprocessingml/2006/main" w:rsidRPr="009C6DB1">
        <w:rPr>
          <w:rFonts w:ascii="GHEA Grapalat" w:eastAsia="Times New Roman" w:hAnsi="GHEA Grapalat" w:cs="Sylfaen"/>
          <w:sz w:val="20"/>
          <w:szCs w:val="24"/>
        </w:rPr>
        <w:t xml:space="preserve">can</w:t>
      </w:r>
      <w:r xmlns:w="http://schemas.openxmlformats.org/wordprocessingml/2006/main" w:rsidRPr="009C6DB1">
        <w:rPr>
          <w:rFonts w:ascii="GHEA Grapalat" w:eastAsia="Times New Roman" w:hAnsi="GHEA Grapalat" w:cs="Sylfaen"/>
          <w:sz w:val="20"/>
          <w:szCs w:val="24"/>
          <w:lang w:val="af-ZA"/>
        </w:rPr>
        <w:t xml:space="preserve"> </w:t>
      </w:r>
      <w:r xmlns:w="http://schemas.openxmlformats.org/wordprocessingml/2006/main" w:rsidRPr="009C6DB1">
        <w:rPr>
          <w:rFonts w:ascii="GHEA Grapalat" w:eastAsia="Times New Roman" w:hAnsi="GHEA Grapalat" w:cs="Sylfaen"/>
          <w:sz w:val="20"/>
          <w:szCs w:val="24"/>
        </w:rPr>
        <w:t xml:space="preserve">are</w:t>
      </w:r>
      <w:r xmlns:w="http://schemas.openxmlformats.org/wordprocessingml/2006/main" w:rsidRPr="009C6DB1">
        <w:rPr>
          <w:rFonts w:ascii="GHEA Grapalat" w:eastAsia="Times New Roman" w:hAnsi="GHEA Grapalat" w:cs="Sylfaen"/>
          <w:sz w:val="20"/>
          <w:szCs w:val="24"/>
          <w:lang w:val="af-ZA"/>
        </w:rPr>
        <w:t xml:space="preserve"> </w:t>
      </w:r>
      <w:r xmlns:w="http://schemas.openxmlformats.org/wordprocessingml/2006/main" w:rsidRPr="009C6DB1">
        <w:rPr>
          <w:rFonts w:ascii="GHEA Grapalat" w:eastAsia="Times New Roman" w:hAnsi="GHEA Grapalat" w:cs="Sylfaen"/>
          <w:sz w:val="20"/>
          <w:szCs w:val="24"/>
        </w:rPr>
        <w:t xml:space="preserve">presented</w:t>
      </w:r>
      <w:r xmlns:w="http://schemas.openxmlformats.org/wordprocessingml/2006/main" w:rsidRPr="009C6DB1">
        <w:rPr>
          <w:rFonts w:ascii="GHEA Grapalat" w:eastAsia="Times New Roman" w:hAnsi="GHEA Grapalat" w:cs="Sylfaen"/>
          <w:sz w:val="20"/>
          <w:szCs w:val="24"/>
          <w:lang w:val="af-ZA"/>
        </w:rPr>
        <w:t xml:space="preserve"> </w:t>
      </w:r>
      <w:r xmlns:w="http://schemas.openxmlformats.org/wordprocessingml/2006/main" w:rsidRPr="009C6DB1">
        <w:rPr>
          <w:rFonts w:ascii="GHEA Grapalat" w:eastAsia="Times New Roman" w:hAnsi="GHEA Grapalat" w:cs="Sylfaen"/>
          <w:sz w:val="20"/>
          <w:szCs w:val="24"/>
        </w:rPr>
        <w:t xml:space="preserve">their</w:t>
      </w:r>
      <w:r xmlns:w="http://schemas.openxmlformats.org/wordprocessingml/2006/main" w:rsidRPr="009C6DB1">
        <w:rPr>
          <w:rFonts w:ascii="GHEA Grapalat" w:eastAsia="Times New Roman" w:hAnsi="GHEA Grapalat" w:cs="Sylfaen"/>
          <w:sz w:val="20"/>
          <w:szCs w:val="24"/>
          <w:lang w:val="af-ZA"/>
        </w:rPr>
        <w:t xml:space="preserve"> </w:t>
      </w:r>
      <w:r xmlns:w="http://schemas.openxmlformats.org/wordprocessingml/2006/main" w:rsidRPr="009C6DB1">
        <w:rPr>
          <w:rFonts w:ascii="GHEA Grapalat" w:eastAsia="Times New Roman" w:hAnsi="GHEA Grapalat" w:cs="Sylfaen"/>
          <w:sz w:val="20"/>
          <w:szCs w:val="24"/>
        </w:rPr>
        <w:t xml:space="preserve">notary</w:t>
      </w:r>
      <w:r xmlns:w="http://schemas.openxmlformats.org/wordprocessingml/2006/main" w:rsidRPr="009C6DB1">
        <w:rPr>
          <w:rFonts w:ascii="GHEA Grapalat" w:eastAsia="Times New Roman" w:hAnsi="GHEA Grapalat" w:cs="Sylfaen"/>
          <w:sz w:val="20"/>
          <w:szCs w:val="24"/>
          <w:lang w:val="af-ZA"/>
        </w:rPr>
        <w:t xml:space="preserve"> </w:t>
      </w:r>
      <w:r xmlns:w="http://schemas.openxmlformats.org/wordprocessingml/2006/main" w:rsidRPr="009C6DB1">
        <w:rPr>
          <w:rFonts w:ascii="GHEA Grapalat" w:eastAsia="Times New Roman" w:hAnsi="GHEA Grapalat" w:cs="Sylfaen"/>
          <w:sz w:val="20"/>
          <w:szCs w:val="24"/>
        </w:rPr>
        <w:t xml:space="preserve">in order</w:t>
      </w:r>
      <w:r xmlns:w="http://schemas.openxmlformats.org/wordprocessingml/2006/main" w:rsidRPr="009C6DB1">
        <w:rPr>
          <w:rFonts w:ascii="GHEA Grapalat" w:eastAsia="Times New Roman" w:hAnsi="GHEA Grapalat" w:cs="Sylfaen"/>
          <w:sz w:val="20"/>
          <w:szCs w:val="24"/>
          <w:lang w:val="af-ZA"/>
        </w:rPr>
        <w:t xml:space="preserve"> </w:t>
      </w:r>
      <w:r xmlns:w="http://schemas.openxmlformats.org/wordprocessingml/2006/main" w:rsidRPr="009C6DB1">
        <w:rPr>
          <w:rFonts w:ascii="GHEA Grapalat" w:eastAsia="Times New Roman" w:hAnsi="GHEA Grapalat" w:cs="Sylfaen"/>
          <w:sz w:val="20"/>
          <w:szCs w:val="24"/>
        </w:rPr>
        <w:t xml:space="preserve">certified</w:t>
      </w:r>
      <w:r xmlns:w="http://schemas.openxmlformats.org/wordprocessingml/2006/main" w:rsidRPr="009C6DB1">
        <w:rPr>
          <w:rFonts w:ascii="GHEA Grapalat" w:eastAsia="Times New Roman" w:hAnsi="GHEA Grapalat" w:cs="Sylfaen"/>
          <w:sz w:val="20"/>
          <w:szCs w:val="24"/>
          <w:lang w:val="af-ZA"/>
        </w:rPr>
        <w:t xml:space="preserve"> </w:t>
      </w:r>
      <w:r xmlns:w="http://schemas.openxmlformats.org/wordprocessingml/2006/main" w:rsidRPr="009C6DB1">
        <w:rPr>
          <w:rFonts w:ascii="GHEA Grapalat" w:eastAsia="Times New Roman" w:hAnsi="GHEA Grapalat" w:cs="Sylfaen"/>
          <w:sz w:val="20"/>
          <w:szCs w:val="24"/>
        </w:rPr>
        <w:t xml:space="preserve">examples.</w:t>
      </w:r>
      <w:proofErr xmlns:w="http://schemas.openxmlformats.org/wordprocessingml/2006/main" w:type="gramEnd"/>
    </w:p>
    <w:p w14:paraId="3A76DEB4" w14:textId="77777777" w:rsidR="009C6DB1" w:rsidRPr="009C6DB1" w:rsidRDefault="009C6DB1" w:rsidP="009C6DB1">
      <w:pPr xmlns:w="http://schemas.openxmlformats.org/wordprocessingml/2006/main">
        <w:spacing w:after="0" w:line="240" w:lineRule="auto"/>
        <w:ind w:firstLine="720"/>
        <w:jc w:val="both"/>
        <w:rPr>
          <w:rFonts w:ascii="GHEA Grapalat" w:eastAsia="Times New Roman" w:hAnsi="GHEA Grapalat" w:cs="Times New Roman"/>
          <w:sz w:val="20"/>
          <w:szCs w:val="20"/>
          <w:lang w:val="af-ZA"/>
        </w:rPr>
      </w:pPr>
      <w:r xmlns:w="http://schemas.openxmlformats.org/wordprocessingml/2006/main" w:rsidRPr="009C6DB1">
        <w:rPr>
          <w:rFonts w:ascii="GHEA Grapalat" w:eastAsia="Times New Roman" w:hAnsi="GHEA Grapalat" w:cs="Sylfaen"/>
          <w:sz w:val="20"/>
          <w:szCs w:val="20"/>
          <w:lang w:val="en-US"/>
        </w:rPr>
        <w:t xml:space="preserve">The envelope</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and</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Times New Roman"/>
          <w:sz w:val="20"/>
          <w:szCs w:val="20"/>
          <w:lang w:val="en-US"/>
        </w:rPr>
        <w:t xml:space="preserve">this</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by invitation</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intended for </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Times New Roman"/>
          <w:sz w:val="20"/>
          <w:szCs w:val="20"/>
          <w:lang w:val="en-US"/>
        </w:rPr>
        <w:t xml:space="preserve">m </w:t>
      </w:r>
      <w:r xmlns:w="http://schemas.openxmlformats.org/wordprocessingml/2006/main" w:rsidRPr="009C6DB1">
        <w:rPr>
          <w:rFonts w:ascii="GHEA Grapalat" w:eastAsia="Times New Roman" w:hAnsi="GHEA Grapalat" w:cs="Sylfaen"/>
          <w:sz w:val="20"/>
          <w:szCs w:val="20"/>
          <w:lang w:val="en-US"/>
        </w:rPr>
        <w:t xml:space="preserve">asnaksi</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composed</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the documents</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signing</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is</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them</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presenting</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person</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or</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the latter</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authorized</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person </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hereinafter </w:t>
      </w:r>
      <w:r xmlns:w="http://schemas.openxmlformats.org/wordprocessingml/2006/main" w:rsidRPr="009C6DB1">
        <w:rPr>
          <w:rFonts w:ascii="GHEA Grapalat" w:eastAsia="Times New Roman" w:hAnsi="GHEA Grapalat" w:cs="Times New Roman"/>
          <w:sz w:val="20"/>
          <w:szCs w:val="20"/>
          <w:lang w:val="af-ZA"/>
        </w:rPr>
        <w:t xml:space="preserve">referred to as </w:t>
      </w:r>
      <w:r xmlns:w="http://schemas.openxmlformats.org/wordprocessingml/2006/main" w:rsidRPr="009C6DB1">
        <w:rPr>
          <w:rFonts w:ascii="GHEA Grapalat" w:eastAsia="Times New Roman" w:hAnsi="GHEA Grapalat" w:cs="Sylfaen"/>
          <w:sz w:val="20"/>
          <w:szCs w:val="20"/>
          <w:lang w:val="en-US"/>
        </w:rPr>
        <w:t xml:space="preserve">the agent </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If</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the application</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present</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is</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the agent </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then</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by request</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being presented</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is</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the latter</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that</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authority</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reserved</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to be</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about</w:t>
      </w:r>
      <w:r xmlns:w="http://schemas.openxmlformats.org/wordprocessingml/2006/main" w:rsidRPr="009C6DB1">
        <w:rPr>
          <w:rFonts w:ascii="GHEA Grapalat" w:eastAsia="Times New Roman" w:hAnsi="GHEA Grapalat" w:cs="Sylfae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document</w:t>
      </w:r>
      <w:r xmlns:w="http://schemas.openxmlformats.org/wordprocessingml/2006/main" w:rsidRPr="009C6DB1">
        <w:rPr>
          <w:rFonts w:ascii="GHEA Grapalat" w:eastAsia="Times New Roman" w:hAnsi="GHEA Grapalat" w:cs="Sylfaen"/>
          <w:sz w:val="20"/>
          <w:szCs w:val="20"/>
          <w:lang w:val="af-ZA"/>
        </w:rPr>
        <w:t xml:space="preserve">​</w:t>
      </w:r>
    </w:p>
    <w:p w14:paraId="7D4A6705" w14:textId="77777777" w:rsidR="009C6DB1" w:rsidRPr="009C6DB1" w:rsidRDefault="009C6DB1" w:rsidP="009C6DB1">
      <w:pPr xmlns:w="http://schemas.openxmlformats.org/wordprocessingml/2006/main">
        <w:spacing w:after="0" w:line="240" w:lineRule="auto"/>
        <w:ind w:firstLine="720"/>
        <w:jc w:val="both"/>
        <w:rPr>
          <w:rFonts w:ascii="GHEA Grapalat" w:eastAsia="Times New Roman" w:hAnsi="GHEA Grapalat" w:cs="Times New Roman"/>
          <w:sz w:val="20"/>
          <w:szCs w:val="20"/>
          <w:lang w:val="af-ZA"/>
        </w:rPr>
      </w:pPr>
      <w:r xmlns:w="http://schemas.openxmlformats.org/wordprocessingml/2006/main" w:rsidRPr="009C6DB1">
        <w:rPr>
          <w:rFonts w:ascii="GHEA Grapalat" w:eastAsia="Times New Roman" w:hAnsi="GHEA Grapalat" w:cs="Times New Roman"/>
          <w:sz w:val="20"/>
          <w:szCs w:val="20"/>
          <w:lang w:val="af-ZA"/>
        </w:rPr>
        <w:t xml:space="preserve">3.2 </w:t>
      </w:r>
      <w:r xmlns:w="http://schemas.openxmlformats.org/wordprocessingml/2006/main" w:rsidRPr="009C6DB1">
        <w:rPr>
          <w:rFonts w:ascii="GHEA Grapalat" w:eastAsia="Times New Roman" w:hAnsi="GHEA Grapalat" w:cs="Sylfaen"/>
          <w:sz w:val="20"/>
          <w:szCs w:val="20"/>
          <w:lang w:val="en-US"/>
        </w:rPr>
        <w:t xml:space="preserve">This</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Times New Roman"/>
          <w:sz w:val="20"/>
          <w:szCs w:val="20"/>
          <w:lang w:val="en-US"/>
        </w:rPr>
        <w:t xml:space="preserve">in paragraph </w:t>
      </w:r>
      <w:r xmlns:w="http://schemas.openxmlformats.org/wordprocessingml/2006/main" w:rsidRPr="009C6DB1">
        <w:rPr>
          <w:rFonts w:ascii="GHEA Grapalat" w:eastAsia="Times New Roman" w:hAnsi="GHEA Grapalat" w:cs="Times New Roman"/>
          <w:sz w:val="20"/>
          <w:szCs w:val="20"/>
          <w:lang w:val="af-ZA"/>
        </w:rPr>
        <w:t xml:space="preserve">3.1 </w:t>
      </w:r>
      <w:r xmlns:w="http://schemas.openxmlformats.org/wordprocessingml/2006/main" w:rsidRPr="009C6DB1">
        <w:rPr>
          <w:rFonts w:ascii="GHEA Grapalat" w:eastAsia="Times New Roman" w:hAnsi="GHEA Grapalat" w:cs="Times New Roman"/>
          <w:sz w:val="20"/>
          <w:szCs w:val="20"/>
          <w:lang w:val="en-US"/>
        </w:rPr>
        <w:t xml:space="preserve">of the instruction</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mentioned</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envelope</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on</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the application</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to make</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in the language</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to be noted</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are </w:t>
      </w:r>
      <w:r xmlns:w="http://schemas.openxmlformats.org/wordprocessingml/2006/main" w:rsidRPr="009C6DB1">
        <w:rPr>
          <w:rFonts w:ascii="GHEA Grapalat" w:eastAsia="Times New Roman" w:hAnsi="GHEA Grapalat" w:cs="Times New Roman"/>
          <w:sz w:val="20"/>
          <w:szCs w:val="20"/>
          <w:lang w:val="af-ZA"/>
        </w:rPr>
        <w:t xml:space="preserve">:</w:t>
      </w:r>
    </w:p>
    <w:p w14:paraId="2A5F1D89" w14:textId="77777777" w:rsidR="009C6DB1" w:rsidRPr="009C6DB1" w:rsidRDefault="009C6DB1" w:rsidP="009C6DB1">
      <w:pPr xmlns:w="http://schemas.openxmlformats.org/wordprocessingml/2006/main">
        <w:spacing w:after="0" w:line="240" w:lineRule="auto"/>
        <w:ind w:firstLine="720"/>
        <w:rPr>
          <w:rFonts w:ascii="GHEA Grapalat" w:eastAsia="Times New Roman" w:hAnsi="GHEA Grapalat" w:cs="Times New Roman"/>
          <w:sz w:val="20"/>
          <w:szCs w:val="20"/>
          <w:lang w:val="af-ZA"/>
        </w:rPr>
      </w:pPr>
      <w:r xmlns:w="http://schemas.openxmlformats.org/wordprocessingml/2006/main" w:rsidRPr="009C6DB1">
        <w:rPr>
          <w:rFonts w:ascii="GHEA Grapalat" w:eastAsia="Times New Roman" w:hAnsi="GHEA Grapalat" w:cs="Times New Roman"/>
          <w:sz w:val="20"/>
          <w:szCs w:val="20"/>
          <w:lang w:val="af-ZA"/>
        </w:rPr>
        <w:t xml:space="preserve">1) </w:t>
      </w:r>
      <w:r xmlns:w="http://schemas.openxmlformats.org/wordprocessingml/2006/main" w:rsidRPr="009C6DB1">
        <w:rPr>
          <w:rFonts w:ascii="GHEA Grapalat" w:eastAsia="Times New Roman" w:hAnsi="GHEA Grapalat" w:cs="Times New Roman"/>
          <w:sz w:val="20"/>
          <w:szCs w:val="20"/>
          <w:lang w:val="en-US"/>
        </w:rPr>
        <w:t xml:space="preserve">the </w:t>
      </w:r>
      <w:r xmlns:w="http://schemas.openxmlformats.org/wordprocessingml/2006/main" w:rsidRPr="009C6DB1">
        <w:rPr>
          <w:rFonts w:ascii="GHEA Grapalat" w:eastAsia="Times New Roman" w:hAnsi="GHEA Grapalat" w:cs="Sylfaen"/>
          <w:sz w:val="20"/>
          <w:szCs w:val="20"/>
          <w:lang w:val="en-US"/>
        </w:rPr>
        <w:t xml:space="preserve">client</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name</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and</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application</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presentation</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location </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address </w:t>
      </w:r>
      <w:r xmlns:w="http://schemas.openxmlformats.org/wordprocessingml/2006/main" w:rsidRPr="009C6DB1">
        <w:rPr>
          <w:rFonts w:ascii="GHEA Grapalat" w:eastAsia="Times New Roman" w:hAnsi="GHEA Grapalat" w:cs="Times New Roman"/>
          <w:sz w:val="20"/>
          <w:szCs w:val="20"/>
          <w:lang w:val="af-ZA"/>
        </w:rPr>
        <w:t xml:space="preserve">).</w:t>
      </w:r>
    </w:p>
    <w:p w14:paraId="1DFCC7D8" w14:textId="77777777" w:rsidR="009C6DB1" w:rsidRPr="009C6DB1" w:rsidRDefault="009C6DB1" w:rsidP="009C6DB1">
      <w:pPr xmlns:w="http://schemas.openxmlformats.org/wordprocessingml/2006/main">
        <w:spacing w:after="0" w:line="240" w:lineRule="auto"/>
        <w:ind w:firstLine="720"/>
        <w:rPr>
          <w:rFonts w:ascii="GHEA Grapalat" w:eastAsia="Times New Roman" w:hAnsi="GHEA Grapalat" w:cs="Times New Roman"/>
          <w:sz w:val="20"/>
          <w:szCs w:val="20"/>
          <w:lang w:val="af-ZA"/>
        </w:rPr>
      </w:pPr>
      <w:r xmlns:w="http://schemas.openxmlformats.org/wordprocessingml/2006/main" w:rsidRPr="009C6DB1">
        <w:rPr>
          <w:rFonts w:ascii="GHEA Grapalat" w:eastAsia="Times New Roman" w:hAnsi="GHEA Grapalat" w:cs="Times New Roman"/>
          <w:sz w:val="20"/>
          <w:szCs w:val="20"/>
          <w:lang w:val="af-ZA"/>
        </w:rPr>
        <w:t xml:space="preserve">2) </w:t>
      </w:r>
      <w:r xmlns:w="http://schemas.openxmlformats.org/wordprocessingml/2006/main" w:rsidRPr="009C6DB1">
        <w:rPr>
          <w:rFonts w:ascii="GHEA Grapalat" w:eastAsia="Times New Roman" w:hAnsi="GHEA Grapalat" w:cs="Times New Roman"/>
          <w:sz w:val="20"/>
          <w:szCs w:val="20"/>
          <w:lang w:val="en-US"/>
        </w:rPr>
        <w:t xml:space="preserve">procedure</w:t>
      </w:r>
      <w:r xmlns:w="http://schemas.openxmlformats.org/wordprocessingml/2006/main" w:rsidRPr="009C6DB1">
        <w:rPr>
          <w:rFonts w:ascii="GHEA Grapalat" w:eastAsia="Times New Roman" w:hAnsi="GHEA Grapalat" w:cs="Sylfae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the code </w:t>
      </w:r>
      <w:r xmlns:w="http://schemas.openxmlformats.org/wordprocessingml/2006/main" w:rsidRPr="009C6DB1">
        <w:rPr>
          <w:rFonts w:ascii="GHEA Grapalat" w:eastAsia="Times New Roman" w:hAnsi="GHEA Grapalat" w:cs="Times New Roman"/>
          <w:sz w:val="20"/>
          <w:szCs w:val="20"/>
          <w:lang w:val="af-ZA"/>
        </w:rPr>
        <w:t xml:space="preserve">.</w:t>
      </w:r>
    </w:p>
    <w:p w14:paraId="058B705B" w14:textId="77777777" w:rsidR="009C6DB1" w:rsidRPr="009C6DB1" w:rsidRDefault="009C6DB1" w:rsidP="009C6DB1">
      <w:pPr xmlns:w="http://schemas.openxmlformats.org/wordprocessingml/2006/main">
        <w:spacing w:after="0" w:line="240" w:lineRule="auto"/>
        <w:ind w:firstLine="720"/>
        <w:rPr>
          <w:rFonts w:ascii="GHEA Grapalat" w:eastAsia="Times New Roman" w:hAnsi="GHEA Grapalat" w:cs="Times New Roman"/>
          <w:sz w:val="20"/>
          <w:szCs w:val="20"/>
          <w:lang w:val="af-ZA"/>
        </w:rPr>
      </w:pPr>
      <w:r xmlns:w="http://schemas.openxmlformats.org/wordprocessingml/2006/main" w:rsidRPr="009C6DB1">
        <w:rPr>
          <w:rFonts w:ascii="GHEA Grapalat" w:eastAsia="Times New Roman" w:hAnsi="GHEA Grapalat" w:cs="Times New Roman"/>
          <w:sz w:val="20"/>
          <w:szCs w:val="20"/>
          <w:lang w:val="af-ZA"/>
        </w:rPr>
        <w:t xml:space="preserve">3) " </w:t>
      </w:r>
      <w:r xmlns:w="http://schemas.openxmlformats.org/wordprocessingml/2006/main" w:rsidRPr="009C6DB1">
        <w:rPr>
          <w:rFonts w:ascii="GHEA Grapalat" w:eastAsia="Times New Roman" w:hAnsi="GHEA Grapalat" w:cs="Sylfaen"/>
          <w:sz w:val="20"/>
          <w:szCs w:val="20"/>
          <w:lang w:val="en-US"/>
        </w:rPr>
        <w:t xml:space="preserve">don't open"</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until</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applications</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opening</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The words </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session </w:t>
      </w:r>
      <w:r xmlns:w="http://schemas.openxmlformats.org/wordprocessingml/2006/main" w:rsidRPr="009C6DB1">
        <w:rPr>
          <w:rFonts w:ascii="GHEA Grapalat" w:eastAsia="Times New Roman" w:hAnsi="GHEA Grapalat" w:cs="Times New Roman"/>
          <w:sz w:val="20"/>
          <w:szCs w:val="20"/>
          <w:lang w:val="af-ZA"/>
        </w:rPr>
        <w:t xml:space="preserve">"</w:t>
      </w:r>
    </w:p>
    <w:p w14:paraId="51620017" w14:textId="77777777" w:rsidR="009C6DB1" w:rsidRPr="009C6DB1" w:rsidRDefault="009C6DB1" w:rsidP="009C6DB1">
      <w:pPr xmlns:w="http://schemas.openxmlformats.org/wordprocessingml/2006/main">
        <w:spacing w:after="0" w:line="240" w:lineRule="auto"/>
        <w:ind w:firstLine="720"/>
        <w:rPr>
          <w:rFonts w:ascii="GHEA Grapalat" w:eastAsia="Times New Roman" w:hAnsi="GHEA Grapalat" w:cs="Times New Roman"/>
          <w:sz w:val="20"/>
          <w:szCs w:val="20"/>
          <w:lang w:val="af-ZA"/>
        </w:rPr>
      </w:pPr>
      <w:r xmlns:w="http://schemas.openxmlformats.org/wordprocessingml/2006/main" w:rsidRPr="009C6DB1">
        <w:rPr>
          <w:rFonts w:ascii="GHEA Grapalat" w:eastAsia="Times New Roman" w:hAnsi="GHEA Grapalat" w:cs="Times New Roman"/>
          <w:sz w:val="20"/>
          <w:szCs w:val="20"/>
          <w:lang w:val="af-ZA"/>
        </w:rPr>
        <w:t xml:space="preserve">4) </w:t>
      </w:r>
      <w:r xmlns:w="http://schemas.openxmlformats.org/wordprocessingml/2006/main" w:rsidRPr="009C6DB1">
        <w:rPr>
          <w:rFonts w:ascii="GHEA Grapalat" w:eastAsia="Times New Roman" w:hAnsi="GHEA Grapalat" w:cs="Times New Roman"/>
          <w:sz w:val="20"/>
          <w:szCs w:val="20"/>
          <w:lang w:val="en-US"/>
        </w:rPr>
        <w:t xml:space="preserve">m </w:t>
      </w:r>
      <w:r xmlns:w="http://schemas.openxmlformats.org/wordprocessingml/2006/main" w:rsidRPr="009C6DB1">
        <w:rPr>
          <w:rFonts w:ascii="GHEA Grapalat" w:eastAsia="Times New Roman" w:hAnsi="GHEA Grapalat" w:cs="Sylfaen"/>
          <w:sz w:val="20"/>
          <w:szCs w:val="20"/>
          <w:lang w:val="en-US"/>
        </w:rPr>
        <w:t xml:space="preserve">asnaksi</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name </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name </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location</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place</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and</w:t>
      </w:r>
      <w:r xmlns:w="http://schemas.openxmlformats.org/wordprocessingml/2006/main" w:rsidRPr="009C6DB1">
        <w:rPr>
          <w:rFonts w:ascii="GHEA Grapalat" w:eastAsia="Times New Roman" w:hAnsi="GHEA Grapalat" w:cs="Times New Roma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phone number </w:t>
      </w:r>
      <w:r xmlns:w="http://schemas.openxmlformats.org/wordprocessingml/2006/main" w:rsidRPr="009C6DB1">
        <w:rPr>
          <w:rFonts w:ascii="GHEA Grapalat" w:eastAsia="Times New Roman" w:hAnsi="GHEA Grapalat" w:cs="Times New Roman"/>
          <w:sz w:val="20"/>
          <w:szCs w:val="20"/>
          <w:lang w:val="af-ZA"/>
        </w:rPr>
        <w:t xml:space="preserve">:</w:t>
      </w:r>
    </w:p>
    <w:p w14:paraId="37AA5290" w14:textId="77777777" w:rsidR="009C6DB1" w:rsidRPr="009C6DB1" w:rsidRDefault="009C6DB1" w:rsidP="009C6DB1">
      <w:pPr xmlns:w="http://schemas.openxmlformats.org/wordprocessingml/2006/main">
        <w:spacing w:after="0" w:line="240" w:lineRule="auto"/>
        <w:ind w:firstLine="720"/>
        <w:jc w:val="both"/>
        <w:rPr>
          <w:rFonts w:ascii="GHEA Grapalat" w:eastAsia="Times New Roman" w:hAnsi="GHEA Grapalat" w:cs="Sylfaen"/>
          <w:sz w:val="20"/>
          <w:szCs w:val="20"/>
          <w:lang w:val="af-ZA"/>
        </w:rPr>
      </w:pPr>
      <w:r xmlns:w="http://schemas.openxmlformats.org/wordprocessingml/2006/main" w:rsidRPr="009C6DB1">
        <w:rPr>
          <w:rFonts w:ascii="GHEA Grapalat" w:eastAsia="Times New Roman" w:hAnsi="GHEA Grapalat" w:cs="Sylfaen"/>
          <w:sz w:val="20"/>
          <w:szCs w:val="20"/>
          <w:lang w:val="af-ZA"/>
        </w:rPr>
        <w:t xml:space="preserve">3.3 </w:t>
      </w:r>
      <w:r xmlns:w="http://schemas.openxmlformats.org/wordprocessingml/2006/main" w:rsidRPr="009C6DB1">
        <w:rPr>
          <w:rFonts w:ascii="GHEA Grapalat" w:eastAsia="Times New Roman" w:hAnsi="GHEA Grapalat" w:cs="Sylfaen"/>
          <w:sz w:val="20"/>
          <w:szCs w:val="20"/>
          <w:lang w:val="en-US"/>
        </w:rPr>
        <w:t xml:space="preserve">This</w:t>
      </w:r>
      <w:r xmlns:w="http://schemas.openxmlformats.org/wordprocessingml/2006/main" w:rsidRPr="009C6DB1">
        <w:rPr>
          <w:rFonts w:ascii="GHEA Grapalat" w:eastAsia="Times New Roman" w:hAnsi="GHEA Grapalat" w:cs="Sylfae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points </w:t>
      </w:r>
      <w:r xmlns:w="http://schemas.openxmlformats.org/wordprocessingml/2006/main" w:rsidRPr="009C6DB1">
        <w:rPr>
          <w:rFonts w:ascii="GHEA Grapalat" w:eastAsia="Times New Roman" w:hAnsi="GHEA Grapalat" w:cs="Sylfaen"/>
          <w:sz w:val="20"/>
          <w:szCs w:val="20"/>
          <w:lang w:val="af-ZA"/>
        </w:rPr>
        <w:t xml:space="preserve">3.1 </w:t>
      </w:r>
      <w:r xmlns:w="http://schemas.openxmlformats.org/wordprocessingml/2006/main" w:rsidRPr="009C6DB1">
        <w:rPr>
          <w:rFonts w:ascii="GHEA Grapalat" w:eastAsia="Times New Roman" w:hAnsi="GHEA Grapalat" w:cs="Sylfaen"/>
          <w:sz w:val="20"/>
          <w:szCs w:val="20"/>
          <w:lang w:val="en-US"/>
        </w:rPr>
        <w:t xml:space="preserve">and </w:t>
      </w:r>
      <w:r xmlns:w="http://schemas.openxmlformats.org/wordprocessingml/2006/main" w:rsidRPr="009C6DB1">
        <w:rPr>
          <w:rFonts w:ascii="GHEA Grapalat" w:eastAsia="Times New Roman" w:hAnsi="GHEA Grapalat" w:cs="Sylfaen"/>
          <w:sz w:val="20"/>
          <w:szCs w:val="20"/>
          <w:lang w:val="af-ZA"/>
        </w:rPr>
        <w:t xml:space="preserve">3.2 </w:t>
      </w:r>
      <w:r xmlns:w="http://schemas.openxmlformats.org/wordprocessingml/2006/main" w:rsidRPr="009C6DB1">
        <w:rPr>
          <w:rFonts w:ascii="GHEA Grapalat" w:eastAsia="Times New Roman" w:hAnsi="GHEA Grapalat" w:cs="Sylfaen"/>
          <w:sz w:val="20"/>
          <w:szCs w:val="20"/>
          <w:lang w:val="en-US"/>
        </w:rPr>
        <w:t xml:space="preserve">of the directive</w:t>
      </w:r>
      <w:r xmlns:w="http://schemas.openxmlformats.org/wordprocessingml/2006/main" w:rsidRPr="009C6DB1">
        <w:rPr>
          <w:rFonts w:ascii="GHEA Grapalat" w:eastAsia="Times New Roman" w:hAnsi="GHEA Grapalat" w:cs="Sylfae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to the requirements</w:t>
      </w:r>
      <w:r xmlns:w="http://schemas.openxmlformats.org/wordprocessingml/2006/main" w:rsidRPr="009C6DB1">
        <w:rPr>
          <w:rFonts w:ascii="GHEA Grapalat" w:eastAsia="Times New Roman" w:hAnsi="GHEA Grapalat" w:cs="Sylfae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inconsistent</w:t>
      </w:r>
      <w:r xmlns:w="http://schemas.openxmlformats.org/wordprocessingml/2006/main" w:rsidRPr="009C6DB1">
        <w:rPr>
          <w:rFonts w:ascii="GHEA Grapalat" w:eastAsia="Times New Roman" w:hAnsi="GHEA Grapalat" w:cs="Sylfae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applications</w:t>
      </w:r>
      <w:r xmlns:w="http://schemas.openxmlformats.org/wordprocessingml/2006/main" w:rsidRPr="009C6DB1">
        <w:rPr>
          <w:rFonts w:ascii="GHEA Grapalat" w:eastAsia="Times New Roman" w:hAnsi="GHEA Grapalat" w:cs="Sylfae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the committee</w:t>
      </w:r>
      <w:r xmlns:w="http://schemas.openxmlformats.org/wordprocessingml/2006/main" w:rsidRPr="009C6DB1">
        <w:rPr>
          <w:rFonts w:ascii="GHEA Grapalat" w:eastAsia="Times New Roman" w:hAnsi="GHEA Grapalat" w:cs="Sylfae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applications</w:t>
      </w:r>
      <w:r xmlns:w="http://schemas.openxmlformats.org/wordprocessingml/2006/main" w:rsidRPr="009C6DB1">
        <w:rPr>
          <w:rFonts w:ascii="GHEA Grapalat" w:eastAsia="Times New Roman" w:hAnsi="GHEA Grapalat" w:cs="Sylfae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opening</w:t>
      </w:r>
      <w:r xmlns:w="http://schemas.openxmlformats.org/wordprocessingml/2006/main" w:rsidRPr="009C6DB1">
        <w:rPr>
          <w:rFonts w:ascii="GHEA Grapalat" w:eastAsia="Times New Roman" w:hAnsi="GHEA Grapalat" w:cs="Sylfae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in session</w:t>
      </w:r>
      <w:r xmlns:w="http://schemas.openxmlformats.org/wordprocessingml/2006/main" w:rsidRPr="009C6DB1">
        <w:rPr>
          <w:rFonts w:ascii="GHEA Grapalat" w:eastAsia="Times New Roman" w:hAnsi="GHEA Grapalat" w:cs="Sylfae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rejection</w:t>
      </w:r>
      <w:r xmlns:w="http://schemas.openxmlformats.org/wordprocessingml/2006/main" w:rsidRPr="009C6DB1">
        <w:rPr>
          <w:rFonts w:ascii="GHEA Grapalat" w:eastAsia="Times New Roman" w:hAnsi="GHEA Grapalat" w:cs="Sylfae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is</w:t>
      </w:r>
      <w:r xmlns:w="http://schemas.openxmlformats.org/wordprocessingml/2006/main" w:rsidRPr="009C6DB1">
        <w:rPr>
          <w:rFonts w:ascii="GHEA Grapalat" w:eastAsia="Times New Roman" w:hAnsi="GHEA Grapalat" w:cs="Sylfae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and</w:t>
      </w:r>
      <w:r xmlns:w="http://schemas.openxmlformats.org/wordprocessingml/2006/main" w:rsidRPr="009C6DB1">
        <w:rPr>
          <w:rFonts w:ascii="GHEA Grapalat" w:eastAsia="Times New Roman" w:hAnsi="GHEA Grapalat" w:cs="Sylfae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by the same token</w:t>
      </w:r>
      <w:r xmlns:w="http://schemas.openxmlformats.org/wordprocessingml/2006/main" w:rsidRPr="009C6DB1">
        <w:rPr>
          <w:rFonts w:ascii="GHEA Grapalat" w:eastAsia="Times New Roman" w:hAnsi="GHEA Grapalat" w:cs="Sylfae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return</w:t>
      </w:r>
      <w:r xmlns:w="http://schemas.openxmlformats.org/wordprocessingml/2006/main" w:rsidRPr="009C6DB1">
        <w:rPr>
          <w:rFonts w:ascii="GHEA Grapalat" w:eastAsia="Times New Roman" w:hAnsi="GHEA Grapalat" w:cs="Sylfaen"/>
          <w:sz w:val="20"/>
          <w:szCs w:val="20"/>
          <w:lang w:val="af-ZA"/>
        </w:rPr>
        <w:t xml:space="preserve"> </w:t>
      </w:r>
      <w:r xmlns:w="http://schemas.openxmlformats.org/wordprocessingml/2006/main" w:rsidRPr="009C6DB1">
        <w:rPr>
          <w:rFonts w:ascii="GHEA Grapalat" w:eastAsia="Times New Roman" w:hAnsi="GHEA Grapalat" w:cs="Sylfaen"/>
          <w:sz w:val="20"/>
          <w:szCs w:val="20"/>
          <w:lang w:val="en-US"/>
        </w:rPr>
        <w:t xml:space="preserve">to the presenter </w:t>
      </w:r>
      <w:r xmlns:w="http://schemas.openxmlformats.org/wordprocessingml/2006/main" w:rsidRPr="009C6DB1">
        <w:rPr>
          <w:rFonts w:ascii="GHEA Grapalat" w:eastAsia="Times New Roman" w:hAnsi="GHEA Grapalat" w:cs="Sylfaen"/>
          <w:sz w:val="20"/>
          <w:szCs w:val="20"/>
          <w:lang w:val="af-ZA"/>
        </w:rPr>
        <w:t xml:space="preserve">.</w:t>
      </w:r>
    </w:p>
    <w:p w14:paraId="3CA4BA10" w14:textId="77777777" w:rsidR="00E84C88" w:rsidRPr="009C6DB1" w:rsidRDefault="00E84C88" w:rsidP="00532D6C">
      <w:pPr>
        <w:spacing w:after="0" w:line="240" w:lineRule="auto"/>
        <w:jc w:val="right"/>
        <w:rPr>
          <w:rFonts w:ascii="Arial" w:eastAsia="Times New Roman" w:hAnsi="Arial" w:cs="Arial"/>
          <w:b/>
          <w:sz w:val="20"/>
          <w:szCs w:val="20"/>
          <w:lang w:val="af-ZA" w:eastAsia="ru-RU"/>
        </w:rPr>
      </w:pPr>
    </w:p>
    <w:p w14:paraId="43832E34"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2D859A29"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07D9FF4D"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6A99D419"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5C70DD96"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03DC6D23"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30AB3883"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2AF9626A"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31B164F8"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6F87EAFC" w14:textId="77777777" w:rsidR="00B35FE4" w:rsidRDefault="00B35FE4" w:rsidP="00532D6C">
      <w:pPr>
        <w:spacing w:after="0" w:line="240" w:lineRule="auto"/>
        <w:jc w:val="right"/>
        <w:rPr>
          <w:rFonts w:ascii="Arial" w:eastAsia="Times New Roman" w:hAnsi="Arial" w:cs="Arial"/>
          <w:b/>
          <w:sz w:val="20"/>
          <w:szCs w:val="20"/>
          <w:lang w:val="es-ES" w:eastAsia="ru-RU"/>
        </w:rPr>
      </w:pPr>
    </w:p>
    <w:p w14:paraId="1682D075"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Sylfaen"/>
          <w:b/>
          <w:sz w:val="20"/>
          <w:szCs w:val="20"/>
          <w:lang w:val="es-ES" w:eastAsia="ru-RU"/>
        </w:rPr>
      </w:pPr>
      <w:r xmlns:w="http://schemas.openxmlformats.org/wordprocessingml/2006/main" w:rsidRPr="00E84C88">
        <w:rPr>
          <w:rFonts w:ascii="Arial" w:eastAsia="Times New Roman" w:hAnsi="Arial" w:cs="Arial"/>
          <w:b/>
          <w:sz w:val="20"/>
          <w:szCs w:val="20"/>
          <w:lang w:val="es-ES" w:eastAsia="ru-RU"/>
        </w:rPr>
        <w:t xml:space="preserve">Appendix </w:t>
      </w:r>
      <w:r xmlns:w="http://schemas.openxmlformats.org/wordprocessingml/2006/main" w:rsidRPr="00E84C88">
        <w:rPr>
          <w:rFonts w:ascii="GHEA Grapalat" w:eastAsia="Times New Roman" w:hAnsi="GHEA Grapalat" w:cs="Arial"/>
          <w:b/>
          <w:sz w:val="20"/>
          <w:szCs w:val="20"/>
          <w:lang w:val="es-ES" w:eastAsia="ru-RU"/>
        </w:rPr>
        <w:t xml:space="preserve">No. 1</w:t>
      </w:r>
    </w:p>
    <w:p w14:paraId="3383C769" w14:textId="728EC511" w:rsidR="00532D6C" w:rsidRPr="00E84C88" w:rsidRDefault="00C4546D" w:rsidP="00532D6C">
      <w:pPr xmlns:w="http://schemas.openxmlformats.org/wordprocessingml/2006/main">
        <w:spacing w:after="0" w:line="240" w:lineRule="auto"/>
        <w:ind w:firstLine="567"/>
        <w:jc w:val="right"/>
        <w:rPr>
          <w:rFonts w:ascii="GHEA Grapalat" w:eastAsia="Times New Roman" w:hAnsi="GHEA Grapalat" w:cs="Arial"/>
          <w:b/>
          <w:sz w:val="20"/>
          <w:szCs w:val="20"/>
          <w:lang w:val="es-ES"/>
        </w:rPr>
      </w:pPr>
      <w:r xmlns:w="http://schemas.openxmlformats.org/wordprocessingml/2006/main">
        <w:rPr>
          <w:rFonts w:ascii="Arial" w:eastAsia="Times New Roman" w:hAnsi="Arial" w:cs="Arial"/>
          <w:b/>
          <w:color w:val="000000"/>
          <w:sz w:val="20"/>
          <w:szCs w:val="27"/>
          <w:lang w:val="af-ZA"/>
        </w:rPr>
        <w:t xml:space="preserve">LM-THKT-GHAPZB-25/09</w:t>
      </w:r>
      <w:r xmlns:w="http://schemas.openxmlformats.org/wordprocessingml/2006/main" w:rsidR="009C6DB1">
        <w:rPr>
          <w:rFonts w:ascii="Arial" w:eastAsia="Times New Roman" w:hAnsi="Arial" w:cs="Arial"/>
          <w:b/>
          <w:color w:val="000000"/>
          <w:sz w:val="20"/>
          <w:szCs w:val="27"/>
          <w:lang w:val="hy-AM"/>
        </w:rPr>
        <w:t xml:space="preserve"> </w:t>
      </w:r>
      <w:r xmlns:w="http://schemas.openxmlformats.org/wordprocessingml/2006/main" w:rsidR="00532D6C" w:rsidRPr="00E84C88">
        <w:rPr>
          <w:rFonts w:ascii="Arial" w:eastAsia="Times New Roman" w:hAnsi="Arial" w:cs="Arial"/>
          <w:b/>
          <w:sz w:val="20"/>
          <w:szCs w:val="20"/>
          <w:lang w:val="es-ES"/>
        </w:rPr>
        <w:t xml:space="preserve">with code</w:t>
      </w:r>
    </w:p>
    <w:p w14:paraId="6185D5BE" w14:textId="77777777" w:rsidR="00532D6C" w:rsidRPr="00E84C88" w:rsidRDefault="00532D6C" w:rsidP="00532D6C">
      <w:pPr xmlns:w="http://schemas.openxmlformats.org/wordprocessingml/2006/main">
        <w:spacing w:after="0" w:line="240" w:lineRule="auto"/>
        <w:ind w:firstLine="567"/>
        <w:jc w:val="right"/>
        <w:rPr>
          <w:rFonts w:ascii="GHEA Grapalat" w:eastAsia="Times New Roman" w:hAnsi="GHEA Grapalat" w:cs="Arial"/>
          <w:b/>
          <w:sz w:val="20"/>
          <w:szCs w:val="20"/>
          <w:lang w:val="es-ES"/>
        </w:rPr>
      </w:pPr>
      <w:r xmlns:w="http://schemas.openxmlformats.org/wordprocessingml/2006/main" w:rsidRPr="00E84C88">
        <w:rPr>
          <w:rFonts w:ascii="Arial" w:eastAsia="Times New Roman" w:hAnsi="Arial" w:cs="Arial"/>
          <w:b/>
          <w:sz w:val="20"/>
          <w:szCs w:val="20"/>
          <w:lang w:val="es-ES"/>
        </w:rPr>
        <w:t xml:space="preserve">quotation</w:t>
      </w:r>
      <w:r xmlns:w="http://schemas.openxmlformats.org/wordprocessingml/2006/main" w:rsidRPr="00E84C88">
        <w:rPr>
          <w:rFonts w:ascii="GHEA Grapalat" w:eastAsia="Times New Roman" w:hAnsi="GHEA Grapalat" w:cs="Sylfaen"/>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survey</w:t>
      </w:r>
      <w:r xmlns:w="http://schemas.openxmlformats.org/wordprocessingml/2006/main" w:rsidRPr="00E84C88">
        <w:rPr>
          <w:rFonts w:ascii="GHEA Grapalat" w:eastAsia="Times New Roman" w:hAnsi="GHEA Grapalat" w:cs="Sylfaen"/>
          <w:b/>
          <w:sz w:val="20"/>
          <w:szCs w:val="20"/>
          <w:lang w:val="es-ES"/>
        </w:rPr>
        <w:t xml:space="preserve"> </w:t>
      </w:r>
      <w:r xmlns:w="http://schemas.openxmlformats.org/wordprocessingml/2006/main" w:rsidRPr="00E84C88">
        <w:rPr>
          <w:rFonts w:ascii="GHEA Grapalat" w:eastAsia="Times New Roman" w:hAnsi="GHEA Grapalat" w:cs="Arial"/>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invitation</w:t>
      </w:r>
    </w:p>
    <w:p w14:paraId="6665C89E" w14:textId="77777777" w:rsidR="00532D6C" w:rsidRPr="00E84C88" w:rsidRDefault="00532D6C" w:rsidP="00532D6C">
      <w:pPr>
        <w:spacing w:after="0" w:line="240" w:lineRule="auto"/>
        <w:jc w:val="center"/>
        <w:rPr>
          <w:rFonts w:ascii="GHEA Grapalat" w:eastAsia="Times New Roman" w:hAnsi="GHEA Grapalat" w:cs="Sylfaen"/>
          <w:b/>
          <w:sz w:val="24"/>
          <w:szCs w:val="24"/>
          <w:lang w:val="es-ES"/>
        </w:rPr>
      </w:pPr>
    </w:p>
    <w:p w14:paraId="69CE332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Arial"/>
          <w:b/>
          <w:sz w:val="24"/>
          <w:szCs w:val="24"/>
          <w:lang w:val="es-ES"/>
        </w:rPr>
      </w:pPr>
      <w:r xmlns:w="http://schemas.openxmlformats.org/wordprocessingml/2006/main" w:rsidRPr="00E84C88">
        <w:rPr>
          <w:rFonts w:ascii="Arial" w:eastAsia="Times New Roman" w:hAnsi="Arial" w:cs="Arial"/>
          <w:b/>
          <w:sz w:val="24"/>
          <w:szCs w:val="24"/>
          <w:lang w:val="es-ES"/>
        </w:rPr>
        <w:t xml:space="preserve">APPLICATION </w:t>
      </w:r>
      <w:r xmlns:w="http://schemas.openxmlformats.org/wordprocessingml/2006/main" w:rsidRPr="00E84C88">
        <w:rPr>
          <w:rFonts w:ascii="GHEA Grapalat" w:eastAsia="Times New Roman" w:hAnsi="GHEA Grapalat" w:cs="Arial"/>
          <w:b/>
          <w:sz w:val="24"/>
          <w:szCs w:val="24"/>
          <w:lang w:val="es-ES"/>
        </w:rPr>
        <w:t xml:space="preserve">- </w:t>
      </w:r>
      <w:r xmlns:w="http://schemas.openxmlformats.org/wordprocessingml/2006/main" w:rsidRPr="00E84C88">
        <w:rPr>
          <w:rFonts w:ascii="Arial" w:eastAsia="Times New Roman" w:hAnsi="Arial" w:cs="Arial"/>
          <w:b/>
          <w:sz w:val="24"/>
          <w:szCs w:val="24"/>
          <w:lang w:val="es-ES"/>
        </w:rPr>
        <w:t xml:space="preserve">DECLARATION </w:t>
      </w:r>
      <w:r xmlns:w="http://schemas.openxmlformats.org/wordprocessingml/2006/main" w:rsidRPr="00E84C88">
        <w:rPr>
          <w:rFonts w:ascii="GHEA Grapalat" w:eastAsia="Times New Roman" w:hAnsi="GHEA Grapalat" w:cs="Sylfaen"/>
          <w:b/>
          <w:sz w:val="24"/>
          <w:szCs w:val="24"/>
          <w:lang w:val="es-ES"/>
        </w:rPr>
        <w:t xml:space="preserve">*</w:t>
      </w:r>
    </w:p>
    <w:p w14:paraId="268C821C" w14:textId="77777777" w:rsidR="00532D6C" w:rsidRPr="00E84C88" w:rsidRDefault="00532D6C" w:rsidP="00532D6C">
      <w:pPr xmlns:w="http://schemas.openxmlformats.org/wordprocessingml/2006/main">
        <w:keepNext/>
        <w:spacing w:after="0" w:line="240" w:lineRule="auto"/>
        <w:jc w:val="center"/>
        <w:outlineLvl w:val="5"/>
        <w:rPr>
          <w:rFonts w:ascii="GHEA Grapalat" w:eastAsia="Times New Roman" w:hAnsi="GHEA Grapalat" w:cs="Arial"/>
          <w:b/>
          <w:sz w:val="24"/>
          <w:szCs w:val="24"/>
          <w:lang w:val="es-ES" w:eastAsia="ru-RU"/>
        </w:rPr>
      </w:pPr>
      <w:r xmlns:w="http://schemas.openxmlformats.org/wordprocessingml/2006/main" w:rsidRPr="00E84C88">
        <w:rPr>
          <w:rFonts w:ascii="Arial" w:eastAsia="Times New Roman" w:hAnsi="Arial" w:cs="Arial"/>
          <w:b/>
          <w:sz w:val="24"/>
          <w:szCs w:val="24"/>
          <w:lang w:val="es-ES" w:eastAsia="ru-RU"/>
        </w:rPr>
        <w:t xml:space="preserve">quotation</w:t>
      </w:r>
      <w:r xmlns:w="http://schemas.openxmlformats.org/wordprocessingml/2006/main" w:rsidRPr="00E84C88">
        <w:rPr>
          <w:rFonts w:ascii="GHEA Grapalat" w:eastAsia="Times New Roman" w:hAnsi="GHEA Grapalat" w:cs="Sylfaen"/>
          <w:b/>
          <w:sz w:val="24"/>
          <w:szCs w:val="24"/>
          <w:lang w:val="es-ES" w:eastAsia="ru-RU"/>
        </w:rPr>
        <w:t xml:space="preserve"> </w:t>
      </w:r>
      <w:r xmlns:w="http://schemas.openxmlformats.org/wordprocessingml/2006/main" w:rsidRPr="00E84C88">
        <w:rPr>
          <w:rFonts w:ascii="Arial" w:eastAsia="Times New Roman" w:hAnsi="Arial" w:cs="Arial"/>
          <w:b/>
          <w:sz w:val="24"/>
          <w:szCs w:val="24"/>
          <w:lang w:val="es-ES" w:eastAsia="ru-RU"/>
        </w:rPr>
        <w:t xml:space="preserve">to the question</w:t>
      </w:r>
      <w:r xmlns:w="http://schemas.openxmlformats.org/wordprocessingml/2006/main" w:rsidRPr="00E84C88">
        <w:rPr>
          <w:rFonts w:ascii="GHEA Grapalat" w:eastAsia="Times New Roman" w:hAnsi="GHEA Grapalat" w:cs="Sylfaen"/>
          <w:b/>
          <w:sz w:val="24"/>
          <w:szCs w:val="24"/>
          <w:lang w:val="es-ES" w:eastAsia="ru-RU"/>
        </w:rPr>
        <w:t xml:space="preserve"> </w:t>
      </w:r>
      <w:r xmlns:w="http://schemas.openxmlformats.org/wordprocessingml/2006/main" w:rsidRPr="00E84C88">
        <w:rPr>
          <w:rFonts w:ascii="Arial" w:eastAsia="Times New Roman" w:hAnsi="Arial" w:cs="Arial"/>
          <w:b/>
          <w:sz w:val="24"/>
          <w:szCs w:val="24"/>
          <w:lang w:val="es-ES" w:eastAsia="ru-RU"/>
        </w:rPr>
        <w:t xml:space="preserve">to participate</w:t>
      </w:r>
      <w:r xmlns:w="http://schemas.openxmlformats.org/wordprocessingml/2006/main" w:rsidRPr="00E84C88">
        <w:rPr>
          <w:rFonts w:ascii="GHEA Grapalat" w:eastAsia="Times New Roman" w:hAnsi="GHEA Grapalat" w:cs="Arial"/>
          <w:b/>
          <w:sz w:val="24"/>
          <w:szCs w:val="24"/>
          <w:lang w:val="es-ES" w:eastAsia="ru-RU"/>
        </w:rPr>
        <w:t xml:space="preserve">  </w:t>
      </w:r>
    </w:p>
    <w:p w14:paraId="77682F14" w14:textId="77777777" w:rsidR="00532D6C" w:rsidRPr="00E84C88" w:rsidRDefault="00532D6C" w:rsidP="00532D6C">
      <w:pPr>
        <w:spacing w:after="0" w:line="240" w:lineRule="auto"/>
        <w:rPr>
          <w:rFonts w:ascii="GHEA Grapalat" w:eastAsia="Times New Roman" w:hAnsi="GHEA Grapalat" w:cs="Times New Roman"/>
          <w:sz w:val="24"/>
          <w:szCs w:val="24"/>
          <w:lang w:val="es-ES" w:eastAsia="ru-RU"/>
        </w:rPr>
      </w:pPr>
    </w:p>
    <w:p w14:paraId="72E31A55" w14:textId="21880983" w:rsidR="00532D6C" w:rsidRPr="00E84C88" w:rsidRDefault="00D96837" w:rsidP="00532D6C">
      <w:pPr xmlns:w="http://schemas.openxmlformats.org/wordprocessingml/2006/main">
        <w:spacing w:after="0" w:line="240" w:lineRule="auto"/>
        <w:jc w:val="both"/>
        <w:rPr>
          <w:rFonts w:ascii="GHEA Grapalat" w:eastAsia="Times New Roman" w:hAnsi="GHEA Grapalat" w:cs="Arial"/>
          <w:sz w:val="20"/>
          <w:szCs w:val="20"/>
          <w:lang w:val="es-ES"/>
        </w:rPr>
      </w:pPr>
      <w:r xmlns:w="http://schemas.openxmlformats.org/wordprocessingml/2006/main">
        <w:rPr>
          <w:rFonts w:ascii="GHEA Grapalat" w:eastAsia="Times New Roman" w:hAnsi="GHEA Grapalat" w:cs="Times New Roman"/>
          <w:u w:val="single"/>
          <w:lang w:val="es-ES"/>
        </w:rPr>
        <w:t xml:space="preserve">                                                     </w:t>
      </w:r>
      <w:r xmlns:w="http://schemas.openxmlformats.org/wordprocessingml/2006/main" w:rsidR="00532D6C"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00532D6C"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00532D6C" w:rsidRPr="00E84C88">
        <w:rPr>
          <w:rFonts w:ascii="GHEA Grapalat" w:eastAsia="Times New Roman" w:hAnsi="GHEA Grapalat" w:cs="Times New Roman"/>
          <w:u w:val="single"/>
          <w:lang w:val="es-ES"/>
        </w:rPr>
        <w:t xml:space="preserve">       </w:t>
      </w:r>
      <w:r xmlns:w="http://schemas.openxmlformats.org/wordprocessingml/2006/main" w:rsidR="00532D6C" w:rsidRPr="00E84C88">
        <w:rPr>
          <w:rFonts w:ascii="GHEA Grapalat" w:eastAsia="Times New Roman" w:hAnsi="GHEA Grapalat" w:cs="Times New Roman"/>
          <w:lang w:val="es-ES"/>
        </w:rPr>
        <w:t xml:space="preserve"> </w:t>
      </w:r>
      <w:r xmlns:w="http://schemas.openxmlformats.org/wordprocessingml/2006/main" w:rsidR="00532D6C" w:rsidRPr="00E84C88">
        <w:rPr>
          <w:rFonts w:ascii="Arial" w:eastAsia="Times New Roman" w:hAnsi="Arial" w:cs="Arial"/>
          <w:sz w:val="20"/>
          <w:szCs w:val="20"/>
          <w:lang w:val="es-ES"/>
        </w:rPr>
        <w:t xml:space="preserve">reports</w:t>
      </w:r>
      <w:r xmlns:w="http://schemas.openxmlformats.org/wordprocessingml/2006/main" w:rsidR="00532D6C" w:rsidRPr="00E84C88">
        <w:rPr>
          <w:rFonts w:ascii="GHEA Grapalat" w:eastAsia="Times New Roman" w:hAnsi="GHEA Grapalat" w:cs="Arial"/>
          <w:sz w:val="20"/>
          <w:szCs w:val="20"/>
          <w:lang w:val="es-ES"/>
        </w:rPr>
        <w:t xml:space="preserve"> </w:t>
      </w:r>
      <w:r xmlns:w="http://schemas.openxmlformats.org/wordprocessingml/2006/main" w:rsidR="00532D6C" w:rsidRPr="00E84C88">
        <w:rPr>
          <w:rFonts w:ascii="Arial" w:eastAsia="Times New Roman" w:hAnsi="Arial" w:cs="Arial"/>
          <w:sz w:val="20"/>
          <w:szCs w:val="20"/>
          <w:lang w:val="es-ES"/>
        </w:rPr>
        <w:t xml:space="preserve">is </w:t>
      </w:r>
      <w:r xmlns:w="http://schemas.openxmlformats.org/wordprocessingml/2006/main" w:rsidR="00532D6C" w:rsidRPr="00E84C88">
        <w:rPr>
          <w:rFonts w:ascii="GHEA Grapalat" w:eastAsia="Times New Roman" w:hAnsi="GHEA Grapalat" w:cs="Arial"/>
          <w:sz w:val="20"/>
          <w:szCs w:val="20"/>
          <w:lang w:val="es-ES"/>
        </w:rPr>
        <w:t xml:space="preserve">that</w:t>
      </w:r>
      <w:r xmlns:w="http://schemas.openxmlformats.org/wordprocessingml/2006/main" w:rsidR="00532D6C" w:rsidRPr="00E84C88">
        <w:rPr>
          <w:rFonts w:ascii="Arial" w:eastAsia="Times New Roman" w:hAnsi="Arial" w:cs="Arial"/>
          <w:sz w:val="20"/>
          <w:szCs w:val="20"/>
          <w:lang w:val="es-ES"/>
        </w:rPr>
        <w:t xml:space="preserve">​</w:t>
      </w:r>
      <w:r xmlns:w="http://schemas.openxmlformats.org/wordprocessingml/2006/main" w:rsidR="00532D6C" w:rsidRPr="00E84C88">
        <w:rPr>
          <w:rFonts w:ascii="GHEA Grapalat" w:eastAsia="Times New Roman" w:hAnsi="GHEA Grapalat" w:cs="Arial"/>
          <w:sz w:val="20"/>
          <w:szCs w:val="20"/>
          <w:lang w:val="es-ES"/>
        </w:rPr>
        <w:t xml:space="preserve"> </w:t>
      </w:r>
      <w:r xmlns:w="http://schemas.openxmlformats.org/wordprocessingml/2006/main" w:rsidR="00532D6C" w:rsidRPr="00E84C88">
        <w:rPr>
          <w:rFonts w:ascii="Arial" w:eastAsia="Times New Roman" w:hAnsi="Arial" w:cs="Arial"/>
          <w:sz w:val="20"/>
          <w:szCs w:val="20"/>
          <w:lang w:val="es-ES"/>
        </w:rPr>
        <w:t xml:space="preserve">desire</w:t>
      </w:r>
      <w:r xmlns:w="http://schemas.openxmlformats.org/wordprocessingml/2006/main" w:rsidR="00532D6C" w:rsidRPr="00E84C88">
        <w:rPr>
          <w:rFonts w:ascii="GHEA Grapalat" w:eastAsia="Times New Roman" w:hAnsi="GHEA Grapalat" w:cs="Arial"/>
          <w:sz w:val="20"/>
          <w:szCs w:val="20"/>
          <w:lang w:val="es-ES"/>
        </w:rPr>
        <w:t xml:space="preserve"> </w:t>
      </w:r>
      <w:r xmlns:w="http://schemas.openxmlformats.org/wordprocessingml/2006/main" w:rsidR="00532D6C" w:rsidRPr="00E84C88">
        <w:rPr>
          <w:rFonts w:ascii="Arial" w:eastAsia="Times New Roman" w:hAnsi="Arial" w:cs="Arial"/>
          <w:sz w:val="20"/>
          <w:szCs w:val="20"/>
          <w:lang w:val="es-ES"/>
        </w:rPr>
        <w:t xml:space="preserve">has</w:t>
      </w:r>
      <w:r xmlns:w="http://schemas.openxmlformats.org/wordprocessingml/2006/main" w:rsidR="00532D6C" w:rsidRPr="00E84C88">
        <w:rPr>
          <w:rFonts w:ascii="GHEA Grapalat" w:eastAsia="Times New Roman" w:hAnsi="GHEA Grapalat" w:cs="Arial"/>
          <w:sz w:val="20"/>
          <w:szCs w:val="20"/>
          <w:lang w:val="es-ES"/>
        </w:rPr>
        <w:t xml:space="preserve"> </w:t>
      </w:r>
      <w:r xmlns:w="http://schemas.openxmlformats.org/wordprocessingml/2006/main" w:rsidR="00532D6C" w:rsidRPr="00E84C88">
        <w:rPr>
          <w:rFonts w:ascii="Arial" w:eastAsia="Times New Roman" w:hAnsi="Arial" w:cs="Arial"/>
          <w:sz w:val="20"/>
          <w:szCs w:val="20"/>
          <w:lang w:val="es-ES"/>
        </w:rPr>
        <w:t xml:space="preserve">participate</w:t>
      </w:r>
    </w:p>
    <w:p w14:paraId="0D7629B1" w14:textId="3D22415D" w:rsidR="00532D6C" w:rsidRPr="00E84C88" w:rsidRDefault="00D96837" w:rsidP="00532D6C">
      <w:pPr xmlns:w="http://schemas.openxmlformats.org/wordprocessingml/2006/main">
        <w:spacing w:after="0" w:line="240" w:lineRule="auto"/>
        <w:jc w:val="both"/>
        <w:rPr>
          <w:rFonts w:ascii="GHEA Grapalat" w:eastAsia="Times New Roman" w:hAnsi="GHEA Grapalat" w:cs="Times New Roman"/>
          <w:vertAlign w:val="superscript"/>
          <w:lang w:val="es-ES"/>
        </w:rPr>
      </w:pPr>
      <w:r xmlns:w="http://schemas.openxmlformats.org/wordprocessingml/2006/main">
        <w:rPr>
          <w:rFonts w:ascii="GHEA Grapalat" w:eastAsia="Times New Roman" w:hAnsi="GHEA Grapalat" w:cs="Times New Roman"/>
          <w:sz w:val="24"/>
          <w:szCs w:val="24"/>
          <w:vertAlign w:val="superscript"/>
          <w:lang w:val="es-ES"/>
        </w:rPr>
        <w:t xml:space="preserve">                       </w:t>
      </w:r>
      <w:r xmlns:w="http://schemas.openxmlformats.org/wordprocessingml/2006/main" w:rsidR="00532D6C" w:rsidRPr="00E84C88">
        <w:rPr>
          <w:rFonts w:ascii="Arial" w:eastAsia="Times New Roman" w:hAnsi="Arial" w:cs="Arial"/>
          <w:sz w:val="24"/>
          <w:szCs w:val="24"/>
          <w:vertAlign w:val="superscript"/>
          <w:lang w:val="es-ES"/>
        </w:rPr>
        <w:t xml:space="preserve">participant</w:t>
      </w:r>
      <w:r xmlns:w="http://schemas.openxmlformats.org/wordprocessingml/2006/main" w:rsidR="00532D6C" w:rsidRPr="00E84C88">
        <w:rPr>
          <w:rFonts w:ascii="GHEA Grapalat" w:eastAsia="Times New Roman" w:hAnsi="GHEA Grapalat" w:cs="Arial"/>
          <w:sz w:val="24"/>
          <w:szCs w:val="24"/>
          <w:vertAlign w:val="superscript"/>
          <w:lang w:val="es-ES"/>
        </w:rPr>
        <w:t xml:space="preserve"> </w:t>
      </w:r>
      <w:r xmlns:w="http://schemas.openxmlformats.org/wordprocessingml/2006/main" w:rsidR="00532D6C" w:rsidRPr="00E84C88">
        <w:rPr>
          <w:rFonts w:ascii="Arial" w:eastAsia="Times New Roman" w:hAnsi="Arial" w:cs="Arial"/>
          <w:sz w:val="24"/>
          <w:szCs w:val="24"/>
          <w:vertAlign w:val="superscript"/>
          <w:lang w:val="es-ES"/>
        </w:rPr>
        <w:t xml:space="preserve">name</w:t>
      </w:r>
      <w:r xmlns:w="http://schemas.openxmlformats.org/wordprocessingml/2006/main" w:rsidR="00532D6C" w:rsidRPr="00E84C88">
        <w:rPr>
          <w:rFonts w:ascii="GHEA Grapalat" w:eastAsia="Times New Roman" w:hAnsi="GHEA Grapalat" w:cs="Arial"/>
          <w:sz w:val="24"/>
          <w:szCs w:val="24"/>
          <w:vertAlign w:val="superscript"/>
          <w:lang w:val="es-ES"/>
        </w:rPr>
        <w:t xml:space="preserve"> </w:t>
      </w:r>
    </w:p>
    <w:p w14:paraId="092A13B1" w14:textId="12F9053A"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u w:val="single"/>
          <w:lang w:val="es-ES"/>
        </w:rPr>
      </w:pP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lang w:val="es-ES"/>
        </w:rPr>
        <w:t xml:space="preserve">of</w:t>
      </w:r>
      <w:r xmlns:w="http://schemas.openxmlformats.org/wordprocessingml/2006/main" w:rsidRPr="00E84C88">
        <w:rPr>
          <w:rFonts w:ascii="Arial" w:eastAsia="Times New Roman" w:hAnsi="Arial" w:cs="Arial"/>
          <w:sz w:val="20"/>
          <w:szCs w:val="20"/>
          <w:lang w:val="es-ES"/>
        </w:rPr>
        <w:t xml:space="preserve">​</w:t>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by</w:t>
      </w:r>
      <w:r xmlns:w="http://schemas.openxmlformats.org/wordprocessingml/2006/main" w:rsidRPr="00E84C88">
        <w:rPr>
          <w:rFonts w:ascii="GHEA Grapalat" w:eastAsia="Times New Roman" w:hAnsi="GHEA Grapalat" w:cs="Times New Roman"/>
          <w:lang w:val="es-ES"/>
        </w:rPr>
        <w:t xml:space="preserve"> </w:t>
      </w:r>
      <w:r xmlns:w="http://schemas.openxmlformats.org/wordprocessingml/2006/main" w:rsidR="00C4546D">
        <w:rPr>
          <w:rFonts w:ascii="Arial" w:eastAsia="Times New Roman" w:hAnsi="Arial" w:cs="Arial"/>
          <w:color w:val="000000"/>
          <w:sz w:val="20"/>
          <w:szCs w:val="20"/>
          <w:lang w:val="af-ZA"/>
        </w:rPr>
        <w:t xml:space="preserve">LM-THKT-GHAPZB-25/09</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with code</w:t>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announced</w:t>
      </w:r>
    </w:p>
    <w:p w14:paraId="2E421D1B"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Sylfaen"/>
          <w:sz w:val="24"/>
          <w:szCs w:val="24"/>
          <w:vertAlign w:val="superscript"/>
          <w:lang w:val="es-ES"/>
        </w:rPr>
      </w:pPr>
      <w:r xmlns:w="http://schemas.openxmlformats.org/wordprocessingml/2006/main" w:rsidRPr="00E84C88">
        <w:rPr>
          <w:rFonts w:ascii="GHEA Grapalat" w:eastAsia="Times New Roman" w:hAnsi="GHEA Grapalat" w:cs="Sylfaen"/>
          <w:sz w:val="24"/>
          <w:szCs w:val="24"/>
          <w:vertAlign w:val="superscript"/>
          <w:lang w:val="es-ES"/>
        </w:rPr>
        <w:t xml:space="preserve">                       </w:t>
      </w:r>
      <w:r xmlns:w="http://schemas.openxmlformats.org/wordprocessingml/2006/main" w:rsidRPr="00E84C88">
        <w:rPr>
          <w:rFonts w:ascii="Arial" w:eastAsia="Times New Roman" w:hAnsi="Arial" w:cs="Arial"/>
          <w:sz w:val="24"/>
          <w:szCs w:val="24"/>
          <w:vertAlign w:val="superscript"/>
          <w:lang w:val="es-ES"/>
        </w:rPr>
        <w:t xml:space="preserve">customer's</w:t>
      </w:r>
      <w:r xmlns:w="http://schemas.openxmlformats.org/wordprocessingml/2006/main" w:rsidRPr="00E84C88">
        <w:rPr>
          <w:rFonts w:ascii="GHEA Grapalat" w:eastAsia="Times New Roman" w:hAnsi="GHEA Grapalat" w:cs="Sylfaen"/>
          <w:sz w:val="24"/>
          <w:szCs w:val="24"/>
          <w:vertAlign w:val="superscript"/>
          <w:lang w:val="es-ES"/>
        </w:rPr>
        <w:t xml:space="preserve"> </w:t>
      </w:r>
      <w:r xmlns:w="http://schemas.openxmlformats.org/wordprocessingml/2006/main" w:rsidRPr="00E84C88">
        <w:rPr>
          <w:rFonts w:ascii="Arial" w:eastAsia="Times New Roman" w:hAnsi="Arial" w:cs="Arial"/>
          <w:sz w:val="24"/>
          <w:szCs w:val="24"/>
          <w:vertAlign w:val="superscript"/>
          <w:lang w:val="es-ES"/>
        </w:rPr>
        <w:t xml:space="preserve">name</w:t>
      </w:r>
    </w:p>
    <w:p w14:paraId="39636A4D"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Sylfaen"/>
          <w:sz w:val="20"/>
          <w:szCs w:val="20"/>
          <w:lang w:val="es-ES"/>
        </w:rPr>
      </w:pPr>
      <w:r xmlns:w="http://schemas.openxmlformats.org/wordprocessingml/2006/main" w:rsidRPr="00E84C88">
        <w:rPr>
          <w:rFonts w:ascii="Arial" w:eastAsia="Times New Roman" w:hAnsi="Arial" w:cs="Arial"/>
          <w:sz w:val="20"/>
          <w:szCs w:val="20"/>
          <w:lang w:val="es-ES"/>
        </w:rPr>
        <w:t xml:space="preserve">quotation</w:t>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survey</w:t>
      </w:r>
      <w:r xmlns:w="http://schemas.openxmlformats.org/wordprocessingml/2006/main" w:rsidRPr="00E84C88">
        <w:rPr>
          <w:rFonts w:ascii="GHEA Grapalat" w:eastAsia="Times New Roman" w:hAnsi="GHEA Grapalat" w:cs="Arial"/>
          <w:sz w:val="16"/>
          <w:szCs w:val="16"/>
          <w:lang w:val="es-ES"/>
        </w:rPr>
        <w:t xml:space="preserve"> </w:t>
      </w:r>
      <w:r xmlns:w="http://schemas.openxmlformats.org/wordprocessingml/2006/main" w:rsidRPr="00E84C88">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u w:val="single"/>
          <w:lang w:val="es-ES"/>
        </w:rPr>
        <w:t xml:space="preserve">    </w:t>
      </w:r>
      <w:r xmlns:w="http://schemas.openxmlformats.org/wordprocessingml/2006/main" w:rsidRPr="00E84C88">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the dose </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s </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and</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invitation</w:t>
      </w:r>
      <w:r xmlns:w="http://schemas.openxmlformats.org/wordprocessingml/2006/main" w:rsidRPr="00E84C88">
        <w:rPr>
          <w:rFonts w:ascii="GHEA Grapalat" w:eastAsia="Times New Roman" w:hAnsi="GHEA Grapalat" w:cs="Sylfaen"/>
          <w:sz w:val="20"/>
          <w:szCs w:val="20"/>
          <w:lang w:val="es-ES"/>
        </w:rPr>
        <w:t xml:space="preserve"> </w:t>
      </w:r>
    </w:p>
    <w:p w14:paraId="35F1EF7A" w14:textId="5C8A35CF" w:rsidR="00532D6C" w:rsidRPr="00E84C88" w:rsidRDefault="00D96837" w:rsidP="00532D6C">
      <w:pPr xmlns:w="http://schemas.openxmlformats.org/wordprocessingml/2006/main">
        <w:spacing w:after="0" w:line="240" w:lineRule="auto"/>
        <w:jc w:val="both"/>
        <w:rPr>
          <w:rFonts w:ascii="GHEA Grapalat" w:eastAsia="Times New Roman" w:hAnsi="GHEA Grapalat" w:cs="Times New Roman"/>
          <w:sz w:val="24"/>
          <w:szCs w:val="24"/>
          <w:vertAlign w:val="superscript"/>
          <w:lang w:val="es-ES"/>
        </w:rPr>
      </w:pPr>
      <w:r xmlns:w="http://schemas.openxmlformats.org/wordprocessingml/2006/main">
        <w:rPr>
          <w:rFonts w:ascii="GHEA Grapalat" w:eastAsia="Times New Roman" w:hAnsi="GHEA Grapalat" w:cs="Sylfaen"/>
          <w:sz w:val="24"/>
          <w:szCs w:val="24"/>
          <w:vertAlign w:val="superscript"/>
          <w:lang w:val="es-ES"/>
        </w:rPr>
        <w:t xml:space="preserve">                                                 </w:t>
      </w:r>
      <w:r xmlns:w="http://schemas.openxmlformats.org/wordprocessingml/2006/main" w:rsidR="00532D6C" w:rsidRPr="00E84C88">
        <w:rPr>
          <w:rFonts w:ascii="Arial" w:eastAsia="Times New Roman" w:hAnsi="Arial" w:cs="Arial"/>
          <w:sz w:val="24"/>
          <w:szCs w:val="24"/>
          <w:vertAlign w:val="superscript"/>
          <w:lang w:val="es-ES"/>
        </w:rPr>
        <w:t xml:space="preserve">dose </w:t>
      </w:r>
      <w:r xmlns:w="http://schemas.openxmlformats.org/wordprocessingml/2006/main" w:rsidR="00532D6C" w:rsidRPr="00E84C88">
        <w:rPr>
          <w:rFonts w:ascii="GHEA Grapalat" w:eastAsia="Times New Roman" w:hAnsi="GHEA Grapalat" w:cs="Arial"/>
          <w:sz w:val="24"/>
          <w:szCs w:val="24"/>
          <w:vertAlign w:val="superscript"/>
          <w:lang w:val="es-ES"/>
        </w:rPr>
        <w:t xml:space="preserve">( </w:t>
      </w:r>
      <w:r xmlns:w="http://schemas.openxmlformats.org/wordprocessingml/2006/main" w:rsidR="00532D6C" w:rsidRPr="00E84C88">
        <w:rPr>
          <w:rFonts w:ascii="Arial" w:eastAsia="Times New Roman" w:hAnsi="Arial" w:cs="Arial"/>
          <w:sz w:val="24"/>
          <w:szCs w:val="24"/>
          <w:vertAlign w:val="superscript"/>
          <w:lang w:val="es-ES"/>
        </w:rPr>
        <w:t xml:space="preserve">s </w:t>
      </w:r>
      <w:r xmlns:w="http://schemas.openxmlformats.org/wordprocessingml/2006/main" w:rsidR="00532D6C" w:rsidRPr="00E84C88">
        <w:rPr>
          <w:rFonts w:ascii="GHEA Grapalat" w:eastAsia="Times New Roman" w:hAnsi="GHEA Grapalat" w:cs="Arial"/>
          <w:sz w:val="24"/>
          <w:szCs w:val="24"/>
          <w:vertAlign w:val="superscript"/>
          <w:lang w:val="es-ES"/>
        </w:rPr>
        <w:t xml:space="preserve">) </w:t>
      </w:r>
      <w:r xmlns:w="http://schemas.openxmlformats.org/wordprocessingml/2006/main" w:rsidR="00532D6C" w:rsidRPr="00E84C88">
        <w:rPr>
          <w:rFonts w:ascii="Arial" w:eastAsia="Times New Roman" w:hAnsi="Arial" w:cs="Arial"/>
          <w:sz w:val="24"/>
          <w:szCs w:val="24"/>
          <w:vertAlign w:val="superscript"/>
          <w:lang w:val="es-ES"/>
        </w:rPr>
        <w:t xml:space="preserve">number</w:t>
      </w:r>
    </w:p>
    <w:p w14:paraId="1D7CFD8E"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lang w:val="es-ES"/>
        </w:rPr>
      </w:pPr>
      <w:r xmlns:w="http://schemas.openxmlformats.org/wordprocessingml/2006/main" w:rsidRPr="00E84C88">
        <w:rPr>
          <w:rFonts w:ascii="GHEA Grapalat" w:eastAsia="Times New Roman" w:hAnsi="GHEA Grapalat" w:cs="Times New Roman"/>
          <w:sz w:val="24"/>
          <w:szCs w:val="24"/>
          <w:vertAlign w:val="superscript"/>
          <w:lang w:val="es-ES"/>
        </w:rPr>
        <w:t xml:space="preserve"> </w:t>
      </w:r>
      <w:r xmlns:w="http://schemas.openxmlformats.org/wordprocessingml/2006/main" w:rsidRPr="00E84C88">
        <w:rPr>
          <w:rFonts w:ascii="Arial" w:eastAsia="Times New Roman" w:hAnsi="Arial" w:cs="Arial"/>
          <w:sz w:val="20"/>
          <w:szCs w:val="20"/>
          <w:lang w:val="es-ES"/>
        </w:rPr>
        <w:t xml:space="preserve">to the requirements</w:t>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appropriate</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present</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is</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application </w:t>
      </w:r>
      <w:r xmlns:w="http://schemas.openxmlformats.org/wordprocessingml/2006/main" w:rsidRPr="00E84C88">
        <w:rPr>
          <w:rFonts w:ascii="GHEA Grapalat" w:eastAsia="Times New Roman" w:hAnsi="GHEA Grapalat" w:cs="Sylfaen"/>
          <w:sz w:val="20"/>
          <w:szCs w:val="20"/>
          <w:lang w:val="es-ES"/>
        </w:rPr>
        <w:t xml:space="preserve">:</w:t>
      </w:r>
    </w:p>
    <w:p w14:paraId="5F17E915" w14:textId="77777777" w:rsidR="00532D6C" w:rsidRPr="00E84C88" w:rsidRDefault="00532D6C" w:rsidP="00532D6C">
      <w:pPr>
        <w:spacing w:after="0" w:line="240" w:lineRule="auto"/>
        <w:jc w:val="both"/>
        <w:rPr>
          <w:rFonts w:ascii="GHEA Grapalat" w:eastAsia="Times New Roman" w:hAnsi="GHEA Grapalat" w:cs="Times New Roman"/>
          <w:sz w:val="12"/>
          <w:szCs w:val="12"/>
          <w:u w:val="single"/>
          <w:lang w:val="es-ES"/>
        </w:rPr>
      </w:pPr>
    </w:p>
    <w:p w14:paraId="3355A2D2" w14:textId="46B4B3F1" w:rsidR="00532D6C" w:rsidRPr="00E84C88" w:rsidRDefault="00D96837" w:rsidP="00532D6C">
      <w:pPr xmlns:w="http://schemas.openxmlformats.org/wordprocessingml/2006/main">
        <w:spacing w:after="0" w:line="240" w:lineRule="auto"/>
        <w:jc w:val="both"/>
        <w:rPr>
          <w:rFonts w:ascii="GHEA Grapalat" w:eastAsia="Times New Roman" w:hAnsi="GHEA Grapalat" w:cs="Sylfaen"/>
          <w:sz w:val="20"/>
          <w:szCs w:val="20"/>
          <w:lang w:val="es-ES"/>
        </w:rPr>
      </w:pPr>
      <w:r xmlns:w="http://schemas.openxmlformats.org/wordprocessingml/2006/main">
        <w:rPr>
          <w:rFonts w:ascii="GHEA Grapalat" w:eastAsia="Times New Roman" w:hAnsi="GHEA Grapalat" w:cs="Times New Roman"/>
          <w:u w:val="single"/>
          <w:lang w:val="es-ES"/>
        </w:rPr>
        <w:t xml:space="preserve">                                              </w:t>
      </w:r>
      <w:r xmlns:w="http://schemas.openxmlformats.org/wordprocessingml/2006/main" w:rsidR="00532D6C"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00532D6C"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00532D6C" w:rsidRPr="00E84C88">
        <w:rPr>
          <w:rFonts w:ascii="GHEA Grapalat" w:eastAsia="Times New Roman" w:hAnsi="GHEA Grapalat" w:cs="Times New Roman"/>
          <w:u w:val="single"/>
          <w:lang w:val="es-ES"/>
        </w:rPr>
        <w:t xml:space="preserve">   </w:t>
      </w:r>
      <w:r xmlns:w="http://schemas.openxmlformats.org/wordprocessingml/2006/main" w:rsidR="00532D6C" w:rsidRPr="00E84C88">
        <w:rPr>
          <w:rFonts w:ascii="GHEA Grapalat" w:eastAsia="Times New Roman" w:hAnsi="GHEA Grapalat" w:cs="Times New Roman"/>
          <w:sz w:val="24"/>
          <w:szCs w:val="24"/>
          <w:lang w:val="es-ES"/>
        </w:rPr>
        <w:t xml:space="preserve">- </w:t>
      </w:r>
      <w:r xmlns:w="http://schemas.openxmlformats.org/wordprocessingml/2006/main" w:rsidR="00532D6C" w:rsidRPr="00E84C88">
        <w:rPr>
          <w:rFonts w:ascii="Arial" w:eastAsia="Times New Roman" w:hAnsi="Arial" w:cs="Arial"/>
          <w:sz w:val="20"/>
          <w:szCs w:val="20"/>
          <w:lang w:val="es-ES"/>
        </w:rPr>
        <w:t xml:space="preserve">n</w:t>
      </w:r>
      <w:r xmlns:w="http://schemas.openxmlformats.org/wordprocessingml/2006/main" w:rsidR="00532D6C" w:rsidRPr="00E84C88">
        <w:rPr>
          <w:rFonts w:ascii="GHEA Grapalat" w:eastAsia="Times New Roman" w:hAnsi="GHEA Grapalat" w:cs="Arial"/>
          <w:sz w:val="20"/>
          <w:szCs w:val="20"/>
          <w:lang w:val="es-ES"/>
        </w:rPr>
        <w:t xml:space="preserve"> </w:t>
      </w:r>
      <w:r xmlns:w="http://schemas.openxmlformats.org/wordprocessingml/2006/main" w:rsidR="00532D6C" w:rsidRPr="00E84C88">
        <w:rPr>
          <w:rFonts w:ascii="Arial" w:eastAsia="Times New Roman" w:hAnsi="Arial" w:cs="Arial"/>
          <w:sz w:val="20"/>
          <w:szCs w:val="20"/>
          <w:lang w:val="es-ES"/>
        </w:rPr>
        <w:t xml:space="preserve">reports</w:t>
      </w:r>
      <w:r xmlns:w="http://schemas.openxmlformats.org/wordprocessingml/2006/main" w:rsidR="00532D6C" w:rsidRPr="00E84C88">
        <w:rPr>
          <w:rFonts w:ascii="GHEA Grapalat" w:eastAsia="Times New Roman" w:hAnsi="GHEA Grapalat" w:cs="Arial"/>
          <w:sz w:val="20"/>
          <w:szCs w:val="20"/>
          <w:lang w:val="es-ES"/>
        </w:rPr>
        <w:t xml:space="preserve"> </w:t>
      </w:r>
      <w:r xmlns:w="http://schemas.openxmlformats.org/wordprocessingml/2006/main" w:rsidR="00532D6C" w:rsidRPr="00E84C88">
        <w:rPr>
          <w:rFonts w:ascii="Arial" w:eastAsia="Times New Roman" w:hAnsi="Arial" w:cs="Arial"/>
          <w:sz w:val="20"/>
          <w:szCs w:val="20"/>
          <w:lang w:val="es-ES"/>
        </w:rPr>
        <w:t xml:space="preserve">and</w:t>
      </w:r>
      <w:r xmlns:w="http://schemas.openxmlformats.org/wordprocessingml/2006/main" w:rsidR="00532D6C" w:rsidRPr="00E84C88">
        <w:rPr>
          <w:rFonts w:ascii="GHEA Grapalat" w:eastAsia="Times New Roman" w:hAnsi="GHEA Grapalat" w:cs="Arial"/>
          <w:sz w:val="20"/>
          <w:szCs w:val="20"/>
          <w:lang w:val="es-ES"/>
        </w:rPr>
        <w:t xml:space="preserve"> </w:t>
      </w:r>
      <w:r xmlns:w="http://schemas.openxmlformats.org/wordprocessingml/2006/main" w:rsidR="00532D6C" w:rsidRPr="00E84C88">
        <w:rPr>
          <w:rFonts w:ascii="Arial" w:eastAsia="Times New Roman" w:hAnsi="Arial" w:cs="Arial"/>
          <w:sz w:val="20"/>
          <w:szCs w:val="20"/>
          <w:lang w:val="es-ES"/>
        </w:rPr>
        <w:t xml:space="preserve">confirmation</w:t>
      </w:r>
      <w:r xmlns:w="http://schemas.openxmlformats.org/wordprocessingml/2006/main" w:rsidR="00532D6C" w:rsidRPr="00E84C88">
        <w:rPr>
          <w:rFonts w:ascii="GHEA Grapalat" w:eastAsia="Times New Roman" w:hAnsi="GHEA Grapalat" w:cs="Arial"/>
          <w:sz w:val="20"/>
          <w:szCs w:val="20"/>
          <w:lang w:val="es-ES"/>
        </w:rPr>
        <w:t xml:space="preserve"> </w:t>
      </w:r>
      <w:r xmlns:w="http://schemas.openxmlformats.org/wordprocessingml/2006/main" w:rsidR="00532D6C" w:rsidRPr="00E84C88">
        <w:rPr>
          <w:rFonts w:ascii="Arial" w:eastAsia="Times New Roman" w:hAnsi="Arial" w:cs="Arial"/>
          <w:sz w:val="20"/>
          <w:szCs w:val="20"/>
          <w:lang w:val="es-ES"/>
        </w:rPr>
        <w:t xml:space="preserve">is </w:t>
      </w:r>
      <w:r xmlns:w="http://schemas.openxmlformats.org/wordprocessingml/2006/main" w:rsidR="00532D6C" w:rsidRPr="00E84C88">
        <w:rPr>
          <w:rFonts w:ascii="GHEA Grapalat" w:eastAsia="Times New Roman" w:hAnsi="GHEA Grapalat" w:cs="Arial"/>
          <w:sz w:val="20"/>
          <w:szCs w:val="20"/>
          <w:lang w:val="es-ES"/>
        </w:rPr>
        <w:t xml:space="preserve">that</w:t>
      </w:r>
      <w:r xmlns:w="http://schemas.openxmlformats.org/wordprocessingml/2006/main" w:rsidR="00532D6C" w:rsidRPr="00E84C88">
        <w:rPr>
          <w:rFonts w:ascii="Arial" w:eastAsia="Times New Roman" w:hAnsi="Arial" w:cs="Arial"/>
          <w:sz w:val="20"/>
          <w:szCs w:val="20"/>
          <w:lang w:val="es-ES"/>
        </w:rPr>
        <w:t xml:space="preserve">​</w:t>
      </w:r>
      <w:r xmlns:w="http://schemas.openxmlformats.org/wordprocessingml/2006/main" w:rsidR="00532D6C" w:rsidRPr="00E84C88">
        <w:rPr>
          <w:rFonts w:ascii="GHEA Grapalat" w:eastAsia="Times New Roman" w:hAnsi="GHEA Grapalat" w:cs="Sylfaen"/>
          <w:sz w:val="20"/>
          <w:szCs w:val="20"/>
          <w:lang w:val="es-ES"/>
        </w:rPr>
        <w:t xml:space="preserve"> </w:t>
      </w:r>
      <w:r xmlns:w="http://schemas.openxmlformats.org/wordprocessingml/2006/main" w:rsidR="00532D6C" w:rsidRPr="00E84C88">
        <w:rPr>
          <w:rFonts w:ascii="Arial" w:eastAsia="Times New Roman" w:hAnsi="Arial" w:cs="Arial"/>
          <w:sz w:val="20"/>
          <w:szCs w:val="20"/>
          <w:lang w:val="es-ES"/>
        </w:rPr>
        <w:t xml:space="preserve">being</w:t>
      </w:r>
      <w:r xmlns:w="http://schemas.openxmlformats.org/wordprocessingml/2006/main" w:rsidR="00532D6C" w:rsidRPr="00E84C88">
        <w:rPr>
          <w:rFonts w:ascii="GHEA Grapalat" w:eastAsia="Times New Roman" w:hAnsi="GHEA Grapalat" w:cs="Sylfaen"/>
          <w:sz w:val="20"/>
          <w:szCs w:val="20"/>
          <w:lang w:val="es-ES"/>
        </w:rPr>
        <w:t xml:space="preserve"> </w:t>
      </w:r>
      <w:r xmlns:w="http://schemas.openxmlformats.org/wordprocessingml/2006/main" w:rsidR="00532D6C" w:rsidRPr="00E84C88">
        <w:rPr>
          <w:rFonts w:ascii="Arial" w:eastAsia="Times New Roman" w:hAnsi="Arial" w:cs="Arial"/>
          <w:sz w:val="20"/>
          <w:szCs w:val="20"/>
          <w:lang w:val="es-ES"/>
        </w:rPr>
        <w:t xml:space="preserve">is</w:t>
      </w:r>
      <w:r xmlns:w="http://schemas.openxmlformats.org/wordprocessingml/2006/main" w:rsidR="00532D6C" w:rsidRPr="00E84C88">
        <w:rPr>
          <w:rFonts w:ascii="GHEA Grapalat" w:eastAsia="Times New Roman" w:hAnsi="GHEA Grapalat" w:cs="Sylfaen"/>
          <w:sz w:val="20"/>
          <w:szCs w:val="20"/>
          <w:lang w:val="es-ES"/>
        </w:rPr>
        <w:t xml:space="preserve"> </w:t>
      </w:r>
    </w:p>
    <w:p w14:paraId="7754241C" w14:textId="3C3D757B" w:rsidR="00532D6C" w:rsidRPr="00E84C88" w:rsidRDefault="00D96837" w:rsidP="00532D6C">
      <w:pPr xmlns:w="http://schemas.openxmlformats.org/wordprocessingml/2006/main">
        <w:spacing w:after="0" w:line="240" w:lineRule="auto"/>
        <w:jc w:val="both"/>
        <w:rPr>
          <w:rFonts w:ascii="GHEA Grapalat" w:eastAsia="Times New Roman" w:hAnsi="GHEA Grapalat" w:cs="Sylfaen"/>
          <w:sz w:val="20"/>
          <w:szCs w:val="20"/>
          <w:lang w:val="es-ES"/>
        </w:rPr>
      </w:pPr>
      <w:r xmlns:w="http://schemas.openxmlformats.org/wordprocessingml/2006/main">
        <w:rPr>
          <w:rFonts w:ascii="GHEA Grapalat" w:eastAsia="Times New Roman" w:hAnsi="GHEA Grapalat" w:cs="Sylfaen"/>
          <w:sz w:val="24"/>
          <w:szCs w:val="24"/>
          <w:vertAlign w:val="superscript"/>
          <w:lang w:val="es-ES"/>
        </w:rPr>
        <w:t xml:space="preserve">                                         </w:t>
      </w:r>
      <w:r xmlns:w="http://schemas.openxmlformats.org/wordprocessingml/2006/main" w:rsidR="00532D6C" w:rsidRPr="00E84C88">
        <w:rPr>
          <w:rFonts w:ascii="Arial" w:eastAsia="Times New Roman" w:hAnsi="Arial" w:cs="Arial"/>
          <w:sz w:val="24"/>
          <w:szCs w:val="24"/>
          <w:vertAlign w:val="superscript"/>
          <w:lang w:val="es-ES"/>
        </w:rPr>
        <w:t xml:space="preserve">participant</w:t>
      </w:r>
      <w:r xmlns:w="http://schemas.openxmlformats.org/wordprocessingml/2006/main" w:rsidR="00532D6C" w:rsidRPr="00E84C88">
        <w:rPr>
          <w:rFonts w:ascii="GHEA Grapalat" w:eastAsia="Times New Roman" w:hAnsi="GHEA Grapalat" w:cs="Arial"/>
          <w:sz w:val="24"/>
          <w:szCs w:val="24"/>
          <w:vertAlign w:val="superscript"/>
          <w:lang w:val="es-ES"/>
        </w:rPr>
        <w:t xml:space="preserve"> </w:t>
      </w:r>
      <w:r xmlns:w="http://schemas.openxmlformats.org/wordprocessingml/2006/main" w:rsidR="00532D6C" w:rsidRPr="00E84C88">
        <w:rPr>
          <w:rFonts w:ascii="Arial" w:eastAsia="Times New Roman" w:hAnsi="Arial" w:cs="Arial"/>
          <w:sz w:val="24"/>
          <w:szCs w:val="24"/>
          <w:vertAlign w:val="superscript"/>
          <w:lang w:val="es-ES"/>
        </w:rPr>
        <w:t xml:space="preserve">name</w:t>
      </w:r>
    </w:p>
    <w:p w14:paraId="71FA2D7F"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Sylfaen"/>
          <w:sz w:val="20"/>
          <w:szCs w:val="20"/>
          <w:lang w:val="es-ES"/>
        </w:rPr>
      </w:pPr>
      <w:r xmlns:w="http://schemas.openxmlformats.org/wordprocessingml/2006/main" w:rsidRPr="00E84C88">
        <w:rPr>
          <w:rFonts w:ascii="GHEA Grapalat" w:eastAsia="Times New Roman" w:hAnsi="GHEA Grapalat" w:cs="Sylfaen"/>
          <w:sz w:val="20"/>
          <w:szCs w:val="20"/>
          <w:u w:val="single"/>
          <w:lang w:val="es-ES"/>
        </w:rPr>
        <w:tab xmlns:w="http://schemas.openxmlformats.org/wordprocessingml/2006/main"/>
      </w:r>
      <w:r xmlns:w="http://schemas.openxmlformats.org/wordprocessingml/2006/main" w:rsidRPr="00E84C88">
        <w:rPr>
          <w:rFonts w:ascii="GHEA Grapalat" w:eastAsia="Times New Roman" w:hAnsi="GHEA Grapalat" w:cs="Sylfaen"/>
          <w:sz w:val="20"/>
          <w:szCs w:val="20"/>
          <w:u w:val="single"/>
          <w:lang w:val="es-ES"/>
        </w:rPr>
        <w:tab xmlns:w="http://schemas.openxmlformats.org/wordprocessingml/2006/main"/>
      </w:r>
      <w:r xmlns:w="http://schemas.openxmlformats.org/wordprocessingml/2006/main" w:rsidRPr="00E84C88">
        <w:rPr>
          <w:rFonts w:ascii="GHEA Grapalat" w:eastAsia="Times New Roman" w:hAnsi="GHEA Grapalat" w:cs="Sylfaen"/>
          <w:sz w:val="20"/>
          <w:szCs w:val="20"/>
          <w:u w:val="single"/>
          <w:lang w:val="es-ES"/>
        </w:rPr>
        <w:tab xmlns:w="http://schemas.openxmlformats.org/wordprocessingml/2006/main"/>
      </w:r>
      <w:r xmlns:w="http://schemas.openxmlformats.org/wordprocessingml/2006/main" w:rsidRPr="00E84C88">
        <w:rPr>
          <w:rFonts w:ascii="GHEA Grapalat" w:eastAsia="Times New Roman" w:hAnsi="GHEA Grapalat" w:cs="Sylfaen"/>
          <w:sz w:val="20"/>
          <w:szCs w:val="20"/>
          <w:u w:val="single"/>
          <w:lang w:val="es-ES"/>
        </w:rPr>
        <w:tab xmlns:w="http://schemas.openxmlformats.org/wordprocessingml/2006/main"/>
      </w:r>
      <w:r xmlns:w="http://schemas.openxmlformats.org/wordprocessingml/2006/main" w:rsidRPr="00E84C88">
        <w:rPr>
          <w:rFonts w:ascii="GHEA Grapalat" w:eastAsia="Times New Roman" w:hAnsi="GHEA Grapalat" w:cs="Sylfaen"/>
          <w:sz w:val="20"/>
          <w:szCs w:val="20"/>
          <w:u w:val="single"/>
          <w:lang w:val="es-ES"/>
        </w:rPr>
        <w:tab xmlns:w="http://schemas.openxmlformats.org/wordprocessingml/2006/main"/>
      </w:r>
      <w:r xmlns:w="http://schemas.openxmlformats.org/wordprocessingml/2006/main" w:rsidRPr="00E84C88">
        <w:rPr>
          <w:rFonts w:ascii="GHEA Grapalat" w:eastAsia="Times New Roman" w:hAnsi="GHEA Grapalat" w:cs="Sylfaen"/>
          <w:sz w:val="20"/>
          <w:szCs w:val="20"/>
          <w:u w:val="single"/>
          <w:lang w:val="es-ES"/>
        </w:rPr>
        <w:tab xmlns:w="http://schemas.openxmlformats.org/wordprocessingml/2006/main"/>
      </w:r>
      <w:r xmlns:w="http://schemas.openxmlformats.org/wordprocessingml/2006/main" w:rsidRPr="00E84C88">
        <w:rPr>
          <w:rFonts w:ascii="GHEA Grapalat" w:eastAsia="Times New Roman" w:hAnsi="GHEA Grapalat" w:cs="Sylfaen"/>
          <w:sz w:val="20"/>
          <w:szCs w:val="20"/>
          <w:u w:val="single"/>
          <w:lang w:val="es-ES"/>
        </w:rPr>
        <w:tab xmlns:w="http://schemas.openxmlformats.org/wordprocessingml/2006/main"/>
      </w:r>
      <w:r xmlns:w="http://schemas.openxmlformats.org/wordprocessingml/2006/main" w:rsidRPr="00E84C88">
        <w:rPr>
          <w:rFonts w:ascii="Arial" w:eastAsia="Times New Roman" w:hAnsi="Arial" w:cs="Arial"/>
          <w:sz w:val="20"/>
          <w:szCs w:val="20"/>
          <w:lang w:val="es-ES"/>
        </w:rPr>
        <w:t xml:space="preserve">resident</w:t>
      </w:r>
      <w:r xmlns:w="http://schemas.openxmlformats.org/wordprocessingml/2006/main" w:rsidRPr="00E84C88">
        <w:rPr>
          <w:rFonts w:ascii="GHEA Grapalat" w:eastAsia="Times New Roman" w:hAnsi="GHEA Grapalat" w:cs="Sylfaen"/>
          <w:sz w:val="20"/>
          <w:szCs w:val="20"/>
          <w:lang w:val="es-ES"/>
        </w:rPr>
        <w:t xml:space="preserve">​</w:t>
      </w:r>
    </w:p>
    <w:p w14:paraId="25B04D8F" w14:textId="0EB94369" w:rsidR="00532D6C" w:rsidRPr="00E84C88" w:rsidRDefault="00D96837" w:rsidP="00532D6C">
      <w:pPr xmlns:w="http://schemas.openxmlformats.org/wordprocessingml/2006/main">
        <w:spacing w:after="0" w:line="240" w:lineRule="auto"/>
        <w:jc w:val="both"/>
        <w:rPr>
          <w:rFonts w:ascii="GHEA Grapalat" w:eastAsia="Times New Roman" w:hAnsi="GHEA Grapalat" w:cs="Arial"/>
          <w:sz w:val="24"/>
          <w:szCs w:val="24"/>
          <w:vertAlign w:val="superscript"/>
          <w:lang w:val="es-ES"/>
        </w:rPr>
      </w:pPr>
      <w:r xmlns:w="http://schemas.openxmlformats.org/wordprocessingml/2006/main">
        <w:rPr>
          <w:rFonts w:ascii="GHEA Grapalat" w:eastAsia="Times New Roman" w:hAnsi="GHEA Grapalat" w:cs="Arial"/>
          <w:sz w:val="24"/>
          <w:szCs w:val="24"/>
          <w:vertAlign w:val="superscript"/>
          <w:lang w:val="es-ES"/>
        </w:rPr>
        <w:t xml:space="preserve">                                           </w:t>
      </w:r>
      <w:r xmlns:w="http://schemas.openxmlformats.org/wordprocessingml/2006/main" w:rsidR="00532D6C" w:rsidRPr="00E84C88">
        <w:rPr>
          <w:rFonts w:ascii="Arial" w:eastAsia="Times New Roman" w:hAnsi="Arial" w:cs="Arial"/>
          <w:sz w:val="24"/>
          <w:szCs w:val="24"/>
          <w:vertAlign w:val="superscript"/>
          <w:lang w:val="es-ES"/>
        </w:rPr>
        <w:t xml:space="preserve">country</w:t>
      </w:r>
      <w:r xmlns:w="http://schemas.openxmlformats.org/wordprocessingml/2006/main" w:rsidR="00532D6C" w:rsidRPr="00E84C88">
        <w:rPr>
          <w:rFonts w:ascii="GHEA Grapalat" w:eastAsia="Times New Roman" w:hAnsi="GHEA Grapalat" w:cs="Arial"/>
          <w:sz w:val="24"/>
          <w:szCs w:val="24"/>
          <w:vertAlign w:val="superscript"/>
          <w:lang w:val="es-ES"/>
        </w:rPr>
        <w:t xml:space="preserve"> </w:t>
      </w:r>
      <w:r xmlns:w="http://schemas.openxmlformats.org/wordprocessingml/2006/main" w:rsidR="00532D6C" w:rsidRPr="00E84C88">
        <w:rPr>
          <w:rFonts w:ascii="Arial" w:eastAsia="Times New Roman" w:hAnsi="Arial" w:cs="Arial"/>
          <w:sz w:val="24"/>
          <w:szCs w:val="24"/>
          <w:vertAlign w:val="superscript"/>
          <w:lang w:val="es-ES"/>
        </w:rPr>
        <w:t xml:space="preserve">name</w:t>
      </w:r>
    </w:p>
    <w:p w14:paraId="779C3A7E"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Sylfaen"/>
          <w:sz w:val="20"/>
          <w:szCs w:val="20"/>
          <w:lang w:val="es-ES"/>
        </w:rPr>
      </w:pPr>
      <w:r xmlns:w="http://schemas.openxmlformats.org/wordprocessingml/2006/main" w:rsidRPr="00E84C88">
        <w:rPr>
          <w:rFonts w:ascii="GHEA Grapalat" w:eastAsia="Times New Roman" w:hAnsi="GHEA Grapalat" w:cs="Sylfaen"/>
          <w:sz w:val="20"/>
          <w:szCs w:val="20"/>
          <w:lang w:val="es-ES"/>
        </w:rPr>
        <w:t xml:space="preserve">                </w:t>
      </w:r>
    </w:p>
    <w:p w14:paraId="3F7CE1EB" w14:textId="7FB19580" w:rsidR="00532D6C" w:rsidRPr="00E84C88" w:rsidRDefault="00D96837" w:rsidP="00532D6C">
      <w:pPr xmlns:w="http://schemas.openxmlformats.org/wordprocessingml/2006/main">
        <w:spacing w:after="0" w:line="240" w:lineRule="auto"/>
        <w:jc w:val="both"/>
        <w:rPr>
          <w:rFonts w:ascii="GHEA Grapalat" w:eastAsia="Times New Roman" w:hAnsi="GHEA Grapalat" w:cs="Sylfaen"/>
          <w:sz w:val="20"/>
          <w:szCs w:val="20"/>
          <w:lang w:val="es-ES"/>
        </w:rPr>
      </w:pPr>
      <w:r xmlns:w="http://schemas.openxmlformats.org/wordprocessingml/2006/main">
        <w:rPr>
          <w:rFonts w:ascii="GHEA Grapalat" w:eastAsia="Times New Roman" w:hAnsi="GHEA Grapalat" w:cs="Times New Roman"/>
          <w:sz w:val="20"/>
          <w:szCs w:val="20"/>
          <w:u w:val="single"/>
          <w:lang w:val="es-ES"/>
        </w:rPr>
        <w:t xml:space="preserve">                                     </w:t>
      </w:r>
      <w:r xmlns:w="http://schemas.openxmlformats.org/wordprocessingml/2006/main" w:rsidR="00532D6C" w:rsidRPr="00E84C88">
        <w:rPr>
          <w:rFonts w:ascii="GHEA Grapalat" w:eastAsia="Times New Roman" w:hAnsi="GHEA Grapalat" w:cs="Times New Roman"/>
          <w:sz w:val="20"/>
          <w:szCs w:val="20"/>
          <w:lang w:val="es-ES"/>
        </w:rPr>
        <w:t xml:space="preserve">- </w:t>
      </w:r>
      <w:r xmlns:w="http://schemas.openxmlformats.org/wordprocessingml/2006/main" w:rsidR="00532D6C" w:rsidRPr="00E84C88">
        <w:rPr>
          <w:rFonts w:ascii="Arial" w:eastAsia="Times New Roman" w:hAnsi="Arial" w:cs="Arial"/>
          <w:sz w:val="20"/>
          <w:szCs w:val="20"/>
          <w:lang w:val="es-ES"/>
        </w:rPr>
        <w:t xml:space="preserve">to:</w:t>
      </w:r>
    </w:p>
    <w:p w14:paraId="34F3CECF"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Sylfaen"/>
          <w:sz w:val="20"/>
          <w:szCs w:val="20"/>
          <w:lang w:val="es-ES"/>
        </w:rPr>
      </w:pPr>
      <w:r xmlns:w="http://schemas.openxmlformats.org/wordprocessingml/2006/main" w:rsidRPr="00E84C88">
        <w:rPr>
          <w:rFonts w:ascii="GHEA Grapalat" w:eastAsia="Times New Roman" w:hAnsi="GHEA Grapalat" w:cs="Sylfaen"/>
          <w:sz w:val="24"/>
          <w:szCs w:val="24"/>
          <w:vertAlign w:val="superscript"/>
          <w:lang w:val="es-ES"/>
        </w:rPr>
        <w:t xml:space="preserve">          </w:t>
      </w:r>
      <w:r xmlns:w="http://schemas.openxmlformats.org/wordprocessingml/2006/main" w:rsidRPr="00E84C88">
        <w:rPr>
          <w:rFonts w:ascii="Arial" w:eastAsia="Times New Roman" w:hAnsi="Arial" w:cs="Arial"/>
          <w:sz w:val="24"/>
          <w:szCs w:val="24"/>
          <w:vertAlign w:val="superscript"/>
          <w:lang w:val="es-ES"/>
        </w:rPr>
        <w:t xml:space="preserve">participant</w:t>
      </w:r>
      <w:r xmlns:w="http://schemas.openxmlformats.org/wordprocessingml/2006/main" w:rsidRPr="00E84C88">
        <w:rPr>
          <w:rFonts w:ascii="GHEA Grapalat" w:eastAsia="Times New Roman" w:hAnsi="GHEA Grapalat" w:cs="Arial"/>
          <w:sz w:val="24"/>
          <w:szCs w:val="24"/>
          <w:vertAlign w:val="superscript"/>
          <w:lang w:val="es-ES"/>
        </w:rPr>
        <w:t xml:space="preserve"> </w:t>
      </w:r>
      <w:r xmlns:w="http://schemas.openxmlformats.org/wordprocessingml/2006/main" w:rsidRPr="00E84C88">
        <w:rPr>
          <w:rFonts w:ascii="Arial" w:eastAsia="Times New Roman" w:hAnsi="Arial" w:cs="Arial"/>
          <w:sz w:val="24"/>
          <w:szCs w:val="24"/>
          <w:vertAlign w:val="superscript"/>
          <w:lang w:val="es-ES"/>
        </w:rPr>
        <w:t xml:space="preserve">name</w:t>
      </w:r>
      <w:r xmlns:w="http://schemas.openxmlformats.org/wordprocessingml/2006/main" w:rsidRPr="00E84C88">
        <w:rPr>
          <w:rFonts w:ascii="GHEA Grapalat" w:eastAsia="Times New Roman" w:hAnsi="GHEA Grapalat" w:cs="Arial"/>
          <w:sz w:val="24"/>
          <w:szCs w:val="24"/>
          <w:vertAlign w:val="superscript"/>
          <w:lang w:val="es-ES"/>
        </w:rPr>
        <w:t xml:space="preserve">   </w:t>
      </w:r>
    </w:p>
    <w:p w14:paraId="0851BE42" w14:textId="77777777" w:rsidR="00532D6C" w:rsidRPr="00E84C88" w:rsidRDefault="00532D6C" w:rsidP="00532D6C">
      <w:pPr xmlns:w="http://schemas.openxmlformats.org/wordprocessingml/2006/main">
        <w:numPr>
          <w:ilvl w:val="0"/>
          <w:numId w:val="27"/>
        </w:numPr>
        <w:spacing w:after="0" w:line="240" w:lineRule="auto"/>
        <w:jc w:val="both"/>
        <w:rPr>
          <w:rFonts w:ascii="GHEA Grapalat" w:eastAsia="Times New Roman" w:hAnsi="GHEA Grapalat" w:cs="Arial"/>
          <w:sz w:val="24"/>
          <w:u w:val="single"/>
          <w:lang w:val="es-ES"/>
        </w:rPr>
      </w:pPr>
      <w:r xmlns:w="http://schemas.openxmlformats.org/wordprocessingml/2006/main" w:rsidRPr="00E84C88">
        <w:rPr>
          <w:rFonts w:ascii="Arial" w:eastAsia="Times New Roman" w:hAnsi="Arial" w:cs="Arial"/>
          <w:sz w:val="20"/>
          <w:szCs w:val="20"/>
          <w:lang w:val="es-ES"/>
        </w:rPr>
        <w:t xml:space="preserve">floor</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payer</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registration</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number</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is </w:t>
      </w:r>
      <w:r xmlns:w="http://schemas.openxmlformats.org/wordprocessingml/2006/main" w:rsidRPr="00E84C88">
        <w:rPr>
          <w:rFonts w:ascii="GHEA Grapalat" w:eastAsia="Times New Roman" w:hAnsi="GHEA Grapalat" w:cs="Arial"/>
          <w:sz w:val="20"/>
          <w:szCs w:val="20"/>
          <w:lang w:val="es-ES"/>
        </w:rPr>
        <w:t xml:space="preserve">:</w:t>
      </w:r>
      <w:r xmlns:w="http://schemas.openxmlformats.org/wordprocessingml/2006/main" w:rsidRPr="00E84C88">
        <w:rPr>
          <w:rFonts w:ascii="GHEA Grapalat" w:eastAsia="Times New Roman" w:hAnsi="GHEA Grapalat" w:cs="Arial"/>
          <w:sz w:val="24"/>
          <w:lang w:val="es-ES"/>
        </w:rPr>
        <w:t xml:space="preserve"> </w:t>
      </w:r>
      <w:r xmlns:w="http://schemas.openxmlformats.org/wordprocessingml/2006/main" w:rsidRPr="00E84C88">
        <w:rPr>
          <w:rFonts w:ascii="GHEA Grapalat" w:eastAsia="Times New Roman" w:hAnsi="GHEA Grapalat" w:cs="Arial"/>
          <w:sz w:val="24"/>
          <w:u w:val="single"/>
          <w:lang w:val="es-ES"/>
        </w:rPr>
        <w:tab xmlns:w="http://schemas.openxmlformats.org/wordprocessingml/2006/main"/>
      </w:r>
      <w:r xmlns:w="http://schemas.openxmlformats.org/wordprocessingml/2006/main" w:rsidRPr="00E84C88">
        <w:rPr>
          <w:rFonts w:ascii="GHEA Grapalat" w:eastAsia="Times New Roman" w:hAnsi="GHEA Grapalat" w:cs="Arial"/>
          <w:sz w:val="24"/>
          <w:u w:val="single"/>
          <w:lang w:val="es-ES"/>
        </w:rPr>
        <w:tab xmlns:w="http://schemas.openxmlformats.org/wordprocessingml/2006/main"/>
      </w:r>
      <w:r xmlns:w="http://schemas.openxmlformats.org/wordprocessingml/2006/main" w:rsidRPr="00E84C88">
        <w:rPr>
          <w:rFonts w:ascii="GHEA Grapalat" w:eastAsia="Times New Roman" w:hAnsi="GHEA Grapalat" w:cs="Arial"/>
          <w:sz w:val="24"/>
          <w:u w:val="single"/>
          <w:lang w:val="es-ES"/>
        </w:rPr>
        <w:tab xmlns:w="http://schemas.openxmlformats.org/wordprocessingml/2006/main"/>
      </w:r>
      <w:r xmlns:w="http://schemas.openxmlformats.org/wordprocessingml/2006/main" w:rsidRPr="00E84C88">
        <w:rPr>
          <w:rFonts w:ascii="GHEA Grapalat" w:eastAsia="Times New Roman" w:hAnsi="GHEA Grapalat" w:cs="Arial"/>
          <w:sz w:val="24"/>
          <w:u w:val="single"/>
          <w:lang w:val="es-ES"/>
        </w:rPr>
        <w:tab xmlns:w="http://schemas.openxmlformats.org/wordprocessingml/2006/main"/>
      </w:r>
      <w:r xmlns:w="http://schemas.openxmlformats.org/wordprocessingml/2006/main" w:rsidRPr="00E84C88">
        <w:rPr>
          <w:rFonts w:ascii="GHEA Grapalat" w:eastAsia="Times New Roman" w:hAnsi="GHEA Grapalat" w:cs="Arial"/>
          <w:sz w:val="24"/>
          <w:u w:val="single"/>
          <w:lang w:val="es-ES"/>
        </w:rPr>
        <w:tab xmlns:w="http://schemas.openxmlformats.org/wordprocessingml/2006/main"/>
      </w:r>
      <w:r xmlns:w="http://schemas.openxmlformats.org/wordprocessingml/2006/main" w:rsidRPr="00E84C88">
        <w:rPr>
          <w:rFonts w:ascii="GHEA Grapalat" w:eastAsia="Times New Roman" w:hAnsi="GHEA Grapalat" w:cs="Arial"/>
          <w:sz w:val="24"/>
          <w:u w:val="single"/>
          <w:lang w:val="es-ES"/>
        </w:rPr>
        <w:t xml:space="preserve">:</w:t>
      </w:r>
    </w:p>
    <w:p w14:paraId="42FCA266" w14:textId="49BC75FF" w:rsidR="00532D6C" w:rsidRPr="00E84C88" w:rsidRDefault="00D96837" w:rsidP="00532D6C">
      <w:pPr xmlns:w="http://schemas.openxmlformats.org/wordprocessingml/2006/main">
        <w:spacing w:after="0" w:line="240" w:lineRule="auto"/>
        <w:ind w:left="1416" w:firstLine="708"/>
        <w:jc w:val="both"/>
        <w:rPr>
          <w:rFonts w:ascii="GHEA Grapalat" w:eastAsia="Times New Roman" w:hAnsi="GHEA Grapalat" w:cs="Arial"/>
          <w:sz w:val="24"/>
          <w:szCs w:val="24"/>
          <w:vertAlign w:val="superscript"/>
          <w:lang w:val="es-ES"/>
        </w:rPr>
      </w:pPr>
      <w:r xmlns:w="http://schemas.openxmlformats.org/wordprocessingml/2006/main">
        <w:rPr>
          <w:rFonts w:ascii="GHEA Grapalat" w:eastAsia="Times New Roman" w:hAnsi="GHEA Grapalat" w:cs="Sylfaen"/>
          <w:sz w:val="24"/>
          <w:szCs w:val="24"/>
          <w:vertAlign w:val="superscript"/>
          <w:lang w:val="es-ES"/>
        </w:rPr>
        <w:t xml:space="preserve">                       </w:t>
      </w:r>
      <w:r xmlns:w="http://schemas.openxmlformats.org/wordprocessingml/2006/main">
        <w:rPr>
          <w:rFonts w:ascii="GHEA Grapalat" w:eastAsia="Times New Roman" w:hAnsi="GHEA Grapalat" w:cs="Arial"/>
          <w:sz w:val="24"/>
          <w:szCs w:val="24"/>
          <w:vertAlign w:val="superscript"/>
          <w:lang w:val="es-ES"/>
        </w:rPr>
        <w:t xml:space="preserve">                                      </w:t>
      </w:r>
      <w:r xmlns:w="http://schemas.openxmlformats.org/wordprocessingml/2006/main" w:rsidR="00532D6C" w:rsidRPr="00E84C88">
        <w:rPr>
          <w:rFonts w:ascii="Arial" w:eastAsia="Times New Roman" w:hAnsi="Arial" w:cs="Arial"/>
          <w:sz w:val="24"/>
          <w:szCs w:val="24"/>
          <w:vertAlign w:val="superscript"/>
          <w:lang w:val="es-ES"/>
        </w:rPr>
        <w:t xml:space="preserve">floor</w:t>
      </w:r>
      <w:r xmlns:w="http://schemas.openxmlformats.org/wordprocessingml/2006/main" w:rsidR="00532D6C" w:rsidRPr="00E84C88">
        <w:rPr>
          <w:rFonts w:ascii="GHEA Grapalat" w:eastAsia="Times New Roman" w:hAnsi="GHEA Grapalat" w:cs="Arial"/>
          <w:sz w:val="24"/>
          <w:szCs w:val="24"/>
          <w:vertAlign w:val="superscript"/>
          <w:lang w:val="es-ES"/>
        </w:rPr>
        <w:t xml:space="preserve"> </w:t>
      </w:r>
      <w:r xmlns:w="http://schemas.openxmlformats.org/wordprocessingml/2006/main" w:rsidR="00532D6C" w:rsidRPr="00E84C88">
        <w:rPr>
          <w:rFonts w:ascii="Arial" w:eastAsia="Times New Roman" w:hAnsi="Arial" w:cs="Arial"/>
          <w:sz w:val="24"/>
          <w:szCs w:val="24"/>
          <w:vertAlign w:val="superscript"/>
          <w:lang w:val="es-ES"/>
        </w:rPr>
        <w:t xml:space="preserve">payer</w:t>
      </w:r>
      <w:r xmlns:w="http://schemas.openxmlformats.org/wordprocessingml/2006/main" w:rsidR="00532D6C" w:rsidRPr="00E84C88">
        <w:rPr>
          <w:rFonts w:ascii="GHEA Grapalat" w:eastAsia="Times New Roman" w:hAnsi="GHEA Grapalat" w:cs="Arial"/>
          <w:sz w:val="24"/>
          <w:szCs w:val="24"/>
          <w:vertAlign w:val="superscript"/>
          <w:lang w:val="es-ES"/>
        </w:rPr>
        <w:t xml:space="preserve"> </w:t>
      </w:r>
      <w:r xmlns:w="http://schemas.openxmlformats.org/wordprocessingml/2006/main" w:rsidR="00532D6C" w:rsidRPr="00E84C88">
        <w:rPr>
          <w:rFonts w:ascii="Arial" w:eastAsia="Times New Roman" w:hAnsi="Arial" w:cs="Arial"/>
          <w:sz w:val="24"/>
          <w:szCs w:val="24"/>
          <w:vertAlign w:val="superscript"/>
          <w:lang w:val="es-ES"/>
        </w:rPr>
        <w:t xml:space="preserve">registration</w:t>
      </w:r>
      <w:r xmlns:w="http://schemas.openxmlformats.org/wordprocessingml/2006/main" w:rsidR="00532D6C" w:rsidRPr="00E84C88">
        <w:rPr>
          <w:rFonts w:ascii="GHEA Grapalat" w:eastAsia="Times New Roman" w:hAnsi="GHEA Grapalat" w:cs="Arial"/>
          <w:sz w:val="24"/>
          <w:szCs w:val="24"/>
          <w:vertAlign w:val="superscript"/>
          <w:lang w:val="es-ES"/>
        </w:rPr>
        <w:t xml:space="preserve"> </w:t>
      </w:r>
      <w:r xmlns:w="http://schemas.openxmlformats.org/wordprocessingml/2006/main" w:rsidR="00532D6C" w:rsidRPr="00E84C88">
        <w:rPr>
          <w:rFonts w:ascii="Arial" w:eastAsia="Times New Roman" w:hAnsi="Arial" w:cs="Arial"/>
          <w:sz w:val="24"/>
          <w:szCs w:val="24"/>
          <w:vertAlign w:val="superscript"/>
          <w:lang w:val="es-ES"/>
        </w:rPr>
        <w:t xml:space="preserve">number</w:t>
      </w:r>
    </w:p>
    <w:p w14:paraId="70EEF446" w14:textId="77777777" w:rsidR="00532D6C" w:rsidRPr="00E84C88" w:rsidRDefault="00532D6C" w:rsidP="00532D6C">
      <w:pPr xmlns:w="http://schemas.openxmlformats.org/wordprocessingml/2006/main">
        <w:numPr>
          <w:ilvl w:val="0"/>
          <w:numId w:val="27"/>
        </w:numPr>
        <w:spacing w:after="0" w:line="240" w:lineRule="auto"/>
        <w:jc w:val="both"/>
        <w:rPr>
          <w:rFonts w:ascii="GHEA Grapalat" w:eastAsia="Times New Roman" w:hAnsi="GHEA Grapalat" w:cs="Times New Roman"/>
          <w:u w:val="single"/>
          <w:lang w:val="es-ES"/>
        </w:rPr>
      </w:pPr>
      <w:r xmlns:w="http://schemas.openxmlformats.org/wordprocessingml/2006/main" w:rsidRPr="00E84C88">
        <w:rPr>
          <w:rFonts w:ascii="Arial" w:eastAsia="Times New Roman" w:hAnsi="Arial" w:cs="Arial"/>
          <w:sz w:val="20"/>
          <w:szCs w:val="20"/>
          <w:lang w:val="es-ES"/>
        </w:rPr>
        <w:t xml:space="preserve">electronic</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mail</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address</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is </w:t>
      </w:r>
      <w:r xmlns:w="http://schemas.openxmlformats.org/wordprocessingml/2006/main" w:rsidRPr="00E84C88">
        <w:rPr>
          <w:rFonts w:ascii="GHEA Grapalat" w:eastAsia="Times New Roman" w:hAnsi="GHEA Grapalat" w:cs="Arial"/>
          <w:sz w:val="20"/>
          <w:szCs w:val="20"/>
          <w:lang w:val="es-ES"/>
        </w:rPr>
        <w:t xml:space="preserve">:</w:t>
      </w:r>
      <w:r xmlns:w="http://schemas.openxmlformats.org/wordprocessingml/2006/main" w:rsidRPr="00E84C88">
        <w:rPr>
          <w:rFonts w:ascii="GHEA Grapalat" w:eastAsia="Times New Roman" w:hAnsi="GHEA Grapalat" w:cs="Arial"/>
          <w:sz w:val="24"/>
          <w:lang w:val="es-ES"/>
        </w:rPr>
        <w:t xml:space="preserve"> </w:t>
      </w:r>
      <w:r xmlns:w="http://schemas.openxmlformats.org/wordprocessingml/2006/main" w:rsidRPr="00E84C88">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u w:val="single"/>
          <w:lang w:val="es-ES"/>
        </w:rPr>
        <w:t xml:space="preserve">:</w:t>
      </w:r>
    </w:p>
    <w:p w14:paraId="1A1E1DBD" w14:textId="5BF014CD" w:rsidR="00532D6C" w:rsidRPr="00E84C88" w:rsidRDefault="00D96837" w:rsidP="009E077A">
      <w:pPr xmlns:w="http://schemas.openxmlformats.org/wordprocessingml/2006/main">
        <w:spacing w:after="0" w:line="240" w:lineRule="auto"/>
        <w:jc w:val="both"/>
        <w:rPr>
          <w:rFonts w:ascii="GHEA Grapalat" w:eastAsia="Times New Roman" w:hAnsi="GHEA Grapalat" w:cs="Times New Roman"/>
          <w:sz w:val="10"/>
          <w:szCs w:val="10"/>
          <w:lang w:val="es-ES"/>
        </w:rPr>
      </w:pPr>
      <w:r xmlns:w="http://schemas.openxmlformats.org/wordprocessingml/2006/main">
        <w:rPr>
          <w:rFonts w:ascii="GHEA Grapalat" w:eastAsia="Times New Roman" w:hAnsi="GHEA Grapalat" w:cs="Sylfaen"/>
          <w:sz w:val="24"/>
          <w:szCs w:val="24"/>
          <w:vertAlign w:val="superscript"/>
          <w:lang w:val="es-ES"/>
        </w:rPr>
        <w:t xml:space="preserve">                       </w:t>
      </w:r>
      <w:r xmlns:w="http://schemas.openxmlformats.org/wordprocessingml/2006/main">
        <w:rPr>
          <w:rFonts w:ascii="GHEA Grapalat" w:eastAsia="Times New Roman" w:hAnsi="GHEA Grapalat" w:cs="Arial"/>
          <w:sz w:val="24"/>
          <w:szCs w:val="24"/>
          <w:vertAlign w:val="superscript"/>
          <w:lang w:val="es-ES"/>
        </w:rPr>
        <w:t xml:space="preserve">                                                                                            </w:t>
      </w:r>
      <w:r xmlns:w="http://schemas.openxmlformats.org/wordprocessingml/2006/main" w:rsidR="00532D6C" w:rsidRPr="00E84C88">
        <w:rPr>
          <w:rFonts w:ascii="Arial" w:eastAsia="Times New Roman" w:hAnsi="Arial" w:cs="Arial"/>
          <w:sz w:val="24"/>
          <w:szCs w:val="24"/>
          <w:vertAlign w:val="superscript"/>
          <w:lang w:val="es-ES"/>
        </w:rPr>
        <w:t xml:space="preserve">electronic</w:t>
      </w:r>
      <w:r xmlns:w="http://schemas.openxmlformats.org/wordprocessingml/2006/main" w:rsidR="00532D6C" w:rsidRPr="00E84C88">
        <w:rPr>
          <w:rFonts w:ascii="GHEA Grapalat" w:eastAsia="Times New Roman" w:hAnsi="GHEA Grapalat" w:cs="Arial"/>
          <w:sz w:val="24"/>
          <w:szCs w:val="24"/>
          <w:vertAlign w:val="superscript"/>
          <w:lang w:val="es-ES"/>
        </w:rPr>
        <w:t xml:space="preserve"> </w:t>
      </w:r>
      <w:r xmlns:w="http://schemas.openxmlformats.org/wordprocessingml/2006/main" w:rsidR="00532D6C" w:rsidRPr="00E84C88">
        <w:rPr>
          <w:rFonts w:ascii="Arial" w:eastAsia="Times New Roman" w:hAnsi="Arial" w:cs="Arial"/>
          <w:sz w:val="24"/>
          <w:szCs w:val="24"/>
          <w:vertAlign w:val="superscript"/>
          <w:lang w:val="es-ES"/>
        </w:rPr>
        <w:t xml:space="preserve">mail</w:t>
      </w:r>
      <w:r xmlns:w="http://schemas.openxmlformats.org/wordprocessingml/2006/main" w:rsidR="00532D6C" w:rsidRPr="00E84C88">
        <w:rPr>
          <w:rFonts w:ascii="GHEA Grapalat" w:eastAsia="Times New Roman" w:hAnsi="GHEA Grapalat" w:cs="Arial"/>
          <w:sz w:val="24"/>
          <w:szCs w:val="24"/>
          <w:vertAlign w:val="superscript"/>
          <w:lang w:val="es-ES"/>
        </w:rPr>
        <w:t xml:space="preserve"> </w:t>
      </w:r>
      <w:r xmlns:w="http://schemas.openxmlformats.org/wordprocessingml/2006/main" w:rsidR="00532D6C" w:rsidRPr="00E84C88">
        <w:rPr>
          <w:rFonts w:ascii="Arial" w:eastAsia="Times New Roman" w:hAnsi="Arial" w:cs="Arial"/>
          <w:sz w:val="24"/>
          <w:szCs w:val="24"/>
          <w:vertAlign w:val="superscript"/>
          <w:lang w:val="es-ES"/>
        </w:rPr>
        <w:t xml:space="preserve">address</w:t>
      </w:r>
    </w:p>
    <w:p w14:paraId="10679C54" w14:textId="77777777" w:rsidR="00532D6C" w:rsidRPr="00E84C88" w:rsidRDefault="00532D6C" w:rsidP="00532D6C">
      <w:pPr>
        <w:spacing w:after="0" w:line="240" w:lineRule="auto"/>
        <w:jc w:val="right"/>
        <w:rPr>
          <w:rFonts w:ascii="GHEA Grapalat" w:eastAsia="Times New Roman" w:hAnsi="GHEA Grapalat" w:cs="Times New Roman"/>
          <w:sz w:val="10"/>
          <w:szCs w:val="10"/>
          <w:lang w:val="es-ES"/>
        </w:rPr>
      </w:pPr>
    </w:p>
    <w:p w14:paraId="71E4EC9F" w14:textId="77777777" w:rsidR="00532D6C" w:rsidRPr="00E84C88" w:rsidRDefault="00532D6C" w:rsidP="00532D6C">
      <w:pPr>
        <w:spacing w:after="0" w:line="240" w:lineRule="auto"/>
        <w:jc w:val="right"/>
        <w:rPr>
          <w:rFonts w:ascii="GHEA Grapalat" w:eastAsia="Times New Roman" w:hAnsi="GHEA Grapalat" w:cs="Times New Roman"/>
          <w:sz w:val="10"/>
          <w:szCs w:val="10"/>
          <w:lang w:val="hy-AM"/>
        </w:rPr>
      </w:pPr>
    </w:p>
    <w:p w14:paraId="7656931C" w14:textId="4B30147E" w:rsidR="00532D6C" w:rsidRPr="00E84C88" w:rsidRDefault="00532D6C" w:rsidP="00532D6C">
      <w:pPr xmlns:w="http://schemas.openxmlformats.org/wordprocessingml/2006/main">
        <w:numPr>
          <w:ilvl w:val="0"/>
          <w:numId w:val="27"/>
        </w:numPr>
        <w:spacing w:after="0" w:line="240" w:lineRule="auto"/>
        <w:jc w:val="both"/>
        <w:rPr>
          <w:rFonts w:ascii="GHEA Grapalat" w:eastAsia="Times New Roman" w:hAnsi="GHEA Grapalat" w:cs="Arial"/>
          <w:sz w:val="24"/>
          <w:szCs w:val="24"/>
          <w:vertAlign w:val="superscript"/>
          <w:lang w:val="es-ES"/>
        </w:rPr>
      </w:pPr>
      <w:r xmlns:w="http://schemas.openxmlformats.org/wordprocessingml/2006/main" w:rsidRPr="00E84C88">
        <w:rPr>
          <w:rFonts w:ascii="Arial" w:eastAsia="Times New Roman" w:hAnsi="Arial" w:cs="Arial"/>
          <w:sz w:val="20"/>
          <w:szCs w:val="20"/>
          <w:lang w:val="hy-AM"/>
        </w:rPr>
        <w:t xml:space="preserve">activity</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address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 </w:t>
      </w:r>
      <w:r xmlns:w="http://schemas.openxmlformats.org/wordprocessingml/2006/main" w:rsidRPr="00E84C88">
        <w:rPr>
          <w:rFonts w:ascii="GHEA Grapalat" w:eastAsia="Times New Roman" w:hAnsi="GHEA Grapalat" w:cs="Times New Roman"/>
          <w:sz w:val="20"/>
          <w:szCs w:val="20"/>
          <w:lang w:val="hy-AM"/>
        </w:rPr>
        <w:t xml:space="preserve">-------------------------------------------------.</w:t>
      </w:r>
      <w:r xmlns:w="http://schemas.openxmlformats.org/wordprocessingml/2006/main" w:rsidR="00D96837">
        <w:rPr>
          <w:rFonts w:ascii="GHEA Grapalat" w:eastAsia="Times New Roman" w:hAnsi="GHEA Grapalat" w:cs="Times New Roman"/>
          <w:sz w:val="20"/>
          <w:szCs w:val="20"/>
          <w:lang w:val="es-ES"/>
        </w:rPr>
        <w:t xml:space="preserve">                                 </w:t>
      </w:r>
    </w:p>
    <w:p w14:paraId="7256830B" w14:textId="3DD9EA95" w:rsidR="00532D6C" w:rsidRPr="00E84C88" w:rsidRDefault="00D96837" w:rsidP="00532D6C">
      <w:pPr xmlns:w="http://schemas.openxmlformats.org/wordprocessingml/2006/main">
        <w:spacing w:after="0" w:line="240" w:lineRule="auto"/>
        <w:jc w:val="both"/>
        <w:rPr>
          <w:rFonts w:ascii="GHEA Grapalat" w:eastAsia="Times New Roman" w:hAnsi="GHEA Grapalat" w:cs="Times New Roman"/>
          <w:sz w:val="16"/>
          <w:szCs w:val="16"/>
          <w:lang w:val="hy-AM"/>
        </w:rPr>
      </w:pPr>
      <w:r xmlns:w="http://schemas.openxmlformats.org/wordprocessingml/2006/main">
        <w:rPr>
          <w:rFonts w:ascii="GHEA Grapalat" w:eastAsia="Times New Roman" w:hAnsi="GHEA Grapalat" w:cs="Times New Roman"/>
          <w:sz w:val="16"/>
          <w:szCs w:val="16"/>
          <w:lang w:val="hy-AM"/>
        </w:rPr>
        <w:t xml:space="preserve">                                                                                          </w:t>
      </w:r>
      <w:r xmlns:w="http://schemas.openxmlformats.org/wordprocessingml/2006/main" w:rsidR="00532D6C" w:rsidRPr="00E84C88">
        <w:rPr>
          <w:rFonts w:ascii="Arial" w:eastAsia="Times New Roman" w:hAnsi="Arial" w:cs="Arial"/>
          <w:sz w:val="16"/>
          <w:szCs w:val="16"/>
          <w:lang w:val="hy-AM"/>
        </w:rPr>
        <w:t xml:space="preserve">activity</w:t>
      </w:r>
      <w:r xmlns:w="http://schemas.openxmlformats.org/wordprocessingml/2006/main" w:rsidR="00532D6C" w:rsidRPr="00E84C88">
        <w:rPr>
          <w:rFonts w:ascii="GHEA Grapalat" w:eastAsia="Times New Roman" w:hAnsi="GHEA Grapalat" w:cs="Times New Roman"/>
          <w:sz w:val="16"/>
          <w:szCs w:val="16"/>
          <w:lang w:val="hy-AM"/>
        </w:rPr>
        <w:t xml:space="preserve"> </w:t>
      </w:r>
      <w:r xmlns:w="http://schemas.openxmlformats.org/wordprocessingml/2006/main" w:rsidR="00532D6C" w:rsidRPr="00E84C88">
        <w:rPr>
          <w:rFonts w:ascii="Arial" w:eastAsia="Times New Roman" w:hAnsi="Arial" w:cs="Arial"/>
          <w:sz w:val="16"/>
          <w:szCs w:val="16"/>
          <w:lang w:val="hy-AM"/>
        </w:rPr>
        <w:t xml:space="preserve">address</w:t>
      </w:r>
    </w:p>
    <w:p w14:paraId="7BEE3028" w14:textId="77777777" w:rsidR="00532D6C" w:rsidRPr="00E84C88" w:rsidRDefault="00532D6C" w:rsidP="00532D6C">
      <w:pPr>
        <w:spacing w:after="0" w:line="240" w:lineRule="auto"/>
        <w:jc w:val="right"/>
        <w:rPr>
          <w:rFonts w:ascii="GHEA Grapalat" w:eastAsia="Times New Roman" w:hAnsi="GHEA Grapalat" w:cs="Times New Roman"/>
          <w:sz w:val="10"/>
          <w:szCs w:val="10"/>
          <w:lang w:val="hy-AM"/>
        </w:rPr>
      </w:pPr>
    </w:p>
    <w:p w14:paraId="7BBA75C6" w14:textId="77777777" w:rsidR="00532D6C" w:rsidRPr="00E84C88" w:rsidRDefault="00532D6C" w:rsidP="00532D6C">
      <w:pPr>
        <w:spacing w:after="0" w:line="240" w:lineRule="auto"/>
        <w:ind w:firstLine="708"/>
        <w:jc w:val="both"/>
        <w:rPr>
          <w:rFonts w:ascii="GHEA Grapalat" w:eastAsia="Times New Roman" w:hAnsi="GHEA Grapalat" w:cs="Arial"/>
          <w:sz w:val="20"/>
          <w:szCs w:val="20"/>
          <w:lang w:val="hy-AM"/>
        </w:rPr>
      </w:pPr>
    </w:p>
    <w:p w14:paraId="3B4527E3" w14:textId="37A48D37" w:rsidR="00532D6C" w:rsidRPr="00E84C88" w:rsidRDefault="00532D6C" w:rsidP="00532D6C">
      <w:pPr xmlns:w="http://schemas.openxmlformats.org/wordprocessingml/2006/main">
        <w:numPr>
          <w:ilvl w:val="0"/>
          <w:numId w:val="27"/>
        </w:numPr>
        <w:spacing w:after="0" w:line="240" w:lineRule="auto"/>
        <w:jc w:val="both"/>
        <w:rPr>
          <w:rFonts w:ascii="GHEA Grapalat" w:eastAsia="Times New Roman" w:hAnsi="GHEA Grapalat" w:cs="Arial"/>
          <w:sz w:val="24"/>
          <w:szCs w:val="24"/>
          <w:vertAlign w:val="superscript"/>
          <w:lang w:val="es-ES"/>
        </w:rPr>
      </w:pPr>
      <w:r xmlns:w="http://schemas.openxmlformats.org/wordprocessingml/2006/main" w:rsidRPr="00E84C88">
        <w:rPr>
          <w:rFonts w:ascii="Arial" w:eastAsia="Times New Roman" w:hAnsi="Arial" w:cs="Arial"/>
          <w:sz w:val="20"/>
          <w:szCs w:val="20"/>
          <w:lang w:val="hy-AM"/>
        </w:rPr>
        <w:t xml:space="preserve">phone number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 </w:t>
      </w:r>
      <w:r xmlns:w="http://schemas.openxmlformats.org/wordprocessingml/2006/main" w:rsidRPr="00E84C88">
        <w:rPr>
          <w:rFonts w:ascii="GHEA Grapalat" w:eastAsia="Times New Roman" w:hAnsi="GHEA Grapalat" w:cs="Times New Roman"/>
          <w:sz w:val="20"/>
          <w:szCs w:val="20"/>
          <w:lang w:val="hy-AM"/>
        </w:rPr>
        <w:t xml:space="preserve">-------------------------------------------------.</w:t>
      </w:r>
      <w:r xmlns:w="http://schemas.openxmlformats.org/wordprocessingml/2006/main" w:rsidR="00D96837">
        <w:rPr>
          <w:rFonts w:ascii="GHEA Grapalat" w:eastAsia="Times New Roman" w:hAnsi="GHEA Grapalat" w:cs="Times New Roman"/>
          <w:sz w:val="20"/>
          <w:szCs w:val="20"/>
          <w:lang w:val="es-ES"/>
        </w:rPr>
        <w:t xml:space="preserve">                                 </w:t>
      </w:r>
    </w:p>
    <w:p w14:paraId="67180C26" w14:textId="77777777" w:rsidR="00532D6C" w:rsidRPr="00E84C88" w:rsidRDefault="00532D6C" w:rsidP="00532D6C">
      <w:pPr xmlns:w="http://schemas.openxmlformats.org/wordprocessingml/2006/main">
        <w:spacing w:after="0" w:line="240" w:lineRule="auto"/>
        <w:ind w:left="3540"/>
        <w:jc w:val="both"/>
        <w:rPr>
          <w:rFonts w:ascii="GHEA Grapalat" w:eastAsia="Times New Roman" w:hAnsi="GHEA Grapalat" w:cs="Times New Roman"/>
          <w:sz w:val="16"/>
          <w:szCs w:val="16"/>
          <w:lang w:val="hy-AM"/>
        </w:rPr>
      </w:pPr>
      <w:r xmlns:w="http://schemas.openxmlformats.org/wordprocessingml/2006/main" w:rsidRPr="00E84C88">
        <w:rPr>
          <w:rFonts w:ascii="Arial" w:eastAsia="Times New Roman" w:hAnsi="Arial" w:cs="Arial"/>
          <w:sz w:val="16"/>
          <w:szCs w:val="16"/>
          <w:lang w:val="hy-AM"/>
        </w:rPr>
        <w:t xml:space="preserve">phone</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number</w:t>
      </w:r>
    </w:p>
    <w:p w14:paraId="20970218" w14:textId="77777777" w:rsidR="00532D6C" w:rsidRPr="00E84C88" w:rsidRDefault="00532D6C" w:rsidP="00532D6C">
      <w:pPr>
        <w:spacing w:after="0" w:line="240" w:lineRule="auto"/>
        <w:ind w:firstLine="709"/>
        <w:rPr>
          <w:rFonts w:ascii="GHEA Grapalat" w:eastAsia="Times New Roman" w:hAnsi="GHEA Grapalat" w:cs="Arial"/>
          <w:sz w:val="20"/>
          <w:szCs w:val="20"/>
          <w:lang w:val="hy-AM"/>
        </w:rPr>
      </w:pPr>
    </w:p>
    <w:p w14:paraId="5C3828F6" w14:textId="44508F6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es-ES"/>
        </w:rPr>
      </w:pPr>
      <w:r xmlns:w="http://schemas.openxmlformats.org/wordprocessingml/2006/main" w:rsidRPr="00E84C88">
        <w:rPr>
          <w:rFonts w:ascii="Arial" w:eastAsia="Times New Roman" w:hAnsi="Arial" w:cs="Arial"/>
          <w:sz w:val="20"/>
          <w:szCs w:val="20"/>
          <w:lang w:val="es-ES"/>
        </w:rPr>
        <w:t xml:space="preserve">Hereby</w:t>
      </w:r>
      <w:r xmlns:w="http://schemas.openxmlformats.org/wordprocessingml/2006/main" w:rsidR="00D96837">
        <w:rPr>
          <w:rFonts w:ascii="GHEA Grapalat" w:eastAsia="Times New Roman" w:hAnsi="GHEA Grapalat" w:cs="Times New Roman"/>
          <w:sz w:val="20"/>
          <w:szCs w:val="24"/>
          <w:lang w:val="hy-AM"/>
        </w:rPr>
        <w:t xml:space="preserve">                       </w:t>
      </w:r>
      <w:r xmlns:w="http://schemas.openxmlformats.org/wordprocessingml/2006/main" w:rsidR="00D96837">
        <w:rPr>
          <w:rFonts w:ascii="GHEA Grapalat" w:eastAsia="Times New Roman" w:hAnsi="GHEA Grapalat" w:cs="Times New Roman"/>
          <w:sz w:val="20"/>
          <w:szCs w:val="24"/>
          <w:u w:val="single"/>
          <w:lang w:val="hy-AM"/>
        </w:rPr>
        <w:t xml:space="preserve">                       </w:t>
      </w:r>
      <w:r xmlns:w="http://schemas.openxmlformats.org/wordprocessingml/2006/main" w:rsidR="00D96837">
        <w:rPr>
          <w:rFonts w:ascii="GHEA Grapalat" w:eastAsia="Times New Roman" w:hAnsi="GHEA Grapalat" w:cs="Times New Roman"/>
          <w:sz w:val="20"/>
          <w:szCs w:val="24"/>
          <w:u w:val="single"/>
          <w:lang w:val="es-ES"/>
        </w:rPr>
        <w:t xml:space="preserve">                       </w:t>
      </w:r>
      <w:r xmlns:w="http://schemas.openxmlformats.org/wordprocessingml/2006/main" w:rsidRPr="00E84C88">
        <w:rPr>
          <w:rFonts w:ascii="GHEA Grapalat" w:eastAsia="Times New Roman" w:hAnsi="GHEA Grapalat" w:cs="Times New Roman"/>
          <w:sz w:val="20"/>
          <w:szCs w:val="24"/>
          <w:u w:val="single"/>
          <w:lang w:val="hy-AM"/>
        </w:rPr>
        <w:t xml:space="preserve">    </w:t>
      </w:r>
      <w:r xmlns:w="http://schemas.openxmlformats.org/wordprocessingml/2006/main" w:rsidRPr="00E84C88">
        <w:rPr>
          <w:rFonts w:ascii="GHEA Grapalat" w:eastAsia="Times New Roman" w:hAnsi="GHEA Grapalat" w:cs="Times New Roman"/>
          <w:sz w:val="24"/>
          <w:szCs w:val="24"/>
          <w:lang w:val="hy-AM"/>
        </w:rPr>
        <w:t xml:space="preserve">- </w:t>
      </w:r>
      <w:r xmlns:w="http://schemas.openxmlformats.org/wordprocessingml/2006/main" w:rsidRPr="00E84C88">
        <w:rPr>
          <w:rFonts w:ascii="Arial" w:eastAsia="Times New Roman" w:hAnsi="Arial" w:cs="Arial"/>
          <w:sz w:val="20"/>
          <w:szCs w:val="20"/>
          <w:lang w:val="es-ES"/>
        </w:rPr>
        <w:t xml:space="preserve">n</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announce</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and</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confirmation</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is </w:t>
      </w:r>
      <w:r xmlns:w="http://schemas.openxmlformats.org/wordprocessingml/2006/main" w:rsidRPr="00E84C88">
        <w:rPr>
          <w:rFonts w:ascii="Arial" w:eastAsia="Times New Roman" w:hAnsi="Arial" w:cs="Arial"/>
          <w:sz w:val="20"/>
          <w:szCs w:val="20"/>
          <w:lang w:val="es-ES"/>
        </w:rPr>
        <w:t xml:space="preserve">that </w:t>
      </w:r>
      <w:r xmlns:w="http://schemas.openxmlformats.org/wordprocessingml/2006/main" w:rsidRPr="00E84C88">
        <w:rPr>
          <w:rFonts w:ascii="GHEA Grapalat" w:eastAsia="Times New Roman" w:hAnsi="GHEA Grapalat" w:cs="Arial"/>
          <w:sz w:val="20"/>
          <w:szCs w:val="20"/>
          <w:lang w:val="es-ES"/>
        </w:rPr>
        <w:t xml:space="preserve">:</w:t>
      </w:r>
      <w:r xmlns:w="http://schemas.openxmlformats.org/wordprocessingml/2006/main" w:rsidRPr="00E84C88">
        <w:rPr>
          <w:rFonts w:ascii="GHEA Grapalat" w:eastAsia="Times New Roman" w:hAnsi="GHEA Grapalat" w:cs="Arial"/>
          <w:sz w:val="24"/>
          <w:szCs w:val="24"/>
          <w:lang w:val="hy-AM"/>
        </w:rPr>
        <w:t xml:space="preserve"> </w:t>
      </w:r>
    </w:p>
    <w:p w14:paraId="718841D3" w14:textId="731817E4"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16"/>
          <w:szCs w:val="24"/>
          <w:vertAlign w:val="superscript"/>
          <w:lang w:val="es-ES"/>
        </w:rPr>
      </w:pP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00D96837">
        <w:rPr>
          <w:rFonts w:ascii="GHEA Grapalat" w:eastAsia="Times New Roman" w:hAnsi="GHEA Grapalat" w:cs="Times New Roman"/>
          <w:sz w:val="20"/>
          <w:szCs w:val="24"/>
          <w:lang w:val="es-ES"/>
        </w:rPr>
        <w:t xml:space="preserve">                                </w:t>
      </w:r>
      <w:r xmlns:w="http://schemas.openxmlformats.org/wordprocessingml/2006/main" w:rsidRPr="00E84C88">
        <w:rPr>
          <w:rFonts w:ascii="Arial" w:eastAsia="Times New Roman" w:hAnsi="Arial" w:cs="Arial"/>
          <w:sz w:val="24"/>
          <w:szCs w:val="24"/>
          <w:vertAlign w:val="superscript"/>
          <w:lang w:val="hy-AM"/>
        </w:rPr>
        <w:t xml:space="preserve">participant</w:t>
      </w:r>
      <w:r xmlns:w="http://schemas.openxmlformats.org/wordprocessingml/2006/main" w:rsidRPr="00E84C88">
        <w:rPr>
          <w:rFonts w:ascii="GHEA Grapalat" w:eastAsia="Times New Roman" w:hAnsi="GHEA Grapalat" w:cs="Sylfaen"/>
          <w:sz w:val="24"/>
          <w:szCs w:val="24"/>
          <w:vertAlign w:val="superscript"/>
          <w:lang w:val="hy-AM"/>
        </w:rPr>
        <w:t xml:space="preserve"> </w:t>
      </w:r>
      <w:r xmlns:w="http://schemas.openxmlformats.org/wordprocessingml/2006/main" w:rsidRPr="00E84C88">
        <w:rPr>
          <w:rFonts w:ascii="Arial" w:eastAsia="Times New Roman" w:hAnsi="Arial" w:cs="Arial"/>
          <w:sz w:val="24"/>
          <w:szCs w:val="24"/>
          <w:vertAlign w:val="superscript"/>
          <w:lang w:val="hy-AM"/>
        </w:rPr>
        <w:t xml:space="preserve">name</w:t>
      </w:r>
    </w:p>
    <w:p w14:paraId="13524167" w14:textId="54AFE2AB" w:rsidR="00532D6C" w:rsidRPr="00E84C88" w:rsidRDefault="00532D6C" w:rsidP="00532D6C">
      <w:pPr xmlns:w="http://schemas.openxmlformats.org/wordprocessingml/2006/main">
        <w:spacing w:after="0" w:line="240" w:lineRule="auto"/>
        <w:ind w:firstLine="708"/>
        <w:jc w:val="both"/>
        <w:rPr>
          <w:rFonts w:ascii="GHEA Grapalat" w:eastAsia="Times New Roman" w:hAnsi="GHEA Grapalat" w:cs="Sylfaen"/>
          <w:sz w:val="20"/>
          <w:szCs w:val="20"/>
          <w:lang w:val="hy-AM"/>
        </w:rPr>
      </w:pPr>
      <w:r xmlns:w="http://schemas.openxmlformats.org/wordprocessingml/2006/main" w:rsidRPr="00E84C88">
        <w:rPr>
          <w:rFonts w:ascii="GHEA Grapalat" w:eastAsia="Times New Roman" w:hAnsi="GHEA Grapalat" w:cs="Arial"/>
          <w:sz w:val="20"/>
          <w:szCs w:val="20"/>
          <w:lang w:val="es-ES"/>
        </w:rPr>
        <w:t xml:space="preserve">1) </w:t>
      </w:r>
      <w:r xmlns:w="http://schemas.openxmlformats.org/wordprocessingml/2006/main" w:rsidRPr="00E84C88">
        <w:rPr>
          <w:rFonts w:ascii="Arial" w:eastAsia="Times New Roman" w:hAnsi="Arial" w:cs="Arial"/>
          <w:sz w:val="20"/>
          <w:szCs w:val="20"/>
          <w:lang w:val="es-ES"/>
        </w:rPr>
        <w:t xml:space="preserve">satisfaction</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is</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00C4546D">
        <w:rPr>
          <w:rFonts w:ascii="Arial" w:eastAsia="Times New Roman" w:hAnsi="Arial" w:cs="Arial"/>
          <w:color w:val="000000"/>
          <w:sz w:val="20"/>
          <w:szCs w:val="20"/>
          <w:lang w:val="af-ZA"/>
        </w:rPr>
        <w:t xml:space="preserve">LM-THKT-GHAPZB-25/09</w:t>
      </w:r>
      <w:r xmlns:w="http://schemas.openxmlformats.org/wordprocessingml/2006/main" w:rsidR="00C4546D">
        <w:rPr>
          <w:rFonts w:ascii="Arial" w:eastAsia="Times New Roman" w:hAnsi="Arial" w:cs="Arial"/>
          <w:color w:val="000000"/>
          <w:sz w:val="20"/>
          <w:szCs w:val="20"/>
          <w:lang w:val="hy-AM"/>
        </w:rPr>
        <w:t xml:space="preserve"> </w:t>
      </w:r>
      <w:r xmlns:w="http://schemas.openxmlformats.org/wordprocessingml/2006/main" w:rsidRPr="00E84C88">
        <w:rPr>
          <w:rFonts w:ascii="Arial" w:eastAsia="Times New Roman" w:hAnsi="Arial" w:cs="Arial"/>
          <w:sz w:val="20"/>
          <w:szCs w:val="20"/>
          <w:lang w:val="es-ES"/>
        </w:rPr>
        <w:t xml:space="preserve">with code</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quotation</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survey</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by invitation</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defined</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participation</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right</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to the requirements</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and</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undertakes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chosen</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participant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be recognized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case </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 invitation</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defined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order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within the deadline </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submit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qualification</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providing </w:t>
      </w:r>
      <w:r xmlns:w="http://schemas.openxmlformats.org/wordprocessingml/2006/main" w:rsidRPr="00E84C88">
        <w:rPr>
          <w:rFonts w:ascii="GHEA Grapalat" w:eastAsia="Times New Roman" w:hAnsi="GHEA Grapalat" w:cs="Sylfaen"/>
          <w:sz w:val="20"/>
          <w:szCs w:val="20"/>
          <w:vertAlign w:val="superscript"/>
          <w:lang w:val="hy-AM"/>
        </w:rPr>
        <w:footnoteReference xmlns:w="http://schemas.openxmlformats.org/wordprocessingml/2006/main" w:id="11"/>
      </w:r>
      <w:r xmlns:w="http://schemas.openxmlformats.org/wordprocessingml/2006/main" w:rsidRPr="00E84C88">
        <w:rPr>
          <w:rFonts w:ascii="GHEA Grapalat" w:eastAsia="Times New Roman" w:hAnsi="GHEA Grapalat" w:cs="Sylfaen"/>
          <w:sz w:val="20"/>
          <w:szCs w:val="20"/>
          <w:lang w:val="es-ES"/>
        </w:rPr>
        <w:t xml:space="preserve">.</w:t>
      </w:r>
      <w:r xmlns:w="http://schemas.openxmlformats.org/wordprocessingml/2006/main" w:rsidRPr="00E84C88">
        <w:rPr>
          <w:rFonts w:ascii="GHEA Grapalat" w:eastAsia="Times New Roman" w:hAnsi="GHEA Grapalat" w:cs="Sylfaen"/>
          <w:sz w:val="20"/>
          <w:szCs w:val="20"/>
          <w:lang w:val="hy-AM"/>
        </w:rPr>
        <w:t xml:space="preserve"> </w:t>
      </w:r>
    </w:p>
    <w:p w14:paraId="55A3C8BC" w14:textId="6FD2520A" w:rsidR="00532D6C" w:rsidRPr="00E84C88" w:rsidRDefault="00532D6C" w:rsidP="00532D6C">
      <w:pPr xmlns:w="http://schemas.openxmlformats.org/wordprocessingml/2006/main">
        <w:spacing w:after="0" w:line="240" w:lineRule="auto"/>
        <w:ind w:firstLine="708"/>
        <w:jc w:val="both"/>
        <w:rPr>
          <w:rFonts w:ascii="GHEA Grapalat" w:eastAsia="Times New Roman" w:hAnsi="GHEA Grapalat" w:cs="Arial"/>
          <w:lang w:val="es-ES"/>
        </w:rPr>
      </w:pPr>
      <w:r xmlns:w="http://schemas.openxmlformats.org/wordprocessingml/2006/main" w:rsidRPr="00E84C88">
        <w:rPr>
          <w:rFonts w:ascii="GHEA Grapalat" w:eastAsia="Times New Roman" w:hAnsi="GHEA Grapalat" w:cs="Arial"/>
          <w:sz w:val="20"/>
          <w:szCs w:val="20"/>
          <w:lang w:val="hy-AM"/>
        </w:rPr>
        <w:t xml:space="preserve">2 </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00C4546D">
        <w:rPr>
          <w:rFonts w:ascii="Arial" w:eastAsia="Times New Roman" w:hAnsi="Arial" w:cs="Arial"/>
          <w:color w:val="000000"/>
          <w:sz w:val="20"/>
          <w:szCs w:val="20"/>
          <w:lang w:val="af-ZA"/>
        </w:rPr>
        <w:t xml:space="preserve">LM-THKT-GHAPZB-25/09</w:t>
      </w:r>
      <w:r xmlns:w="http://schemas.openxmlformats.org/wordprocessingml/2006/main" w:rsidR="00C4546D">
        <w:rPr>
          <w:rFonts w:ascii="Arial" w:eastAsia="Times New Roman" w:hAnsi="Arial" w:cs="Arial"/>
          <w:color w:val="000000"/>
          <w:sz w:val="20"/>
          <w:szCs w:val="20"/>
          <w:lang w:val="hy-AM"/>
        </w:rPr>
        <w:t xml:space="preserve"> </w:t>
      </w:r>
      <w:r xmlns:w="http://schemas.openxmlformats.org/wordprocessingml/2006/main" w:rsidRPr="00E84C88">
        <w:rPr>
          <w:rFonts w:ascii="Arial" w:eastAsia="Times New Roman" w:hAnsi="Arial" w:cs="Arial"/>
          <w:sz w:val="20"/>
          <w:szCs w:val="20"/>
          <w:lang w:val="es-ES"/>
        </w:rPr>
        <w:t xml:space="preserve">with code</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quotation</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to the question</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to participate</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within the framework of </w:t>
      </w:r>
      <w:r xmlns:w="http://schemas.openxmlformats.org/wordprocessingml/2006/main" w:rsidRPr="00E84C88">
        <w:rPr>
          <w:rFonts w:ascii="GHEA Grapalat" w:eastAsia="Times New Roman" w:hAnsi="GHEA Grapalat" w:cs="Arial"/>
          <w:sz w:val="20"/>
          <w:szCs w:val="20"/>
          <w:lang w:val="es-ES"/>
        </w:rPr>
        <w:t xml:space="preserve">:</w:t>
      </w:r>
      <w:r xmlns:w="http://schemas.openxmlformats.org/wordprocessingml/2006/main" w:rsidRPr="00E84C88">
        <w:rPr>
          <w:rFonts w:ascii="GHEA Grapalat" w:eastAsia="Times New Roman" w:hAnsi="GHEA Grapalat" w:cs="Sylfaen"/>
          <w:lang w:val="es-ES"/>
        </w:rPr>
        <w:t xml:space="preserve">  </w:t>
      </w:r>
    </w:p>
    <w:p w14:paraId="0758B69B" w14:textId="77777777" w:rsidR="00532D6C" w:rsidRPr="00E84C88" w:rsidRDefault="00532D6C" w:rsidP="00532D6C">
      <w:pPr xmlns:w="http://schemas.openxmlformats.org/wordprocessingml/2006/main">
        <w:numPr>
          <w:ilvl w:val="0"/>
          <w:numId w:val="18"/>
        </w:numPr>
        <w:spacing w:after="0" w:line="240" w:lineRule="auto"/>
        <w:ind w:firstLine="720"/>
        <w:jc w:val="both"/>
        <w:rPr>
          <w:rFonts w:ascii="GHEA Grapalat" w:eastAsia="Times New Roman" w:hAnsi="GHEA Grapalat" w:cs="Arial"/>
          <w:sz w:val="20"/>
          <w:szCs w:val="20"/>
          <w:lang w:val="es-ES"/>
        </w:rPr>
      </w:pPr>
      <w:r xmlns:w="http://schemas.openxmlformats.org/wordprocessingml/2006/main" w:rsidRPr="00E84C88">
        <w:rPr>
          <w:rFonts w:ascii="Arial" w:eastAsia="Times New Roman" w:hAnsi="Arial" w:cs="Arial"/>
          <w:sz w:val="20"/>
          <w:szCs w:val="20"/>
          <w:lang w:val="es-ES"/>
        </w:rPr>
        <w:t xml:space="preserve">weak</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no</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gave</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and </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or </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weak</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no</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to give</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dominant</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position</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abuse</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and</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anti-competitive</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agreement </w:t>
      </w:r>
      <w:r xmlns:w="http://schemas.openxmlformats.org/wordprocessingml/2006/main" w:rsidRPr="00E84C88">
        <w:rPr>
          <w:rFonts w:ascii="GHEA Grapalat" w:eastAsia="Times New Roman" w:hAnsi="GHEA Grapalat" w:cs="Arial"/>
          <w:sz w:val="20"/>
          <w:szCs w:val="20"/>
          <w:lang w:val="es-ES"/>
        </w:rPr>
        <w:t xml:space="preserve">,</w:t>
      </w:r>
    </w:p>
    <w:p w14:paraId="716217C5" w14:textId="77777777" w:rsidR="00532D6C" w:rsidRPr="00E84C88" w:rsidRDefault="00532D6C" w:rsidP="00532D6C">
      <w:pPr xmlns:w="http://schemas.openxmlformats.org/wordprocessingml/2006/main">
        <w:numPr>
          <w:ilvl w:val="0"/>
          <w:numId w:val="18"/>
        </w:numPr>
        <w:spacing w:after="0" w:line="240" w:lineRule="auto"/>
        <w:ind w:firstLine="720"/>
        <w:jc w:val="both"/>
        <w:rPr>
          <w:rFonts w:ascii="GHEA Grapalat" w:eastAsia="Times New Roman" w:hAnsi="GHEA Grapalat" w:cs="Times New Roman"/>
          <w:lang w:val="es-ES"/>
        </w:rPr>
      </w:pPr>
      <w:r xmlns:w="http://schemas.openxmlformats.org/wordprocessingml/2006/main" w:rsidRPr="00E84C88">
        <w:rPr>
          <w:rFonts w:ascii="Arial" w:eastAsia="Times New Roman" w:hAnsi="Arial" w:cs="Arial"/>
          <w:sz w:val="20"/>
          <w:szCs w:val="20"/>
          <w:lang w:val="es-ES"/>
        </w:rPr>
        <w:t xml:space="preserve">absent</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is</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by invitation</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defined </w:t>
      </w:r>
      <w:r xmlns:w="http://schemas.openxmlformats.org/wordprocessingml/2006/main" w:rsidRPr="00E84C88">
        <w:rPr>
          <w:rFonts w:ascii="GHEA Grapalat" w:eastAsia="Times New Roman" w:hAnsi="GHEA Grapalat" w:cs="Arial"/>
          <w:sz w:val="20"/>
          <w:szCs w:val="20"/>
          <w:lang w:val="es-ES"/>
        </w:rPr>
        <w:t xml:space="preserve">:</w:t>
      </w:r>
      <w:r xmlns:w="http://schemas.openxmlformats.org/wordprocessingml/2006/main" w:rsidRPr="00E84C88">
        <w:rPr>
          <w:rFonts w:ascii="GHEA Grapalat" w:eastAsia="Times New Roman" w:hAnsi="GHEA Grapalat" w:cs="Times New Roman"/>
          <w:lang w:val="es-ES"/>
        </w:rPr>
        <w:t xml:space="preserve"> </w:t>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 xml:space="preserve">                   </w:t>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Arial"/>
          <w:sz w:val="20"/>
          <w:szCs w:val="20"/>
          <w:lang w:val="es-ES"/>
        </w:rPr>
        <w:t xml:space="preserve">in</w:t>
      </w:r>
      <w:r xmlns:w="http://schemas.openxmlformats.org/wordprocessingml/2006/main" w:rsidRPr="00E84C88">
        <w:rPr>
          <w:rFonts w:ascii="Arial" w:eastAsia="Times New Roman" w:hAnsi="Arial" w:cs="Arial"/>
          <w:sz w:val="20"/>
          <w:szCs w:val="20"/>
          <w:lang w:val="es-ES"/>
        </w:rPr>
        <w:t xml:space="preserve">​</w:t>
      </w:r>
      <w:r xmlns:w="http://schemas.openxmlformats.org/wordprocessingml/2006/main" w:rsidRPr="00E84C88">
        <w:rPr>
          <w:rFonts w:ascii="GHEA Grapalat" w:eastAsia="Times New Roman" w:hAnsi="GHEA Grapalat" w:cs="Times New Roman"/>
          <w:lang w:val="es-ES"/>
        </w:rPr>
        <w:t xml:space="preserve"> </w:t>
      </w:r>
    </w:p>
    <w:p w14:paraId="5B36DAFF"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Arial"/>
          <w:sz w:val="24"/>
          <w:szCs w:val="24"/>
          <w:vertAlign w:val="superscript"/>
          <w:lang w:val="hy-AM"/>
        </w:rPr>
      </w:pPr>
      <w:r xmlns:w="http://schemas.openxmlformats.org/wordprocessingml/2006/main" w:rsidRPr="00E84C88">
        <w:rPr>
          <w:rFonts w:ascii="GHEA Grapalat" w:eastAsia="Times New Roman" w:hAnsi="GHEA Grapalat" w:cs="Times New Roman"/>
          <w:sz w:val="24"/>
          <w:szCs w:val="24"/>
          <w:vertAlign w:val="superscript"/>
          <w:lang w:val="es-ES"/>
        </w:rPr>
        <w:t xml:space="preserve"> </w:t>
      </w:r>
      <w:r xmlns:w="http://schemas.openxmlformats.org/wordprocessingml/2006/main" w:rsidRPr="00E84C88">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vertAlign w:val="superscript"/>
          <w:lang w:val="es-ES"/>
        </w:rPr>
        <w:t xml:space="preserve">             </w:t>
      </w:r>
      <w:r xmlns:w="http://schemas.openxmlformats.org/wordprocessingml/2006/main" w:rsidRPr="00E84C88">
        <w:rPr>
          <w:rFonts w:ascii="Arial" w:eastAsia="Times New Roman" w:hAnsi="Arial" w:cs="Arial"/>
          <w:sz w:val="24"/>
          <w:szCs w:val="24"/>
          <w:vertAlign w:val="superscript"/>
          <w:lang w:val="hy-AM"/>
        </w:rPr>
        <w:t xml:space="preserve">participant</w:t>
      </w:r>
      <w:r xmlns:w="http://schemas.openxmlformats.org/wordprocessingml/2006/main" w:rsidRPr="00E84C88">
        <w:rPr>
          <w:rFonts w:ascii="GHEA Grapalat" w:eastAsia="Times New Roman" w:hAnsi="GHEA Grapalat" w:cs="Arial"/>
          <w:sz w:val="24"/>
          <w:szCs w:val="24"/>
          <w:vertAlign w:val="superscript"/>
          <w:lang w:val="hy-AM"/>
        </w:rPr>
        <w:t xml:space="preserve"> </w:t>
      </w:r>
      <w:r xmlns:w="http://schemas.openxmlformats.org/wordprocessingml/2006/main" w:rsidRPr="00E84C88">
        <w:rPr>
          <w:rFonts w:ascii="Arial" w:eastAsia="Times New Roman" w:hAnsi="Arial" w:cs="Arial"/>
          <w:sz w:val="24"/>
          <w:szCs w:val="24"/>
          <w:vertAlign w:val="superscript"/>
          <w:lang w:val="hy-AM"/>
        </w:rPr>
        <w:t xml:space="preserve">name</w:t>
      </w:r>
      <w:r xmlns:w="http://schemas.openxmlformats.org/wordprocessingml/2006/main" w:rsidRPr="00E84C88">
        <w:rPr>
          <w:rFonts w:ascii="GHEA Grapalat" w:eastAsia="Times New Roman" w:hAnsi="GHEA Grapalat" w:cs="Arial"/>
          <w:sz w:val="24"/>
          <w:szCs w:val="24"/>
          <w:vertAlign w:val="superscript"/>
          <w:lang w:val="hy-AM"/>
        </w:rPr>
        <w:t xml:space="preserve"> </w:t>
      </w:r>
    </w:p>
    <w:p w14:paraId="627C6158"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u w:val="single"/>
          <w:lang w:val="es-ES"/>
        </w:rPr>
      </w:pPr>
      <w:r xmlns:w="http://schemas.openxmlformats.org/wordprocessingml/2006/main" w:rsidRPr="00E84C88">
        <w:rPr>
          <w:rFonts w:ascii="Arial" w:eastAsia="Times New Roman" w:hAnsi="Arial" w:cs="Arial"/>
          <w:sz w:val="20"/>
          <w:szCs w:val="20"/>
          <w:lang w:val="es-ES"/>
        </w:rPr>
        <w:t xml:space="preserve">interconnected</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persons</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and </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or </w:t>
      </w:r>
      <w:r xmlns:w="http://schemas.openxmlformats.org/wordprocessingml/2006/main" w:rsidRPr="00E84C88">
        <w:rPr>
          <w:rFonts w:ascii="GHEA Grapalat" w:eastAsia="Times New Roman" w:hAnsi="GHEA Grapalat" w:cs="Arial"/>
          <w:sz w:val="20"/>
          <w:szCs w:val="20"/>
          <w:lang w:val="es-ES"/>
        </w:rPr>
        <w:t xml:space="preserve">)</w:t>
      </w:r>
      <w:r xmlns:w="http://schemas.openxmlformats.org/wordprocessingml/2006/main" w:rsidRPr="00E84C88">
        <w:rPr>
          <w:rFonts w:ascii="GHEA Grapalat" w:eastAsia="Times New Roman" w:hAnsi="GHEA Grapalat" w:cs="Times New Roman"/>
          <w:lang w:val="es-ES"/>
        </w:rPr>
        <w:t xml:space="preserve"> </w:t>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 xml:space="preserve">    </w:t>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 xml:space="preserve">                    </w:t>
      </w:r>
      <w:r xmlns:w="http://schemas.openxmlformats.org/wordprocessingml/2006/main" w:rsidRPr="00E84C88">
        <w:rPr>
          <w:rFonts w:ascii="GHEA Grapalat" w:eastAsia="Times New Roman" w:hAnsi="GHEA Grapalat" w:cs="Arial"/>
          <w:sz w:val="20"/>
          <w:szCs w:val="20"/>
          <w:lang w:val="es-ES"/>
        </w:rPr>
        <w:t xml:space="preserve">of</w:t>
      </w:r>
      <w:r xmlns:w="http://schemas.openxmlformats.org/wordprocessingml/2006/main" w:rsidRPr="00E84C88">
        <w:rPr>
          <w:rFonts w:ascii="Arial" w:eastAsia="Times New Roman" w:hAnsi="Arial" w:cs="Arial"/>
          <w:sz w:val="20"/>
          <w:szCs w:val="20"/>
          <w:lang w:val="es-ES"/>
        </w:rPr>
        <w:t xml:space="preserve">​</w:t>
      </w:r>
      <w:r xmlns:w="http://schemas.openxmlformats.org/wordprocessingml/2006/main" w:rsidRPr="00E84C88">
        <w:rPr>
          <w:rFonts w:ascii="GHEA Grapalat" w:eastAsia="Times New Roman" w:hAnsi="GHEA Grapalat" w:cs="Times New Roman"/>
          <w:u w:val="single"/>
          <w:lang w:val="es-ES"/>
        </w:rPr>
        <w:t xml:space="preserve">  </w:t>
      </w:r>
    </w:p>
    <w:p w14:paraId="58AF5EB5"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u w:val="single"/>
          <w:lang w:val="es-ES"/>
        </w:rPr>
      </w:pPr>
      <w:r xmlns:w="http://schemas.openxmlformats.org/wordprocessingml/2006/main" w:rsidRPr="00E84C88">
        <w:rPr>
          <w:rFonts w:ascii="GHEA Grapalat" w:eastAsia="Times New Roman" w:hAnsi="GHEA Grapalat" w:cs="Sylfaen"/>
          <w:sz w:val="24"/>
          <w:szCs w:val="24"/>
          <w:vertAlign w:val="superscript"/>
          <w:lang w:val="es-ES"/>
        </w:rPr>
        <w:lastRenderedPageBreak xmlns:w="http://schemas.openxmlformats.org/wordprocessingml/2006/main"/>
      </w:r>
      <w:r xmlns:w="http://schemas.openxmlformats.org/wordprocessingml/2006/main" w:rsidRPr="00E84C88">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E84C88">
        <w:rPr>
          <w:rFonts w:ascii="Arial" w:eastAsia="Times New Roman" w:hAnsi="Arial" w:cs="Arial"/>
          <w:sz w:val="24"/>
          <w:szCs w:val="24"/>
          <w:vertAlign w:val="superscript"/>
          <w:lang w:val="hy-AM"/>
        </w:rPr>
        <w:t xml:space="preserve">participant</w:t>
      </w:r>
      <w:r xmlns:w="http://schemas.openxmlformats.org/wordprocessingml/2006/main" w:rsidRPr="00E84C88">
        <w:rPr>
          <w:rFonts w:ascii="GHEA Grapalat" w:eastAsia="Times New Roman" w:hAnsi="GHEA Grapalat" w:cs="Arial"/>
          <w:sz w:val="24"/>
          <w:szCs w:val="24"/>
          <w:vertAlign w:val="superscript"/>
          <w:lang w:val="hy-AM"/>
        </w:rPr>
        <w:t xml:space="preserve"> </w:t>
      </w:r>
      <w:r xmlns:w="http://schemas.openxmlformats.org/wordprocessingml/2006/main" w:rsidRPr="00E84C88">
        <w:rPr>
          <w:rFonts w:ascii="Arial" w:eastAsia="Times New Roman" w:hAnsi="Arial" w:cs="Arial"/>
          <w:sz w:val="24"/>
          <w:szCs w:val="24"/>
          <w:vertAlign w:val="superscript"/>
          <w:lang w:val="hy-AM"/>
        </w:rPr>
        <w:t xml:space="preserve">name</w:t>
      </w:r>
    </w:p>
    <w:p w14:paraId="5AD13B9D"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u w:val="single"/>
          <w:lang w:val="es-ES"/>
        </w:rPr>
      </w:pPr>
      <w:r xmlns:w="http://schemas.openxmlformats.org/wordprocessingml/2006/main" w:rsidRPr="00E84C88">
        <w:rPr>
          <w:rFonts w:ascii="Arial" w:eastAsia="Times New Roman" w:hAnsi="Arial" w:cs="Arial"/>
          <w:sz w:val="20"/>
          <w:szCs w:val="20"/>
          <w:lang w:val="es-ES"/>
        </w:rPr>
        <w:t xml:space="preserve">by</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founded</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or</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more</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than</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fifty</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percent</w:t>
      </w:r>
      <w:r xmlns:w="http://schemas.openxmlformats.org/wordprocessingml/2006/main" w:rsidRPr="00E84C88">
        <w:rPr>
          <w:rFonts w:ascii="GHEA Grapalat" w:eastAsia="Times New Roman" w:hAnsi="GHEA Grapalat" w:cs="Times New Roman"/>
          <w:lang w:val="es-ES"/>
        </w:rPr>
        <w:t xml:space="preserve"> </w:t>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 xml:space="preserve">   </w:t>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 xml:space="preserve">                   </w:t>
      </w:r>
      <w:r xmlns:w="http://schemas.openxmlformats.org/wordprocessingml/2006/main" w:rsidRPr="00E84C88">
        <w:rPr>
          <w:rFonts w:ascii="GHEA Grapalat" w:eastAsia="Times New Roman" w:hAnsi="GHEA Grapalat" w:cs="Arial"/>
          <w:sz w:val="20"/>
          <w:szCs w:val="20"/>
          <w:lang w:val="es-ES"/>
        </w:rPr>
        <w:t xml:space="preserve">in</w:t>
      </w:r>
      <w:r xmlns:w="http://schemas.openxmlformats.org/wordprocessingml/2006/main" w:rsidRPr="00E84C88">
        <w:rPr>
          <w:rFonts w:ascii="Arial" w:eastAsia="Times New Roman" w:hAnsi="Arial" w:cs="Arial"/>
          <w:sz w:val="20"/>
          <w:szCs w:val="20"/>
          <w:lang w:val="es-ES"/>
        </w:rPr>
        <w:t xml:space="preserve">​</w:t>
      </w:r>
    </w:p>
    <w:p w14:paraId="27E8EB86" w14:textId="118BA737" w:rsidR="00532D6C" w:rsidRPr="00E84C88" w:rsidRDefault="00D96837" w:rsidP="00532D6C">
      <w:pPr xmlns:w="http://schemas.openxmlformats.org/wordprocessingml/2006/main">
        <w:spacing w:after="0" w:line="240" w:lineRule="auto"/>
        <w:jc w:val="both"/>
        <w:rPr>
          <w:rFonts w:ascii="GHEA Grapalat" w:eastAsia="Times New Roman" w:hAnsi="GHEA Grapalat" w:cs="Times New Roman"/>
          <w:lang w:val="es-ES"/>
        </w:rPr>
      </w:pPr>
      <w:r xmlns:w="http://schemas.openxmlformats.org/wordprocessingml/2006/main">
        <w:rPr>
          <w:rFonts w:ascii="GHEA Grapalat" w:eastAsia="Times New Roman" w:hAnsi="GHEA Grapalat" w:cs="Sylfaen"/>
          <w:sz w:val="24"/>
          <w:szCs w:val="24"/>
          <w:vertAlign w:val="superscript"/>
          <w:lang w:val="es-ES"/>
        </w:rPr>
        <w:t xml:space="preserve">                                                             </w:t>
      </w:r>
      <w:r xmlns:w="http://schemas.openxmlformats.org/wordprocessingml/2006/main" w:rsidR="00532D6C" w:rsidRPr="00E84C88">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00532D6C" w:rsidRPr="00E84C88">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00532D6C" w:rsidRPr="00E84C88">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00532D6C" w:rsidRPr="00E84C88">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00532D6C" w:rsidRPr="00E84C88">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00532D6C" w:rsidRPr="00E84C88">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00532D6C" w:rsidRPr="00E84C88">
        <w:rPr>
          <w:rFonts w:ascii="Arial" w:eastAsia="Times New Roman" w:hAnsi="Arial" w:cs="Arial"/>
          <w:sz w:val="24"/>
          <w:szCs w:val="24"/>
          <w:vertAlign w:val="superscript"/>
          <w:lang w:val="hy-AM"/>
        </w:rPr>
        <w:t xml:space="preserve">participant</w:t>
      </w:r>
      <w:r xmlns:w="http://schemas.openxmlformats.org/wordprocessingml/2006/main" w:rsidR="00532D6C" w:rsidRPr="00E84C88">
        <w:rPr>
          <w:rFonts w:ascii="GHEA Grapalat" w:eastAsia="Times New Roman" w:hAnsi="GHEA Grapalat" w:cs="Arial"/>
          <w:sz w:val="24"/>
          <w:szCs w:val="24"/>
          <w:vertAlign w:val="superscript"/>
          <w:lang w:val="hy-AM"/>
        </w:rPr>
        <w:t xml:space="preserve"> </w:t>
      </w:r>
      <w:r xmlns:w="http://schemas.openxmlformats.org/wordprocessingml/2006/main" w:rsidR="00532D6C" w:rsidRPr="00E84C88">
        <w:rPr>
          <w:rFonts w:ascii="Arial" w:eastAsia="Times New Roman" w:hAnsi="Arial" w:cs="Arial"/>
          <w:sz w:val="24"/>
          <w:szCs w:val="24"/>
          <w:vertAlign w:val="superscript"/>
          <w:lang w:val="hy-AM"/>
        </w:rPr>
        <w:t xml:space="preserve">name</w:t>
      </w:r>
    </w:p>
    <w:p w14:paraId="2DA04654"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Arial"/>
          <w:sz w:val="20"/>
          <w:szCs w:val="20"/>
          <w:lang w:val="es-ES"/>
        </w:rPr>
      </w:pPr>
      <w:r xmlns:w="http://schemas.openxmlformats.org/wordprocessingml/2006/main" w:rsidRPr="00E84C88">
        <w:rPr>
          <w:rFonts w:ascii="Arial" w:eastAsia="Times New Roman" w:hAnsi="Arial" w:cs="Arial"/>
          <w:sz w:val="20"/>
          <w:szCs w:val="20"/>
          <w:lang w:val="es-ES"/>
        </w:rPr>
        <w:t xml:space="preserve">belonging</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shareholder</w:t>
      </w:r>
      <w:r xmlns:w="http://schemas.openxmlformats.org/wordprocessingml/2006/main" w:rsidRPr="00E84C88">
        <w:rPr>
          <w:rFonts w:ascii="GHEA Grapalat" w:eastAsia="Times New Roman" w:hAnsi="GHEA Grapalat" w:cs="Arial"/>
          <w:sz w:val="20"/>
          <w:szCs w:val="20"/>
          <w:lang w:val="es-ES"/>
        </w:rPr>
        <w:t xml:space="preserve">​</w:t>
      </w:r>
      <w:r xmlns:w="http://schemas.openxmlformats.org/wordprocessingml/2006/main" w:rsidRPr="00E84C88">
        <w:rPr>
          <w:rFonts w:ascii="Arial" w:eastAsia="Times New Roman" w:hAnsi="Arial" w:cs="Arial"/>
          <w:sz w:val="20"/>
          <w:szCs w:val="20"/>
          <w:lang w:val="es-ES"/>
        </w:rPr>
        <w:t xml:space="preserve">​</w:t>
      </w:r>
      <w:r xmlns:w="http://schemas.openxmlformats.org/wordprocessingml/2006/main" w:rsidRPr="00E84C88">
        <w:rPr>
          <w:rFonts w:ascii="GHEA Grapalat" w:eastAsia="Times New Roman" w:hAnsi="GHEA Grapalat" w:cs="Arial"/>
          <w:sz w:val="20"/>
          <w:szCs w:val="20"/>
          <w:lang w:val="es-ES"/>
        </w:rPr>
        <w:t xml:space="preserve">​</w:t>
      </w:r>
      <w:r xmlns:w="http://schemas.openxmlformats.org/wordprocessingml/2006/main" w:rsidRPr="00E84C88">
        <w:rPr>
          <w:rFonts w:ascii="Arial" w:eastAsia="Times New Roman" w:hAnsi="Arial" w:cs="Arial"/>
          <w:sz w:val="20"/>
          <w:szCs w:val="20"/>
          <w:lang w:val="es-ES"/>
        </w:rPr>
        <w:t xml:space="preserve">​</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organizations</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simultaneous</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participation</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case</w:t>
      </w:r>
      <w:r xmlns:w="http://schemas.openxmlformats.org/wordprocessingml/2006/main" w:rsidRPr="00E84C88">
        <w:rPr>
          <w:rFonts w:ascii="GHEA Grapalat" w:eastAsia="Times New Roman" w:hAnsi="GHEA Grapalat" w:cs="Arial"/>
          <w:sz w:val="20"/>
          <w:szCs w:val="20"/>
          <w:lang w:val="es-ES"/>
        </w:rPr>
        <w:t xml:space="preserve">​</w:t>
      </w:r>
    </w:p>
    <w:p w14:paraId="78B6C567" w14:textId="77777777" w:rsidR="00532D6C" w:rsidRPr="00E84C88" w:rsidRDefault="00532D6C" w:rsidP="00532D6C">
      <w:pPr>
        <w:spacing w:after="0" w:line="240" w:lineRule="auto"/>
        <w:ind w:left="720"/>
        <w:jc w:val="both"/>
        <w:rPr>
          <w:rFonts w:ascii="GHEA Grapalat" w:eastAsia="Times New Roman" w:hAnsi="GHEA Grapalat" w:cs="Arial"/>
          <w:sz w:val="20"/>
          <w:szCs w:val="20"/>
          <w:lang w:val="es-ES"/>
        </w:rPr>
      </w:pPr>
    </w:p>
    <w:p w14:paraId="16BFE5CC" w14:textId="77777777" w:rsidR="00532D6C" w:rsidRPr="00E84C88" w:rsidRDefault="00532D6C" w:rsidP="00532D6C">
      <w:pPr xmlns:w="http://schemas.openxmlformats.org/wordprocessingml/2006/main">
        <w:spacing w:after="0" w:line="240" w:lineRule="auto"/>
        <w:ind w:left="720"/>
        <w:jc w:val="both"/>
        <w:rPr>
          <w:rFonts w:ascii="GHEA Grapalat" w:eastAsia="Times New Roman" w:hAnsi="GHEA Grapalat" w:cs="Times New Roman"/>
          <w:lang w:val="es-ES"/>
        </w:rPr>
      </w:pPr>
      <w:r xmlns:w="http://schemas.openxmlformats.org/wordprocessingml/2006/main" w:rsidRPr="00E84C88">
        <w:rPr>
          <w:rFonts w:ascii="Arial" w:eastAsia="Times New Roman" w:hAnsi="Arial" w:cs="Arial"/>
          <w:sz w:val="20"/>
          <w:szCs w:val="20"/>
          <w:lang w:val="hy-AM"/>
        </w:rPr>
        <w:t xml:space="preserve">Below</w:t>
      </w:r>
      <w:r xmlns:w="http://schemas.openxmlformats.org/wordprocessingml/2006/main" w:rsidRPr="00E84C88">
        <w:rPr>
          <w:rFonts w:ascii="Arial" w:eastAsia="Times New Roman" w:hAnsi="Arial" w:cs="Arial"/>
          <w:sz w:val="20"/>
          <w:szCs w:val="20"/>
          <w:lang w:val="es-ES"/>
        </w:rPr>
        <w:t xml:space="preserve">​</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present</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 xml:space="preserve">                   </w:t>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Arial"/>
          <w:sz w:val="20"/>
          <w:szCs w:val="20"/>
          <w:lang w:val="es-ES"/>
        </w:rPr>
        <w:t xml:space="preserve">of</w:t>
      </w:r>
      <w:r xmlns:w="http://schemas.openxmlformats.org/wordprocessingml/2006/main" w:rsidRPr="00E84C88">
        <w:rPr>
          <w:rFonts w:ascii="Arial" w:eastAsia="Times New Roman" w:hAnsi="Arial" w:cs="Arial"/>
          <w:sz w:val="20"/>
          <w:szCs w:val="20"/>
          <w:lang w:val="es-ES"/>
        </w:rPr>
        <w:t xml:space="preserve">​</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real</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beneficiaries</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regarding</w:t>
      </w:r>
    </w:p>
    <w:p w14:paraId="5ADF93CE"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Arial"/>
          <w:sz w:val="24"/>
          <w:szCs w:val="24"/>
          <w:vertAlign w:val="superscript"/>
          <w:lang w:val="hy-AM"/>
        </w:rPr>
      </w:pPr>
      <w:r xmlns:w="http://schemas.openxmlformats.org/wordprocessingml/2006/main" w:rsidRPr="00E84C88">
        <w:rPr>
          <w:rFonts w:ascii="GHEA Grapalat" w:eastAsia="Times New Roman" w:hAnsi="GHEA Grapalat" w:cs="Times New Roman"/>
          <w:sz w:val="24"/>
          <w:szCs w:val="24"/>
          <w:vertAlign w:val="superscript"/>
          <w:lang w:val="es-ES"/>
        </w:rPr>
        <w:t xml:space="preserve"> </w:t>
      </w:r>
      <w:r xmlns:w="http://schemas.openxmlformats.org/wordprocessingml/2006/main" w:rsidRPr="00E84C88">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vertAlign w:val="superscript"/>
          <w:lang w:val="es-ES"/>
        </w:rPr>
        <w:t xml:space="preserve"> </w:t>
      </w:r>
      <w:r xmlns:w="http://schemas.openxmlformats.org/wordprocessingml/2006/main" w:rsidRPr="00E84C88">
        <w:rPr>
          <w:rFonts w:ascii="GHEA Grapalat" w:eastAsia="Times New Roman" w:hAnsi="GHEA Grapalat" w:cs="Times New Roman"/>
          <w:sz w:val="24"/>
          <w:szCs w:val="24"/>
          <w:vertAlign w:val="superscript"/>
          <w:lang w:val="hy-AM"/>
        </w:rPr>
        <w:t xml:space="preserve">      </w:t>
      </w:r>
      <w:r xmlns:w="http://schemas.openxmlformats.org/wordprocessingml/2006/main" w:rsidRPr="00E84C88">
        <w:rPr>
          <w:rFonts w:ascii="GHEA Grapalat" w:eastAsia="Times New Roman" w:hAnsi="GHEA Grapalat" w:cs="Times New Roman"/>
          <w:sz w:val="24"/>
          <w:szCs w:val="24"/>
          <w:vertAlign w:val="superscript"/>
          <w:lang w:val="es-ES"/>
        </w:rPr>
        <w:t xml:space="preserve">      </w:t>
      </w:r>
      <w:r xmlns:w="http://schemas.openxmlformats.org/wordprocessingml/2006/main" w:rsidRPr="00E84C88">
        <w:rPr>
          <w:rFonts w:ascii="Arial" w:eastAsia="Times New Roman" w:hAnsi="Arial" w:cs="Arial"/>
          <w:sz w:val="24"/>
          <w:szCs w:val="24"/>
          <w:vertAlign w:val="superscript"/>
          <w:lang w:val="hy-AM"/>
        </w:rPr>
        <w:t xml:space="preserve">participant</w:t>
      </w:r>
      <w:r xmlns:w="http://schemas.openxmlformats.org/wordprocessingml/2006/main" w:rsidRPr="00E84C88">
        <w:rPr>
          <w:rFonts w:ascii="GHEA Grapalat" w:eastAsia="Times New Roman" w:hAnsi="GHEA Grapalat" w:cs="Arial"/>
          <w:sz w:val="24"/>
          <w:szCs w:val="24"/>
          <w:vertAlign w:val="superscript"/>
          <w:lang w:val="hy-AM"/>
        </w:rPr>
        <w:t xml:space="preserve"> </w:t>
      </w:r>
      <w:r xmlns:w="http://schemas.openxmlformats.org/wordprocessingml/2006/main" w:rsidRPr="00E84C88">
        <w:rPr>
          <w:rFonts w:ascii="Arial" w:eastAsia="Times New Roman" w:hAnsi="Arial" w:cs="Arial"/>
          <w:sz w:val="24"/>
          <w:szCs w:val="24"/>
          <w:vertAlign w:val="superscript"/>
          <w:lang w:val="hy-AM"/>
        </w:rPr>
        <w:t xml:space="preserve">name</w:t>
      </w:r>
      <w:r xmlns:w="http://schemas.openxmlformats.org/wordprocessingml/2006/main" w:rsidRPr="00E84C88">
        <w:rPr>
          <w:rFonts w:ascii="GHEA Grapalat" w:eastAsia="Times New Roman" w:hAnsi="GHEA Grapalat" w:cs="Arial"/>
          <w:sz w:val="24"/>
          <w:szCs w:val="24"/>
          <w:vertAlign w:val="superscript"/>
          <w:lang w:val="hy-AM"/>
        </w:rPr>
        <w:t xml:space="preserve"> </w:t>
      </w:r>
    </w:p>
    <w:p w14:paraId="4E3637BA" w14:textId="77777777" w:rsidR="00532D6C" w:rsidRPr="00E84C88" w:rsidRDefault="00532D6C" w:rsidP="00532D6C">
      <w:pPr>
        <w:spacing w:after="0" w:line="240" w:lineRule="auto"/>
        <w:jc w:val="both"/>
        <w:rPr>
          <w:rFonts w:ascii="GHEA Grapalat" w:eastAsia="Times New Roman" w:hAnsi="GHEA Grapalat" w:cs="Times New Roman"/>
          <w:lang w:val="hy-AM"/>
        </w:rPr>
      </w:pPr>
    </w:p>
    <w:p w14:paraId="1104B802"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Arial"/>
          <w:sz w:val="18"/>
          <w:szCs w:val="18"/>
          <w:vertAlign w:val="superscript"/>
          <w:lang w:val="es-ES"/>
        </w:rPr>
      </w:pPr>
      <w:r xmlns:w="http://schemas.openxmlformats.org/wordprocessingml/2006/main" w:rsidRPr="00E84C88">
        <w:rPr>
          <w:rFonts w:ascii="Arial" w:eastAsia="Times New Roman" w:hAnsi="Arial" w:cs="Arial"/>
          <w:sz w:val="20"/>
          <w:szCs w:val="20"/>
          <w:lang w:val="es-ES"/>
        </w:rPr>
        <w:t xml:space="preserve">information</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containing</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website</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link: </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GHEA Grapalat" w:eastAsia="Times New Roman" w:hAnsi="GHEA Grapalat" w:cs="Arial"/>
          <w:sz w:val="18"/>
          <w:szCs w:val="18"/>
          <w:lang w:val="hy-AM"/>
        </w:rPr>
        <w:t xml:space="preserve">**</w:t>
      </w:r>
      <w:r xmlns:w="http://schemas.openxmlformats.org/wordprocessingml/2006/main" w:rsidRPr="00E84C88">
        <w:rPr>
          <w:rFonts w:ascii="GHEA Grapalat" w:eastAsia="Times New Roman" w:hAnsi="GHEA Grapalat" w:cs="Arial"/>
          <w:sz w:val="18"/>
          <w:szCs w:val="18"/>
          <w:vertAlign w:val="superscript"/>
          <w:lang w:val="es-ES"/>
        </w:rPr>
        <w:t xml:space="preserve"> </w:t>
      </w:r>
    </w:p>
    <w:p w14:paraId="7D13EB9B" w14:textId="77777777" w:rsidR="00532D6C" w:rsidRPr="00E84C88" w:rsidRDefault="00532D6C" w:rsidP="00532D6C">
      <w:pPr>
        <w:spacing w:after="0" w:line="240" w:lineRule="auto"/>
        <w:jc w:val="right"/>
        <w:rPr>
          <w:rFonts w:ascii="GHEA Grapalat" w:eastAsia="Times New Roman" w:hAnsi="GHEA Grapalat" w:cs="Times New Roman"/>
          <w:sz w:val="10"/>
          <w:szCs w:val="10"/>
          <w:lang w:val="es-ES"/>
        </w:rPr>
      </w:pPr>
    </w:p>
    <w:p w14:paraId="00429312" w14:textId="77777777" w:rsidR="00532D6C" w:rsidRPr="00E84C88" w:rsidRDefault="00532D6C" w:rsidP="00532D6C">
      <w:pPr xmlns:w="http://schemas.openxmlformats.org/wordprocessingml/2006/main">
        <w:spacing w:after="0" w:line="240" w:lineRule="auto"/>
        <w:ind w:firstLine="708"/>
        <w:jc w:val="both"/>
        <w:rPr>
          <w:rFonts w:ascii="GHEA Grapalat" w:eastAsia="Times New Roman" w:hAnsi="GHEA Grapalat" w:cs="Times New Roman"/>
          <w:sz w:val="20"/>
          <w:szCs w:val="24"/>
          <w:lang w:val="es-ES"/>
        </w:rPr>
      </w:pPr>
      <w:r xmlns:w="http://schemas.openxmlformats.org/wordprocessingml/2006/main" w:rsidRPr="00E84C88">
        <w:rPr>
          <w:rFonts w:ascii="Arial" w:eastAsia="Times New Roman" w:hAnsi="Arial" w:cs="Arial"/>
          <w:sz w:val="20"/>
          <w:szCs w:val="24"/>
          <w:lang w:val="es-ES"/>
        </w:rPr>
        <w:t xml:space="preserve">Attached</w:t>
      </w:r>
      <w:r xmlns:w="http://schemas.openxmlformats.org/wordprocessingml/2006/main" w:rsidRPr="00E84C88">
        <w:rPr>
          <w:rFonts w:ascii="GHEA Grapalat" w:eastAsia="Times New Roman" w:hAnsi="GHEA Grapalat" w:cs="Times New Roman"/>
          <w:sz w:val="20"/>
          <w:szCs w:val="24"/>
          <w:lang w:val="es-ES"/>
        </w:rPr>
        <w:t xml:space="preserve"> </w:t>
      </w:r>
      <w:r xmlns:w="http://schemas.openxmlformats.org/wordprocessingml/2006/main" w:rsidRPr="00E84C88">
        <w:rPr>
          <w:rFonts w:ascii="Arial" w:eastAsia="Times New Roman" w:hAnsi="Arial" w:cs="Arial"/>
          <w:sz w:val="20"/>
          <w:szCs w:val="24"/>
          <w:lang w:val="es-ES"/>
        </w:rPr>
        <w:t xml:space="preserve">being presented</w:t>
      </w:r>
      <w:r xmlns:w="http://schemas.openxmlformats.org/wordprocessingml/2006/main" w:rsidRPr="00E84C88">
        <w:rPr>
          <w:rFonts w:ascii="GHEA Grapalat" w:eastAsia="Times New Roman" w:hAnsi="GHEA Grapalat" w:cs="Times New Roman"/>
          <w:sz w:val="20"/>
          <w:szCs w:val="24"/>
          <w:lang w:val="es-ES"/>
        </w:rPr>
        <w:t xml:space="preserve"> </w:t>
      </w:r>
      <w:r xmlns:w="http://schemas.openxmlformats.org/wordprocessingml/2006/main" w:rsidRPr="00E84C88">
        <w:rPr>
          <w:rFonts w:ascii="Arial" w:eastAsia="Times New Roman" w:hAnsi="Arial" w:cs="Arial"/>
          <w:sz w:val="20"/>
          <w:szCs w:val="24"/>
          <w:lang w:val="es-ES"/>
        </w:rPr>
        <w:t xml:space="preserve">is</w:t>
      </w:r>
      <w:r xmlns:w="http://schemas.openxmlformats.org/wordprocessingml/2006/main" w:rsidRPr="00E84C88">
        <w:rPr>
          <w:rFonts w:ascii="GHEA Grapalat" w:eastAsia="Times New Roman" w:hAnsi="GHEA Grapalat" w:cs="Times New Roman"/>
          <w:sz w:val="20"/>
          <w:szCs w:val="24"/>
          <w:lang w:val="es-ES"/>
        </w:rPr>
        <w:t xml:space="preserve"> </w:t>
      </w:r>
      <w:r xmlns:w="http://schemas.openxmlformats.org/wordprocessingml/2006/main" w:rsidRPr="00E84C88">
        <w:rPr>
          <w:rFonts w:ascii="GHEA Grapalat" w:eastAsia="Times New Roman" w:hAnsi="GHEA Grapalat" w:cs="Times New Roman"/>
          <w:sz w:val="20"/>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es-ES"/>
        </w:rPr>
        <w:t xml:space="preserve"> </w:t>
      </w:r>
      <w:r xmlns:w="http://schemas.openxmlformats.org/wordprocessingml/2006/main" w:rsidRPr="00E84C88">
        <w:rPr>
          <w:rFonts w:ascii="Arial" w:eastAsia="Times New Roman" w:hAnsi="Arial" w:cs="Arial"/>
          <w:sz w:val="20"/>
          <w:szCs w:val="24"/>
          <w:lang w:val="es-ES"/>
        </w:rPr>
        <w:t xml:space="preserve">by</w:t>
      </w:r>
      <w:r xmlns:w="http://schemas.openxmlformats.org/wordprocessingml/2006/main" w:rsidRPr="00E84C88">
        <w:rPr>
          <w:rFonts w:ascii="GHEA Grapalat" w:eastAsia="Times New Roman" w:hAnsi="GHEA Grapalat" w:cs="Times New Roman"/>
          <w:sz w:val="20"/>
          <w:szCs w:val="24"/>
          <w:lang w:val="es-ES"/>
        </w:rPr>
        <w:t xml:space="preserve"> </w:t>
      </w:r>
      <w:r xmlns:w="http://schemas.openxmlformats.org/wordprocessingml/2006/main" w:rsidRPr="00E84C88">
        <w:rPr>
          <w:rFonts w:ascii="Arial" w:eastAsia="Times New Roman" w:hAnsi="Arial" w:cs="Arial"/>
          <w:sz w:val="20"/>
          <w:szCs w:val="24"/>
          <w:lang w:val="es-ES"/>
        </w:rPr>
        <w:t xml:space="preserve">proposed</w:t>
      </w:r>
      <w:r xmlns:w="http://schemas.openxmlformats.org/wordprocessingml/2006/main" w:rsidRPr="00E84C88">
        <w:rPr>
          <w:rFonts w:ascii="GHEA Grapalat" w:eastAsia="Times New Roman" w:hAnsi="GHEA Grapalat" w:cs="Times New Roman"/>
          <w:sz w:val="20"/>
          <w:szCs w:val="24"/>
          <w:lang w:val="es-ES"/>
        </w:rPr>
        <w:t xml:space="preserve"> </w:t>
      </w:r>
    </w:p>
    <w:p w14:paraId="1510D376"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lang w:val="es-ES"/>
        </w:rPr>
      </w:pPr>
      <w:r xmlns:w="http://schemas.openxmlformats.org/wordprocessingml/2006/main" w:rsidRPr="00E84C88">
        <w:rPr>
          <w:rFonts w:ascii="GHEA Grapalat" w:eastAsia="Times New Roman" w:hAnsi="GHEA Grapalat" w:cs="Times New Roman"/>
          <w:sz w:val="20"/>
          <w:szCs w:val="24"/>
          <w:lang w:val="es-ES"/>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es-ES"/>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es-ES"/>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es-ES"/>
        </w:rPr>
        <w:tab xmlns:w="http://schemas.openxmlformats.org/wordprocessingml/2006/main"/>
      </w:r>
      <w:r xmlns:w="http://schemas.openxmlformats.org/wordprocessingml/2006/main" w:rsidRPr="00E84C88">
        <w:rPr>
          <w:rFonts w:ascii="Arial" w:eastAsia="Times New Roman" w:hAnsi="Arial" w:cs="Arial"/>
          <w:sz w:val="24"/>
          <w:szCs w:val="24"/>
          <w:vertAlign w:val="superscript"/>
          <w:lang w:val="hy-AM"/>
        </w:rPr>
        <w:t xml:space="preserve">participant</w:t>
      </w:r>
      <w:r xmlns:w="http://schemas.openxmlformats.org/wordprocessingml/2006/main" w:rsidRPr="00E84C88">
        <w:rPr>
          <w:rFonts w:ascii="GHEA Grapalat" w:eastAsia="Times New Roman" w:hAnsi="GHEA Grapalat" w:cs="Arial"/>
          <w:sz w:val="24"/>
          <w:szCs w:val="24"/>
          <w:vertAlign w:val="superscript"/>
          <w:lang w:val="hy-AM"/>
        </w:rPr>
        <w:t xml:space="preserve"> </w:t>
      </w:r>
      <w:r xmlns:w="http://schemas.openxmlformats.org/wordprocessingml/2006/main" w:rsidRPr="00E84C88">
        <w:rPr>
          <w:rFonts w:ascii="Arial" w:eastAsia="Times New Roman" w:hAnsi="Arial" w:cs="Arial"/>
          <w:sz w:val="24"/>
          <w:szCs w:val="24"/>
          <w:vertAlign w:val="superscript"/>
          <w:lang w:val="hy-AM"/>
        </w:rPr>
        <w:t xml:space="preserve">name</w:t>
      </w:r>
    </w:p>
    <w:p w14:paraId="418D1901"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4"/>
          <w:lang w:val="es-ES"/>
        </w:rPr>
      </w:pPr>
      <w:r xmlns:w="http://schemas.openxmlformats.org/wordprocessingml/2006/main" w:rsidRPr="00E84C88">
        <w:rPr>
          <w:rFonts w:ascii="Arial" w:eastAsia="Times New Roman" w:hAnsi="Arial" w:cs="Arial"/>
          <w:sz w:val="20"/>
          <w:szCs w:val="24"/>
          <w:lang w:val="es-ES"/>
        </w:rPr>
        <w:t xml:space="preserve">product</w:t>
      </w:r>
      <w:r xmlns:w="http://schemas.openxmlformats.org/wordprocessingml/2006/main" w:rsidRPr="00E84C88">
        <w:rPr>
          <w:rFonts w:ascii="GHEA Grapalat" w:eastAsia="Times New Roman" w:hAnsi="GHEA Grapalat" w:cs="Times New Roman"/>
          <w:sz w:val="20"/>
          <w:szCs w:val="24"/>
          <w:lang w:val="es-ES"/>
        </w:rPr>
        <w:t xml:space="preserve"> </w:t>
      </w:r>
      <w:r xmlns:w="http://schemas.openxmlformats.org/wordprocessingml/2006/main" w:rsidRPr="00E84C88">
        <w:rPr>
          <w:rFonts w:ascii="Arial" w:eastAsia="Times New Roman" w:hAnsi="Arial" w:cs="Arial"/>
          <w:sz w:val="20"/>
          <w:szCs w:val="24"/>
          <w:lang w:val="es-ES"/>
        </w:rPr>
        <w:t xml:space="preserve">complete</w:t>
      </w:r>
      <w:r xmlns:w="http://schemas.openxmlformats.org/wordprocessingml/2006/main" w:rsidRPr="00E84C88">
        <w:rPr>
          <w:rFonts w:ascii="GHEA Grapalat" w:eastAsia="Times New Roman" w:hAnsi="GHEA Grapalat" w:cs="Times New Roman"/>
          <w:sz w:val="20"/>
          <w:szCs w:val="24"/>
          <w:lang w:val="es-ES"/>
        </w:rPr>
        <w:t xml:space="preserve"> </w:t>
      </w:r>
      <w:r xmlns:w="http://schemas.openxmlformats.org/wordprocessingml/2006/main" w:rsidRPr="00E84C88">
        <w:rPr>
          <w:rFonts w:ascii="Arial" w:eastAsia="Times New Roman" w:hAnsi="Arial" w:cs="Arial"/>
          <w:sz w:val="20"/>
          <w:szCs w:val="24"/>
          <w:lang w:val="es-ES"/>
        </w:rPr>
        <w:t xml:space="preserve">description:</w:t>
      </w:r>
      <w:r xmlns:w="http://schemas.openxmlformats.org/wordprocessingml/2006/main" w:rsidRPr="00E84C88">
        <w:rPr>
          <w:rFonts w:ascii="GHEA Grapalat" w:eastAsia="Times New Roman" w:hAnsi="GHEA Grapalat" w:cs="Times New Roman"/>
          <w:sz w:val="20"/>
          <w:szCs w:val="24"/>
          <w:lang w:val="es-ES"/>
        </w:rPr>
        <w:t xml:space="preserve"> </w:t>
      </w:r>
      <w:r xmlns:w="http://schemas.openxmlformats.org/wordprocessingml/2006/main" w:rsidRPr="00E84C88">
        <w:rPr>
          <w:rFonts w:ascii="Arial" w:eastAsia="Times New Roman" w:hAnsi="Arial" w:cs="Arial"/>
          <w:sz w:val="20"/>
          <w:szCs w:val="24"/>
          <w:lang w:val="es-ES"/>
        </w:rPr>
        <w:t xml:space="preserve">according to</w:t>
      </w:r>
      <w:r xmlns:w="http://schemas.openxmlformats.org/wordprocessingml/2006/main" w:rsidRPr="00E84C88">
        <w:rPr>
          <w:rFonts w:ascii="GHEA Grapalat" w:eastAsia="Times New Roman" w:hAnsi="GHEA Grapalat" w:cs="Times New Roman"/>
          <w:sz w:val="20"/>
          <w:szCs w:val="24"/>
          <w:lang w:val="es-ES"/>
        </w:rPr>
        <w:t xml:space="preserve"> </w:t>
      </w:r>
      <w:r xmlns:w="http://schemas.openxmlformats.org/wordprocessingml/2006/main" w:rsidRPr="00E84C88">
        <w:rPr>
          <w:rFonts w:ascii="Arial" w:eastAsia="Times New Roman" w:hAnsi="Arial" w:cs="Arial"/>
          <w:sz w:val="20"/>
          <w:szCs w:val="24"/>
          <w:lang w:val="es-ES"/>
        </w:rPr>
        <w:t xml:space="preserve">Annex </w:t>
      </w:r>
      <w:r xmlns:w="http://schemas.openxmlformats.org/wordprocessingml/2006/main" w:rsidRPr="00E84C88">
        <w:rPr>
          <w:rFonts w:ascii="GHEA Grapalat" w:eastAsia="Times New Roman" w:hAnsi="GHEA Grapalat" w:cs="Times New Roman"/>
          <w:sz w:val="20"/>
          <w:szCs w:val="24"/>
          <w:lang w:val="es-ES"/>
        </w:rPr>
        <w:t xml:space="preserve">1.1 </w:t>
      </w:r>
      <w:r xmlns:w="http://schemas.openxmlformats.org/wordprocessingml/2006/main" w:rsidRPr="00E84C88">
        <w:rPr>
          <w:rFonts w:ascii="Arial" w:eastAsia="Times New Roman" w:hAnsi="Arial" w:cs="Arial"/>
          <w:sz w:val="20"/>
          <w:szCs w:val="24"/>
          <w:lang w:val="es-ES"/>
        </w:rPr>
        <w:t xml:space="preserve">:</w:t>
      </w:r>
      <w:r xmlns:w="http://schemas.openxmlformats.org/wordprocessingml/2006/main" w:rsidRPr="00E84C88">
        <w:rPr>
          <w:rFonts w:ascii="GHEA Grapalat" w:eastAsia="Times New Roman" w:hAnsi="GHEA Grapalat" w:cs="Times New Roman"/>
          <w:sz w:val="20"/>
          <w:szCs w:val="24"/>
          <w:lang w:val="es-ES"/>
        </w:rPr>
        <w:t xml:space="preserve">​</w:t>
      </w:r>
    </w:p>
    <w:p w14:paraId="5D0519FA" w14:textId="77777777" w:rsidR="00532D6C" w:rsidRPr="00E84C88" w:rsidRDefault="00532D6C" w:rsidP="00532D6C">
      <w:pPr>
        <w:spacing w:after="0" w:line="240" w:lineRule="auto"/>
        <w:ind w:firstLine="708"/>
        <w:jc w:val="both"/>
        <w:rPr>
          <w:rFonts w:ascii="GHEA Grapalat" w:eastAsia="Times New Roman" w:hAnsi="GHEA Grapalat" w:cs="Times New Roman"/>
          <w:sz w:val="20"/>
          <w:szCs w:val="24"/>
          <w:lang w:val="es-ES"/>
        </w:rPr>
      </w:pPr>
    </w:p>
    <w:p w14:paraId="27C27D57" w14:textId="77777777" w:rsidR="00532D6C" w:rsidRPr="00E84C88" w:rsidRDefault="00532D6C" w:rsidP="00532D6C">
      <w:pPr>
        <w:spacing w:after="0" w:line="240" w:lineRule="auto"/>
        <w:ind w:firstLine="708"/>
        <w:jc w:val="both"/>
        <w:rPr>
          <w:rFonts w:ascii="GHEA Grapalat" w:eastAsia="Times New Roman" w:hAnsi="GHEA Grapalat" w:cs="Times New Roman"/>
          <w:sz w:val="20"/>
          <w:szCs w:val="24"/>
          <w:lang w:val="es-ES"/>
        </w:rPr>
      </w:pPr>
    </w:p>
    <w:p w14:paraId="6B4F2D32" w14:textId="77777777" w:rsidR="00532D6C" w:rsidRPr="00E84C88" w:rsidRDefault="00532D6C" w:rsidP="00532D6C">
      <w:pPr>
        <w:spacing w:after="0" w:line="240" w:lineRule="auto"/>
        <w:jc w:val="both"/>
        <w:rPr>
          <w:rFonts w:ascii="GHEA Grapalat" w:eastAsia="Times New Roman" w:hAnsi="GHEA Grapalat" w:cs="Times New Roman"/>
          <w:sz w:val="20"/>
          <w:szCs w:val="24"/>
          <w:lang w:val="es-ES"/>
        </w:rPr>
      </w:pPr>
    </w:p>
    <w:p w14:paraId="5785D904" w14:textId="77777777" w:rsidR="00532D6C" w:rsidRPr="00E84C88" w:rsidRDefault="00532D6C" w:rsidP="00532D6C">
      <w:pPr>
        <w:spacing w:after="0" w:line="240" w:lineRule="auto"/>
        <w:jc w:val="both"/>
        <w:rPr>
          <w:rFonts w:ascii="GHEA Grapalat" w:eastAsia="Times New Roman" w:hAnsi="GHEA Grapalat" w:cs="Times New Roman"/>
          <w:sz w:val="20"/>
          <w:szCs w:val="24"/>
          <w:lang w:val="es-ES"/>
        </w:rPr>
      </w:pPr>
    </w:p>
    <w:p w14:paraId="44E3400D" w14:textId="660BCE41" w:rsidR="00532D6C" w:rsidRPr="00E84C88" w:rsidRDefault="00532D6C" w:rsidP="00532D6C">
      <w:pPr xmlns:w="http://schemas.openxmlformats.org/wordprocessingml/2006/main">
        <w:spacing w:after="0" w:line="240" w:lineRule="auto"/>
        <w:jc w:val="both"/>
        <w:rPr>
          <w:rFonts w:ascii="GHEA Grapalat" w:eastAsia="Times New Roman" w:hAnsi="GHEA Grapalat" w:cs="Arial"/>
          <w:sz w:val="20"/>
          <w:szCs w:val="24"/>
          <w:vertAlign w:val="superscript"/>
          <w:lang w:val="es-ES"/>
        </w:rPr>
      </w:pPr>
      <w:r xmlns:w="http://schemas.openxmlformats.org/wordprocessingml/2006/main" w:rsidRPr="00E84C88">
        <w:rPr>
          <w:rFonts w:ascii="GHEA Grapalat" w:eastAsia="Times New Roman" w:hAnsi="GHEA Grapalat" w:cs="Times New Roman"/>
          <w:sz w:val="20"/>
          <w:szCs w:val="24"/>
          <w:lang w:val="es-ES"/>
        </w:rPr>
        <w:t xml:space="preserve">   </w:t>
      </w:r>
      <w:r xmlns:w="http://schemas.openxmlformats.org/wordprocessingml/2006/main" w:rsidRPr="00E84C88">
        <w:rPr>
          <w:rFonts w:ascii="GHEA Grapalat" w:eastAsia="Times New Roman" w:hAnsi="GHEA Grapalat" w:cs="Times New Roman"/>
          <w:sz w:val="20"/>
          <w:szCs w:val="24"/>
          <w:lang w:val="hy-AM"/>
        </w:rPr>
        <w:t xml:space="preserve">___________________________________________________ </w:t>
      </w: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 xml:space="preserve">_____________</w:t>
      </w:r>
      <w:r xmlns:w="http://schemas.openxmlformats.org/wordprocessingml/2006/main" w:rsidRPr="00E84C88">
        <w:rPr>
          <w:rFonts w:ascii="GHEA Grapalat" w:eastAsia="Times New Roman" w:hAnsi="GHEA Grapalat" w:cs="Times New Roman"/>
          <w:sz w:val="20"/>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es-ES"/>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es-ES"/>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vertAlign w:val="superscript"/>
          <w:lang w:val="hy-AM"/>
        </w:rPr>
        <w:t xml:space="preserve">Participant</w:t>
      </w:r>
      <w:r xmlns:w="http://schemas.openxmlformats.org/wordprocessingml/2006/main" w:rsidRPr="00E84C88">
        <w:rPr>
          <w:rFonts w:ascii="GHEA Grapalat" w:eastAsia="Times New Roman" w:hAnsi="GHEA Grapalat" w:cs="Arial"/>
          <w:sz w:val="20"/>
          <w:szCs w:val="24"/>
          <w:vertAlign w:val="superscript"/>
          <w:lang w:val="hy-AM"/>
        </w:rPr>
        <w:t xml:space="preserve"> </w:t>
      </w:r>
      <w:r xmlns:w="http://schemas.openxmlformats.org/wordprocessingml/2006/main" w:rsidRPr="00E84C88">
        <w:rPr>
          <w:rFonts w:ascii="Arial" w:eastAsia="Times New Roman" w:hAnsi="Arial" w:cs="Arial"/>
          <w:sz w:val="20"/>
          <w:szCs w:val="24"/>
          <w:vertAlign w:val="superscript"/>
          <w:lang w:val="hy-AM"/>
        </w:rPr>
        <w:t xml:space="preserve">name</w:t>
      </w:r>
      <w:r xmlns:w="http://schemas.openxmlformats.org/wordprocessingml/2006/main" w:rsidRPr="00E84C88">
        <w:rPr>
          <w:rFonts w:ascii="GHEA Grapalat" w:eastAsia="Times New Roman" w:hAnsi="GHEA Grapalat" w:cs="Arial"/>
          <w:sz w:val="20"/>
          <w:szCs w:val="24"/>
          <w:vertAlign w:val="superscript"/>
          <w:lang w:val="hy-AM"/>
        </w:rPr>
        <w:t xml:space="preserve"> </w:t>
      </w:r>
      <w:r xmlns:w="http://schemas.openxmlformats.org/wordprocessingml/2006/main" w:rsidRPr="00E84C88">
        <w:rPr>
          <w:rFonts w:ascii="GHEA Grapalat" w:eastAsia="Times New Roman" w:hAnsi="GHEA Grapalat" w:cs="Times New Roman"/>
          <w:sz w:val="20"/>
          <w:szCs w:val="24"/>
          <w:vertAlign w:val="superscript"/>
          <w:lang w:val="hy-AM"/>
        </w:rPr>
        <w:t xml:space="preserve">( </w:t>
      </w:r>
      <w:r xmlns:w="http://schemas.openxmlformats.org/wordprocessingml/2006/main" w:rsidRPr="00E84C88">
        <w:rPr>
          <w:rFonts w:ascii="Arial" w:eastAsia="Times New Roman" w:hAnsi="Arial" w:cs="Arial"/>
          <w:sz w:val="20"/>
          <w:szCs w:val="24"/>
          <w:vertAlign w:val="superscript"/>
          <w:lang w:val="hy-AM"/>
        </w:rPr>
        <w:t xml:space="preserve">leader)</w:t>
      </w:r>
      <w:r xmlns:w="http://schemas.openxmlformats.org/wordprocessingml/2006/main" w:rsidRPr="00E84C88">
        <w:rPr>
          <w:rFonts w:ascii="GHEA Grapalat" w:eastAsia="Times New Roman" w:hAnsi="GHEA Grapalat" w:cs="Arial"/>
          <w:sz w:val="20"/>
          <w:szCs w:val="24"/>
          <w:vertAlign w:val="superscript"/>
          <w:lang w:val="hy-AM"/>
        </w:rPr>
        <w:t xml:space="preserve"> </w:t>
      </w:r>
      <w:r xmlns:w="http://schemas.openxmlformats.org/wordprocessingml/2006/main" w:rsidRPr="00E84C88">
        <w:rPr>
          <w:rFonts w:ascii="Arial" w:eastAsia="Times New Roman" w:hAnsi="Arial" w:cs="Arial"/>
          <w:sz w:val="20"/>
          <w:szCs w:val="24"/>
          <w:vertAlign w:val="superscript"/>
          <w:lang w:val="hy-AM"/>
        </w:rPr>
        <w:t xml:space="preserve">the position </w:t>
      </w:r>
      <w:r xmlns:w="http://schemas.openxmlformats.org/wordprocessingml/2006/main" w:rsidRPr="00E84C88">
        <w:rPr>
          <w:rFonts w:ascii="GHEA Grapalat" w:eastAsia="Times New Roman" w:hAnsi="GHEA Grapalat" w:cs="Arial"/>
          <w:sz w:val="20"/>
          <w:szCs w:val="24"/>
          <w:vertAlign w:val="superscript"/>
          <w:lang w:val="hy-AM"/>
        </w:rPr>
        <w:t xml:space="preserve">, </w:t>
      </w:r>
      <w:r xmlns:w="http://schemas.openxmlformats.org/wordprocessingml/2006/main" w:rsidRPr="00E84C88">
        <w:rPr>
          <w:rFonts w:ascii="Arial" w:eastAsia="Times New Roman" w:hAnsi="Arial" w:cs="Arial"/>
          <w:sz w:val="20"/>
          <w:szCs w:val="24"/>
          <w:vertAlign w:val="superscript"/>
          <w:lang w:val="en-US"/>
        </w:rPr>
        <w:t xml:space="preserve">the </w:t>
      </w:r>
      <w:r xmlns:w="http://schemas.openxmlformats.org/wordprocessingml/2006/main" w:rsidRPr="00E84C88">
        <w:rPr>
          <w:rFonts w:ascii="Arial" w:eastAsia="Times New Roman" w:hAnsi="Arial" w:cs="Arial"/>
          <w:sz w:val="20"/>
          <w:szCs w:val="24"/>
          <w:vertAlign w:val="superscript"/>
          <w:lang w:val="hy-AM"/>
        </w:rPr>
        <w:t xml:space="preserve">name</w:t>
      </w:r>
      <w:r xmlns:w="http://schemas.openxmlformats.org/wordprocessingml/2006/main" w:rsidRPr="00E84C88">
        <w:rPr>
          <w:rFonts w:ascii="GHEA Grapalat" w:eastAsia="Times New Roman" w:hAnsi="GHEA Grapalat" w:cs="Arial"/>
          <w:sz w:val="20"/>
          <w:szCs w:val="24"/>
          <w:vertAlign w:val="superscript"/>
          <w:lang w:val="hy-AM"/>
        </w:rPr>
        <w:t xml:space="preserve"> </w:t>
      </w:r>
      <w:r xmlns:w="http://schemas.openxmlformats.org/wordprocessingml/2006/main" w:rsidRPr="00E84C88">
        <w:rPr>
          <w:rFonts w:ascii="Arial" w:eastAsia="Times New Roman" w:hAnsi="Arial" w:cs="Arial"/>
          <w:sz w:val="20"/>
          <w:szCs w:val="24"/>
          <w:vertAlign w:val="superscript"/>
          <w:lang w:val="en-US"/>
        </w:rPr>
        <w:t xml:space="preserve">(a </w:t>
      </w:r>
      <w:r xmlns:w="http://schemas.openxmlformats.org/wordprocessingml/2006/main" w:rsidRPr="00E84C88">
        <w:rPr>
          <w:rFonts w:ascii="Arial" w:eastAsia="Times New Roman" w:hAnsi="Arial" w:cs="Arial"/>
          <w:sz w:val="20"/>
          <w:szCs w:val="24"/>
          <w:vertAlign w:val="superscript"/>
          <w:lang w:val="hy-AM"/>
        </w:rPr>
        <w:t xml:space="preserve">noun </w:t>
      </w:r>
      <w:r xmlns:w="http://schemas.openxmlformats.org/wordprocessingml/2006/main" w:rsidRPr="00E84C88">
        <w:rPr>
          <w:rFonts w:ascii="GHEA Grapalat" w:eastAsia="Times New Roman" w:hAnsi="GHEA Grapalat" w:cs="Arial"/>
          <w:sz w:val="20"/>
          <w:szCs w:val="24"/>
          <w:vertAlign w:val="superscript"/>
          <w:lang w:val="hy-AM"/>
        </w:rPr>
        <w:t xml:space="preserve">)</w:t>
      </w:r>
      <w:r xmlns:w="http://schemas.openxmlformats.org/wordprocessingml/2006/main" w:rsidRPr="00E84C88">
        <w:rPr>
          <w:rFonts w:ascii="GHEA Grapalat" w:eastAsia="Times New Roman" w:hAnsi="GHEA Grapalat" w:cs="Arial"/>
          <w:sz w:val="20"/>
          <w:szCs w:val="24"/>
          <w:vertAlign w:val="superscript"/>
          <w:lang w:val="es-ES"/>
        </w:rPr>
        <w:t xml:space="preserve">      </w:t>
      </w:r>
      <w:r xmlns:w="http://schemas.openxmlformats.org/wordprocessingml/2006/main" w:rsidRPr="00E84C88">
        <w:rPr>
          <w:rFonts w:ascii="Arial" w:eastAsia="Times New Roman" w:hAnsi="Arial" w:cs="Arial"/>
          <w:sz w:val="20"/>
          <w:szCs w:val="24"/>
          <w:vertAlign w:val="superscript"/>
          <w:lang w:val="hy-AM"/>
        </w:rPr>
        <w:t xml:space="preserve">signature </w:t>
      </w:r>
      <w:r xmlns:w="http://schemas.openxmlformats.org/wordprocessingml/2006/main" w:rsidRPr="00E84C88">
        <w:rPr>
          <w:rFonts w:ascii="GHEA Grapalat" w:eastAsia="Times New Roman" w:hAnsi="GHEA Grapalat" w:cs="Arial"/>
          <w:sz w:val="20"/>
          <w:szCs w:val="24"/>
          <w:vertAlign w:val="superscript"/>
          <w:lang w:val="hy-AM"/>
        </w:rPr>
        <w:t xml:space="preserve">)</w:t>
      </w:r>
    </w:p>
    <w:p w14:paraId="5D1D0524" w14:textId="77777777" w:rsidR="00532D6C" w:rsidRPr="00E84C88" w:rsidRDefault="00532D6C" w:rsidP="00532D6C">
      <w:pPr>
        <w:spacing w:after="0" w:line="240" w:lineRule="auto"/>
        <w:jc w:val="both"/>
        <w:rPr>
          <w:rFonts w:ascii="GHEA Grapalat" w:eastAsia="Times New Roman" w:hAnsi="GHEA Grapalat" w:cs="Arial"/>
          <w:sz w:val="20"/>
          <w:szCs w:val="24"/>
          <w:vertAlign w:val="superscript"/>
          <w:lang w:val="es-ES"/>
        </w:rPr>
      </w:pPr>
    </w:p>
    <w:p w14:paraId="3D5B2ECA"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    </w:t>
      </w:r>
    </w:p>
    <w:p w14:paraId="6E1EC6C2"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Arial"/>
          <w:sz w:val="20"/>
          <w:szCs w:val="24"/>
          <w:lang w:val="hy-AM"/>
        </w:rPr>
      </w:pPr>
      <w:r xmlns:w="http://schemas.openxmlformats.org/wordprocessingml/2006/main" w:rsidRPr="00E84C88">
        <w:rPr>
          <w:rFonts w:ascii="Arial" w:eastAsia="Times New Roman" w:hAnsi="Arial" w:cs="Arial"/>
          <w:sz w:val="20"/>
          <w:szCs w:val="24"/>
          <w:lang w:val="hy-AM"/>
        </w:rPr>
        <w:t xml:space="preserve">K. </w:t>
      </w:r>
      <w:r xmlns:w="http://schemas.openxmlformats.org/wordprocessingml/2006/main" w:rsidRPr="00E84C88">
        <w:rPr>
          <w:rFonts w:ascii="Arial" w:eastAsia="Times New Roman" w:hAnsi="Arial" w:cs="Arial"/>
          <w:sz w:val="20"/>
          <w:szCs w:val="24"/>
          <w:lang w:val="hy-AM"/>
        </w:rPr>
        <w:t xml:space="preserve">T.</w:t>
      </w:r>
      <w:r xmlns:w="http://schemas.openxmlformats.org/wordprocessingml/2006/main" w:rsidRPr="00E84C88">
        <w:rPr>
          <w:rFonts w:ascii="GHEA Grapalat" w:eastAsia="Times New Roman" w:hAnsi="GHEA Grapalat" w:cs="Arial"/>
          <w:sz w:val="20"/>
          <w:szCs w:val="24"/>
          <w:lang w:val="hy-AM"/>
        </w:rPr>
        <w:t xml:space="preserve">​</w:t>
      </w:r>
      <w:r xmlns:w="http://schemas.openxmlformats.org/wordprocessingml/2006/main" w:rsidRPr="00E84C88">
        <w:rPr>
          <w:rFonts w:ascii="GHEA Grapalat" w:eastAsia="Times New Roman" w:hAnsi="GHEA Grapalat" w:cs="Arial"/>
          <w:sz w:val="20"/>
          <w:szCs w:val="24"/>
          <w:lang w:val="hy-AM"/>
        </w:rPr>
        <w:t xml:space="preserve">​</w:t>
      </w:r>
      <w:r xmlns:w="http://schemas.openxmlformats.org/wordprocessingml/2006/main" w:rsidRPr="00E84C88">
        <w:rPr>
          <w:rFonts w:ascii="GHEA Grapalat" w:eastAsia="Times New Roman" w:hAnsi="GHEA Grapalat" w:cs="Arial"/>
          <w:color w:val="FFFFFF"/>
          <w:sz w:val="20"/>
          <w:szCs w:val="24"/>
          <w:vertAlign w:val="superscript"/>
          <w:lang w:val="hy-AM"/>
        </w:rPr>
        <w:footnoteReference xmlns:w="http://schemas.openxmlformats.org/wordprocessingml/2006/main" w:id="12"/>
      </w:r>
      <w:r xmlns:w="http://schemas.openxmlformats.org/wordprocessingml/2006/main" w:rsidRPr="00E84C88">
        <w:rPr>
          <w:rFonts w:ascii="GHEA Grapalat" w:eastAsia="Times New Roman" w:hAnsi="GHEA Grapalat" w:cs="Arial"/>
          <w:sz w:val="20"/>
          <w:szCs w:val="24"/>
          <w:lang w:val="hy-AM"/>
        </w:rPr>
        <w:tab xmlns:w="http://schemas.openxmlformats.org/wordprocessingml/2006/main"/>
      </w:r>
      <w:r xmlns:w="http://schemas.openxmlformats.org/wordprocessingml/2006/main" w:rsidRPr="00E84C88">
        <w:rPr>
          <w:rFonts w:ascii="GHEA Grapalat" w:eastAsia="Times New Roman" w:hAnsi="GHEA Grapalat" w:cs="Arial"/>
          <w:sz w:val="20"/>
          <w:szCs w:val="24"/>
          <w:lang w:val="hy-AM"/>
        </w:rPr>
        <w:tab xmlns:w="http://schemas.openxmlformats.org/wordprocessingml/2006/main"/>
      </w:r>
      <w:r xmlns:w="http://schemas.openxmlformats.org/wordprocessingml/2006/main" w:rsidRPr="00E84C88">
        <w:rPr>
          <w:rFonts w:ascii="GHEA Grapalat" w:eastAsia="Times New Roman" w:hAnsi="GHEA Grapalat" w:cs="Arial"/>
          <w:sz w:val="20"/>
          <w:szCs w:val="24"/>
          <w:lang w:val="hy-AM"/>
        </w:rPr>
        <w:t xml:space="preserve"> </w:t>
      </w:r>
    </w:p>
    <w:p w14:paraId="2DBBF657" w14:textId="77777777" w:rsidR="00532D6C" w:rsidRPr="00E84C88" w:rsidRDefault="00532D6C" w:rsidP="00532D6C">
      <w:pPr>
        <w:spacing w:after="0" w:line="240" w:lineRule="auto"/>
        <w:ind w:firstLine="567"/>
        <w:jc w:val="right"/>
        <w:rPr>
          <w:rFonts w:ascii="GHEA Grapalat" w:eastAsia="Times New Roman" w:hAnsi="GHEA Grapalat" w:cs="Times New Roman"/>
          <w:b/>
          <w:sz w:val="20"/>
          <w:szCs w:val="20"/>
          <w:lang w:val="hy-AM"/>
        </w:rPr>
      </w:pPr>
    </w:p>
    <w:p w14:paraId="1EE636CF" w14:textId="77777777" w:rsidR="00532D6C" w:rsidRPr="00E84C88" w:rsidRDefault="00532D6C" w:rsidP="00532D6C">
      <w:pPr>
        <w:spacing w:after="0" w:line="240" w:lineRule="auto"/>
        <w:ind w:firstLine="567"/>
        <w:jc w:val="right"/>
        <w:rPr>
          <w:rFonts w:ascii="GHEA Grapalat" w:eastAsia="Times New Roman" w:hAnsi="GHEA Grapalat" w:cs="Times New Roman"/>
          <w:b/>
          <w:sz w:val="20"/>
          <w:szCs w:val="20"/>
          <w:lang w:val="hy-AM"/>
        </w:rPr>
      </w:pPr>
    </w:p>
    <w:p w14:paraId="00D15674" w14:textId="77777777" w:rsidR="00532D6C" w:rsidRPr="00E84C88" w:rsidRDefault="00532D6C" w:rsidP="00532D6C">
      <w:pPr xmlns:w="http://schemas.openxmlformats.org/wordprocessingml/2006/main">
        <w:spacing w:after="0" w:line="240" w:lineRule="auto"/>
        <w:ind w:firstLine="567"/>
        <w:jc w:val="right"/>
        <w:rPr>
          <w:rFonts w:ascii="GHEA Grapalat" w:eastAsia="Times New Roman" w:hAnsi="GHEA Grapalat" w:cs="Arial"/>
          <w:b/>
          <w:sz w:val="20"/>
          <w:szCs w:val="20"/>
          <w:lang w:val="hy-AM"/>
        </w:rPr>
      </w:pPr>
      <w:r xmlns:w="http://schemas.openxmlformats.org/wordprocessingml/2006/main" w:rsidRPr="00E84C88">
        <w:rPr>
          <w:rFonts w:ascii="GHEA Grapalat" w:eastAsia="Times New Roman" w:hAnsi="GHEA Grapalat" w:cs="Sylfaen"/>
          <w:b/>
          <w:sz w:val="20"/>
          <w:szCs w:val="20"/>
          <w:lang w:val="hy-AM"/>
        </w:rPr>
        <w:br xmlns:w="http://schemas.openxmlformats.org/wordprocessingml/2006/main" w:type="page"/>
      </w:r>
      <w:r xmlns:w="http://schemas.openxmlformats.org/wordprocessingml/2006/main" w:rsidRPr="00E84C88">
        <w:rPr>
          <w:rFonts w:ascii="GHEA Grapalat" w:eastAsia="Times New Roman" w:hAnsi="GHEA Grapalat" w:cs="Sylfaen"/>
          <w:b/>
          <w:sz w:val="20"/>
          <w:szCs w:val="20"/>
          <w:lang w:val="hy-AM"/>
        </w:rPr>
        <w:lastRenderedPageBreak xmlns:w="http://schemas.openxmlformats.org/wordprocessingml/2006/main"/>
      </w:r>
      <w:r xmlns:w="http://schemas.openxmlformats.org/wordprocessingml/2006/main" w:rsidRPr="00E84C88">
        <w:rPr>
          <w:rFonts w:ascii="GHEA Grapalat" w:eastAsia="Times New Roman" w:hAnsi="GHEA Grapalat" w:cs="Sylfaen"/>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Appendix </w:t>
      </w:r>
      <w:r xmlns:w="http://schemas.openxmlformats.org/wordprocessingml/2006/main" w:rsidRPr="00E84C88">
        <w:rPr>
          <w:rFonts w:ascii="GHEA Grapalat" w:eastAsia="Times New Roman" w:hAnsi="GHEA Grapalat" w:cs="Arial"/>
          <w:b/>
          <w:sz w:val="20"/>
          <w:szCs w:val="20"/>
          <w:lang w:val="hy-AM"/>
        </w:rPr>
        <w:t xml:space="preserve">1.1</w:t>
      </w:r>
    </w:p>
    <w:p w14:paraId="79EE5CE7" w14:textId="6CF341A4" w:rsidR="00532D6C" w:rsidRPr="00E84C88" w:rsidRDefault="00C4546D" w:rsidP="00532D6C">
      <w:pPr xmlns:w="http://schemas.openxmlformats.org/wordprocessingml/2006/main">
        <w:spacing w:after="0" w:line="240" w:lineRule="auto"/>
        <w:ind w:firstLine="567"/>
        <w:jc w:val="right"/>
        <w:rPr>
          <w:rFonts w:ascii="GHEA Grapalat" w:eastAsia="Times New Roman" w:hAnsi="GHEA Grapalat" w:cs="Arial"/>
          <w:b/>
          <w:sz w:val="20"/>
          <w:szCs w:val="20"/>
          <w:lang w:val="es-ES"/>
        </w:rPr>
      </w:pPr>
      <w:r xmlns:w="http://schemas.openxmlformats.org/wordprocessingml/2006/main">
        <w:rPr>
          <w:rFonts w:ascii="Arial" w:eastAsia="Times New Roman" w:hAnsi="Arial" w:cs="Arial"/>
          <w:b/>
          <w:color w:val="000000"/>
          <w:sz w:val="20"/>
          <w:szCs w:val="27"/>
          <w:lang w:val="af-ZA"/>
        </w:rPr>
        <w:t xml:space="preserve">LM-THKT-GHAPZB-25/09</w:t>
      </w:r>
      <w:r xmlns:w="http://schemas.openxmlformats.org/wordprocessingml/2006/main" w:rsidR="00532D6C" w:rsidRPr="00E84C88">
        <w:rPr>
          <w:rFonts w:ascii="GHEA Grapalat" w:eastAsia="Times New Roman" w:hAnsi="GHEA Grapalat" w:cs="Times New Roman"/>
          <w:b/>
          <w:color w:val="000000"/>
          <w:sz w:val="20"/>
          <w:szCs w:val="27"/>
          <w:lang w:val="af-ZA"/>
        </w:rPr>
        <w:t xml:space="preserve"> </w:t>
      </w:r>
      <w:r xmlns:w="http://schemas.openxmlformats.org/wordprocessingml/2006/main" w:rsidR="00532D6C" w:rsidRPr="00E84C88">
        <w:rPr>
          <w:rFonts w:ascii="Arial" w:eastAsia="Times New Roman" w:hAnsi="Arial" w:cs="Arial"/>
          <w:b/>
          <w:sz w:val="20"/>
          <w:szCs w:val="20"/>
          <w:lang w:val="es-ES"/>
        </w:rPr>
        <w:t xml:space="preserve">with code</w:t>
      </w:r>
    </w:p>
    <w:p w14:paraId="486F1609" w14:textId="77777777" w:rsidR="00532D6C" w:rsidRPr="00E84C88" w:rsidRDefault="00532D6C" w:rsidP="00532D6C">
      <w:pPr xmlns:w="http://schemas.openxmlformats.org/wordprocessingml/2006/main">
        <w:spacing w:after="0" w:line="240" w:lineRule="auto"/>
        <w:ind w:firstLine="567"/>
        <w:jc w:val="right"/>
        <w:rPr>
          <w:rFonts w:ascii="GHEA Grapalat" w:eastAsia="Times New Roman" w:hAnsi="GHEA Grapalat" w:cs="Arial"/>
          <w:b/>
          <w:sz w:val="20"/>
          <w:szCs w:val="20"/>
          <w:lang w:val="es-ES"/>
        </w:rPr>
      </w:pPr>
      <w:r xmlns:w="http://schemas.openxmlformats.org/wordprocessingml/2006/main" w:rsidRPr="00E84C88">
        <w:rPr>
          <w:rFonts w:ascii="Arial" w:eastAsia="Times New Roman" w:hAnsi="Arial" w:cs="Arial"/>
          <w:b/>
          <w:sz w:val="20"/>
          <w:szCs w:val="20"/>
          <w:lang w:val="es-ES"/>
        </w:rPr>
        <w:t xml:space="preserve">quotation</w:t>
      </w:r>
      <w:r xmlns:w="http://schemas.openxmlformats.org/wordprocessingml/2006/main" w:rsidRPr="00E84C88">
        <w:rPr>
          <w:rFonts w:ascii="GHEA Grapalat" w:eastAsia="Times New Roman" w:hAnsi="GHEA Grapalat" w:cs="Sylfaen"/>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survey</w:t>
      </w:r>
      <w:r xmlns:w="http://schemas.openxmlformats.org/wordprocessingml/2006/main" w:rsidRPr="00E84C88">
        <w:rPr>
          <w:rFonts w:ascii="GHEA Grapalat" w:eastAsia="Times New Roman" w:hAnsi="GHEA Grapalat" w:cs="Sylfaen"/>
          <w:b/>
          <w:sz w:val="20"/>
          <w:szCs w:val="20"/>
          <w:lang w:val="es-ES"/>
        </w:rPr>
        <w:t xml:space="preserve"> </w:t>
      </w:r>
      <w:r xmlns:w="http://schemas.openxmlformats.org/wordprocessingml/2006/main" w:rsidRPr="00E84C88">
        <w:rPr>
          <w:rFonts w:ascii="GHEA Grapalat" w:eastAsia="Times New Roman" w:hAnsi="GHEA Grapalat" w:cs="Arial"/>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invitation</w:t>
      </w:r>
    </w:p>
    <w:p w14:paraId="68AD2FE8" w14:textId="77777777" w:rsidR="00532D6C" w:rsidRPr="00E84C88" w:rsidRDefault="00532D6C" w:rsidP="00532D6C">
      <w:pPr>
        <w:spacing w:after="0" w:line="240" w:lineRule="auto"/>
        <w:ind w:left="-66"/>
        <w:jc w:val="center"/>
        <w:rPr>
          <w:rFonts w:ascii="GHEA Grapalat" w:eastAsia="Times New Roman" w:hAnsi="GHEA Grapalat" w:cs="Times New Roman"/>
          <w:b/>
          <w:sz w:val="24"/>
          <w:szCs w:val="24"/>
          <w:lang w:val="es-ES"/>
        </w:rPr>
      </w:pPr>
    </w:p>
    <w:p w14:paraId="5713D2E9" w14:textId="77777777" w:rsidR="00532D6C" w:rsidRPr="00E84C88" w:rsidRDefault="00532D6C" w:rsidP="00532D6C">
      <w:pPr>
        <w:keepNext/>
        <w:spacing w:after="0" w:line="240" w:lineRule="auto"/>
        <w:ind w:firstLine="567"/>
        <w:outlineLvl w:val="2"/>
        <w:rPr>
          <w:rFonts w:ascii="GHEA Grapalat" w:eastAsia="Times New Roman" w:hAnsi="GHEA Grapalat" w:cs="Times New Roman"/>
          <w:b/>
          <w:sz w:val="20"/>
          <w:szCs w:val="20"/>
          <w:lang w:val="hy-AM"/>
        </w:rPr>
      </w:pPr>
    </w:p>
    <w:p w14:paraId="2E8F299C" w14:textId="77777777" w:rsidR="00532D6C" w:rsidRPr="00E84C88" w:rsidRDefault="00532D6C" w:rsidP="00532D6C">
      <w:pPr xmlns:w="http://schemas.openxmlformats.org/wordprocessingml/2006/main">
        <w:keepNext/>
        <w:spacing w:after="0" w:line="240" w:lineRule="auto"/>
        <w:ind w:firstLine="567"/>
        <w:jc w:val="center"/>
        <w:outlineLvl w:val="2"/>
        <w:rPr>
          <w:rFonts w:ascii="GHEA Grapalat" w:eastAsia="Times New Roman" w:hAnsi="GHEA Grapalat" w:cs="Times New Roman"/>
          <w:b/>
          <w:sz w:val="20"/>
          <w:szCs w:val="20"/>
          <w:lang w:val="hy-AM"/>
        </w:rPr>
      </w:pPr>
      <w:r xmlns:w="http://schemas.openxmlformats.org/wordprocessingml/2006/main" w:rsidRPr="00E84C88">
        <w:rPr>
          <w:rFonts w:ascii="Arial" w:eastAsia="Times New Roman" w:hAnsi="Arial" w:cs="Arial"/>
          <w:b/>
          <w:sz w:val="20"/>
          <w:szCs w:val="20"/>
          <w:lang w:val="hy-AM"/>
        </w:rPr>
        <w:t xml:space="preserve">DESCRIPTION</w:t>
      </w:r>
    </w:p>
    <w:p w14:paraId="453C0DE7" w14:textId="77777777" w:rsidR="00532D6C" w:rsidRPr="00E84C88" w:rsidRDefault="00532D6C" w:rsidP="00532D6C">
      <w:pPr xmlns:w="http://schemas.openxmlformats.org/wordprocessingml/2006/main">
        <w:keepNext/>
        <w:spacing w:after="0" w:line="240" w:lineRule="auto"/>
        <w:ind w:firstLine="567"/>
        <w:jc w:val="center"/>
        <w:outlineLvl w:val="2"/>
        <w:rPr>
          <w:rFonts w:ascii="GHEA Grapalat" w:eastAsia="Times New Roman" w:hAnsi="GHEA Grapalat" w:cs="Times New Roman"/>
          <w:b/>
          <w:sz w:val="20"/>
          <w:szCs w:val="20"/>
          <w:lang w:val="hy-AM"/>
        </w:rPr>
      </w:pPr>
      <w:r xmlns:w="http://schemas.openxmlformats.org/wordprocessingml/2006/main" w:rsidRPr="00E84C88">
        <w:rPr>
          <w:rFonts w:ascii="Arial" w:eastAsia="Times New Roman" w:hAnsi="Arial" w:cs="Arial"/>
          <w:b/>
          <w:sz w:val="20"/>
          <w:szCs w:val="20"/>
          <w:lang w:val="hy-AM"/>
        </w:rPr>
        <w:t xml:space="preserve">proposed</w:t>
      </w: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product</w:t>
      </w: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complete</w:t>
      </w:r>
      <w:r xmlns:w="http://schemas.openxmlformats.org/wordprocessingml/2006/main" w:rsidRPr="00E84C88">
        <w:rPr>
          <w:rFonts w:ascii="GHEA Grapalat" w:eastAsia="Times New Roman" w:hAnsi="GHEA Grapalat" w:cs="Times New Roman"/>
          <w:b/>
          <w:sz w:val="20"/>
          <w:szCs w:val="20"/>
          <w:lang w:val="hy-AM"/>
        </w:rPr>
        <w:t xml:space="preserve"> </w:t>
      </w:r>
    </w:p>
    <w:p w14:paraId="2BEE34A8" w14:textId="77777777" w:rsidR="00532D6C" w:rsidRPr="00E84C88" w:rsidRDefault="00532D6C" w:rsidP="00532D6C">
      <w:pPr>
        <w:keepNext/>
        <w:spacing w:after="0" w:line="240" w:lineRule="auto"/>
        <w:ind w:firstLine="567"/>
        <w:jc w:val="center"/>
        <w:outlineLvl w:val="2"/>
        <w:rPr>
          <w:rFonts w:ascii="GHEA Grapalat" w:eastAsia="Times New Roman" w:hAnsi="GHEA Grapalat" w:cs="Arial"/>
          <w:sz w:val="20"/>
          <w:szCs w:val="20"/>
          <w:lang w:val="es-ES"/>
        </w:rPr>
      </w:pPr>
    </w:p>
    <w:p w14:paraId="6C66CD6C" w14:textId="28348D4E"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Arial"/>
          <w:sz w:val="20"/>
          <w:szCs w:val="20"/>
          <w:lang w:val="es-ES"/>
        </w:rPr>
      </w:pPr>
      <w:r xmlns:w="http://schemas.openxmlformats.org/wordprocessingml/2006/main" w:rsidRPr="00E84C88">
        <w:rPr>
          <w:rFonts w:ascii="GHEA Grapalat" w:eastAsia="Times New Roman" w:hAnsi="GHEA Grapalat" w:cs="Arial"/>
          <w:sz w:val="20"/>
          <w:szCs w:val="20"/>
          <w:u w:val="single"/>
          <w:lang w:val="es-ES"/>
        </w:rPr>
        <w:tab xmlns:w="http://schemas.openxmlformats.org/wordprocessingml/2006/main"/>
      </w:r>
      <w:r xmlns:w="http://schemas.openxmlformats.org/wordprocessingml/2006/main" w:rsidRPr="00E84C88">
        <w:rPr>
          <w:rFonts w:ascii="GHEA Grapalat" w:eastAsia="Times New Roman" w:hAnsi="GHEA Grapalat" w:cs="Arial"/>
          <w:sz w:val="20"/>
          <w:szCs w:val="20"/>
          <w:u w:val="single"/>
          <w:lang w:val="es-ES"/>
        </w:rPr>
        <w:tab xmlns:w="http://schemas.openxmlformats.org/wordprocessingml/2006/main"/>
      </w:r>
      <w:r xmlns:w="http://schemas.openxmlformats.org/wordprocessingml/2006/main" w:rsidRPr="00E84C88">
        <w:rPr>
          <w:rFonts w:ascii="GHEA Grapalat" w:eastAsia="Times New Roman" w:hAnsi="GHEA Grapalat" w:cs="Arial"/>
          <w:sz w:val="20"/>
          <w:szCs w:val="20"/>
          <w:u w:val="single"/>
          <w:lang w:val="es-ES"/>
        </w:rPr>
        <w:tab xmlns:w="http://schemas.openxmlformats.org/wordprocessingml/2006/main"/>
      </w:r>
      <w:r xmlns:w="http://schemas.openxmlformats.org/wordprocessingml/2006/main" w:rsidRPr="00E84C88">
        <w:rPr>
          <w:rFonts w:ascii="GHEA Grapalat" w:eastAsia="Times New Roman" w:hAnsi="GHEA Grapalat" w:cs="Arial"/>
          <w:sz w:val="20"/>
          <w:szCs w:val="20"/>
          <w:u w:val="single"/>
          <w:lang w:val="es-ES"/>
        </w:rPr>
        <w:tab xmlns:w="http://schemas.openxmlformats.org/wordprocessingml/2006/main"/>
      </w:r>
      <w:r xmlns:w="http://schemas.openxmlformats.org/wordprocessingml/2006/main" w:rsidRPr="00E84C88">
        <w:rPr>
          <w:rFonts w:ascii="GHEA Grapalat" w:eastAsia="Times New Roman" w:hAnsi="GHEA Grapalat" w:cs="Arial"/>
          <w:sz w:val="20"/>
          <w:szCs w:val="20"/>
          <w:u w:val="single"/>
          <w:lang w:val="es-ES"/>
        </w:rPr>
        <w:tab xmlns:w="http://schemas.openxmlformats.org/wordprocessingml/2006/main"/>
      </w:r>
      <w:r xmlns:w="http://schemas.openxmlformats.org/wordprocessingml/2006/main" w:rsidRPr="00E84C88">
        <w:rPr>
          <w:rFonts w:ascii="GHEA Grapalat" w:eastAsia="Times New Roman" w:hAnsi="GHEA Grapalat" w:cs="Arial"/>
          <w:sz w:val="20"/>
          <w:szCs w:val="20"/>
          <w:u w:val="single"/>
          <w:lang w:val="es-ES"/>
        </w:rPr>
        <w:tab xmlns:w="http://schemas.openxmlformats.org/wordprocessingml/2006/main"/>
      </w:r>
      <w:r xmlns:w="http://schemas.openxmlformats.org/wordprocessingml/2006/main" w:rsidRPr="00E84C88">
        <w:rPr>
          <w:rFonts w:ascii="GHEA Grapalat" w:eastAsia="Times New Roman" w:hAnsi="GHEA Grapalat" w:cs="Arial"/>
          <w:sz w:val="20"/>
          <w:szCs w:val="20"/>
          <w:u w:val="single"/>
          <w:lang w:val="es-ES"/>
        </w:rPr>
        <w:tab xmlns:w="http://schemas.openxmlformats.org/wordprocessingml/2006/main"/>
      </w:r>
      <w:r xmlns:w="http://schemas.openxmlformats.org/wordprocessingml/2006/main" w:rsidRPr="00E84C88">
        <w:rPr>
          <w:rFonts w:ascii="GHEA Grapalat" w:eastAsia="Times New Roman" w:hAnsi="GHEA Grapalat" w:cs="Arial"/>
          <w:sz w:val="20"/>
          <w:szCs w:val="20"/>
          <w:u w:val="single"/>
          <w:lang w:val="es-ES"/>
        </w:rPr>
        <w:tab xmlns:w="http://schemas.openxmlformats.org/wordprocessingml/2006/main"/>
      </w:r>
      <w:r xmlns:w="http://schemas.openxmlformats.org/wordprocessingml/2006/main" w:rsidRPr="00E84C88">
        <w:rPr>
          <w:rFonts w:ascii="GHEA Grapalat" w:eastAsia="Times New Roman" w:hAnsi="GHEA Grapalat" w:cs="Arial"/>
          <w:sz w:val="20"/>
          <w:szCs w:val="20"/>
          <w:u w:val="single"/>
          <w:lang w:val="es-ES"/>
        </w:rPr>
        <w:t xml:space="preserve">      </w:t>
      </w:r>
      <w:r xmlns:w="http://schemas.openxmlformats.org/wordprocessingml/2006/main" w:rsidRPr="00E84C88">
        <w:rPr>
          <w:rFonts w:ascii="GHEA Grapalat" w:eastAsia="Times New Roman" w:hAnsi="GHEA Grapalat" w:cs="Arial"/>
          <w:sz w:val="20"/>
          <w:szCs w:val="20"/>
          <w:u w:val="single"/>
          <w:lang w:val="es-ES"/>
        </w:rPr>
        <w:tab xmlns:w="http://schemas.openxmlformats.org/wordprocessingml/2006/main"/>
      </w:r>
      <w:r xmlns:w="http://schemas.openxmlformats.org/wordprocessingml/2006/main" w:rsidRPr="00E84C88">
        <w:rPr>
          <w:rFonts w:ascii="GHEA Grapalat" w:eastAsia="Times New Roman" w:hAnsi="GHEA Grapalat" w:cs="Arial"/>
          <w:sz w:val="20"/>
          <w:szCs w:val="20"/>
          <w:u w:val="single"/>
          <w:lang w:val="es-ES"/>
        </w:rPr>
        <w:tab xmlns:w="http://schemas.openxmlformats.org/wordprocessingml/2006/main"/>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n</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00C4546D">
        <w:rPr>
          <w:rFonts w:ascii="Arial" w:eastAsia="Times New Roman" w:hAnsi="Arial" w:cs="Arial"/>
          <w:color w:val="000000"/>
          <w:sz w:val="20"/>
          <w:szCs w:val="20"/>
          <w:lang w:val="af-ZA"/>
        </w:rPr>
        <w:t xml:space="preserve">LM-THKT-GHAPZB-25/09</w:t>
      </w:r>
    </w:p>
    <w:p w14:paraId="3EE39182" w14:textId="14DC72A9" w:rsidR="00532D6C" w:rsidRPr="00E84C88" w:rsidRDefault="00D96837" w:rsidP="00532D6C">
      <w:pPr xmlns:w="http://schemas.openxmlformats.org/wordprocessingml/2006/main">
        <w:spacing w:after="0" w:line="240" w:lineRule="auto"/>
        <w:jc w:val="both"/>
        <w:rPr>
          <w:rFonts w:ascii="GHEA Grapalat" w:eastAsia="Times New Roman" w:hAnsi="GHEA Grapalat" w:cs="Arial"/>
          <w:sz w:val="20"/>
          <w:szCs w:val="20"/>
          <w:u w:val="single"/>
          <w:lang w:val="es-ES"/>
        </w:rPr>
      </w:pPr>
      <w:r xmlns:w="http://schemas.openxmlformats.org/wordprocessingml/2006/main">
        <w:rPr>
          <w:rFonts w:ascii="GHEA Grapalat" w:eastAsia="Times New Roman" w:hAnsi="GHEA Grapalat" w:cs="Times New Roman"/>
          <w:sz w:val="20"/>
          <w:szCs w:val="24"/>
          <w:vertAlign w:val="superscript"/>
          <w:lang w:val="es-ES"/>
        </w:rPr>
        <w:t xml:space="preserve">                                                                             </w:t>
      </w:r>
      <w:r xmlns:w="http://schemas.openxmlformats.org/wordprocessingml/2006/main" w:rsidR="00532D6C" w:rsidRPr="00E84C88">
        <w:rPr>
          <w:rFonts w:ascii="Arial" w:eastAsia="Times New Roman" w:hAnsi="Arial" w:cs="Arial"/>
          <w:sz w:val="20"/>
          <w:szCs w:val="24"/>
          <w:vertAlign w:val="superscript"/>
          <w:lang w:val="hy-AM"/>
        </w:rPr>
        <w:t xml:space="preserve">participant</w:t>
      </w:r>
      <w:r xmlns:w="http://schemas.openxmlformats.org/wordprocessingml/2006/main" w:rsidR="00532D6C" w:rsidRPr="00E84C88">
        <w:rPr>
          <w:rFonts w:ascii="GHEA Grapalat" w:eastAsia="Times New Roman" w:hAnsi="GHEA Grapalat" w:cs="Times New Roman"/>
          <w:sz w:val="20"/>
          <w:szCs w:val="24"/>
          <w:vertAlign w:val="superscript"/>
          <w:lang w:val="hy-AM"/>
        </w:rPr>
        <w:t xml:space="preserve"> </w:t>
      </w:r>
      <w:r xmlns:w="http://schemas.openxmlformats.org/wordprocessingml/2006/main" w:rsidR="00532D6C" w:rsidRPr="00E84C88">
        <w:rPr>
          <w:rFonts w:ascii="Arial" w:eastAsia="Times New Roman" w:hAnsi="Arial" w:cs="Arial"/>
          <w:sz w:val="20"/>
          <w:szCs w:val="24"/>
          <w:vertAlign w:val="superscript"/>
          <w:lang w:val="hy-AM"/>
        </w:rPr>
        <w:t xml:space="preserve">name</w:t>
      </w:r>
    </w:p>
    <w:p w14:paraId="3B520A02"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4"/>
          <w:szCs w:val="24"/>
          <w:lang w:val="hy-AM"/>
        </w:rPr>
      </w:pPr>
      <w:r xmlns:w="http://schemas.openxmlformats.org/wordprocessingml/2006/main" w:rsidRPr="00E84C88">
        <w:rPr>
          <w:rFonts w:ascii="Arial" w:eastAsia="Times New Roman" w:hAnsi="Arial" w:cs="Arial"/>
          <w:sz w:val="20"/>
          <w:szCs w:val="20"/>
          <w:lang w:val="es-ES"/>
        </w:rPr>
        <w:t xml:space="preserve">with code</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quotation</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survey</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in the frame</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below</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present</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is</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his/her</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by</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proposed</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product</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complete</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description</w:t>
      </w:r>
      <w:r xmlns:w="http://schemas.openxmlformats.org/wordprocessingml/2006/main" w:rsidRPr="00E84C88">
        <w:rPr>
          <w:rFonts w:ascii="GHEA Grapalat" w:eastAsia="Times New Roman" w:hAnsi="GHEA Grapalat" w:cs="Arial"/>
          <w:sz w:val="20"/>
          <w:szCs w:val="20"/>
          <w:lang w:val="es-ES"/>
        </w:rPr>
        <w:t xml:space="preserve"> </w:t>
      </w:r>
    </w:p>
    <w:p w14:paraId="5556CA23" w14:textId="77777777" w:rsidR="00532D6C" w:rsidRPr="00E84C88" w:rsidRDefault="00532D6C" w:rsidP="00532D6C">
      <w:pPr>
        <w:keepNext/>
        <w:spacing w:after="0" w:line="240" w:lineRule="auto"/>
        <w:ind w:firstLine="567"/>
        <w:jc w:val="center"/>
        <w:outlineLvl w:val="2"/>
        <w:rPr>
          <w:rFonts w:ascii="GHEA Grapalat" w:eastAsia="Times New Roman" w:hAnsi="GHEA Grapalat" w:cs="Arial"/>
          <w:sz w:val="20"/>
          <w:szCs w:val="20"/>
          <w:lang w:val="es-ES"/>
        </w:rPr>
      </w:pPr>
    </w:p>
    <w:p w14:paraId="7D9591A1" w14:textId="77777777" w:rsidR="00532D6C" w:rsidRPr="00E84C88" w:rsidRDefault="00532D6C" w:rsidP="00532D6C">
      <w:pPr>
        <w:spacing w:after="0" w:line="240" w:lineRule="auto"/>
        <w:rPr>
          <w:rFonts w:ascii="GHEA Grapalat" w:eastAsia="Times New Roman" w:hAnsi="GHEA Grapalat" w:cs="Times New Roman"/>
          <w:sz w:val="24"/>
          <w:szCs w:val="24"/>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532D6C" w:rsidRPr="00E84C88" w14:paraId="34B7CEA5" w14:textId="77777777" w:rsidTr="00532D6C">
        <w:tc>
          <w:tcPr>
            <w:tcW w:w="1368" w:type="dxa"/>
            <w:vMerge w:val="restart"/>
            <w:vAlign w:val="center"/>
          </w:tcPr>
          <w:p w14:paraId="6E00C36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E84C88">
              <w:rPr>
                <w:rFonts w:ascii="Arial" w:eastAsia="Times New Roman" w:hAnsi="Arial" w:cs="Arial"/>
                <w:b/>
                <w:bCs/>
                <w:sz w:val="16"/>
                <w:szCs w:val="18"/>
                <w:lang w:val="es-ES"/>
              </w:rPr>
              <w:t xml:space="preserve">Size</w:t>
            </w:r>
            <w:r xmlns:w="http://schemas.openxmlformats.org/wordprocessingml/2006/main" w:rsidRPr="00E84C88">
              <w:rPr>
                <w:rFonts w:ascii="GHEA Grapalat" w:eastAsia="Times New Roman" w:hAnsi="GHEA Grapalat" w:cs="Times New Roman"/>
                <w:b/>
                <w:bCs/>
                <w:sz w:val="16"/>
                <w:szCs w:val="18"/>
                <w:lang w:val="es-ES"/>
              </w:rPr>
              <w:t xml:space="preserve"> </w:t>
            </w:r>
            <w:r xmlns:w="http://schemas.openxmlformats.org/wordprocessingml/2006/main" w:rsidRPr="00E84C88">
              <w:rPr>
                <w:rFonts w:ascii="Arial" w:eastAsia="Times New Roman" w:hAnsi="Arial" w:cs="Arial"/>
                <w:b/>
                <w:bCs/>
                <w:sz w:val="16"/>
                <w:szCs w:val="18"/>
                <w:lang w:val="es-ES"/>
              </w:rPr>
              <w:t xml:space="preserve">number</w:t>
            </w:r>
          </w:p>
        </w:tc>
        <w:tc>
          <w:tcPr>
            <w:tcW w:w="8550" w:type="dxa"/>
            <w:gridSpan w:val="5"/>
            <w:vAlign w:val="center"/>
          </w:tcPr>
          <w:p w14:paraId="2E5602D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E84C88">
              <w:rPr>
                <w:rFonts w:ascii="Arial" w:eastAsia="Times New Roman" w:hAnsi="Arial" w:cs="Arial"/>
                <w:b/>
                <w:bCs/>
                <w:sz w:val="16"/>
                <w:szCs w:val="18"/>
                <w:lang w:val="es-ES"/>
              </w:rPr>
              <w:t xml:space="preserve">Recommended</w:t>
            </w:r>
            <w:r xmlns:w="http://schemas.openxmlformats.org/wordprocessingml/2006/main" w:rsidRPr="00E84C88">
              <w:rPr>
                <w:rFonts w:ascii="GHEA Grapalat" w:eastAsia="Times New Roman" w:hAnsi="GHEA Grapalat" w:cs="Times New Roman"/>
                <w:b/>
                <w:bCs/>
                <w:sz w:val="16"/>
                <w:szCs w:val="18"/>
                <w:lang w:val="es-ES"/>
              </w:rPr>
              <w:t xml:space="preserve"> </w:t>
            </w:r>
            <w:r xmlns:w="http://schemas.openxmlformats.org/wordprocessingml/2006/main" w:rsidRPr="00E84C88">
              <w:rPr>
                <w:rFonts w:ascii="Arial" w:eastAsia="Times New Roman" w:hAnsi="Arial" w:cs="Arial"/>
                <w:b/>
                <w:bCs/>
                <w:sz w:val="16"/>
                <w:szCs w:val="18"/>
                <w:lang w:val="es-ES"/>
              </w:rPr>
              <w:t xml:space="preserve">product</w:t>
            </w:r>
          </w:p>
        </w:tc>
      </w:tr>
      <w:tr w:rsidR="00532D6C" w:rsidRPr="00E84C88" w14:paraId="2E27E77E" w14:textId="77777777" w:rsidTr="00532D6C">
        <w:tc>
          <w:tcPr>
            <w:tcW w:w="1368" w:type="dxa"/>
            <w:vMerge/>
            <w:vAlign w:val="center"/>
          </w:tcPr>
          <w:p w14:paraId="0A7F4FEF" w14:textId="77777777" w:rsidR="00532D6C" w:rsidRPr="00E84C88" w:rsidRDefault="00532D6C" w:rsidP="00532D6C">
            <w:pPr>
              <w:spacing w:after="0" w:line="240" w:lineRule="auto"/>
              <w:jc w:val="center"/>
              <w:rPr>
                <w:rFonts w:ascii="GHEA Grapalat" w:eastAsia="Times New Roman" w:hAnsi="GHEA Grapalat" w:cs="Times New Roman"/>
                <w:b/>
                <w:bCs/>
                <w:sz w:val="16"/>
                <w:szCs w:val="18"/>
                <w:lang w:val="es-ES"/>
              </w:rPr>
            </w:pPr>
          </w:p>
        </w:tc>
        <w:tc>
          <w:tcPr>
            <w:tcW w:w="1460" w:type="dxa"/>
            <w:vAlign w:val="center"/>
          </w:tcPr>
          <w:p w14:paraId="512A3BF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E84C88">
              <w:rPr>
                <w:rFonts w:ascii="Arial" w:eastAsia="Times New Roman" w:hAnsi="Arial" w:cs="Arial"/>
                <w:b/>
                <w:bCs/>
                <w:sz w:val="16"/>
                <w:szCs w:val="18"/>
                <w:lang w:val="en-US"/>
              </w:rPr>
              <w:t xml:space="preserve">company</w:t>
            </w:r>
            <w:r xmlns:w="http://schemas.openxmlformats.org/wordprocessingml/2006/main" w:rsidRPr="00E84C88">
              <w:rPr>
                <w:rFonts w:ascii="Arial" w:eastAsia="Times New Roman" w:hAnsi="Arial" w:cs="Arial"/>
                <w:b/>
                <w:bCs/>
                <w:sz w:val="16"/>
                <w:szCs w:val="18"/>
                <w:lang w:val="hy-AM"/>
              </w:rPr>
              <w:t xml:space="preserve">​</w:t>
            </w:r>
            <w:r xmlns:w="http://schemas.openxmlformats.org/wordprocessingml/2006/main" w:rsidRPr="00E84C88">
              <w:rPr>
                <w:rFonts w:ascii="GHEA Grapalat" w:eastAsia="Times New Roman" w:hAnsi="GHEA Grapalat" w:cs="Times New Roman"/>
                <w:b/>
                <w:bCs/>
                <w:sz w:val="16"/>
                <w:szCs w:val="18"/>
                <w:lang w:val="hy-AM"/>
              </w:rPr>
              <w:t xml:space="preserve"> </w:t>
            </w:r>
            <w:r xmlns:w="http://schemas.openxmlformats.org/wordprocessingml/2006/main" w:rsidRPr="00E84C88">
              <w:rPr>
                <w:rFonts w:ascii="Arial" w:eastAsia="Times New Roman" w:hAnsi="Arial" w:cs="Arial"/>
                <w:b/>
                <w:bCs/>
                <w:sz w:val="16"/>
                <w:szCs w:val="18"/>
                <w:lang w:val="hy-AM"/>
              </w:rPr>
              <w:t xml:space="preserve">name</w:t>
            </w:r>
          </w:p>
        </w:tc>
        <w:tc>
          <w:tcPr>
            <w:tcW w:w="2003" w:type="dxa"/>
            <w:vAlign w:val="center"/>
          </w:tcPr>
          <w:p w14:paraId="5C4A8EA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E84C88">
              <w:rPr>
                <w:rFonts w:ascii="Arial" w:eastAsia="Times New Roman" w:hAnsi="Arial" w:cs="Arial"/>
                <w:b/>
                <w:bCs/>
                <w:sz w:val="16"/>
                <w:szCs w:val="18"/>
                <w:lang w:val="es-ES"/>
              </w:rPr>
              <w:t xml:space="preserve">commodity</w:t>
            </w:r>
            <w:r xmlns:w="http://schemas.openxmlformats.org/wordprocessingml/2006/main" w:rsidRPr="00E84C88">
              <w:rPr>
                <w:rFonts w:ascii="GHEA Grapalat" w:eastAsia="Times New Roman" w:hAnsi="GHEA Grapalat" w:cs="Times New Roman"/>
                <w:b/>
                <w:bCs/>
                <w:sz w:val="16"/>
                <w:szCs w:val="18"/>
                <w:lang w:val="es-ES"/>
              </w:rPr>
              <w:t xml:space="preserve"> </w:t>
            </w:r>
            <w:r xmlns:w="http://schemas.openxmlformats.org/wordprocessingml/2006/main" w:rsidRPr="00E84C88">
              <w:rPr>
                <w:rFonts w:ascii="Arial" w:eastAsia="Times New Roman" w:hAnsi="Arial" w:cs="Arial"/>
                <w:b/>
                <w:bCs/>
                <w:sz w:val="16"/>
                <w:szCs w:val="18"/>
                <w:lang w:val="es-ES"/>
              </w:rPr>
              <w:t xml:space="preserve">the sign</w:t>
            </w:r>
          </w:p>
        </w:tc>
        <w:tc>
          <w:tcPr>
            <w:tcW w:w="1757" w:type="dxa"/>
            <w:vAlign w:val="center"/>
          </w:tcPr>
          <w:p w14:paraId="334E768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6"/>
                <w:szCs w:val="18"/>
                <w:lang w:val="hy-AM"/>
              </w:rPr>
            </w:pPr>
            <w:r xmlns:w="http://schemas.openxmlformats.org/wordprocessingml/2006/main" w:rsidRPr="00E84C88">
              <w:rPr>
                <w:rFonts w:ascii="Arial" w:eastAsia="Times New Roman" w:hAnsi="Arial" w:cs="Arial"/>
                <w:b/>
                <w:bCs/>
                <w:sz w:val="16"/>
                <w:szCs w:val="18"/>
                <w:lang w:val="hy-AM"/>
              </w:rPr>
              <w:t xml:space="preserve">the brand</w:t>
            </w:r>
          </w:p>
        </w:tc>
        <w:tc>
          <w:tcPr>
            <w:tcW w:w="1530" w:type="dxa"/>
            <w:vAlign w:val="center"/>
          </w:tcPr>
          <w:p w14:paraId="6426E4A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E84C88">
              <w:rPr>
                <w:rFonts w:ascii="Arial" w:eastAsia="Times New Roman" w:hAnsi="Arial" w:cs="Arial"/>
                <w:b/>
                <w:bCs/>
                <w:sz w:val="16"/>
                <w:szCs w:val="18"/>
                <w:lang w:val="es-ES"/>
              </w:rPr>
              <w:t xml:space="preserve">manufacturer</w:t>
            </w:r>
            <w:r xmlns:w="http://schemas.openxmlformats.org/wordprocessingml/2006/main" w:rsidRPr="00E84C88">
              <w:rPr>
                <w:rFonts w:ascii="GHEA Grapalat" w:eastAsia="Times New Roman" w:hAnsi="GHEA Grapalat" w:cs="Times New Roman"/>
                <w:b/>
                <w:bCs/>
                <w:sz w:val="16"/>
                <w:szCs w:val="18"/>
                <w:lang w:val="es-ES"/>
              </w:rPr>
              <w:t xml:space="preserve"> </w:t>
            </w:r>
            <w:r xmlns:w="http://schemas.openxmlformats.org/wordprocessingml/2006/main" w:rsidRPr="00E84C88">
              <w:rPr>
                <w:rFonts w:ascii="Arial" w:eastAsia="Times New Roman" w:hAnsi="Arial" w:cs="Arial"/>
                <w:b/>
                <w:bCs/>
                <w:sz w:val="16"/>
                <w:szCs w:val="18"/>
                <w:lang w:val="es-ES"/>
              </w:rPr>
              <w:t xml:space="preserve">name</w:t>
            </w:r>
          </w:p>
        </w:tc>
        <w:tc>
          <w:tcPr>
            <w:tcW w:w="1800" w:type="dxa"/>
            <w:vAlign w:val="center"/>
          </w:tcPr>
          <w:p w14:paraId="431F987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E84C88">
              <w:rPr>
                <w:rFonts w:ascii="Arial" w:eastAsia="Times New Roman" w:hAnsi="Arial" w:cs="Arial"/>
                <w:b/>
                <w:bCs/>
                <w:sz w:val="16"/>
                <w:szCs w:val="18"/>
                <w:lang w:val="es-ES"/>
              </w:rPr>
              <w:t xml:space="preserve">technical</w:t>
            </w:r>
            <w:r xmlns:w="http://schemas.openxmlformats.org/wordprocessingml/2006/main" w:rsidRPr="00E84C88">
              <w:rPr>
                <w:rFonts w:ascii="GHEA Grapalat" w:eastAsia="Times New Roman" w:hAnsi="GHEA Grapalat" w:cs="Times New Roman"/>
                <w:b/>
                <w:bCs/>
                <w:sz w:val="16"/>
                <w:szCs w:val="18"/>
                <w:lang w:val="es-ES"/>
              </w:rPr>
              <w:t xml:space="preserve"> </w:t>
            </w:r>
            <w:r xmlns:w="http://schemas.openxmlformats.org/wordprocessingml/2006/main" w:rsidRPr="00E84C88">
              <w:rPr>
                <w:rFonts w:ascii="Arial" w:eastAsia="Times New Roman" w:hAnsi="Arial" w:cs="Arial"/>
                <w:b/>
                <w:bCs/>
                <w:sz w:val="16"/>
                <w:szCs w:val="18"/>
                <w:lang w:val="es-ES"/>
              </w:rPr>
              <w:t xml:space="preserve">characteristics</w:t>
            </w:r>
          </w:p>
        </w:tc>
      </w:tr>
      <w:tr w:rsidR="00532D6C" w:rsidRPr="00E84C88" w14:paraId="0BBC9F2E" w14:textId="77777777" w:rsidTr="00532D6C">
        <w:tc>
          <w:tcPr>
            <w:tcW w:w="1368" w:type="dxa"/>
          </w:tcPr>
          <w:p w14:paraId="4BE88857"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1460" w:type="dxa"/>
          </w:tcPr>
          <w:p w14:paraId="32C35AF5"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2003" w:type="dxa"/>
          </w:tcPr>
          <w:p w14:paraId="0B852B52"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1757" w:type="dxa"/>
          </w:tcPr>
          <w:p w14:paraId="0EDB92C1"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1530" w:type="dxa"/>
          </w:tcPr>
          <w:p w14:paraId="18999ECD"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1800" w:type="dxa"/>
          </w:tcPr>
          <w:p w14:paraId="586DEA26"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r>
      <w:tr w:rsidR="00532D6C" w:rsidRPr="00E84C88" w14:paraId="628A675A" w14:textId="77777777" w:rsidTr="00532D6C">
        <w:tc>
          <w:tcPr>
            <w:tcW w:w="1368" w:type="dxa"/>
          </w:tcPr>
          <w:p w14:paraId="5E336659"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1460" w:type="dxa"/>
          </w:tcPr>
          <w:p w14:paraId="74EA5ED6"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2003" w:type="dxa"/>
          </w:tcPr>
          <w:p w14:paraId="5E453745"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1757" w:type="dxa"/>
          </w:tcPr>
          <w:p w14:paraId="206631E7"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1530" w:type="dxa"/>
          </w:tcPr>
          <w:p w14:paraId="0B952A9C"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1800" w:type="dxa"/>
          </w:tcPr>
          <w:p w14:paraId="74906548"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r>
      <w:tr w:rsidR="00532D6C" w:rsidRPr="00E84C88" w14:paraId="35D2D801" w14:textId="77777777" w:rsidTr="00532D6C">
        <w:tc>
          <w:tcPr>
            <w:tcW w:w="1368" w:type="dxa"/>
          </w:tcPr>
          <w:p w14:paraId="72ABCC9F"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1460" w:type="dxa"/>
          </w:tcPr>
          <w:p w14:paraId="43D5E34D"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2003" w:type="dxa"/>
          </w:tcPr>
          <w:p w14:paraId="7F7DDE68"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1757" w:type="dxa"/>
          </w:tcPr>
          <w:p w14:paraId="1ACA2908"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1530" w:type="dxa"/>
          </w:tcPr>
          <w:p w14:paraId="5894C516"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1800" w:type="dxa"/>
          </w:tcPr>
          <w:p w14:paraId="5E59CB23"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r>
    </w:tbl>
    <w:p w14:paraId="74B5737B" w14:textId="77777777" w:rsidR="00532D6C" w:rsidRPr="00E84C88" w:rsidRDefault="00532D6C" w:rsidP="00532D6C">
      <w:pPr>
        <w:keepNext/>
        <w:spacing w:after="0" w:line="240" w:lineRule="auto"/>
        <w:ind w:firstLine="567"/>
        <w:outlineLvl w:val="2"/>
        <w:rPr>
          <w:rFonts w:ascii="GHEA Grapalat" w:eastAsia="Times New Roman" w:hAnsi="GHEA Grapalat" w:cs="Times New Roman"/>
          <w:b/>
          <w:sz w:val="20"/>
          <w:szCs w:val="20"/>
          <w:lang w:val="en-US"/>
        </w:rPr>
      </w:pPr>
    </w:p>
    <w:p w14:paraId="701C1CB5" w14:textId="77777777" w:rsidR="00532D6C" w:rsidRPr="00E84C88" w:rsidRDefault="00532D6C" w:rsidP="00532D6C">
      <w:pPr>
        <w:keepNext/>
        <w:spacing w:after="0" w:line="240" w:lineRule="auto"/>
        <w:ind w:firstLine="567"/>
        <w:outlineLvl w:val="2"/>
        <w:rPr>
          <w:rFonts w:ascii="GHEA Grapalat" w:eastAsia="Times New Roman" w:hAnsi="GHEA Grapalat" w:cs="Times New Roman"/>
          <w:b/>
          <w:sz w:val="20"/>
          <w:szCs w:val="20"/>
          <w:lang w:val="en-US"/>
        </w:rPr>
      </w:pPr>
    </w:p>
    <w:p w14:paraId="018642AB" w14:textId="77777777" w:rsidR="00532D6C" w:rsidRPr="00E84C88" w:rsidRDefault="00532D6C" w:rsidP="00532D6C">
      <w:pPr>
        <w:keepNext/>
        <w:spacing w:after="0" w:line="240" w:lineRule="auto"/>
        <w:ind w:firstLine="567"/>
        <w:outlineLvl w:val="2"/>
        <w:rPr>
          <w:rFonts w:ascii="GHEA Grapalat" w:eastAsia="Times New Roman" w:hAnsi="GHEA Grapalat" w:cs="Times New Roman"/>
          <w:b/>
          <w:sz w:val="20"/>
          <w:szCs w:val="20"/>
          <w:lang w:val="en-US"/>
        </w:rPr>
      </w:pPr>
    </w:p>
    <w:p w14:paraId="16B857CA" w14:textId="77777777" w:rsidR="00532D6C" w:rsidRPr="00E84C88" w:rsidRDefault="00532D6C" w:rsidP="00532D6C">
      <w:pPr>
        <w:keepNext/>
        <w:spacing w:after="0" w:line="240" w:lineRule="auto"/>
        <w:ind w:firstLine="567"/>
        <w:outlineLvl w:val="2"/>
        <w:rPr>
          <w:rFonts w:ascii="GHEA Grapalat" w:eastAsia="Times New Roman" w:hAnsi="GHEA Grapalat" w:cs="Times New Roman"/>
          <w:b/>
          <w:sz w:val="20"/>
          <w:szCs w:val="20"/>
          <w:lang w:val="en-US"/>
        </w:rPr>
      </w:pPr>
    </w:p>
    <w:p w14:paraId="390CA6AB" w14:textId="77777777" w:rsidR="00532D6C" w:rsidRPr="00E84C88" w:rsidRDefault="00532D6C" w:rsidP="00532D6C">
      <w:pPr>
        <w:spacing w:after="0" w:line="240" w:lineRule="auto"/>
        <w:rPr>
          <w:rFonts w:ascii="GHEA Grapalat" w:eastAsia="Times New Roman" w:hAnsi="GHEA Grapalat" w:cs="Times New Roman"/>
          <w:sz w:val="20"/>
          <w:szCs w:val="24"/>
          <w:lang w:val="es-ES"/>
        </w:rPr>
      </w:pPr>
    </w:p>
    <w:p w14:paraId="3562BBA3"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4"/>
          <w:u w:val="single"/>
          <w:lang w:val="en-US"/>
        </w:rPr>
      </w:pPr>
      <w:r xmlns:w="http://schemas.openxmlformats.org/wordprocessingml/2006/main" w:rsidRPr="00E84C88">
        <w:rPr>
          <w:rFonts w:ascii="GHEA Grapalat" w:eastAsia="Times New Roman" w:hAnsi="GHEA Grapalat" w:cs="Times New Roma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en-U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n-US"/>
        </w:rPr>
        <w:t xml:space="preserve">    </w:t>
      </w:r>
    </w:p>
    <w:p w14:paraId="27C51F5A" w14:textId="7005038C" w:rsidR="00532D6C" w:rsidRPr="00E84C88" w:rsidRDefault="00D96837" w:rsidP="00532D6C">
      <w:pPr xmlns:w="http://schemas.openxmlformats.org/wordprocessingml/2006/main">
        <w:spacing w:after="0" w:line="240" w:lineRule="auto"/>
        <w:jc w:val="both"/>
        <w:rPr>
          <w:rFonts w:ascii="GHEA Grapalat" w:eastAsia="Times New Roman" w:hAnsi="GHEA Grapalat" w:cs="Times New Roman"/>
          <w:sz w:val="20"/>
          <w:szCs w:val="24"/>
          <w:u w:val="single"/>
          <w:lang w:val="hy-AM"/>
        </w:rPr>
      </w:pPr>
      <w:r xmlns:w="http://schemas.openxmlformats.org/wordprocessingml/2006/main">
        <w:rPr>
          <w:rFonts w:ascii="GHEA Grapalat" w:eastAsia="Times New Roman" w:hAnsi="GHEA Grapalat" w:cs="Sylfaen"/>
          <w:sz w:val="20"/>
          <w:szCs w:val="24"/>
          <w:vertAlign w:val="superscript"/>
          <w:lang w:val="hy-AM"/>
        </w:rPr>
        <w:t xml:space="preserve">                          </w:t>
      </w:r>
      <w:r xmlns:w="http://schemas.openxmlformats.org/wordprocessingml/2006/main" w:rsidR="00532D6C" w:rsidRPr="00E84C88">
        <w:rPr>
          <w:rFonts w:ascii="Arial" w:eastAsia="Times New Roman" w:hAnsi="Arial" w:cs="Arial"/>
          <w:sz w:val="20"/>
          <w:szCs w:val="24"/>
          <w:vertAlign w:val="superscript"/>
          <w:lang w:val="hy-AM"/>
        </w:rPr>
        <w:t xml:space="preserve">participant</w:t>
      </w:r>
      <w:r xmlns:w="http://schemas.openxmlformats.org/wordprocessingml/2006/main" w:rsidR="00532D6C" w:rsidRPr="00E84C88">
        <w:rPr>
          <w:rFonts w:ascii="GHEA Grapalat" w:eastAsia="Times New Roman" w:hAnsi="GHEA Grapalat" w:cs="Sylfaen"/>
          <w:sz w:val="20"/>
          <w:szCs w:val="24"/>
          <w:vertAlign w:val="superscript"/>
          <w:lang w:val="hy-AM"/>
        </w:rPr>
        <w:t xml:space="preserve"> </w:t>
      </w:r>
      <w:r xmlns:w="http://schemas.openxmlformats.org/wordprocessingml/2006/main" w:rsidR="00532D6C" w:rsidRPr="00E84C88">
        <w:rPr>
          <w:rFonts w:ascii="Arial" w:eastAsia="Times New Roman" w:hAnsi="Arial" w:cs="Arial"/>
          <w:sz w:val="20"/>
          <w:szCs w:val="24"/>
          <w:vertAlign w:val="superscript"/>
          <w:lang w:val="hy-AM"/>
        </w:rPr>
        <w:t xml:space="preserve">name </w:t>
      </w:r>
      <w:r xmlns:w="http://schemas.openxmlformats.org/wordprocessingml/2006/main" w:rsidR="00532D6C" w:rsidRPr="00E84C88">
        <w:rPr>
          <w:rFonts w:ascii="GHEA Grapalat" w:eastAsia="Times New Roman" w:hAnsi="GHEA Grapalat" w:cs="Sylfaen"/>
          <w:sz w:val="20"/>
          <w:szCs w:val="24"/>
          <w:vertAlign w:val="superscript"/>
          <w:lang w:val="hy-AM"/>
        </w:rPr>
        <w:t xml:space="preserve">( </w:t>
      </w:r>
      <w:r xmlns:w="http://schemas.openxmlformats.org/wordprocessingml/2006/main" w:rsidR="00532D6C" w:rsidRPr="00E84C88">
        <w:rPr>
          <w:rFonts w:ascii="Arial" w:eastAsia="Times New Roman" w:hAnsi="Arial" w:cs="Arial"/>
          <w:sz w:val="20"/>
          <w:szCs w:val="24"/>
          <w:vertAlign w:val="superscript"/>
          <w:lang w:val="hy-AM"/>
        </w:rPr>
        <w:t xml:space="preserve">of the leader)</w:t>
      </w:r>
      <w:r xmlns:w="http://schemas.openxmlformats.org/wordprocessingml/2006/main" w:rsidR="00532D6C" w:rsidRPr="00E84C88">
        <w:rPr>
          <w:rFonts w:ascii="GHEA Grapalat" w:eastAsia="Times New Roman" w:hAnsi="GHEA Grapalat" w:cs="Sylfaen"/>
          <w:sz w:val="20"/>
          <w:szCs w:val="24"/>
          <w:vertAlign w:val="superscript"/>
          <w:lang w:val="hy-AM"/>
        </w:rPr>
        <w:t xml:space="preserve"> </w:t>
      </w:r>
      <w:r xmlns:w="http://schemas.openxmlformats.org/wordprocessingml/2006/main" w:rsidR="00532D6C" w:rsidRPr="00E84C88">
        <w:rPr>
          <w:rFonts w:ascii="Arial" w:eastAsia="Times New Roman" w:hAnsi="Arial" w:cs="Arial"/>
          <w:sz w:val="20"/>
          <w:szCs w:val="24"/>
          <w:vertAlign w:val="superscript"/>
          <w:lang w:val="hy-AM"/>
        </w:rPr>
        <w:t xml:space="preserve">position </w:t>
      </w:r>
      <w:r xmlns:w="http://schemas.openxmlformats.org/wordprocessingml/2006/main" w:rsidR="00532D6C" w:rsidRPr="00E84C88">
        <w:rPr>
          <w:rFonts w:ascii="GHEA Grapalat" w:eastAsia="Times New Roman" w:hAnsi="GHEA Grapalat" w:cs="Sylfaen"/>
          <w:sz w:val="20"/>
          <w:szCs w:val="24"/>
          <w:vertAlign w:val="superscript"/>
          <w:lang w:val="hy-AM"/>
        </w:rPr>
        <w:t xml:space="preserve">, </w:t>
      </w:r>
      <w:r xmlns:w="http://schemas.openxmlformats.org/wordprocessingml/2006/main" w:rsidR="00532D6C" w:rsidRPr="00E84C88">
        <w:rPr>
          <w:rFonts w:ascii="Arial" w:eastAsia="Times New Roman" w:hAnsi="Arial" w:cs="Arial"/>
          <w:sz w:val="20"/>
          <w:szCs w:val="24"/>
          <w:vertAlign w:val="superscript"/>
          <w:lang w:val="hy-AM"/>
        </w:rPr>
        <w:t xml:space="preserve">name</w:t>
      </w:r>
      <w:r xmlns:w="http://schemas.openxmlformats.org/wordprocessingml/2006/main" w:rsidR="00532D6C" w:rsidRPr="00E84C88">
        <w:rPr>
          <w:rFonts w:ascii="GHEA Grapalat" w:eastAsia="Times New Roman" w:hAnsi="GHEA Grapalat" w:cs="Sylfaen"/>
          <w:sz w:val="20"/>
          <w:szCs w:val="24"/>
          <w:vertAlign w:val="superscript"/>
          <w:lang w:val="hy-AM"/>
        </w:rPr>
        <w:t xml:space="preserve"> </w:t>
      </w:r>
      <w:r xmlns:w="http://schemas.openxmlformats.org/wordprocessingml/2006/main" w:rsidR="00532D6C" w:rsidRPr="00E84C88">
        <w:rPr>
          <w:rFonts w:ascii="Arial" w:eastAsia="Times New Roman" w:hAnsi="Arial" w:cs="Arial"/>
          <w:sz w:val="20"/>
          <w:szCs w:val="24"/>
          <w:vertAlign w:val="superscript"/>
          <w:lang w:val="hy-AM"/>
        </w:rPr>
        <w:t xml:space="preserve">last name </w:t>
      </w:r>
      <w:r xmlns:w="http://schemas.openxmlformats.org/wordprocessingml/2006/main" w:rsidR="00532D6C" w:rsidRPr="00E84C88">
        <w:rPr>
          <w:rFonts w:ascii="GHEA Grapalat" w:eastAsia="Times New Roman" w:hAnsi="GHEA Grapalat" w:cs="Sylfaen"/>
          <w:sz w:val="20"/>
          <w:szCs w:val="24"/>
          <w:vertAlign w:val="superscript"/>
          <w:lang w:val="hy-AM"/>
        </w:rPr>
        <w:t xml:space="preserve">)</w:t>
      </w:r>
      <w:r xmlns:w="http://schemas.openxmlformats.org/wordprocessingml/2006/main" w:rsidR="00532D6C" w:rsidRPr="00E84C88">
        <w:rPr>
          <w:rFonts w:ascii="GHEA Grapalat" w:eastAsia="Times New Roman" w:hAnsi="GHEA Grapalat" w:cs="Sylfaen"/>
          <w:sz w:val="20"/>
          <w:szCs w:val="24"/>
          <w:vertAlign w:val="superscript"/>
          <w:lang w:val="hy-AM"/>
        </w:rPr>
        <w:tab xmlns:w="http://schemas.openxmlformats.org/wordprocessingml/2006/main"/>
      </w:r>
      <w:r xmlns:w="http://schemas.openxmlformats.org/wordprocessingml/2006/main" w:rsidR="00532D6C" w:rsidRPr="00E84C88">
        <w:rPr>
          <w:rFonts w:ascii="GHEA Grapalat" w:eastAsia="Times New Roman" w:hAnsi="GHEA Grapalat" w:cs="Sylfaen"/>
          <w:sz w:val="20"/>
          <w:szCs w:val="24"/>
          <w:vertAlign w:val="superscript"/>
          <w:lang w:val="hy-AM"/>
        </w:rPr>
        <w:tab xmlns:w="http://schemas.openxmlformats.org/wordprocessingml/2006/main"/>
      </w:r>
      <w:r xmlns:w="http://schemas.openxmlformats.org/wordprocessingml/2006/main">
        <w:rPr>
          <w:rFonts w:ascii="GHEA Grapalat" w:eastAsia="Times New Roman" w:hAnsi="GHEA Grapalat" w:cs="Sylfaen"/>
          <w:sz w:val="24"/>
          <w:szCs w:val="24"/>
          <w:vertAlign w:val="superscript"/>
          <w:lang w:val="hy-AM"/>
        </w:rPr>
        <w:t xml:space="preserve">                                          </w:t>
      </w:r>
      <w:r xmlns:w="http://schemas.openxmlformats.org/wordprocessingml/2006/main" w:rsidR="00532D6C" w:rsidRPr="00E84C88">
        <w:rPr>
          <w:rFonts w:ascii="Arial" w:eastAsia="Times New Roman" w:hAnsi="Arial" w:cs="Arial"/>
          <w:sz w:val="20"/>
          <w:szCs w:val="24"/>
          <w:vertAlign w:val="superscript"/>
          <w:lang w:val="hy-AM"/>
        </w:rPr>
        <w:t xml:space="preserve">signature</w:t>
      </w:r>
      <w:r xmlns:w="http://schemas.openxmlformats.org/wordprocessingml/2006/main" w:rsidR="00532D6C" w:rsidRPr="00E84C88">
        <w:rPr>
          <w:rFonts w:ascii="GHEA Grapalat" w:eastAsia="Times New Roman" w:hAnsi="GHEA Grapalat" w:cs="Sylfaen"/>
          <w:sz w:val="20"/>
          <w:szCs w:val="24"/>
          <w:lang w:val="hy-AM"/>
        </w:rPr>
        <w:t xml:space="preserve"> </w:t>
      </w:r>
    </w:p>
    <w:p w14:paraId="50508FF1" w14:textId="77777777" w:rsidR="00532D6C" w:rsidRPr="00E84C88" w:rsidRDefault="00532D6C" w:rsidP="00532D6C">
      <w:pPr>
        <w:spacing w:after="0" w:line="240" w:lineRule="auto"/>
        <w:jc w:val="right"/>
        <w:rPr>
          <w:rFonts w:ascii="GHEA Grapalat" w:eastAsia="Times New Roman" w:hAnsi="GHEA Grapalat" w:cs="Sylfaen"/>
          <w:sz w:val="20"/>
          <w:szCs w:val="24"/>
          <w:lang w:val="hy-AM"/>
        </w:rPr>
      </w:pPr>
    </w:p>
    <w:p w14:paraId="3DAEFEFF" w14:textId="77777777" w:rsidR="00532D6C" w:rsidRPr="00E84C88" w:rsidRDefault="00532D6C" w:rsidP="00532D6C">
      <w:pPr>
        <w:spacing w:after="0" w:line="240" w:lineRule="auto"/>
        <w:jc w:val="right"/>
        <w:rPr>
          <w:rFonts w:ascii="GHEA Grapalat" w:eastAsia="Times New Roman" w:hAnsi="GHEA Grapalat" w:cs="Sylfaen"/>
          <w:sz w:val="20"/>
          <w:szCs w:val="24"/>
          <w:lang w:val="hy-AM"/>
        </w:rPr>
      </w:pPr>
    </w:p>
    <w:p w14:paraId="7D794C6F"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Arial"/>
          <w:sz w:val="20"/>
          <w:szCs w:val="24"/>
          <w:lang w:val="hy-AM"/>
        </w:rPr>
      </w:pPr>
      <w:r xmlns:w="http://schemas.openxmlformats.org/wordprocessingml/2006/main" w:rsidRPr="00E84C88">
        <w:rPr>
          <w:rFonts w:ascii="Arial" w:eastAsia="Times New Roman" w:hAnsi="Arial" w:cs="Arial"/>
          <w:sz w:val="20"/>
          <w:szCs w:val="24"/>
          <w:lang w:val="hy-AM"/>
        </w:rPr>
        <w:t xml:space="preserve">K. </w:t>
      </w:r>
      <w:r xmlns:w="http://schemas.openxmlformats.org/wordprocessingml/2006/main" w:rsidRPr="00E84C88">
        <w:rPr>
          <w:rFonts w:ascii="Arial" w:eastAsia="Times New Roman" w:hAnsi="Arial" w:cs="Arial"/>
          <w:sz w:val="20"/>
          <w:szCs w:val="24"/>
          <w:lang w:val="hy-AM"/>
        </w:rPr>
        <w:t xml:space="preserve">T.</w:t>
      </w:r>
      <w:r xmlns:w="http://schemas.openxmlformats.org/wordprocessingml/2006/main" w:rsidRPr="00E84C88">
        <w:rPr>
          <w:rFonts w:ascii="GHEA Grapalat" w:eastAsia="Times New Roman" w:hAnsi="GHEA Grapalat" w:cs="Arial"/>
          <w:sz w:val="20"/>
          <w:szCs w:val="24"/>
          <w:lang w:val="hy-AM"/>
        </w:rPr>
        <w:t xml:space="preserve">​</w:t>
      </w:r>
      <w:r xmlns:w="http://schemas.openxmlformats.org/wordprocessingml/2006/main" w:rsidRPr="00E84C88">
        <w:rPr>
          <w:rFonts w:ascii="GHEA Grapalat" w:eastAsia="Times New Roman" w:hAnsi="GHEA Grapalat" w:cs="Arial"/>
          <w:sz w:val="20"/>
          <w:szCs w:val="24"/>
          <w:lang w:val="hy-AM"/>
        </w:rPr>
        <w:t xml:space="preserve">​</w:t>
      </w:r>
      <w:r xmlns:w="http://schemas.openxmlformats.org/wordprocessingml/2006/main" w:rsidRPr="00E84C88">
        <w:rPr>
          <w:rFonts w:ascii="GHEA Grapalat" w:eastAsia="Times New Roman" w:hAnsi="GHEA Grapalat" w:cs="Arial"/>
          <w:sz w:val="20"/>
          <w:szCs w:val="24"/>
          <w:lang w:val="hy-AM"/>
        </w:rPr>
        <w:tab xmlns:w="http://schemas.openxmlformats.org/wordprocessingml/2006/main"/>
      </w:r>
      <w:r xmlns:w="http://schemas.openxmlformats.org/wordprocessingml/2006/main" w:rsidRPr="00E84C88">
        <w:rPr>
          <w:rFonts w:ascii="GHEA Grapalat" w:eastAsia="Times New Roman" w:hAnsi="GHEA Grapalat" w:cs="Arial"/>
          <w:sz w:val="20"/>
          <w:szCs w:val="24"/>
          <w:lang w:val="hy-AM"/>
        </w:rPr>
        <w:tab xmlns:w="http://schemas.openxmlformats.org/wordprocessingml/2006/main"/>
      </w:r>
      <w:r xmlns:w="http://schemas.openxmlformats.org/wordprocessingml/2006/main" w:rsidRPr="00E84C88">
        <w:rPr>
          <w:rFonts w:ascii="GHEA Grapalat" w:eastAsia="Times New Roman" w:hAnsi="GHEA Grapalat" w:cs="Arial"/>
          <w:sz w:val="20"/>
          <w:szCs w:val="24"/>
          <w:lang w:val="hy-AM"/>
        </w:rPr>
        <w:t xml:space="preserve"> </w:t>
      </w:r>
    </w:p>
    <w:p w14:paraId="31762953" w14:textId="77777777" w:rsidR="00532D6C" w:rsidRPr="00E84C88" w:rsidRDefault="00532D6C" w:rsidP="00532D6C">
      <w:pPr>
        <w:spacing w:after="0" w:line="240" w:lineRule="auto"/>
        <w:jc w:val="right"/>
        <w:rPr>
          <w:rFonts w:ascii="GHEA Grapalat" w:eastAsia="Times New Roman" w:hAnsi="GHEA Grapalat" w:cs="Times New Roman"/>
          <w:sz w:val="20"/>
          <w:szCs w:val="24"/>
          <w:lang w:val="hy-AM"/>
        </w:rPr>
      </w:pPr>
    </w:p>
    <w:p w14:paraId="1D1C1751" w14:textId="77777777" w:rsidR="00532D6C" w:rsidRPr="00E84C88" w:rsidRDefault="00532D6C" w:rsidP="00532D6C">
      <w:pPr>
        <w:spacing w:after="0" w:line="240" w:lineRule="auto"/>
        <w:jc w:val="right"/>
        <w:rPr>
          <w:rFonts w:ascii="GHEA Grapalat" w:eastAsia="Times New Roman" w:hAnsi="GHEA Grapalat" w:cs="Times New Roman"/>
          <w:sz w:val="20"/>
          <w:szCs w:val="24"/>
          <w:lang w:val="hy-AM"/>
        </w:rPr>
      </w:pPr>
    </w:p>
    <w:p w14:paraId="59B740D0" w14:textId="77777777" w:rsidR="00532D6C" w:rsidRPr="00E84C88" w:rsidRDefault="00532D6C" w:rsidP="00532D6C">
      <w:pPr>
        <w:spacing w:after="0" w:line="240" w:lineRule="auto"/>
        <w:rPr>
          <w:rFonts w:ascii="GHEA Grapalat" w:eastAsia="Times New Roman" w:hAnsi="GHEA Grapalat" w:cs="Times New Roman"/>
          <w:sz w:val="16"/>
          <w:szCs w:val="16"/>
          <w:lang w:val="af-ZA" w:eastAsia="ru-RU"/>
        </w:rPr>
      </w:pPr>
    </w:p>
    <w:p w14:paraId="663E42DA"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7D97967C"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3B750577"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135F67CC"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4E1DAE1D"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63AD606E"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0D594A42"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358287D7"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6BA20FFB"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434BF7F6"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547461DF"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0FDB891F"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74282D52"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445F926F"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218178AE"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7EFF6234"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26677188"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697B45FF"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39392E70"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61B7609E"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530276BF"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20926610"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2B624423"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73DCC1C3"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770247E1"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2D8C6E43"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7F6ECCFD" w14:textId="77777777" w:rsidR="00E84C88" w:rsidRDefault="00E84C88" w:rsidP="00E84C88">
      <w:pPr>
        <w:keepNext/>
        <w:spacing w:after="0" w:line="240" w:lineRule="auto"/>
        <w:ind w:firstLine="708"/>
        <w:jc w:val="center"/>
        <w:outlineLvl w:val="2"/>
        <w:rPr>
          <w:rFonts w:ascii="Arial" w:eastAsia="Times New Roman" w:hAnsi="Arial" w:cs="Arial"/>
          <w:b/>
          <w:sz w:val="20"/>
          <w:szCs w:val="20"/>
          <w:lang w:val="hy-AM"/>
        </w:rPr>
      </w:pPr>
      <w:r>
        <w:rPr>
          <w:rFonts w:ascii="Arial" w:eastAsia="Times New Roman" w:hAnsi="Arial" w:cs="Arial"/>
          <w:b/>
          <w:sz w:val="20"/>
          <w:szCs w:val="20"/>
          <w:lang w:val="hy-AM"/>
        </w:rPr>
        <w:lastRenderedPageBreak/>
        <w:tab/>
      </w:r>
      <w:r>
        <w:rPr>
          <w:rFonts w:ascii="Arial" w:eastAsia="Times New Roman" w:hAnsi="Arial" w:cs="Arial"/>
          <w:b/>
          <w:sz w:val="20"/>
          <w:szCs w:val="20"/>
          <w:lang w:val="hy-AM"/>
        </w:rPr>
        <w:tab/>
      </w:r>
      <w:r>
        <w:rPr>
          <w:rFonts w:ascii="Arial" w:eastAsia="Times New Roman" w:hAnsi="Arial" w:cs="Arial"/>
          <w:b/>
          <w:sz w:val="20"/>
          <w:szCs w:val="20"/>
          <w:lang w:val="hy-AM"/>
        </w:rPr>
        <w:tab/>
      </w:r>
      <w:r>
        <w:rPr>
          <w:rFonts w:ascii="Arial" w:eastAsia="Times New Roman" w:hAnsi="Arial" w:cs="Arial"/>
          <w:b/>
          <w:sz w:val="20"/>
          <w:szCs w:val="20"/>
          <w:lang w:val="hy-AM"/>
        </w:rPr>
        <w:tab/>
      </w:r>
      <w:r>
        <w:rPr>
          <w:rFonts w:ascii="Arial" w:eastAsia="Times New Roman" w:hAnsi="Arial" w:cs="Arial"/>
          <w:b/>
          <w:sz w:val="20"/>
          <w:szCs w:val="20"/>
          <w:lang w:val="hy-AM"/>
        </w:rPr>
        <w:tab/>
      </w:r>
      <w:r>
        <w:rPr>
          <w:rFonts w:ascii="Arial" w:eastAsia="Times New Roman" w:hAnsi="Arial" w:cs="Arial"/>
          <w:b/>
          <w:sz w:val="20"/>
          <w:szCs w:val="20"/>
          <w:lang w:val="hy-AM"/>
        </w:rPr>
        <w:tab/>
      </w:r>
      <w:r>
        <w:rPr>
          <w:rFonts w:ascii="Arial" w:eastAsia="Times New Roman" w:hAnsi="Arial" w:cs="Arial"/>
          <w:b/>
          <w:sz w:val="20"/>
          <w:szCs w:val="20"/>
          <w:lang w:val="hy-AM"/>
        </w:rPr>
        <w:tab/>
      </w:r>
      <w:r>
        <w:rPr>
          <w:rFonts w:ascii="Arial" w:eastAsia="Times New Roman" w:hAnsi="Arial" w:cs="Arial"/>
          <w:b/>
          <w:sz w:val="20"/>
          <w:szCs w:val="20"/>
          <w:lang w:val="hy-AM"/>
        </w:rPr>
        <w:tab/>
      </w:r>
      <w:r>
        <w:rPr>
          <w:rFonts w:ascii="Arial" w:eastAsia="Times New Roman" w:hAnsi="Arial" w:cs="Arial"/>
          <w:b/>
          <w:sz w:val="20"/>
          <w:szCs w:val="20"/>
          <w:lang w:val="hy-AM"/>
        </w:rPr>
        <w:tab/>
      </w:r>
      <w:r>
        <w:rPr>
          <w:rFonts w:ascii="Arial" w:eastAsia="Times New Roman" w:hAnsi="Arial" w:cs="Arial"/>
          <w:b/>
          <w:sz w:val="20"/>
          <w:szCs w:val="20"/>
          <w:lang w:val="hy-AM"/>
        </w:rPr>
        <w:tab/>
      </w:r>
      <w:r>
        <w:rPr>
          <w:rFonts w:ascii="Arial" w:eastAsia="Times New Roman" w:hAnsi="Arial" w:cs="Arial"/>
          <w:b/>
          <w:sz w:val="20"/>
          <w:szCs w:val="20"/>
          <w:lang w:val="hy-AM"/>
        </w:rPr>
        <w:tab/>
      </w:r>
    </w:p>
    <w:p w14:paraId="78B64001" w14:textId="77777777" w:rsidR="00216751" w:rsidRDefault="00216751" w:rsidP="00E84C88">
      <w:pPr>
        <w:keepNext/>
        <w:spacing w:after="0" w:line="240" w:lineRule="auto"/>
        <w:ind w:firstLine="708"/>
        <w:jc w:val="center"/>
        <w:outlineLvl w:val="2"/>
        <w:rPr>
          <w:rFonts w:ascii="Arial" w:eastAsia="Times New Roman" w:hAnsi="Arial" w:cs="Arial"/>
          <w:sz w:val="20"/>
          <w:szCs w:val="20"/>
          <w:lang w:val="es-ES"/>
        </w:rPr>
      </w:pPr>
    </w:p>
    <w:p w14:paraId="02C24E11" w14:textId="77777777" w:rsidR="00216751" w:rsidRDefault="00216751" w:rsidP="00E84C88">
      <w:pPr>
        <w:keepNext/>
        <w:spacing w:after="0" w:line="240" w:lineRule="auto"/>
        <w:ind w:firstLine="708"/>
        <w:jc w:val="center"/>
        <w:outlineLvl w:val="2"/>
        <w:rPr>
          <w:rFonts w:ascii="Arial" w:eastAsia="Times New Roman" w:hAnsi="Arial" w:cs="Arial"/>
          <w:sz w:val="20"/>
          <w:szCs w:val="20"/>
          <w:lang w:val="es-ES"/>
        </w:rPr>
      </w:pPr>
    </w:p>
    <w:p w14:paraId="7339A4A2" w14:textId="77777777" w:rsidR="00216751" w:rsidRDefault="00216751" w:rsidP="00E84C88">
      <w:pPr>
        <w:keepNext/>
        <w:spacing w:after="0" w:line="240" w:lineRule="auto"/>
        <w:ind w:firstLine="708"/>
        <w:jc w:val="center"/>
        <w:outlineLvl w:val="2"/>
        <w:rPr>
          <w:rFonts w:ascii="Arial" w:eastAsia="Times New Roman" w:hAnsi="Arial" w:cs="Arial"/>
          <w:sz w:val="20"/>
          <w:szCs w:val="20"/>
          <w:lang w:val="es-ES"/>
        </w:rPr>
      </w:pPr>
    </w:p>
    <w:p w14:paraId="056DDF7B" w14:textId="77777777" w:rsidR="00216751" w:rsidRDefault="00216751" w:rsidP="00E84C88">
      <w:pPr>
        <w:keepNext/>
        <w:spacing w:after="0" w:line="240" w:lineRule="auto"/>
        <w:ind w:firstLine="708"/>
        <w:jc w:val="center"/>
        <w:outlineLvl w:val="2"/>
        <w:rPr>
          <w:rFonts w:ascii="Arial" w:eastAsia="Times New Roman" w:hAnsi="Arial" w:cs="Arial"/>
          <w:sz w:val="20"/>
          <w:szCs w:val="20"/>
          <w:lang w:val="es-ES"/>
        </w:rPr>
      </w:pPr>
    </w:p>
    <w:p w14:paraId="63232934" w14:textId="77777777" w:rsidR="00216751" w:rsidRDefault="00216751" w:rsidP="00E84C88">
      <w:pPr>
        <w:keepNext/>
        <w:spacing w:after="0" w:line="240" w:lineRule="auto"/>
        <w:ind w:firstLine="708"/>
        <w:jc w:val="center"/>
        <w:outlineLvl w:val="2"/>
        <w:rPr>
          <w:rFonts w:ascii="Arial" w:eastAsia="Times New Roman" w:hAnsi="Arial" w:cs="Arial"/>
          <w:sz w:val="20"/>
          <w:szCs w:val="20"/>
          <w:lang w:val="es-ES"/>
        </w:rPr>
      </w:pPr>
    </w:p>
    <w:p w14:paraId="56F0A095" w14:textId="77777777" w:rsidR="00216751" w:rsidRDefault="00216751" w:rsidP="00E84C88">
      <w:pPr>
        <w:keepNext/>
        <w:spacing w:after="0" w:line="240" w:lineRule="auto"/>
        <w:ind w:firstLine="708"/>
        <w:jc w:val="center"/>
        <w:outlineLvl w:val="2"/>
        <w:rPr>
          <w:rFonts w:ascii="Arial" w:eastAsia="Times New Roman" w:hAnsi="Arial" w:cs="Arial"/>
          <w:sz w:val="20"/>
          <w:szCs w:val="20"/>
          <w:lang w:val="es-ES"/>
        </w:rPr>
      </w:pPr>
    </w:p>
    <w:p w14:paraId="684D5529" w14:textId="77777777" w:rsidR="00216751" w:rsidRDefault="00216751" w:rsidP="00E84C88">
      <w:pPr>
        <w:keepNext/>
        <w:spacing w:after="0" w:line="240" w:lineRule="auto"/>
        <w:ind w:firstLine="708"/>
        <w:jc w:val="center"/>
        <w:outlineLvl w:val="2"/>
        <w:rPr>
          <w:rFonts w:ascii="Arial" w:eastAsia="Times New Roman" w:hAnsi="Arial" w:cs="Arial"/>
          <w:sz w:val="20"/>
          <w:szCs w:val="20"/>
          <w:lang w:val="es-ES"/>
        </w:rPr>
      </w:pPr>
    </w:p>
    <w:p w14:paraId="59236176" w14:textId="77777777" w:rsidR="00216751" w:rsidRDefault="00216751" w:rsidP="00E84C88">
      <w:pPr>
        <w:keepNext/>
        <w:spacing w:after="0" w:line="240" w:lineRule="auto"/>
        <w:ind w:firstLine="708"/>
        <w:jc w:val="center"/>
        <w:outlineLvl w:val="2"/>
        <w:rPr>
          <w:rFonts w:ascii="Arial" w:eastAsia="Times New Roman" w:hAnsi="Arial" w:cs="Arial"/>
          <w:sz w:val="20"/>
          <w:szCs w:val="20"/>
          <w:lang w:val="es-ES"/>
        </w:rPr>
      </w:pPr>
    </w:p>
    <w:p w14:paraId="3D5EC482" w14:textId="77777777" w:rsidR="00216751" w:rsidRDefault="00216751" w:rsidP="00E84C88">
      <w:pPr>
        <w:keepNext/>
        <w:spacing w:after="0" w:line="240" w:lineRule="auto"/>
        <w:ind w:firstLine="708"/>
        <w:jc w:val="center"/>
        <w:outlineLvl w:val="2"/>
        <w:rPr>
          <w:rFonts w:ascii="Arial" w:eastAsia="Times New Roman" w:hAnsi="Arial" w:cs="Arial"/>
          <w:sz w:val="20"/>
          <w:szCs w:val="20"/>
          <w:lang w:val="es-ES"/>
        </w:rPr>
      </w:pPr>
    </w:p>
    <w:p w14:paraId="58BAFF25" w14:textId="77777777" w:rsidR="00532D6C" w:rsidRPr="00E84C88" w:rsidRDefault="00532D6C" w:rsidP="00216751">
      <w:pPr xmlns:w="http://schemas.openxmlformats.org/wordprocessingml/2006/main">
        <w:keepNext/>
        <w:spacing w:after="0" w:line="240" w:lineRule="auto"/>
        <w:ind w:firstLine="708"/>
        <w:jc w:val="right"/>
        <w:outlineLvl w:val="2"/>
        <w:rPr>
          <w:rFonts w:ascii="Arial" w:eastAsia="Times New Roman" w:hAnsi="Arial" w:cs="Arial"/>
          <w:sz w:val="20"/>
          <w:szCs w:val="20"/>
          <w:lang w:val="es-ES"/>
        </w:rPr>
      </w:pPr>
      <w:r xmlns:w="http://schemas.openxmlformats.org/wordprocessingml/2006/main" w:rsidRPr="00E84C88">
        <w:rPr>
          <w:rFonts w:ascii="Arial" w:eastAsia="Times New Roman" w:hAnsi="Arial" w:cs="Arial"/>
          <w:sz w:val="20"/>
          <w:szCs w:val="20"/>
          <w:lang w:val="es-ES"/>
        </w:rPr>
        <w:t xml:space="preserve">Appendix 1.2**</w:t>
      </w:r>
    </w:p>
    <w:p w14:paraId="18DB0463" w14:textId="255A239A" w:rsidR="00532D6C" w:rsidRPr="00E84C88" w:rsidRDefault="00C4546D" w:rsidP="00532D6C">
      <w:pPr xmlns:w="http://schemas.openxmlformats.org/wordprocessingml/2006/main">
        <w:spacing w:after="0" w:line="240" w:lineRule="auto"/>
        <w:ind w:firstLine="567"/>
        <w:jc w:val="right"/>
        <w:rPr>
          <w:rFonts w:ascii="Arial" w:eastAsia="Times New Roman" w:hAnsi="Arial" w:cs="Arial"/>
          <w:sz w:val="20"/>
          <w:szCs w:val="20"/>
          <w:lang w:val="es-ES"/>
        </w:rPr>
      </w:pPr>
      <w:r xmlns:w="http://schemas.openxmlformats.org/wordprocessingml/2006/main">
        <w:rPr>
          <w:rFonts w:ascii="Arial" w:eastAsia="Times New Roman" w:hAnsi="Arial" w:cs="Arial"/>
          <w:sz w:val="20"/>
          <w:szCs w:val="20"/>
          <w:lang w:val="es-ES"/>
        </w:rPr>
        <w:t xml:space="preserve">LM-THKT-GHAPZB-25/09</w:t>
      </w:r>
      <w:r xmlns:w="http://schemas.openxmlformats.org/wordprocessingml/2006/main" w:rsidR="00216751">
        <w:rPr>
          <w:rFonts w:ascii="Arial" w:eastAsia="Times New Roman" w:hAnsi="Arial" w:cs="Arial"/>
          <w:sz w:val="20"/>
          <w:szCs w:val="20"/>
          <w:lang w:val="hy-AM"/>
        </w:rPr>
        <w:t xml:space="preserve"> </w:t>
      </w:r>
      <w:r xmlns:w="http://schemas.openxmlformats.org/wordprocessingml/2006/main" w:rsidR="00532D6C" w:rsidRPr="00E84C88">
        <w:rPr>
          <w:rFonts w:ascii="Arial" w:eastAsia="Times New Roman" w:hAnsi="Arial" w:cs="Arial"/>
          <w:sz w:val="20"/>
          <w:szCs w:val="20"/>
          <w:lang w:val="es-ES"/>
        </w:rPr>
        <w:t xml:space="preserve">with code</w:t>
      </w:r>
    </w:p>
    <w:p w14:paraId="25440A8E" w14:textId="77777777" w:rsidR="00532D6C" w:rsidRPr="00E84C88" w:rsidRDefault="00532D6C" w:rsidP="00532D6C">
      <w:pPr xmlns:w="http://schemas.openxmlformats.org/wordprocessingml/2006/main">
        <w:spacing w:after="0" w:line="240" w:lineRule="auto"/>
        <w:ind w:firstLine="567"/>
        <w:jc w:val="right"/>
        <w:rPr>
          <w:rFonts w:ascii="Arial" w:eastAsia="Times New Roman" w:hAnsi="Arial" w:cs="Arial"/>
          <w:sz w:val="20"/>
          <w:szCs w:val="20"/>
          <w:lang w:val="es-ES"/>
        </w:rPr>
      </w:pPr>
      <w:r xmlns:w="http://schemas.openxmlformats.org/wordprocessingml/2006/main" w:rsidRPr="00E84C88">
        <w:rPr>
          <w:rFonts w:ascii="Arial" w:eastAsia="Times New Roman" w:hAnsi="Arial" w:cs="Arial"/>
          <w:sz w:val="20"/>
          <w:szCs w:val="20"/>
          <w:lang w:val="es-ES"/>
        </w:rPr>
        <w:t xml:space="preserve">invitation to request a quote</w:t>
      </w:r>
    </w:p>
    <w:p w14:paraId="3E55B317" w14:textId="77777777" w:rsidR="00532D6C" w:rsidRPr="00E84C88" w:rsidRDefault="00532D6C" w:rsidP="00532D6C">
      <w:pPr>
        <w:spacing w:after="0" w:line="240" w:lineRule="auto"/>
        <w:jc w:val="right"/>
        <w:rPr>
          <w:rFonts w:ascii="Arial" w:eastAsia="Times New Roman" w:hAnsi="Arial" w:cs="Arial"/>
          <w:sz w:val="20"/>
          <w:szCs w:val="20"/>
          <w:lang w:val="es-ES"/>
        </w:rPr>
      </w:pPr>
    </w:p>
    <w:p w14:paraId="78C45A76" w14:textId="77777777" w:rsidR="00532D6C" w:rsidRPr="00E84C88" w:rsidRDefault="00532D6C" w:rsidP="00532D6C">
      <w:pPr xmlns:w="http://schemas.openxmlformats.org/wordprocessingml/2006/main">
        <w:spacing w:after="0" w:line="240" w:lineRule="auto"/>
        <w:jc w:val="center"/>
        <w:rPr>
          <w:rFonts w:ascii="Arial" w:eastAsia="Times New Roman" w:hAnsi="Arial" w:cs="Arial"/>
          <w:sz w:val="20"/>
          <w:szCs w:val="20"/>
          <w:lang w:val="es-ES"/>
        </w:rPr>
      </w:pPr>
      <w:r xmlns:w="http://schemas.openxmlformats.org/wordprocessingml/2006/main" w:rsidRPr="00E84C88">
        <w:rPr>
          <w:rFonts w:ascii="Arial" w:eastAsia="Times New Roman" w:hAnsi="Arial" w:cs="Arial"/>
          <w:sz w:val="20"/>
          <w:szCs w:val="20"/>
          <w:lang w:val="es-ES"/>
        </w:rPr>
        <w:t xml:space="preserve">FORM</w:t>
      </w:r>
    </w:p>
    <w:p w14:paraId="1FCF4A4B" w14:textId="77777777" w:rsidR="00532D6C" w:rsidRPr="00E84C88" w:rsidRDefault="00532D6C" w:rsidP="00532D6C">
      <w:pPr xmlns:w="http://schemas.openxmlformats.org/wordprocessingml/2006/main">
        <w:spacing w:after="0" w:line="240" w:lineRule="auto"/>
        <w:ind w:left="360" w:hanging="360"/>
        <w:jc w:val="center"/>
        <w:rPr>
          <w:rFonts w:ascii="Arial" w:eastAsia="Times New Roman" w:hAnsi="Arial" w:cs="Arial"/>
          <w:sz w:val="20"/>
          <w:szCs w:val="20"/>
          <w:lang w:val="es-ES"/>
        </w:rPr>
      </w:pPr>
      <w:r xmlns:w="http://schemas.openxmlformats.org/wordprocessingml/2006/main" w:rsidRPr="00E84C88">
        <w:rPr>
          <w:rFonts w:ascii="Arial" w:eastAsia="Times New Roman" w:hAnsi="Arial" w:cs="Arial"/>
          <w:sz w:val="20"/>
          <w:szCs w:val="20"/>
          <w:lang w:val="es-ES"/>
        </w:rPr>
        <w:t xml:space="preserve">STATEMENT ON BENEFICIARY OWNERS</w:t>
      </w:r>
    </w:p>
    <w:p w14:paraId="6E61E899" w14:textId="77777777" w:rsidR="00532D6C" w:rsidRPr="00E84C88" w:rsidRDefault="00532D6C" w:rsidP="00532D6C">
      <w:pPr>
        <w:spacing w:after="0" w:line="240" w:lineRule="auto"/>
        <w:ind w:left="360" w:hanging="360"/>
        <w:jc w:val="center"/>
        <w:rPr>
          <w:rFonts w:ascii="Arial" w:eastAsia="Times New Roman" w:hAnsi="Arial" w:cs="Arial"/>
          <w:sz w:val="20"/>
          <w:szCs w:val="20"/>
          <w:lang w:val="es-ES"/>
        </w:rPr>
      </w:pPr>
    </w:p>
    <w:p w14:paraId="3D252F1E" w14:textId="77777777" w:rsidR="00532D6C" w:rsidRPr="00E84C88" w:rsidRDefault="00532D6C" w:rsidP="00532D6C">
      <w:pPr xmlns:w="http://schemas.openxmlformats.org/wordprocessingml/2006/main">
        <w:numPr>
          <w:ilvl w:val="0"/>
          <w:numId w:val="28"/>
        </w:numPr>
        <w:pBdr>
          <w:top w:val="nil"/>
          <w:left w:val="nil"/>
          <w:bottom w:val="nil"/>
          <w:right w:val="nil"/>
          <w:between w:val="nil"/>
        </w:pBdr>
        <w:spacing w:after="0" w:line="240" w:lineRule="auto"/>
        <w:rPr>
          <w:rFonts w:ascii="Arial" w:eastAsia="Times New Roman" w:hAnsi="Arial" w:cs="Arial"/>
          <w:sz w:val="20"/>
          <w:szCs w:val="20"/>
          <w:lang w:val="es-ES"/>
        </w:rPr>
      </w:pPr>
      <w:r xmlns:w="http://schemas.openxmlformats.org/wordprocessingml/2006/main" w:rsidRPr="00E84C88">
        <w:rPr>
          <w:rFonts w:ascii="Arial" w:eastAsia="Times New Roman" w:hAnsi="Arial" w:cs="Arial"/>
          <w:sz w:val="20"/>
          <w:szCs w:val="20"/>
          <w:lang w:val="es-ES"/>
        </w:rPr>
        <w:t xml:space="preserve">The organization</w:t>
      </w:r>
    </w:p>
    <w:p w14:paraId="568D5D5A"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Arial" w:eastAsia="Times New Roman" w:hAnsi="Arial" w:cs="Arial"/>
          <w:sz w:val="20"/>
          <w:szCs w:val="20"/>
          <w:lang w:val="es-ES"/>
        </w:rPr>
      </w:pPr>
      <w:r xmlns:w="http://schemas.openxmlformats.org/wordprocessingml/2006/main" w:rsidRPr="00E84C88">
        <w:rPr>
          <w:rFonts w:ascii="Arial" w:eastAsia="Times New Roman" w:hAnsi="Arial" w:cs="Arial"/>
          <w:sz w:val="20"/>
          <w:szCs w:val="20"/>
          <w:lang w:val="es-ES"/>
        </w:rPr>
        <w:t xml:space="preserve">Organization details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32D6C" w:rsidRPr="00E84C88" w14:paraId="32A6D75D" w14:textId="77777777" w:rsidTr="00532D6C">
        <w:tc>
          <w:tcPr>
            <w:tcW w:w="2836" w:type="dxa"/>
            <w:shd w:val="clear" w:color="auto" w:fill="D9E2F3"/>
            <w:vAlign w:val="center"/>
          </w:tcPr>
          <w:p w14:paraId="08431C2B"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Arial" w:eastAsia="Times New Roman" w:hAnsi="Arial" w:cs="Arial"/>
                <w:sz w:val="20"/>
                <w:szCs w:val="20"/>
                <w:lang w:val="es-ES"/>
              </w:rPr>
            </w:pPr>
            <w:r xmlns:w="http://schemas.openxmlformats.org/wordprocessingml/2006/main" w:rsidRPr="00E84C88">
              <w:rPr>
                <w:rFonts w:ascii="Arial" w:eastAsia="Times New Roman" w:hAnsi="Arial" w:cs="Arial"/>
                <w:sz w:val="20"/>
                <w:szCs w:val="20"/>
                <w:lang w:val="es-ES"/>
              </w:rPr>
              <w:t xml:space="preserve">The name</w:t>
            </w:r>
          </w:p>
        </w:tc>
        <w:tc>
          <w:tcPr>
            <w:tcW w:w="6180" w:type="dxa"/>
            <w:vAlign w:val="center"/>
          </w:tcPr>
          <w:p w14:paraId="119C4244" w14:textId="77777777" w:rsidR="00532D6C" w:rsidRPr="00E84C88" w:rsidRDefault="00532D6C" w:rsidP="00532D6C">
            <w:pPr>
              <w:spacing w:before="240" w:after="240" w:line="240" w:lineRule="auto"/>
              <w:rPr>
                <w:rFonts w:ascii="Arial" w:eastAsia="Times New Roman" w:hAnsi="Arial" w:cs="Arial"/>
                <w:sz w:val="20"/>
                <w:szCs w:val="20"/>
                <w:lang w:val="es-ES"/>
              </w:rPr>
            </w:pPr>
          </w:p>
        </w:tc>
      </w:tr>
      <w:tr w:rsidR="00532D6C" w:rsidRPr="00E84C88" w14:paraId="4CCD000C" w14:textId="77777777" w:rsidTr="00532D6C">
        <w:tc>
          <w:tcPr>
            <w:tcW w:w="2836" w:type="dxa"/>
            <w:shd w:val="clear" w:color="auto" w:fill="D9E2F3"/>
            <w:vAlign w:val="center"/>
          </w:tcPr>
          <w:p w14:paraId="45A0C827"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Arial" w:eastAsia="Times New Roman" w:hAnsi="Arial" w:cs="Arial"/>
                <w:sz w:val="20"/>
                <w:szCs w:val="20"/>
                <w:lang w:val="es-ES"/>
              </w:rPr>
            </w:pPr>
            <w:r xmlns:w="http://schemas.openxmlformats.org/wordprocessingml/2006/main" w:rsidRPr="00E84C88">
              <w:rPr>
                <w:rFonts w:ascii="Arial" w:eastAsia="Times New Roman" w:hAnsi="Arial" w:cs="Arial"/>
                <w:sz w:val="20"/>
                <w:szCs w:val="20"/>
                <w:lang w:val="es-ES"/>
              </w:rPr>
              <w:t xml:space="preserve">Name in Latin letters</w:t>
            </w:r>
          </w:p>
        </w:tc>
        <w:tc>
          <w:tcPr>
            <w:tcW w:w="6180" w:type="dxa"/>
            <w:vAlign w:val="center"/>
          </w:tcPr>
          <w:p w14:paraId="442B50F1" w14:textId="77777777" w:rsidR="00532D6C" w:rsidRPr="00E84C88" w:rsidRDefault="00532D6C" w:rsidP="00532D6C">
            <w:pPr>
              <w:spacing w:before="240" w:after="240" w:line="240" w:lineRule="auto"/>
              <w:rPr>
                <w:rFonts w:ascii="Arial" w:eastAsia="Times New Roman" w:hAnsi="Arial" w:cs="Arial"/>
                <w:sz w:val="20"/>
                <w:szCs w:val="20"/>
                <w:lang w:val="es-ES"/>
              </w:rPr>
            </w:pPr>
          </w:p>
        </w:tc>
      </w:tr>
      <w:tr w:rsidR="00532D6C" w:rsidRPr="00E84C88" w14:paraId="0829CCC3" w14:textId="77777777" w:rsidTr="00532D6C">
        <w:tc>
          <w:tcPr>
            <w:tcW w:w="2836" w:type="dxa"/>
            <w:shd w:val="clear" w:color="auto" w:fill="D9E2F3"/>
            <w:vAlign w:val="center"/>
          </w:tcPr>
          <w:p w14:paraId="6F87A5AC"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Arial" w:eastAsia="Times New Roman" w:hAnsi="Arial" w:cs="Arial"/>
                <w:sz w:val="20"/>
                <w:szCs w:val="20"/>
                <w:lang w:val="es-ES"/>
              </w:rPr>
            </w:pPr>
            <w:r xmlns:w="http://schemas.openxmlformats.org/wordprocessingml/2006/main" w:rsidRPr="00E84C88">
              <w:rPr>
                <w:rFonts w:ascii="Arial" w:eastAsia="Times New Roman" w:hAnsi="Arial" w:cs="Arial"/>
                <w:sz w:val="20"/>
                <w:szCs w:val="20"/>
                <w:lang w:val="es-ES"/>
              </w:rPr>
              <w:t xml:space="preserve">State registration number</w:t>
            </w:r>
          </w:p>
        </w:tc>
        <w:tc>
          <w:tcPr>
            <w:tcW w:w="6180" w:type="dxa"/>
            <w:vAlign w:val="center"/>
          </w:tcPr>
          <w:p w14:paraId="41EBA51B" w14:textId="77777777" w:rsidR="00532D6C" w:rsidRPr="00E84C88" w:rsidRDefault="00532D6C" w:rsidP="00532D6C">
            <w:pPr>
              <w:spacing w:before="240" w:after="240" w:line="240" w:lineRule="auto"/>
              <w:rPr>
                <w:rFonts w:ascii="Arial" w:eastAsia="Times New Roman" w:hAnsi="Arial" w:cs="Arial"/>
                <w:sz w:val="20"/>
                <w:szCs w:val="20"/>
                <w:lang w:val="es-ES"/>
              </w:rPr>
            </w:pPr>
          </w:p>
        </w:tc>
      </w:tr>
      <w:tr w:rsidR="00532D6C" w:rsidRPr="00E84C88" w14:paraId="2E28C214" w14:textId="77777777" w:rsidTr="00532D6C">
        <w:tc>
          <w:tcPr>
            <w:tcW w:w="2836" w:type="dxa"/>
            <w:shd w:val="clear" w:color="auto" w:fill="D9E2F3"/>
            <w:vAlign w:val="center"/>
          </w:tcPr>
          <w:p w14:paraId="46A1010C"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Arial" w:eastAsia="Times New Roman" w:hAnsi="Arial" w:cs="Arial"/>
                <w:sz w:val="20"/>
                <w:szCs w:val="20"/>
                <w:lang w:val="es-ES"/>
              </w:rPr>
            </w:pPr>
            <w:r xmlns:w="http://schemas.openxmlformats.org/wordprocessingml/2006/main" w:rsidRPr="00E84C88">
              <w:rPr>
                <w:rFonts w:ascii="Arial" w:eastAsia="Times New Roman" w:hAnsi="Arial" w:cs="Arial"/>
                <w:sz w:val="20"/>
                <w:szCs w:val="20"/>
                <w:lang w:val="es-ES"/>
              </w:rPr>
              <w:t xml:space="preserve">Registration day, month, year</w:t>
            </w:r>
          </w:p>
        </w:tc>
        <w:tc>
          <w:tcPr>
            <w:tcW w:w="6180" w:type="dxa"/>
            <w:vAlign w:val="center"/>
          </w:tcPr>
          <w:p w14:paraId="29B209A5" w14:textId="77777777" w:rsidR="00532D6C" w:rsidRPr="00E84C88" w:rsidRDefault="00532D6C" w:rsidP="00532D6C">
            <w:pPr>
              <w:spacing w:before="240" w:after="240" w:line="240" w:lineRule="auto"/>
              <w:rPr>
                <w:rFonts w:ascii="Arial" w:eastAsia="Times New Roman" w:hAnsi="Arial" w:cs="Arial"/>
                <w:sz w:val="20"/>
                <w:szCs w:val="20"/>
                <w:lang w:val="es-ES"/>
              </w:rPr>
            </w:pPr>
          </w:p>
        </w:tc>
      </w:tr>
      <w:tr w:rsidR="00532D6C" w:rsidRPr="00E84C88" w14:paraId="4BDACA38" w14:textId="77777777" w:rsidTr="00532D6C">
        <w:tc>
          <w:tcPr>
            <w:tcW w:w="2836" w:type="dxa"/>
            <w:shd w:val="clear" w:color="auto" w:fill="D9E2F3"/>
            <w:vAlign w:val="center"/>
          </w:tcPr>
          <w:p w14:paraId="6CAA4983"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Arial" w:eastAsia="Times New Roman" w:hAnsi="Arial" w:cs="Arial"/>
                <w:sz w:val="20"/>
                <w:szCs w:val="20"/>
                <w:lang w:val="es-ES"/>
              </w:rPr>
            </w:pPr>
            <w:r xmlns:w="http://schemas.openxmlformats.org/wordprocessingml/2006/main" w:rsidRPr="00E84C88">
              <w:rPr>
                <w:rFonts w:ascii="Arial" w:eastAsia="Times New Roman" w:hAnsi="Arial" w:cs="Arial"/>
                <w:sz w:val="20"/>
                <w:szCs w:val="20"/>
                <w:lang w:val="es-ES"/>
              </w:rPr>
              <w:t xml:space="preserve">Registration address</w:t>
            </w:r>
          </w:p>
        </w:tc>
        <w:tc>
          <w:tcPr>
            <w:tcW w:w="6180" w:type="dxa"/>
            <w:vAlign w:val="center"/>
          </w:tcPr>
          <w:p w14:paraId="5BD31508" w14:textId="77777777" w:rsidR="00532D6C" w:rsidRPr="00E84C88" w:rsidRDefault="00532D6C" w:rsidP="00532D6C">
            <w:pPr>
              <w:spacing w:before="240" w:after="240" w:line="240" w:lineRule="auto"/>
              <w:rPr>
                <w:rFonts w:ascii="Arial" w:eastAsia="Times New Roman" w:hAnsi="Arial" w:cs="Arial"/>
                <w:sz w:val="20"/>
                <w:szCs w:val="20"/>
                <w:lang w:val="es-ES"/>
              </w:rPr>
            </w:pPr>
          </w:p>
        </w:tc>
      </w:tr>
      <w:tr w:rsidR="00532D6C" w:rsidRPr="00E84C88" w14:paraId="36E3E562" w14:textId="77777777" w:rsidTr="00532D6C">
        <w:tc>
          <w:tcPr>
            <w:tcW w:w="2836" w:type="dxa"/>
            <w:shd w:val="clear" w:color="auto" w:fill="D9E2F3"/>
            <w:vAlign w:val="center"/>
          </w:tcPr>
          <w:p w14:paraId="238C98EB"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Arial" w:eastAsia="Times New Roman" w:hAnsi="Arial" w:cs="Arial"/>
                <w:sz w:val="20"/>
                <w:szCs w:val="20"/>
                <w:lang w:val="es-ES"/>
              </w:rPr>
            </w:pPr>
            <w:r xmlns:w="http://schemas.openxmlformats.org/wordprocessingml/2006/main" w:rsidRPr="00E84C88">
              <w:rPr>
                <w:rFonts w:ascii="Arial" w:eastAsia="Times New Roman" w:hAnsi="Arial" w:cs="Arial"/>
                <w:sz w:val="20"/>
                <w:szCs w:val="20"/>
                <w:lang w:val="es-ES"/>
              </w:rPr>
              <w:t xml:space="preserve">State of registration</w:t>
            </w:r>
          </w:p>
        </w:tc>
        <w:tc>
          <w:tcPr>
            <w:tcW w:w="6180" w:type="dxa"/>
            <w:vAlign w:val="center"/>
          </w:tcPr>
          <w:p w14:paraId="63D3294A" w14:textId="77777777" w:rsidR="00532D6C" w:rsidRPr="00E84C88" w:rsidRDefault="00532D6C" w:rsidP="00532D6C">
            <w:pPr>
              <w:spacing w:before="240" w:after="240" w:line="240" w:lineRule="auto"/>
              <w:rPr>
                <w:rFonts w:ascii="Arial" w:eastAsia="Times New Roman" w:hAnsi="Arial" w:cs="Arial"/>
                <w:sz w:val="20"/>
                <w:szCs w:val="20"/>
                <w:lang w:val="es-ES"/>
              </w:rPr>
            </w:pPr>
          </w:p>
        </w:tc>
      </w:tr>
      <w:tr w:rsidR="00532D6C" w:rsidRPr="00E84C88" w14:paraId="6C616A97" w14:textId="77777777" w:rsidTr="00532D6C">
        <w:tc>
          <w:tcPr>
            <w:tcW w:w="2836" w:type="dxa"/>
            <w:shd w:val="clear" w:color="auto" w:fill="D9E2F3"/>
            <w:vAlign w:val="center"/>
          </w:tcPr>
          <w:p w14:paraId="5FE3B0D9"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Arial" w:eastAsia="Times New Roman" w:hAnsi="Arial" w:cs="Arial"/>
                <w:sz w:val="20"/>
                <w:szCs w:val="20"/>
                <w:lang w:val="es-ES"/>
              </w:rPr>
            </w:pPr>
            <w:r xmlns:w="http://schemas.openxmlformats.org/wordprocessingml/2006/main" w:rsidRPr="00E84C88">
              <w:rPr>
                <w:rFonts w:ascii="Arial" w:eastAsia="Times New Roman" w:hAnsi="Arial" w:cs="Arial"/>
                <w:sz w:val="20"/>
                <w:szCs w:val="20"/>
                <w:lang w:val="es-ES"/>
              </w:rPr>
              <w:t xml:space="preserve">Name and surname of the head of the executive body</w:t>
            </w:r>
          </w:p>
        </w:tc>
        <w:tc>
          <w:tcPr>
            <w:tcW w:w="6180" w:type="dxa"/>
            <w:vAlign w:val="center"/>
          </w:tcPr>
          <w:p w14:paraId="3D046347" w14:textId="77777777" w:rsidR="00532D6C" w:rsidRPr="00E84C88" w:rsidRDefault="00532D6C" w:rsidP="00532D6C">
            <w:pPr>
              <w:spacing w:before="240" w:after="240" w:line="240" w:lineRule="auto"/>
              <w:rPr>
                <w:rFonts w:ascii="Arial" w:eastAsia="Times New Roman" w:hAnsi="Arial" w:cs="Arial"/>
                <w:sz w:val="20"/>
                <w:szCs w:val="20"/>
                <w:lang w:val="es-ES"/>
              </w:rPr>
            </w:pPr>
          </w:p>
        </w:tc>
      </w:tr>
    </w:tbl>
    <w:p w14:paraId="70430DDA"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Arial" w:eastAsia="Times New Roman" w:hAnsi="Arial" w:cs="Arial"/>
          <w:sz w:val="20"/>
          <w:szCs w:val="20"/>
          <w:lang w:val="es-ES"/>
        </w:rPr>
      </w:pPr>
      <w:r xmlns:w="http://schemas.openxmlformats.org/wordprocessingml/2006/main" w:rsidRPr="00E84C88">
        <w:rPr>
          <w:rFonts w:ascii="Arial" w:eastAsia="Times New Roman" w:hAnsi="Arial" w:cs="Arial"/>
          <w:sz w:val="20"/>
          <w:szCs w:val="20"/>
          <w:lang w:val="es-ES"/>
        </w:rPr>
        <w:t xml:space="preserve">Person submitting the declaration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32D6C" w:rsidRPr="00C4546D" w14:paraId="6EE3D961" w14:textId="77777777" w:rsidTr="00532D6C">
        <w:tc>
          <w:tcPr>
            <w:tcW w:w="2835" w:type="dxa"/>
            <w:shd w:val="clear" w:color="auto" w:fill="D9E2F3"/>
            <w:vAlign w:val="center"/>
          </w:tcPr>
          <w:p w14:paraId="57774CB8"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Arial" w:eastAsia="Times New Roman" w:hAnsi="Arial" w:cs="Arial"/>
                <w:sz w:val="20"/>
                <w:szCs w:val="20"/>
                <w:lang w:val="es-ES"/>
              </w:rPr>
            </w:pPr>
            <w:r xmlns:w="http://schemas.openxmlformats.org/wordprocessingml/2006/main" w:rsidRPr="00E84C88">
              <w:rPr>
                <w:rFonts w:ascii="Arial" w:eastAsia="Times New Roman" w:hAnsi="Arial" w:cs="Arial"/>
                <w:sz w:val="20"/>
                <w:szCs w:val="20"/>
                <w:lang w:val="es-ES"/>
              </w:rPr>
              <w:t xml:space="preserve">Name and surname of the person submitting the declaration</w:t>
            </w:r>
          </w:p>
        </w:tc>
        <w:tc>
          <w:tcPr>
            <w:tcW w:w="6180" w:type="dxa"/>
            <w:vAlign w:val="center"/>
          </w:tcPr>
          <w:p w14:paraId="16C717AC" w14:textId="77777777" w:rsidR="00532D6C" w:rsidRPr="00E84C88" w:rsidRDefault="00532D6C" w:rsidP="00532D6C">
            <w:pPr>
              <w:spacing w:before="240" w:after="240" w:line="240" w:lineRule="auto"/>
              <w:rPr>
                <w:rFonts w:ascii="Arial" w:eastAsia="Times New Roman" w:hAnsi="Arial" w:cs="Arial"/>
                <w:sz w:val="20"/>
                <w:szCs w:val="20"/>
                <w:lang w:val="es-ES"/>
              </w:rPr>
            </w:pPr>
          </w:p>
        </w:tc>
      </w:tr>
      <w:tr w:rsidR="00532D6C" w:rsidRPr="00E84C88" w14:paraId="505BF03D" w14:textId="77777777" w:rsidTr="00532D6C">
        <w:tc>
          <w:tcPr>
            <w:tcW w:w="2835" w:type="dxa"/>
            <w:shd w:val="clear" w:color="auto" w:fill="D9E2F3"/>
            <w:vAlign w:val="center"/>
          </w:tcPr>
          <w:p w14:paraId="36174B69"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Arial" w:eastAsia="Times New Roman" w:hAnsi="Arial" w:cs="Arial"/>
                <w:sz w:val="20"/>
                <w:szCs w:val="20"/>
                <w:lang w:val="es-ES"/>
              </w:rPr>
            </w:pPr>
            <w:r xmlns:w="http://schemas.openxmlformats.org/wordprocessingml/2006/main" w:rsidRPr="00E84C88">
              <w:rPr>
                <w:rFonts w:ascii="Arial" w:eastAsia="Times New Roman" w:hAnsi="Arial" w:cs="Arial"/>
                <w:sz w:val="20"/>
                <w:szCs w:val="20"/>
                <w:lang w:val="es-ES"/>
              </w:rPr>
              <w:t xml:space="preserve">Position of the person submitting the declaration</w:t>
            </w:r>
          </w:p>
        </w:tc>
        <w:tc>
          <w:tcPr>
            <w:tcW w:w="6180" w:type="dxa"/>
            <w:vAlign w:val="center"/>
          </w:tcPr>
          <w:p w14:paraId="36B4C7A6" w14:textId="77777777" w:rsidR="00532D6C" w:rsidRPr="00E84C88" w:rsidRDefault="00532D6C" w:rsidP="00532D6C">
            <w:pPr>
              <w:spacing w:before="240" w:after="240" w:line="240" w:lineRule="auto"/>
              <w:rPr>
                <w:rFonts w:ascii="Arial" w:eastAsia="Times New Roman" w:hAnsi="Arial" w:cs="Arial"/>
                <w:sz w:val="20"/>
                <w:szCs w:val="20"/>
                <w:lang w:val="es-ES"/>
              </w:rPr>
            </w:pPr>
          </w:p>
        </w:tc>
      </w:tr>
    </w:tbl>
    <w:p w14:paraId="721C3231"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Arial" w:eastAsia="Times New Roman" w:hAnsi="Arial" w:cs="Arial"/>
          <w:sz w:val="20"/>
          <w:szCs w:val="20"/>
          <w:lang w:val="es-ES"/>
        </w:rPr>
      </w:pPr>
      <w:r xmlns:w="http://schemas.openxmlformats.org/wordprocessingml/2006/main" w:rsidRPr="00E84C88">
        <w:rPr>
          <w:rFonts w:ascii="Arial" w:eastAsia="Times New Roman" w:hAnsi="Arial" w:cs="Arial"/>
          <w:sz w:val="20"/>
          <w:szCs w:val="20"/>
          <w:lang w:val="es-ES"/>
        </w:rPr>
        <w:t xml:space="preserve">Submission of the declaration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32D6C" w:rsidRPr="00C4546D" w14:paraId="37616CB2" w14:textId="77777777" w:rsidTr="00532D6C">
        <w:tc>
          <w:tcPr>
            <w:tcW w:w="2835" w:type="dxa"/>
            <w:shd w:val="clear" w:color="auto" w:fill="D9E2F3"/>
            <w:vAlign w:val="center"/>
          </w:tcPr>
          <w:p w14:paraId="3EBE806E" w14:textId="77777777" w:rsidR="00532D6C" w:rsidRPr="00C9392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s-ES"/>
              </w:rPr>
            </w:pPr>
            <w:r xmlns:w="http://schemas.openxmlformats.org/wordprocessingml/2006/main" w:rsidRPr="00E84C88">
              <w:rPr>
                <w:rFonts w:ascii="Arial" w:eastAsia="GHEA Grapalat" w:hAnsi="Arial" w:cs="Arial"/>
                <w:color w:val="000000"/>
                <w:sz w:val="24"/>
                <w:szCs w:val="24"/>
                <w:lang w:val="en-US"/>
              </w:rPr>
              <w:t xml:space="preserve">Declaration</w:t>
            </w:r>
            <w:r xmlns:w="http://schemas.openxmlformats.org/wordprocessingml/2006/main" w:rsidRPr="00C93928">
              <w:rPr>
                <w:rFonts w:ascii="GHEA Grapalat" w:eastAsia="GHEA Grapalat" w:hAnsi="GHEA Grapalat" w:cs="GHEA Grapalat"/>
                <w:color w:val="000000"/>
                <w:sz w:val="24"/>
                <w:szCs w:val="24"/>
                <w:lang w:val="es-ES"/>
              </w:rPr>
              <w:t xml:space="preserve"> </w:t>
            </w:r>
            <w:r xmlns:w="http://schemas.openxmlformats.org/wordprocessingml/2006/main" w:rsidRPr="00E84C88">
              <w:rPr>
                <w:rFonts w:ascii="Arial" w:eastAsia="GHEA Grapalat" w:hAnsi="Arial" w:cs="Arial"/>
                <w:color w:val="000000"/>
                <w:sz w:val="24"/>
                <w:szCs w:val="24"/>
                <w:lang w:val="en-US"/>
              </w:rPr>
              <w:t xml:space="preserve">signing</w:t>
            </w:r>
            <w:r xmlns:w="http://schemas.openxmlformats.org/wordprocessingml/2006/main" w:rsidRPr="00C93928">
              <w:rPr>
                <w:rFonts w:ascii="GHEA Grapalat" w:eastAsia="GHEA Grapalat" w:hAnsi="GHEA Grapalat" w:cs="GHEA Grapalat"/>
                <w:color w:val="000000"/>
                <w:sz w:val="24"/>
                <w:szCs w:val="24"/>
                <w:lang w:val="es-ES"/>
              </w:rPr>
              <w:t xml:space="preserve"> </w:t>
            </w:r>
            <w:r xmlns:w="http://schemas.openxmlformats.org/wordprocessingml/2006/main" w:rsidRPr="00E84C88">
              <w:rPr>
                <w:rFonts w:ascii="Arial" w:eastAsia="GHEA Grapalat" w:hAnsi="Arial" w:cs="Arial"/>
                <w:color w:val="000000"/>
                <w:sz w:val="24"/>
                <w:szCs w:val="24"/>
                <w:lang w:val="en-US"/>
              </w:rPr>
              <w:t xml:space="preserve">day </w:t>
            </w:r>
            <w:r xmlns:w="http://schemas.openxmlformats.org/wordprocessingml/2006/main" w:rsidRPr="00C93928">
              <w:rPr>
                <w:rFonts w:ascii="GHEA Grapalat" w:eastAsia="GHEA Grapalat" w:hAnsi="GHEA Grapalat" w:cs="GHEA Grapalat"/>
                <w:color w:val="000000"/>
                <w:sz w:val="24"/>
                <w:szCs w:val="24"/>
                <w:lang w:val="es-ES"/>
              </w:rPr>
              <w:t xml:space="preserve">, </w:t>
            </w:r>
            <w:r xmlns:w="http://schemas.openxmlformats.org/wordprocessingml/2006/main" w:rsidRPr="00E84C88">
              <w:rPr>
                <w:rFonts w:ascii="Arial" w:eastAsia="GHEA Grapalat" w:hAnsi="Arial" w:cs="Arial"/>
                <w:color w:val="000000"/>
                <w:sz w:val="24"/>
                <w:szCs w:val="24"/>
                <w:lang w:val="en-US"/>
              </w:rPr>
              <w:t xml:space="preserve">month </w:t>
            </w:r>
            <w:r xmlns:w="http://schemas.openxmlformats.org/wordprocessingml/2006/main" w:rsidRPr="00C93928">
              <w:rPr>
                <w:rFonts w:ascii="GHEA Grapalat" w:eastAsia="GHEA Grapalat" w:hAnsi="GHEA Grapalat" w:cs="GHEA Grapalat"/>
                <w:color w:val="000000"/>
                <w:sz w:val="24"/>
                <w:szCs w:val="24"/>
                <w:lang w:val="es-ES"/>
              </w:rPr>
              <w:t xml:space="preserve">, </w:t>
            </w:r>
            <w:r xmlns:w="http://schemas.openxmlformats.org/wordprocessingml/2006/main" w:rsidRPr="00E84C88">
              <w:rPr>
                <w:rFonts w:ascii="Arial" w:eastAsia="GHEA Grapalat" w:hAnsi="Arial" w:cs="Arial"/>
                <w:color w:val="000000"/>
                <w:sz w:val="24"/>
                <w:szCs w:val="24"/>
                <w:lang w:val="en-US"/>
              </w:rPr>
              <w:t xml:space="preserve">year</w:t>
            </w:r>
          </w:p>
        </w:tc>
        <w:tc>
          <w:tcPr>
            <w:tcW w:w="6180" w:type="dxa"/>
            <w:vAlign w:val="center"/>
          </w:tcPr>
          <w:p w14:paraId="2D51D4E7" w14:textId="77777777" w:rsidR="00532D6C" w:rsidRPr="00C93928" w:rsidRDefault="00532D6C" w:rsidP="00532D6C">
            <w:pPr>
              <w:spacing w:before="240" w:after="240" w:line="240" w:lineRule="auto"/>
              <w:rPr>
                <w:rFonts w:ascii="GHEA Grapalat" w:eastAsia="GHEA Grapalat" w:hAnsi="GHEA Grapalat" w:cs="GHEA Grapalat"/>
                <w:sz w:val="24"/>
                <w:szCs w:val="24"/>
                <w:lang w:val="es-ES"/>
              </w:rPr>
            </w:pPr>
          </w:p>
        </w:tc>
      </w:tr>
      <w:tr w:rsidR="00532D6C" w:rsidRPr="00E84C88" w14:paraId="15BF3DA3" w14:textId="77777777" w:rsidTr="00532D6C">
        <w:tc>
          <w:tcPr>
            <w:tcW w:w="2835" w:type="dxa"/>
            <w:shd w:val="clear" w:color="auto" w:fill="D9E2F3"/>
            <w:vAlign w:val="center"/>
          </w:tcPr>
          <w:p w14:paraId="2F93CD25"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Declaration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lastRenderedPageBreak xmlns:w="http://schemas.openxmlformats.org/wordprocessingml/2006/main"/>
            </w:r>
            <w:r xmlns:w="http://schemas.openxmlformats.org/wordprocessingml/2006/main" w:rsidRPr="00E84C88">
              <w:rPr>
                <w:rFonts w:ascii="Arial" w:eastAsia="GHEA Grapalat" w:hAnsi="Arial" w:cs="Arial"/>
                <w:color w:val="000000"/>
                <w:sz w:val="24"/>
                <w:szCs w:val="24"/>
                <w:lang w:val="en-US"/>
              </w:rPr>
              <w:t xml:space="preserve">pages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number</w:t>
            </w:r>
          </w:p>
        </w:tc>
        <w:tc>
          <w:tcPr>
            <w:tcW w:w="6180" w:type="dxa"/>
            <w:vAlign w:val="center"/>
          </w:tcPr>
          <w:p w14:paraId="5431CE2C"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0964DF26" w14:textId="77777777" w:rsidTr="00532D6C">
        <w:tc>
          <w:tcPr>
            <w:tcW w:w="2835" w:type="dxa"/>
            <w:shd w:val="clear" w:color="auto" w:fill="D9E2F3"/>
            <w:vAlign w:val="center"/>
          </w:tcPr>
          <w:p w14:paraId="64AC4CE9"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lastRenderedPageBreak xmlns:w="http://schemas.openxmlformats.org/wordprocessingml/2006/main"/>
            </w:r>
            <w:r xmlns:w="http://schemas.openxmlformats.org/wordprocessingml/2006/main" w:rsidRPr="00E84C88">
              <w:rPr>
                <w:rFonts w:ascii="Arial" w:eastAsia="GHEA Grapalat" w:hAnsi="Arial" w:cs="Arial"/>
                <w:color w:val="000000"/>
                <w:sz w:val="24"/>
                <w:szCs w:val="24"/>
                <w:lang w:val="en-US"/>
              </w:rPr>
              <w:t xml:space="preserve">The statement</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presenting</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person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signature</w:t>
            </w:r>
          </w:p>
        </w:tc>
        <w:tc>
          <w:tcPr>
            <w:tcW w:w="6180" w:type="dxa"/>
            <w:vAlign w:val="center"/>
          </w:tcPr>
          <w:p w14:paraId="410F7769"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bl>
    <w:p w14:paraId="7DD16CC6" w14:textId="77777777" w:rsidR="00532D6C" w:rsidRPr="00E84C88" w:rsidRDefault="00532D6C" w:rsidP="00532D6C">
      <w:pPr>
        <w:spacing w:after="0" w:line="240" w:lineRule="auto"/>
        <w:rPr>
          <w:rFonts w:ascii="GHEA Grapalat" w:eastAsia="GHEA Grapalat" w:hAnsi="GHEA Grapalat" w:cs="GHEA Grapalat"/>
          <w:sz w:val="24"/>
          <w:szCs w:val="24"/>
          <w:lang w:val="en-US"/>
        </w:rPr>
      </w:pPr>
    </w:p>
    <w:p w14:paraId="6646DC11" w14:textId="77777777" w:rsidR="00532D6C" w:rsidRPr="00E84C88" w:rsidRDefault="00532D6C" w:rsidP="00532D6C">
      <w:pPr xmlns:w="http://schemas.openxmlformats.org/wordprocessingml/2006/main">
        <w:numPr>
          <w:ilvl w:val="0"/>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b/>
          <w:color w:val="000000"/>
          <w:sz w:val="24"/>
          <w:szCs w:val="24"/>
          <w:lang w:val="en-US"/>
        </w:rPr>
        <w:t xml:space="preserve">Stocks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b/>
          <w:color w:val="000000"/>
          <w:sz w:val="24"/>
          <w:szCs w:val="24"/>
          <w:lang w:val="en-US"/>
        </w:rPr>
        <w:t xml:space="preserve">listing</w:t>
      </w:r>
      <w:r xmlns:w="http://schemas.openxmlformats.org/wordprocessingml/2006/main" w:rsidRPr="00E84C88">
        <w:rPr>
          <w:rFonts w:ascii="GHEA Grapalat" w:eastAsia="GHEA Grapalat" w:hAnsi="GHEA Grapalat" w:cs="GHEA Grapalat"/>
          <w:b/>
          <w:color w:val="000000"/>
          <w:sz w:val="24"/>
          <w:szCs w:val="24"/>
          <w:lang w:val="en-US"/>
        </w:rPr>
        <w:t xml:space="preserve"> </w:t>
      </w:r>
      <w:r xmlns:w="http://schemas.openxmlformats.org/wordprocessingml/2006/main" w:rsidRPr="00E84C88">
        <w:rPr>
          <w:rFonts w:ascii="Arial" w:eastAsia="GHEA Grapalat" w:hAnsi="Arial" w:cs="Arial"/>
          <w:b/>
          <w:color w:val="000000"/>
          <w:sz w:val="24"/>
          <w:szCs w:val="24"/>
          <w:lang w:val="en-US"/>
        </w:rPr>
        <w:t xml:space="preserve">data</w:t>
      </w:r>
    </w:p>
    <w:p w14:paraId="477566FF"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Stocks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listing</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32D6C" w:rsidRPr="00E84C88" w14:paraId="484EAE87" w14:textId="77777777" w:rsidTr="00532D6C">
        <w:tc>
          <w:tcPr>
            <w:tcW w:w="2835" w:type="dxa"/>
            <w:shd w:val="clear" w:color="auto" w:fill="D9E2F3"/>
            <w:vAlign w:val="center"/>
          </w:tcPr>
          <w:p w14:paraId="7DFD10E9"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Stock</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stock exchange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name</w:t>
            </w:r>
          </w:p>
        </w:tc>
        <w:tc>
          <w:tcPr>
            <w:tcW w:w="6180" w:type="dxa"/>
            <w:vAlign w:val="center"/>
          </w:tcPr>
          <w:p w14:paraId="707EB766"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55442FFA" w14:textId="77777777" w:rsidTr="00532D6C">
        <w:tc>
          <w:tcPr>
            <w:tcW w:w="2835" w:type="dxa"/>
            <w:shd w:val="clear" w:color="auto" w:fill="D9E2F3"/>
            <w:vAlign w:val="center"/>
          </w:tcPr>
          <w:p w14:paraId="0D8A4F3B"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The link</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on the stock exchange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available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to the documents</w:t>
            </w:r>
          </w:p>
        </w:tc>
        <w:tc>
          <w:tcPr>
            <w:tcW w:w="6180" w:type="dxa"/>
            <w:vAlign w:val="center"/>
          </w:tcPr>
          <w:p w14:paraId="0E0E4A47"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bl>
    <w:p w14:paraId="33F16DC7"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The organization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supervisor</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legal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person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32D6C" w:rsidRPr="00E84C88" w14:paraId="3D498146" w14:textId="77777777" w:rsidTr="00532D6C">
        <w:tc>
          <w:tcPr>
            <w:tcW w:w="2835" w:type="dxa"/>
            <w:shd w:val="clear" w:color="auto" w:fill="D9E2F3"/>
            <w:vAlign w:val="center"/>
          </w:tcPr>
          <w:p w14:paraId="500D2A9B"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The name</w:t>
            </w:r>
          </w:p>
        </w:tc>
        <w:tc>
          <w:tcPr>
            <w:tcW w:w="6180" w:type="dxa"/>
            <w:vAlign w:val="center"/>
          </w:tcPr>
          <w:p w14:paraId="242868CF"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3A1D689A" w14:textId="77777777" w:rsidTr="00532D6C">
        <w:tc>
          <w:tcPr>
            <w:tcW w:w="2835" w:type="dxa"/>
            <w:shd w:val="clear" w:color="auto" w:fill="D9E2F3"/>
            <w:vAlign w:val="center"/>
          </w:tcPr>
          <w:p w14:paraId="47F13D7C"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The name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Latin alphabet</w:t>
            </w:r>
          </w:p>
        </w:tc>
        <w:tc>
          <w:tcPr>
            <w:tcW w:w="6180" w:type="dxa"/>
            <w:vAlign w:val="center"/>
          </w:tcPr>
          <w:p w14:paraId="0CD09CD6"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6F142A60" w14:textId="77777777" w:rsidTr="00532D6C">
        <w:tc>
          <w:tcPr>
            <w:tcW w:w="2835" w:type="dxa"/>
            <w:shd w:val="clear" w:color="auto" w:fill="D9E2F3"/>
            <w:vAlign w:val="center"/>
          </w:tcPr>
          <w:p w14:paraId="1542B1E4"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State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registration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number</w:t>
            </w:r>
          </w:p>
        </w:tc>
        <w:tc>
          <w:tcPr>
            <w:tcW w:w="6180" w:type="dxa"/>
            <w:vAlign w:val="center"/>
          </w:tcPr>
          <w:p w14:paraId="3AAF386B"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6C764506" w14:textId="77777777" w:rsidTr="00532D6C">
        <w:tc>
          <w:tcPr>
            <w:tcW w:w="2835" w:type="dxa"/>
            <w:shd w:val="clear" w:color="auto" w:fill="D9E2F3"/>
            <w:vAlign w:val="center"/>
          </w:tcPr>
          <w:p w14:paraId="73AA85FB"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Registration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day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month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year</w:t>
            </w:r>
          </w:p>
        </w:tc>
        <w:tc>
          <w:tcPr>
            <w:tcW w:w="6180" w:type="dxa"/>
            <w:vAlign w:val="center"/>
          </w:tcPr>
          <w:p w14:paraId="6FE2D79B"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1EF89C50" w14:textId="77777777" w:rsidTr="00532D6C">
        <w:tc>
          <w:tcPr>
            <w:tcW w:w="2835" w:type="dxa"/>
            <w:shd w:val="clear" w:color="auto" w:fill="D9E2F3"/>
            <w:vAlign w:val="center"/>
          </w:tcPr>
          <w:p w14:paraId="1042F0CB"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Registration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address</w:t>
            </w:r>
          </w:p>
        </w:tc>
        <w:tc>
          <w:tcPr>
            <w:tcW w:w="6180" w:type="dxa"/>
            <w:vAlign w:val="center"/>
          </w:tcPr>
          <w:p w14:paraId="731C47BA"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1FA99E1E" w14:textId="77777777" w:rsidTr="00532D6C">
        <w:tc>
          <w:tcPr>
            <w:tcW w:w="2835" w:type="dxa"/>
            <w:shd w:val="clear" w:color="auto" w:fill="D9E2F3"/>
            <w:vAlign w:val="center"/>
          </w:tcPr>
          <w:p w14:paraId="429178B6"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Registration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the state</w:t>
            </w:r>
          </w:p>
        </w:tc>
        <w:tc>
          <w:tcPr>
            <w:tcW w:w="6180" w:type="dxa"/>
            <w:vAlign w:val="center"/>
          </w:tcPr>
          <w:p w14:paraId="61D0BB2D"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03E23D97" w14:textId="77777777" w:rsidTr="00532D6C">
        <w:tc>
          <w:tcPr>
            <w:tcW w:w="2835" w:type="dxa"/>
            <w:shd w:val="clear" w:color="auto" w:fill="D9E2F3"/>
            <w:vAlign w:val="center"/>
          </w:tcPr>
          <w:p w14:paraId="4923A689"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xmlns:w="http://schemas.openxmlformats.org/wordprocessingml/2006/main" w:rsidRPr="00E84C88">
              <w:rPr>
                <w:rFonts w:ascii="Arial" w:eastAsia="GHEA Grapalat" w:hAnsi="Arial" w:cs="Arial"/>
                <w:color w:val="000000"/>
                <w:sz w:val="24"/>
                <w:szCs w:val="24"/>
                <w:lang w:val="en-US"/>
              </w:rPr>
              <w:t xml:space="preserve">Executive</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body</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leader</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name</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and</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last name</w:t>
            </w:r>
          </w:p>
        </w:tc>
        <w:tc>
          <w:tcPr>
            <w:tcW w:w="6180" w:type="dxa"/>
            <w:vAlign w:val="center"/>
          </w:tcPr>
          <w:p w14:paraId="77B8B41A" w14:textId="77777777" w:rsidR="00532D6C" w:rsidRPr="00E84C88" w:rsidRDefault="00532D6C" w:rsidP="00532D6C">
            <w:pPr>
              <w:spacing w:before="240" w:after="240" w:line="240" w:lineRule="auto"/>
              <w:rPr>
                <w:rFonts w:ascii="GHEA Grapalat" w:eastAsia="GHEA Grapalat" w:hAnsi="GHEA Grapalat" w:cs="GHEA Grapalat"/>
                <w:sz w:val="24"/>
                <w:szCs w:val="24"/>
              </w:rPr>
            </w:pPr>
          </w:p>
        </w:tc>
      </w:tr>
    </w:tbl>
    <w:p w14:paraId="19616BF3"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iCs/>
          <w:sz w:val="24"/>
          <w:szCs w:val="24"/>
          <w:lang w:val="en-US"/>
        </w:rPr>
      </w:pPr>
      <w:r xmlns:w="http://schemas.openxmlformats.org/wordprocessingml/2006/main" w:rsidRPr="00E84C88">
        <w:rPr>
          <w:rFonts w:ascii="Arial" w:eastAsia="GHEA Grapalat" w:hAnsi="Arial" w:cs="Arial"/>
          <w:iCs/>
          <w:sz w:val="24"/>
          <w:szCs w:val="24"/>
          <w:lang w:val="en-US"/>
        </w:rPr>
        <w:t xml:space="preserve">Control</w:t>
      </w:r>
      <w:r xmlns:w="http://schemas.openxmlformats.org/wordprocessingml/2006/main" w:rsidRPr="00E84C88">
        <w:rPr>
          <w:rFonts w:ascii="GHEA Grapalat" w:eastAsia="GHEA Grapalat" w:hAnsi="GHEA Grapalat" w:cs="GHEA Grapalat"/>
          <w:iCs/>
          <w:sz w:val="24"/>
          <w:szCs w:val="24"/>
          <w:lang w:val="en-US"/>
        </w:rPr>
        <w:t xml:space="preserve"> </w:t>
      </w:r>
      <w:r xmlns:w="http://schemas.openxmlformats.org/wordprocessingml/2006/main" w:rsidRPr="00E84C88">
        <w:rPr>
          <w:rFonts w:ascii="Arial" w:eastAsia="GHEA Grapalat" w:hAnsi="Arial" w:cs="Arial"/>
          <w:iCs/>
          <w:sz w:val="24"/>
          <w:szCs w:val="24"/>
          <w:lang w:val="en-US"/>
        </w:rPr>
        <w:t xml:space="preserve">level</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32D6C" w:rsidRPr="00E84C88" w14:paraId="4AE56738" w14:textId="77777777" w:rsidTr="00532D6C">
        <w:tc>
          <w:tcPr>
            <w:tcW w:w="2836" w:type="dxa"/>
            <w:shd w:val="clear" w:color="auto" w:fill="D9E2F3"/>
            <w:vAlign w:val="center"/>
          </w:tcPr>
          <w:p w14:paraId="4977158E"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Participation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size </w:t>
            </w:r>
            <w:r xmlns:w="http://schemas.openxmlformats.org/wordprocessingml/2006/main" w:rsidRPr="00E84C88">
              <w:rPr>
                <w:rFonts w:ascii="GHEA Grapalat" w:eastAsia="GHEA Grapalat" w:hAnsi="GHEA Grapalat" w:cs="GHEA Grapalat"/>
                <w:color w:val="000000"/>
                <w:sz w:val="24"/>
                <w:szCs w:val="24"/>
                <w:lang w:val="en-US"/>
              </w:rPr>
              <w:t xml:space="preserve">( </w:t>
            </w:r>
            <w:proofErr xmlns:w="http://schemas.openxmlformats.org/wordprocessingml/2006/main" w:type="gramStart"/>
            <w:r xmlns:w="http://schemas.openxmlformats.org/wordprocessingml/2006/main" w:rsidRPr="00E84C88">
              <w:rPr>
                <w:rFonts w:ascii="GHEA Grapalat" w:eastAsia="GHEA Grapalat" w:hAnsi="GHEA Grapalat" w:cs="GHEA Grapalat"/>
                <w:color w:val="000000"/>
                <w:sz w:val="24"/>
                <w:szCs w:val="24"/>
                <w:lang w:val="en-US"/>
              </w:rPr>
              <w:t xml:space="preserve">% </w:t>
            </w:r>
            <w:proofErr xmlns:w="http://schemas.openxmlformats.org/wordprocessingml/2006/main" w:type="gramEnd"/>
            <w:r xmlns:w="http://schemas.openxmlformats.org/wordprocessingml/2006/main" w:rsidRPr="00E84C88">
              <w:rPr>
                <w:rFonts w:ascii="GHEA Grapalat" w:eastAsia="GHEA Grapalat" w:hAnsi="GHEA Grapalat" w:cs="GHEA Grapalat"/>
                <w:color w:val="000000"/>
                <w:sz w:val="24"/>
                <w:szCs w:val="24"/>
                <w:lang w:val="en-US"/>
              </w:rPr>
              <w:t xml:space="preserve">)</w:t>
            </w:r>
          </w:p>
        </w:tc>
        <w:tc>
          <w:tcPr>
            <w:tcW w:w="6178" w:type="dxa"/>
            <w:vAlign w:val="center"/>
          </w:tcPr>
          <w:p w14:paraId="7882BEFA"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45E7FA38" w14:textId="77777777" w:rsidTr="00532D6C">
        <w:tc>
          <w:tcPr>
            <w:tcW w:w="2836" w:type="dxa"/>
            <w:shd w:val="clear" w:color="auto" w:fill="D9E2F3"/>
            <w:vAlign w:val="center"/>
          </w:tcPr>
          <w:p w14:paraId="5DB5A67C"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lastRenderedPageBreak xmlns:w="http://schemas.openxmlformats.org/wordprocessingml/2006/main"/>
            </w:r>
            <w:r xmlns:w="http://schemas.openxmlformats.org/wordprocessingml/2006/main" w:rsidRPr="00E84C88">
              <w:rPr>
                <w:rFonts w:ascii="Arial" w:eastAsia="GHEA Grapalat" w:hAnsi="Arial" w:cs="Arial"/>
                <w:color w:val="000000"/>
                <w:sz w:val="24"/>
                <w:szCs w:val="24"/>
                <w:lang w:val="en-US"/>
              </w:rPr>
              <w:t xml:space="preserve">Participation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type</w:t>
            </w:r>
          </w:p>
        </w:tc>
        <w:tc>
          <w:tcPr>
            <w:tcW w:w="6178" w:type="dxa"/>
            <w:vAlign w:val="center"/>
          </w:tcPr>
          <w:p w14:paraId="1CC0C667"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lang w:val="en-US"/>
              </w:rPr>
            </w:pPr>
            <w:r xmlns:w="http://schemas.openxmlformats.org/wordprocessingml/2006/main" w:rsidRPr="00E84C88">
              <w:rPr>
                <w:rFonts w:ascii="Segoe UI Symbol" w:eastAsia="MS Mincho" w:hAnsi="Segoe UI Symbol" w:cs="Segoe UI Symbol"/>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p>
          <w:p w14:paraId="2A8831B7"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lang w:val="en-US"/>
              </w:rPr>
            </w:pPr>
            <w:r xmlns:w="http://schemas.openxmlformats.org/wordprocessingml/2006/main" w:rsidRPr="00E84C88">
              <w:rPr>
                <w:rFonts w:ascii="Segoe UI Symbol" w:eastAsia="MS Mincho" w:hAnsi="Segoe UI Symbol" w:cs="Segoe UI Symbol"/>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Indirect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p>
        </w:tc>
      </w:tr>
    </w:tbl>
    <w:p w14:paraId="6F770DC8" w14:textId="77777777" w:rsidR="00532D6C" w:rsidRPr="00E84C88" w:rsidRDefault="00532D6C" w:rsidP="00532D6C">
      <w:pPr xmlns:w="http://schemas.openxmlformats.org/wordprocessingml/2006/main">
        <w:numPr>
          <w:ilvl w:val="0"/>
          <w:numId w:val="28"/>
        </w:numPr>
        <w:pBdr>
          <w:top w:val="nil"/>
          <w:left w:val="nil"/>
          <w:bottom w:val="nil"/>
          <w:right w:val="nil"/>
          <w:between w:val="nil"/>
        </w:pBdr>
        <w:spacing w:after="0" w:line="240" w:lineRule="auto"/>
        <w:rPr>
          <w:rFonts w:ascii="GHEA Grapalat" w:eastAsia="GHEA Grapalat" w:hAnsi="GHEA Grapalat" w:cs="GHEA Grapalat"/>
          <w:b/>
          <w:color w:val="000000"/>
          <w:sz w:val="24"/>
          <w:szCs w:val="24"/>
        </w:rPr>
      </w:pPr>
      <w:r xmlns:w="http://schemas.openxmlformats.org/wordprocessingml/2006/main" w:rsidRPr="00E84C88">
        <w:rPr>
          <w:rFonts w:ascii="Arial" w:eastAsia="GHEA Grapalat" w:hAnsi="Arial" w:cs="Arial"/>
          <w:b/>
          <w:color w:val="000000"/>
          <w:sz w:val="24"/>
          <w:szCs w:val="24"/>
          <w:lang w:val="en-US"/>
        </w:rPr>
        <w:t xml:space="preserve">State </w:t>
      </w:r>
      <w:r xmlns:w="http://schemas.openxmlformats.org/wordprocessingml/2006/main" w:rsidRPr="00E84C88">
        <w:rPr>
          <w:rFonts w:ascii="GHEA Grapalat" w:eastAsia="GHEA Grapalat" w:hAnsi="GHEA Grapalat" w:cs="GHEA Grapalat"/>
          <w:b/>
          <w:color w:val="000000"/>
          <w:sz w:val="24"/>
          <w:szCs w:val="24"/>
        </w:rPr>
        <w:t xml:space="preserve">, </w:t>
      </w:r>
      <w:r xmlns:w="http://schemas.openxmlformats.org/wordprocessingml/2006/main" w:rsidRPr="00E84C88">
        <w:rPr>
          <w:rFonts w:ascii="Arial" w:eastAsia="GHEA Grapalat" w:hAnsi="Arial" w:cs="Arial"/>
          <w:b/>
          <w:color w:val="000000"/>
          <w:sz w:val="24"/>
          <w:szCs w:val="24"/>
          <w:lang w:val="en-US"/>
        </w:rPr>
        <w:t xml:space="preserve">community</w:t>
      </w:r>
      <w:r xmlns:w="http://schemas.openxmlformats.org/wordprocessingml/2006/main" w:rsidRPr="00E84C88">
        <w:rPr>
          <w:rFonts w:ascii="GHEA Grapalat" w:eastAsia="GHEA Grapalat" w:hAnsi="GHEA Grapalat" w:cs="GHEA Grapalat"/>
          <w:b/>
          <w:color w:val="000000"/>
          <w:sz w:val="24"/>
          <w:szCs w:val="24"/>
        </w:rPr>
        <w:t xml:space="preserve"> </w:t>
      </w:r>
      <w:r xmlns:w="http://schemas.openxmlformats.org/wordprocessingml/2006/main" w:rsidRPr="00E84C88">
        <w:rPr>
          <w:rFonts w:ascii="Arial" w:eastAsia="GHEA Grapalat" w:hAnsi="Arial" w:cs="Arial"/>
          <w:b/>
          <w:color w:val="000000"/>
          <w:sz w:val="24"/>
          <w:szCs w:val="24"/>
          <w:lang w:val="en-US"/>
        </w:rPr>
        <w:t xml:space="preserve">or</w:t>
      </w:r>
      <w:r xmlns:w="http://schemas.openxmlformats.org/wordprocessingml/2006/main" w:rsidRPr="00E84C88">
        <w:rPr>
          <w:rFonts w:ascii="GHEA Grapalat" w:eastAsia="GHEA Grapalat" w:hAnsi="GHEA Grapalat" w:cs="GHEA Grapalat"/>
          <w:b/>
          <w:color w:val="000000"/>
          <w:sz w:val="24"/>
          <w:szCs w:val="24"/>
        </w:rPr>
        <w:t xml:space="preserve"> </w:t>
      </w:r>
      <w:r xmlns:w="http://schemas.openxmlformats.org/wordprocessingml/2006/main" w:rsidRPr="00E84C88">
        <w:rPr>
          <w:rFonts w:ascii="Arial" w:eastAsia="GHEA Grapalat" w:hAnsi="Arial" w:cs="Arial"/>
          <w:b/>
          <w:color w:val="000000"/>
          <w:sz w:val="24"/>
          <w:szCs w:val="24"/>
          <w:lang w:val="en-US"/>
        </w:rPr>
        <w:t xml:space="preserve">international</w:t>
      </w:r>
      <w:r xmlns:w="http://schemas.openxmlformats.org/wordprocessingml/2006/main" w:rsidRPr="00E84C88">
        <w:rPr>
          <w:rFonts w:ascii="GHEA Grapalat" w:eastAsia="GHEA Grapalat" w:hAnsi="GHEA Grapalat" w:cs="GHEA Grapalat"/>
          <w:b/>
          <w:color w:val="000000"/>
          <w:sz w:val="24"/>
          <w:szCs w:val="24"/>
        </w:rPr>
        <w:t xml:space="preserve"> </w:t>
      </w:r>
      <w:r xmlns:w="http://schemas.openxmlformats.org/wordprocessingml/2006/main" w:rsidRPr="00E84C88">
        <w:rPr>
          <w:rFonts w:ascii="Arial" w:eastAsia="GHEA Grapalat" w:hAnsi="Arial" w:cs="Arial"/>
          <w:b/>
          <w:color w:val="000000"/>
          <w:sz w:val="24"/>
          <w:szCs w:val="24"/>
          <w:lang w:val="en-US"/>
        </w:rPr>
        <w:t xml:space="preserve">organization</w:t>
      </w:r>
      <w:r xmlns:w="http://schemas.openxmlformats.org/wordprocessingml/2006/main" w:rsidRPr="00E84C88">
        <w:rPr>
          <w:rFonts w:ascii="GHEA Grapalat" w:eastAsia="GHEA Grapalat" w:hAnsi="GHEA Grapalat" w:cs="GHEA Grapalat"/>
          <w:b/>
          <w:color w:val="000000"/>
          <w:sz w:val="24"/>
          <w:szCs w:val="24"/>
        </w:rPr>
        <w:t xml:space="preserve"> </w:t>
      </w:r>
      <w:r xmlns:w="http://schemas.openxmlformats.org/wordprocessingml/2006/main" w:rsidRPr="00E84C88">
        <w:rPr>
          <w:rFonts w:ascii="Arial" w:eastAsia="GHEA Grapalat" w:hAnsi="Arial" w:cs="Arial"/>
          <w:b/>
          <w:color w:val="000000"/>
          <w:sz w:val="24"/>
          <w:szCs w:val="24"/>
          <w:lang w:val="en-US"/>
        </w:rPr>
        <w:t xml:space="preserve">participation</w:t>
      </w:r>
    </w:p>
    <w:p w14:paraId="4558B0E2"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State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or</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community</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participation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32D6C" w:rsidRPr="00E84C88" w14:paraId="15DD5632" w14:textId="77777777" w:rsidTr="00532D6C">
        <w:tc>
          <w:tcPr>
            <w:tcW w:w="2837" w:type="dxa"/>
            <w:shd w:val="clear" w:color="auto" w:fill="D9E2F3"/>
            <w:vAlign w:val="center"/>
          </w:tcPr>
          <w:p w14:paraId="7686B86C"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State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name</w:t>
            </w:r>
          </w:p>
        </w:tc>
        <w:tc>
          <w:tcPr>
            <w:tcW w:w="6180" w:type="dxa"/>
            <w:vAlign w:val="center"/>
          </w:tcPr>
          <w:p w14:paraId="295DFDC6"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10A28AF2" w14:textId="77777777" w:rsidTr="00532D6C">
        <w:tc>
          <w:tcPr>
            <w:tcW w:w="2837" w:type="dxa"/>
            <w:shd w:val="clear" w:color="auto" w:fill="D9E2F3"/>
            <w:vAlign w:val="center"/>
          </w:tcPr>
          <w:p w14:paraId="674077A8"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Community</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name</w:t>
            </w:r>
          </w:p>
        </w:tc>
        <w:tc>
          <w:tcPr>
            <w:tcW w:w="6180" w:type="dxa"/>
            <w:vAlign w:val="center"/>
          </w:tcPr>
          <w:p w14:paraId="2F3B4A6A"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0E35B6D3" w14:textId="77777777" w:rsidTr="00532D6C">
        <w:tc>
          <w:tcPr>
            <w:tcW w:w="2837" w:type="dxa"/>
            <w:shd w:val="clear" w:color="auto" w:fill="D9E2F3"/>
            <w:vAlign w:val="center"/>
          </w:tcPr>
          <w:p w14:paraId="46B90F80"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Participation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size </w:t>
            </w:r>
            <w:r xmlns:w="http://schemas.openxmlformats.org/wordprocessingml/2006/main" w:rsidRPr="00E84C88">
              <w:rPr>
                <w:rFonts w:ascii="GHEA Grapalat" w:eastAsia="GHEA Grapalat" w:hAnsi="GHEA Grapalat" w:cs="GHEA Grapalat"/>
                <w:color w:val="000000"/>
                <w:sz w:val="24"/>
                <w:szCs w:val="24"/>
                <w:lang w:val="en-US"/>
              </w:rPr>
              <w:t xml:space="preserve">( </w:t>
            </w:r>
            <w:proofErr xmlns:w="http://schemas.openxmlformats.org/wordprocessingml/2006/main" w:type="gramStart"/>
            <w:r xmlns:w="http://schemas.openxmlformats.org/wordprocessingml/2006/main" w:rsidRPr="00E84C88">
              <w:rPr>
                <w:rFonts w:ascii="GHEA Grapalat" w:eastAsia="GHEA Grapalat" w:hAnsi="GHEA Grapalat" w:cs="GHEA Grapalat"/>
                <w:color w:val="000000"/>
                <w:sz w:val="24"/>
                <w:szCs w:val="24"/>
                <w:lang w:val="en-US"/>
              </w:rPr>
              <w:t xml:space="preserve">% </w:t>
            </w:r>
            <w:proofErr xmlns:w="http://schemas.openxmlformats.org/wordprocessingml/2006/main" w:type="gramEnd"/>
            <w:r xmlns:w="http://schemas.openxmlformats.org/wordprocessingml/2006/main" w:rsidRPr="00E84C88">
              <w:rPr>
                <w:rFonts w:ascii="GHEA Grapalat" w:eastAsia="GHEA Grapalat" w:hAnsi="GHEA Grapalat" w:cs="GHEA Grapalat"/>
                <w:color w:val="000000"/>
                <w:sz w:val="24"/>
                <w:szCs w:val="24"/>
                <w:lang w:val="en-US"/>
              </w:rPr>
              <w:t xml:space="preserve">)</w:t>
            </w:r>
          </w:p>
        </w:tc>
        <w:tc>
          <w:tcPr>
            <w:tcW w:w="6180" w:type="dxa"/>
            <w:vAlign w:val="center"/>
          </w:tcPr>
          <w:p w14:paraId="44947412"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62C8AE9F" w14:textId="77777777" w:rsidTr="00532D6C">
        <w:tc>
          <w:tcPr>
            <w:tcW w:w="2837" w:type="dxa"/>
            <w:shd w:val="clear" w:color="auto" w:fill="D9E2F3"/>
            <w:vAlign w:val="center"/>
          </w:tcPr>
          <w:p w14:paraId="3DB37FCA"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Participation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type</w:t>
            </w:r>
          </w:p>
        </w:tc>
        <w:tc>
          <w:tcPr>
            <w:tcW w:w="6180" w:type="dxa"/>
            <w:vAlign w:val="center"/>
          </w:tcPr>
          <w:p w14:paraId="2A3A38A2"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lang w:val="en-US"/>
              </w:rPr>
            </w:pPr>
            <w:r xmlns:w="http://schemas.openxmlformats.org/wordprocessingml/2006/main" w:rsidRPr="00E84C88">
              <w:rPr>
                <w:rFonts w:ascii="Segoe UI Symbol" w:eastAsia="MS Mincho" w:hAnsi="Segoe UI Symbol" w:cs="Segoe UI Symbol"/>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p>
          <w:p w14:paraId="169B66EF"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lang w:val="en-US"/>
              </w:rPr>
            </w:pPr>
            <w:r xmlns:w="http://schemas.openxmlformats.org/wordprocessingml/2006/main" w:rsidRPr="00E84C88">
              <w:rPr>
                <w:rFonts w:ascii="Segoe UI Symbol" w:eastAsia="MS Mincho" w:hAnsi="Segoe UI Symbol" w:cs="Segoe UI Symbol"/>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Indirect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p>
        </w:tc>
      </w:tr>
    </w:tbl>
    <w:p w14:paraId="47DFF4C2"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International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organization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participation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32D6C" w:rsidRPr="00E84C88" w14:paraId="6A8EBC30" w14:textId="77777777" w:rsidTr="00532D6C">
        <w:tc>
          <w:tcPr>
            <w:tcW w:w="2837" w:type="dxa"/>
            <w:shd w:val="clear" w:color="auto" w:fill="D9E2F3"/>
            <w:vAlign w:val="center"/>
          </w:tcPr>
          <w:p w14:paraId="75BD9F00"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International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organization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name</w:t>
            </w:r>
          </w:p>
        </w:tc>
        <w:tc>
          <w:tcPr>
            <w:tcW w:w="6180" w:type="dxa"/>
            <w:vAlign w:val="center"/>
          </w:tcPr>
          <w:p w14:paraId="0689ABC1"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30C7E610" w14:textId="77777777" w:rsidTr="00532D6C">
        <w:tc>
          <w:tcPr>
            <w:tcW w:w="2837" w:type="dxa"/>
            <w:shd w:val="clear" w:color="auto" w:fill="D9E2F3"/>
            <w:vAlign w:val="center"/>
          </w:tcPr>
          <w:p w14:paraId="00D67CAB"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International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organization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name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Latin alphabet</w:t>
            </w:r>
          </w:p>
        </w:tc>
        <w:tc>
          <w:tcPr>
            <w:tcW w:w="6180" w:type="dxa"/>
            <w:vAlign w:val="center"/>
          </w:tcPr>
          <w:p w14:paraId="3F796FEE"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6C8E9965" w14:textId="77777777" w:rsidTr="00532D6C">
        <w:tc>
          <w:tcPr>
            <w:tcW w:w="2837" w:type="dxa"/>
            <w:shd w:val="clear" w:color="auto" w:fill="D9E2F3"/>
            <w:vAlign w:val="center"/>
          </w:tcPr>
          <w:p w14:paraId="7FD1C8A1"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Participation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size </w:t>
            </w:r>
            <w:r xmlns:w="http://schemas.openxmlformats.org/wordprocessingml/2006/main" w:rsidRPr="00E84C88">
              <w:rPr>
                <w:rFonts w:ascii="GHEA Grapalat" w:eastAsia="GHEA Grapalat" w:hAnsi="GHEA Grapalat" w:cs="GHEA Grapalat"/>
                <w:color w:val="000000"/>
                <w:sz w:val="24"/>
                <w:szCs w:val="24"/>
                <w:lang w:val="en-US"/>
              </w:rPr>
              <w:t xml:space="preserve">( </w:t>
            </w:r>
            <w:proofErr xmlns:w="http://schemas.openxmlformats.org/wordprocessingml/2006/main" w:type="gramStart"/>
            <w:r xmlns:w="http://schemas.openxmlformats.org/wordprocessingml/2006/main" w:rsidRPr="00E84C88">
              <w:rPr>
                <w:rFonts w:ascii="GHEA Grapalat" w:eastAsia="GHEA Grapalat" w:hAnsi="GHEA Grapalat" w:cs="GHEA Grapalat"/>
                <w:color w:val="000000"/>
                <w:sz w:val="24"/>
                <w:szCs w:val="24"/>
                <w:lang w:val="en-US"/>
              </w:rPr>
              <w:t xml:space="preserve">% </w:t>
            </w:r>
            <w:proofErr xmlns:w="http://schemas.openxmlformats.org/wordprocessingml/2006/main" w:type="gramEnd"/>
            <w:r xmlns:w="http://schemas.openxmlformats.org/wordprocessingml/2006/main" w:rsidRPr="00E84C88">
              <w:rPr>
                <w:rFonts w:ascii="GHEA Grapalat" w:eastAsia="GHEA Grapalat" w:hAnsi="GHEA Grapalat" w:cs="GHEA Grapalat"/>
                <w:color w:val="000000"/>
                <w:sz w:val="24"/>
                <w:szCs w:val="24"/>
                <w:lang w:val="en-US"/>
              </w:rPr>
              <w:t xml:space="preserve">)</w:t>
            </w:r>
          </w:p>
        </w:tc>
        <w:tc>
          <w:tcPr>
            <w:tcW w:w="6180" w:type="dxa"/>
            <w:vAlign w:val="center"/>
          </w:tcPr>
          <w:p w14:paraId="2E0ABA02"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36EA2E5B" w14:textId="77777777" w:rsidTr="00532D6C">
        <w:tc>
          <w:tcPr>
            <w:tcW w:w="2837" w:type="dxa"/>
            <w:shd w:val="clear" w:color="auto" w:fill="D9E2F3"/>
            <w:vAlign w:val="center"/>
          </w:tcPr>
          <w:p w14:paraId="359F9A26"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Participation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type</w:t>
            </w:r>
          </w:p>
        </w:tc>
        <w:tc>
          <w:tcPr>
            <w:tcW w:w="6180" w:type="dxa"/>
            <w:vAlign w:val="center"/>
          </w:tcPr>
          <w:p w14:paraId="46E9715B"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lang w:val="en-US"/>
              </w:rPr>
            </w:pPr>
            <w:r xmlns:w="http://schemas.openxmlformats.org/wordprocessingml/2006/main" w:rsidRPr="00E84C88">
              <w:rPr>
                <w:rFonts w:ascii="Segoe UI Symbol" w:eastAsia="MS Mincho" w:hAnsi="Segoe UI Symbol" w:cs="Segoe UI Symbol"/>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p>
          <w:p w14:paraId="04AE89D4"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lang w:val="en-US"/>
              </w:rPr>
            </w:pPr>
            <w:r xmlns:w="http://schemas.openxmlformats.org/wordprocessingml/2006/main" w:rsidRPr="00E84C88">
              <w:rPr>
                <w:rFonts w:ascii="Segoe UI Symbol" w:eastAsia="MS Mincho" w:hAnsi="Segoe UI Symbol" w:cs="Segoe UI Symbol"/>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Indirect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p>
        </w:tc>
      </w:tr>
    </w:tbl>
    <w:p w14:paraId="51013692" w14:textId="77777777" w:rsidR="00532D6C" w:rsidRPr="00E84C88" w:rsidRDefault="00532D6C" w:rsidP="00532D6C">
      <w:pPr>
        <w:spacing w:after="0" w:line="240" w:lineRule="auto"/>
        <w:rPr>
          <w:rFonts w:ascii="GHEA Grapalat" w:eastAsia="GHEA Grapalat" w:hAnsi="GHEA Grapalat" w:cs="GHEA Grapalat"/>
          <w:b/>
          <w:sz w:val="24"/>
          <w:szCs w:val="24"/>
          <w:lang w:val="en-US"/>
        </w:rPr>
      </w:pPr>
    </w:p>
    <w:p w14:paraId="36974CE4" w14:textId="77777777" w:rsidR="00532D6C" w:rsidRPr="00E84C88" w:rsidRDefault="00532D6C" w:rsidP="00532D6C">
      <w:pPr xmlns:w="http://schemas.openxmlformats.org/wordprocessingml/2006/main">
        <w:numPr>
          <w:ilvl w:val="0"/>
          <w:numId w:val="28"/>
        </w:numPr>
        <w:pBdr>
          <w:top w:val="nil"/>
          <w:left w:val="nil"/>
          <w:bottom w:val="nil"/>
          <w:right w:val="nil"/>
          <w:between w:val="nil"/>
        </w:pBdr>
        <w:spacing w:after="0" w:line="240" w:lineRule="auto"/>
        <w:rPr>
          <w:rFonts w:ascii="GHEA Grapalat" w:eastAsia="GHEA Grapalat" w:hAnsi="GHEA Grapalat" w:cs="GHEA Grapalat"/>
          <w:b/>
          <w:color w:val="000000"/>
          <w:sz w:val="24"/>
          <w:szCs w:val="24"/>
          <w:lang w:val="en-US"/>
        </w:rPr>
      </w:pPr>
      <w:r xmlns:w="http://schemas.openxmlformats.org/wordprocessingml/2006/main" w:rsidRPr="00E84C88">
        <w:rPr>
          <w:rFonts w:ascii="Arial" w:eastAsia="GHEA Grapalat" w:hAnsi="Arial" w:cs="Arial"/>
          <w:b/>
          <w:color w:val="000000"/>
          <w:sz w:val="24"/>
          <w:szCs w:val="24"/>
          <w:lang w:val="en-US"/>
        </w:rPr>
        <w:t xml:space="preserve">Real</w:t>
      </w:r>
      <w:r xmlns:w="http://schemas.openxmlformats.org/wordprocessingml/2006/main" w:rsidRPr="00E84C88">
        <w:rPr>
          <w:rFonts w:ascii="GHEA Grapalat" w:eastAsia="GHEA Grapalat" w:hAnsi="GHEA Grapalat" w:cs="GHEA Grapalat"/>
          <w:b/>
          <w:color w:val="000000"/>
          <w:sz w:val="24"/>
          <w:szCs w:val="24"/>
          <w:lang w:val="en-US"/>
        </w:rPr>
        <w:t xml:space="preserve"> </w:t>
      </w:r>
      <w:r xmlns:w="http://schemas.openxmlformats.org/wordprocessingml/2006/main" w:rsidRPr="00E84C88">
        <w:rPr>
          <w:rFonts w:ascii="Arial" w:eastAsia="GHEA Grapalat" w:hAnsi="Arial" w:cs="Arial"/>
          <w:b/>
          <w:color w:val="000000"/>
          <w:sz w:val="24"/>
          <w:szCs w:val="24"/>
          <w:lang w:val="en-US"/>
        </w:rPr>
        <w:t xml:space="preserve">beneficiary</w:t>
      </w:r>
      <w:r xmlns:w="http://schemas.openxmlformats.org/wordprocessingml/2006/main" w:rsidRPr="00E84C88">
        <w:rPr>
          <w:rFonts w:ascii="GHEA Grapalat" w:eastAsia="GHEA Grapalat" w:hAnsi="GHEA Grapalat" w:cs="GHEA Grapalat"/>
          <w:b/>
          <w:color w:val="000000"/>
          <w:sz w:val="24"/>
          <w:szCs w:val="24"/>
          <w:lang w:val="en-US"/>
        </w:rPr>
        <w:t xml:space="preserve"> </w:t>
      </w:r>
      <w:r xmlns:w="http://schemas.openxmlformats.org/wordprocessingml/2006/main" w:rsidRPr="00E84C88">
        <w:rPr>
          <w:rFonts w:ascii="Arial" w:eastAsia="GHEA Grapalat" w:hAnsi="Arial" w:cs="Arial"/>
          <w:b/>
          <w:color w:val="000000"/>
          <w:sz w:val="24"/>
          <w:szCs w:val="24"/>
          <w:lang w:val="en-US"/>
        </w:rPr>
        <w:t xml:space="preserve">data</w:t>
      </w:r>
    </w:p>
    <w:p w14:paraId="656D961A"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Person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identity</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confirming</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32D6C" w:rsidRPr="00E84C88" w14:paraId="16BFCA5A" w14:textId="77777777" w:rsidTr="00532D6C">
        <w:tc>
          <w:tcPr>
            <w:tcW w:w="2836" w:type="dxa"/>
            <w:shd w:val="clear" w:color="auto" w:fill="D9E2F3"/>
            <w:vAlign w:val="center"/>
          </w:tcPr>
          <w:p w14:paraId="38244407"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Name</w:t>
            </w:r>
          </w:p>
        </w:tc>
        <w:tc>
          <w:tcPr>
            <w:tcW w:w="6178" w:type="dxa"/>
            <w:vAlign w:val="center"/>
          </w:tcPr>
          <w:p w14:paraId="62529F8D"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187BD32B" w14:textId="77777777" w:rsidTr="00532D6C">
        <w:tc>
          <w:tcPr>
            <w:tcW w:w="2836" w:type="dxa"/>
            <w:shd w:val="clear" w:color="auto" w:fill="D9E2F3"/>
            <w:vAlign w:val="center"/>
          </w:tcPr>
          <w:p w14:paraId="56C2A846"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Last name</w:t>
            </w:r>
          </w:p>
        </w:tc>
        <w:tc>
          <w:tcPr>
            <w:tcW w:w="6178" w:type="dxa"/>
            <w:vAlign w:val="center"/>
          </w:tcPr>
          <w:p w14:paraId="04BE6D82"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0694B125" w14:textId="77777777" w:rsidTr="00532D6C">
        <w:tc>
          <w:tcPr>
            <w:tcW w:w="2836" w:type="dxa"/>
            <w:shd w:val="clear" w:color="auto" w:fill="D9E2F3"/>
            <w:vAlign w:val="center"/>
          </w:tcPr>
          <w:p w14:paraId="6160E246"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lastRenderedPageBreak xmlns:w="http://schemas.openxmlformats.org/wordprocessingml/2006/main"/>
            </w:r>
            <w:r xmlns:w="http://schemas.openxmlformats.org/wordprocessingml/2006/main" w:rsidRPr="00E84C88">
              <w:rPr>
                <w:rFonts w:ascii="Arial" w:eastAsia="GHEA Grapalat" w:hAnsi="Arial" w:cs="Arial"/>
                <w:color w:val="000000"/>
                <w:sz w:val="24"/>
                <w:szCs w:val="24"/>
                <w:lang w:val="en-US"/>
              </w:rPr>
              <w:t xml:space="preserve">Name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Latin </w:t>
            </w:r>
            <w:r xmlns:w="http://schemas.openxmlformats.org/wordprocessingml/2006/main" w:rsidRPr="00E84C88">
              <w:rPr>
                <w:rFonts w:ascii="GHEA Grapalat" w:eastAsia="GHEA Grapalat" w:hAnsi="GHEA Grapalat" w:cs="GHEA Grapalat"/>
                <w:color w:val="000000"/>
                <w:sz w:val="24"/>
                <w:szCs w:val="24"/>
                <w:lang w:val="en-US"/>
              </w:rPr>
              <w:t xml:space="preserve">)</w:t>
            </w:r>
          </w:p>
        </w:tc>
        <w:tc>
          <w:tcPr>
            <w:tcW w:w="6178" w:type="dxa"/>
            <w:vAlign w:val="center"/>
          </w:tcPr>
          <w:p w14:paraId="5CD58679"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6216A074" w14:textId="77777777" w:rsidTr="00532D6C">
        <w:tc>
          <w:tcPr>
            <w:tcW w:w="2836" w:type="dxa"/>
            <w:shd w:val="clear" w:color="auto" w:fill="D9E2F3"/>
            <w:vAlign w:val="center"/>
          </w:tcPr>
          <w:p w14:paraId="115C7C1C"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Last name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Latin script </w:t>
            </w:r>
            <w:r xmlns:w="http://schemas.openxmlformats.org/wordprocessingml/2006/main" w:rsidRPr="00E84C88">
              <w:rPr>
                <w:rFonts w:ascii="GHEA Grapalat" w:eastAsia="GHEA Grapalat" w:hAnsi="GHEA Grapalat" w:cs="GHEA Grapalat"/>
                <w:color w:val="000000"/>
                <w:sz w:val="24"/>
                <w:szCs w:val="24"/>
                <w:lang w:val="en-US"/>
              </w:rPr>
              <w:t xml:space="preserve">)</w:t>
            </w:r>
          </w:p>
        </w:tc>
        <w:tc>
          <w:tcPr>
            <w:tcW w:w="6178" w:type="dxa"/>
            <w:vAlign w:val="center"/>
          </w:tcPr>
          <w:p w14:paraId="24120355"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7F3AEC4D" w14:textId="77777777" w:rsidTr="00532D6C">
        <w:tc>
          <w:tcPr>
            <w:tcW w:w="2836" w:type="dxa"/>
            <w:shd w:val="clear" w:color="auto" w:fill="D9E2F3"/>
            <w:vAlign w:val="center"/>
          </w:tcPr>
          <w:p w14:paraId="19167469"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Citizenship</w:t>
            </w:r>
          </w:p>
        </w:tc>
        <w:tc>
          <w:tcPr>
            <w:tcW w:w="6178" w:type="dxa"/>
            <w:vAlign w:val="center"/>
          </w:tcPr>
          <w:p w14:paraId="0D7C93B3"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7474639D" w14:textId="77777777" w:rsidTr="00532D6C">
        <w:tc>
          <w:tcPr>
            <w:tcW w:w="2836" w:type="dxa"/>
            <w:shd w:val="clear" w:color="auto" w:fill="D9E2F3"/>
            <w:vAlign w:val="center"/>
          </w:tcPr>
          <w:p w14:paraId="1288419C"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Birthday</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day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month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year</w:t>
            </w:r>
          </w:p>
        </w:tc>
        <w:tc>
          <w:tcPr>
            <w:tcW w:w="6178" w:type="dxa"/>
            <w:vAlign w:val="center"/>
          </w:tcPr>
          <w:p w14:paraId="1049A610"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bl>
    <w:p w14:paraId="301E79E5"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Person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confirming</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the document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32D6C" w:rsidRPr="00E84C88" w14:paraId="30A898EC" w14:textId="77777777" w:rsidTr="00532D6C">
        <w:tc>
          <w:tcPr>
            <w:tcW w:w="2837" w:type="dxa"/>
            <w:shd w:val="clear" w:color="auto" w:fill="D9E2F3"/>
            <w:vAlign w:val="center"/>
          </w:tcPr>
          <w:p w14:paraId="1C370369"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Document</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type</w:t>
            </w:r>
          </w:p>
        </w:tc>
        <w:tc>
          <w:tcPr>
            <w:tcW w:w="6178" w:type="dxa"/>
            <w:vAlign w:val="center"/>
          </w:tcPr>
          <w:p w14:paraId="058A95FC"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3CC2A627" w14:textId="77777777" w:rsidTr="00532D6C">
        <w:tc>
          <w:tcPr>
            <w:tcW w:w="2837" w:type="dxa"/>
            <w:shd w:val="clear" w:color="auto" w:fill="D9E2F3"/>
            <w:vAlign w:val="center"/>
          </w:tcPr>
          <w:p w14:paraId="4EFF6E4D"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Document</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number</w:t>
            </w:r>
          </w:p>
        </w:tc>
        <w:tc>
          <w:tcPr>
            <w:tcW w:w="6178" w:type="dxa"/>
            <w:vAlign w:val="center"/>
          </w:tcPr>
          <w:p w14:paraId="38374E46"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6FE5C2AF" w14:textId="77777777" w:rsidTr="00532D6C">
        <w:tc>
          <w:tcPr>
            <w:tcW w:w="2837" w:type="dxa"/>
            <w:shd w:val="clear" w:color="auto" w:fill="D9E2F3"/>
            <w:vAlign w:val="center"/>
          </w:tcPr>
          <w:p w14:paraId="126CEE07"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Provision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day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month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year</w:t>
            </w:r>
          </w:p>
        </w:tc>
        <w:tc>
          <w:tcPr>
            <w:tcW w:w="6178" w:type="dxa"/>
            <w:vAlign w:val="center"/>
          </w:tcPr>
          <w:p w14:paraId="77F43D6F"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0A0CFF13" w14:textId="77777777" w:rsidTr="00532D6C">
        <w:tc>
          <w:tcPr>
            <w:tcW w:w="2837" w:type="dxa"/>
            <w:shd w:val="clear" w:color="auto" w:fill="D9E2F3"/>
            <w:vAlign w:val="center"/>
          </w:tcPr>
          <w:p w14:paraId="5C6A9B0C"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Provider</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body</w:t>
            </w:r>
          </w:p>
        </w:tc>
        <w:tc>
          <w:tcPr>
            <w:tcW w:w="6178" w:type="dxa"/>
            <w:vAlign w:val="center"/>
          </w:tcPr>
          <w:p w14:paraId="00CB15B9"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34F45CA1" w14:textId="77777777" w:rsidTr="00532D6C">
        <w:tc>
          <w:tcPr>
            <w:tcW w:w="2837" w:type="dxa"/>
            <w:shd w:val="clear" w:color="auto" w:fill="D9E2F3"/>
            <w:vAlign w:val="center"/>
          </w:tcPr>
          <w:p w14:paraId="2FA23D78"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PSC</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or</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equivalent</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number</w:t>
            </w:r>
          </w:p>
        </w:tc>
        <w:tc>
          <w:tcPr>
            <w:tcW w:w="6178" w:type="dxa"/>
            <w:vAlign w:val="center"/>
          </w:tcPr>
          <w:p w14:paraId="7E1CE118"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bl>
    <w:p w14:paraId="1D9254F2"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Person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registration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address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32D6C" w:rsidRPr="00E84C88" w14:paraId="140E2C34" w14:textId="77777777" w:rsidTr="00532D6C">
        <w:tc>
          <w:tcPr>
            <w:tcW w:w="2837" w:type="dxa"/>
            <w:shd w:val="clear" w:color="auto" w:fill="D9E2F3"/>
            <w:vAlign w:val="center"/>
          </w:tcPr>
          <w:p w14:paraId="11D19432"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The state</w:t>
            </w:r>
          </w:p>
        </w:tc>
        <w:tc>
          <w:tcPr>
            <w:tcW w:w="6178" w:type="dxa"/>
            <w:vAlign w:val="center"/>
          </w:tcPr>
          <w:p w14:paraId="302EF232"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111922C5" w14:textId="77777777" w:rsidTr="00532D6C">
        <w:tc>
          <w:tcPr>
            <w:tcW w:w="2837" w:type="dxa"/>
            <w:shd w:val="clear" w:color="auto" w:fill="D9E2F3"/>
            <w:vAlign w:val="center"/>
          </w:tcPr>
          <w:p w14:paraId="7EC277AA"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The community</w:t>
            </w:r>
          </w:p>
        </w:tc>
        <w:tc>
          <w:tcPr>
            <w:tcW w:w="6178" w:type="dxa"/>
            <w:vAlign w:val="center"/>
          </w:tcPr>
          <w:p w14:paraId="0575BE7B"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6B5F7DCD" w14:textId="77777777" w:rsidTr="00532D6C">
        <w:tc>
          <w:tcPr>
            <w:tcW w:w="2837" w:type="dxa"/>
            <w:shd w:val="clear" w:color="auto" w:fill="D9E2F3"/>
            <w:vAlign w:val="center"/>
          </w:tcPr>
          <w:p w14:paraId="0C5787E2"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Administrative-territorial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the unit</w:t>
            </w:r>
          </w:p>
        </w:tc>
        <w:tc>
          <w:tcPr>
            <w:tcW w:w="6178" w:type="dxa"/>
            <w:vAlign w:val="center"/>
          </w:tcPr>
          <w:p w14:paraId="150491F1"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33631900" w14:textId="77777777" w:rsidTr="00532D6C">
        <w:tc>
          <w:tcPr>
            <w:tcW w:w="2837" w:type="dxa"/>
            <w:shd w:val="clear" w:color="auto" w:fill="D9E2F3"/>
            <w:vAlign w:val="center"/>
          </w:tcPr>
          <w:p w14:paraId="496A049A"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xmlns:w="http://schemas.openxmlformats.org/wordprocessingml/2006/main" w:rsidRPr="00E84C88">
              <w:rPr>
                <w:rFonts w:ascii="Arial" w:eastAsia="GHEA Grapalat" w:hAnsi="Arial" w:cs="Arial"/>
                <w:color w:val="000000"/>
                <w:sz w:val="24"/>
                <w:szCs w:val="24"/>
                <w:lang w:val="en-US"/>
              </w:rPr>
              <w:t xml:space="preserve">Street</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name </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building </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house </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apartment</w:t>
            </w:r>
          </w:p>
        </w:tc>
        <w:tc>
          <w:tcPr>
            <w:tcW w:w="6178" w:type="dxa"/>
            <w:vAlign w:val="center"/>
          </w:tcPr>
          <w:p w14:paraId="033F6DC7" w14:textId="77777777" w:rsidR="00532D6C" w:rsidRPr="00E84C88" w:rsidRDefault="00532D6C" w:rsidP="00532D6C">
            <w:pPr>
              <w:spacing w:before="240" w:after="240" w:line="240" w:lineRule="auto"/>
              <w:rPr>
                <w:rFonts w:ascii="GHEA Grapalat" w:eastAsia="GHEA Grapalat" w:hAnsi="GHEA Grapalat" w:cs="GHEA Grapalat"/>
                <w:sz w:val="24"/>
                <w:szCs w:val="24"/>
              </w:rPr>
            </w:pPr>
          </w:p>
        </w:tc>
      </w:tr>
    </w:tbl>
    <w:p w14:paraId="7BC2E732"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Person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residence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address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32D6C" w:rsidRPr="00E84C88" w14:paraId="68D4C57F" w14:textId="77777777" w:rsidTr="00532D6C">
        <w:tc>
          <w:tcPr>
            <w:tcW w:w="2837" w:type="dxa"/>
            <w:shd w:val="clear" w:color="auto" w:fill="D9E2F3"/>
            <w:vAlign w:val="center"/>
          </w:tcPr>
          <w:p w14:paraId="7F2C63F8"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The state</w:t>
            </w:r>
          </w:p>
        </w:tc>
        <w:tc>
          <w:tcPr>
            <w:tcW w:w="6178" w:type="dxa"/>
            <w:vAlign w:val="center"/>
          </w:tcPr>
          <w:p w14:paraId="65041634"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5FE8DF56" w14:textId="77777777" w:rsidTr="00532D6C">
        <w:tc>
          <w:tcPr>
            <w:tcW w:w="2837" w:type="dxa"/>
            <w:shd w:val="clear" w:color="auto" w:fill="D9E2F3"/>
            <w:vAlign w:val="center"/>
          </w:tcPr>
          <w:p w14:paraId="45A97599"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The community</w:t>
            </w:r>
          </w:p>
        </w:tc>
        <w:tc>
          <w:tcPr>
            <w:tcW w:w="6178" w:type="dxa"/>
            <w:vAlign w:val="center"/>
          </w:tcPr>
          <w:p w14:paraId="11114DF8"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5192242D" w14:textId="77777777" w:rsidTr="00532D6C">
        <w:tc>
          <w:tcPr>
            <w:tcW w:w="2837" w:type="dxa"/>
            <w:shd w:val="clear" w:color="auto" w:fill="D9E2F3"/>
            <w:vAlign w:val="center"/>
          </w:tcPr>
          <w:p w14:paraId="03CCC195"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lastRenderedPageBreak xmlns:w="http://schemas.openxmlformats.org/wordprocessingml/2006/main"/>
            </w:r>
            <w:r xmlns:w="http://schemas.openxmlformats.org/wordprocessingml/2006/main" w:rsidRPr="00E84C88">
              <w:rPr>
                <w:rFonts w:ascii="Arial" w:eastAsia="GHEA Grapalat" w:hAnsi="Arial" w:cs="Arial"/>
                <w:color w:val="000000"/>
                <w:sz w:val="24"/>
                <w:szCs w:val="24"/>
                <w:lang w:val="en-US"/>
              </w:rPr>
              <w:t xml:space="preserve">Administrative-territorial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the unit</w:t>
            </w:r>
          </w:p>
        </w:tc>
        <w:tc>
          <w:tcPr>
            <w:tcW w:w="6178" w:type="dxa"/>
            <w:vAlign w:val="center"/>
          </w:tcPr>
          <w:p w14:paraId="612B34B6"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4A3C6EA6" w14:textId="77777777" w:rsidTr="00532D6C">
        <w:tc>
          <w:tcPr>
            <w:tcW w:w="2837" w:type="dxa"/>
            <w:shd w:val="clear" w:color="auto" w:fill="D9E2F3"/>
            <w:vAlign w:val="center"/>
          </w:tcPr>
          <w:p w14:paraId="6E82A810"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xmlns:w="http://schemas.openxmlformats.org/wordprocessingml/2006/main" w:rsidRPr="00E84C88">
              <w:rPr>
                <w:rFonts w:ascii="Arial" w:eastAsia="GHEA Grapalat" w:hAnsi="Arial" w:cs="Arial"/>
                <w:color w:val="000000"/>
                <w:sz w:val="24"/>
                <w:szCs w:val="24"/>
                <w:lang w:val="en-US"/>
              </w:rPr>
              <w:t xml:space="preserve">Street</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name </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building </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house </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apartment</w:t>
            </w:r>
          </w:p>
        </w:tc>
        <w:tc>
          <w:tcPr>
            <w:tcW w:w="6178" w:type="dxa"/>
            <w:vAlign w:val="center"/>
          </w:tcPr>
          <w:p w14:paraId="25766639" w14:textId="77777777" w:rsidR="00532D6C" w:rsidRPr="00E84C88" w:rsidRDefault="00532D6C" w:rsidP="00532D6C">
            <w:pPr>
              <w:spacing w:before="240" w:after="240" w:line="240" w:lineRule="auto"/>
              <w:rPr>
                <w:rFonts w:ascii="GHEA Grapalat" w:eastAsia="GHEA Grapalat" w:hAnsi="GHEA Grapalat" w:cs="GHEA Grapalat"/>
                <w:sz w:val="24"/>
                <w:szCs w:val="24"/>
              </w:rPr>
            </w:pPr>
          </w:p>
        </w:tc>
      </w:tr>
    </w:tbl>
    <w:p w14:paraId="0B6DBD42"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rPr>
          <w:rFonts w:ascii="GHEA Grapalat" w:eastAsia="GHEA Grapalat" w:hAnsi="GHEA Grapalat" w:cs="GHEA Grapalat"/>
          <w:color w:val="000000"/>
          <w:sz w:val="24"/>
          <w:szCs w:val="24"/>
        </w:rPr>
      </w:pPr>
      <w:r xmlns:w="http://schemas.openxmlformats.org/wordprocessingml/2006/main" w:rsidRPr="00E84C88">
        <w:rPr>
          <w:rFonts w:ascii="Arial" w:eastAsia="GHEA Grapalat" w:hAnsi="Arial" w:cs="Arial"/>
          <w:color w:val="000000"/>
          <w:sz w:val="24"/>
          <w:szCs w:val="24"/>
          <w:lang w:val="en-US"/>
        </w:rPr>
        <w:t xml:space="preserve">Real</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beneficiary</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to be</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bases </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except for </w:t>
      </w:r>
      <w:r xmlns:w="http://schemas.openxmlformats.org/wordprocessingml/2006/main" w:rsidRPr="00E84C88">
        <w:rPr>
          <w:rFonts w:ascii="GHEA Grapalat" w:eastAsia="GHEA Grapalat" w:hAnsi="GHEA Grapalat" w:cs="GHEA Grapalat"/>
          <w:color w:val="000000"/>
          <w:sz w:val="24"/>
          <w:szCs w:val="24"/>
        </w:rPr>
        <w:t xml:space="preserve">subsoil </w:t>
      </w:r>
      <w:r xmlns:w="http://schemas.openxmlformats.org/wordprocessingml/2006/main" w:rsidRPr="00E84C88">
        <w:rPr>
          <w:rFonts w:ascii="Arial" w:eastAsia="GHEA Grapalat" w:hAnsi="Arial" w:cs="Arial"/>
          <w:color w:val="000000"/>
          <w:sz w:val="24"/>
          <w:szCs w:val="24"/>
          <w:lang w:val="en-US"/>
        </w:rPr>
        <w:t xml:space="preserve">use)</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industry</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accountable</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organizations </w:t>
      </w:r>
      <w:r xmlns:w="http://schemas.openxmlformats.org/wordprocessingml/2006/main" w:rsidRPr="00E84C88">
        <w:rPr>
          <w:rFonts w:ascii="GHEA Grapalat" w:eastAsia="GHEA Grapalat" w:hAnsi="GHEA Grapalat" w:cs="GHEA Grapalat"/>
          <w:color w:val="000000"/>
          <w:sz w:val="24"/>
          <w:szCs w:val="24"/>
        </w:rPr>
        <w:t xml:space="preserv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32D6C" w:rsidRPr="00E84C88" w14:paraId="50BC8DCA" w14:textId="77777777" w:rsidTr="00532D6C">
        <w:trPr>
          <w:trHeight w:val="924"/>
        </w:trPr>
        <w:tc>
          <w:tcPr>
            <w:tcW w:w="9016" w:type="dxa"/>
            <w:gridSpan w:val="2"/>
            <w:vAlign w:val="center"/>
          </w:tcPr>
          <w:p w14:paraId="0C02567C"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rPr>
            </w:pPr>
            <w:r xmlns:w="http://schemas.openxmlformats.org/wordprocessingml/2006/main" w:rsidRPr="00E84C88">
              <w:rPr>
                <w:rFonts w:ascii="Segoe UI Symbol" w:eastAsia="MS Mincho" w:hAnsi="Segoe UI Symbol" w:cs="Segoe UI Symbol"/>
                <w:sz w:val="24"/>
                <w:szCs w:val="24"/>
              </w:rPr>
              <w:t xml:space="preserve">☐ </w:t>
            </w:r>
            <w:r xmlns:w="http://schemas.openxmlformats.org/wordprocessingml/2006/main" w:rsidRPr="00E84C88">
              <w:rPr>
                <w:rFonts w:ascii="GHEA Grapalat" w:eastAsia="GHEA Grapalat" w:hAnsi="GHEA Grapalat" w:cs="GHEA Grapalat"/>
                <w:sz w:val="24"/>
                <w:szCs w:val="24"/>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a </w:t>
            </w:r>
            <w:r xmlns:w="http://schemas.openxmlformats.org/wordprocessingml/2006/main" w:rsidRPr="00E84C88">
              <w:rPr>
                <w:rFonts w:ascii="Cambria Math" w:eastAsia="MS Mincho" w:hAnsi="Cambria Math" w:cs="Cambria Math"/>
                <w:sz w:val="24"/>
                <w:szCs w:val="24"/>
              </w:rPr>
              <w:t xml:space="preserve">.</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direct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indirect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possession</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data</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voice</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right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giving</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shares </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stocks </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shares </w:t>
            </w:r>
            <w:r xmlns:w="http://schemas.openxmlformats.org/wordprocessingml/2006/main" w:rsidRPr="00E84C88">
              <w:rPr>
                <w:rFonts w:ascii="GHEA Grapalat" w:eastAsia="GHEA Grapalat" w:hAnsi="GHEA Grapalat" w:cs="GHEA Grapalat"/>
                <w:sz w:val="24"/>
                <w:szCs w:val="24"/>
              </w:rPr>
              <w:t xml:space="preserve">) 20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more</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percent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direct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indirect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in a way</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is </w:t>
            </w:r>
            <w:r xmlns:w="http://schemas.openxmlformats.org/wordprocessingml/2006/main" w:rsidRPr="00E84C88">
              <w:rPr>
                <w:rFonts w:ascii="GHEA Grapalat" w:eastAsia="GHEA Grapalat" w:hAnsi="GHEA Grapalat" w:cs="GHEA Grapalat"/>
                <w:sz w:val="24"/>
                <w:szCs w:val="24"/>
              </w:rPr>
              <w:t xml:space="preserve">20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more</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percent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statutory</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in capital</w:t>
            </w:r>
          </w:p>
        </w:tc>
      </w:tr>
      <w:tr w:rsidR="00532D6C" w:rsidRPr="00E84C88" w14:paraId="1B50F00A" w14:textId="77777777" w:rsidTr="00532D6C">
        <w:trPr>
          <w:trHeight w:val="684"/>
        </w:trPr>
        <w:tc>
          <w:tcPr>
            <w:tcW w:w="4508" w:type="dxa"/>
            <w:shd w:val="clear" w:color="auto" w:fill="D9E2F3"/>
            <w:vAlign w:val="center"/>
          </w:tcPr>
          <w:p w14:paraId="6C9867CE"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Participation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size </w:t>
            </w:r>
            <w:r xmlns:w="http://schemas.openxmlformats.org/wordprocessingml/2006/main" w:rsidRPr="00E84C88">
              <w:rPr>
                <w:rFonts w:ascii="GHEA Grapalat" w:eastAsia="GHEA Grapalat" w:hAnsi="GHEA Grapalat" w:cs="GHEA Grapalat"/>
                <w:color w:val="000000"/>
                <w:sz w:val="24"/>
                <w:szCs w:val="24"/>
                <w:lang w:val="en-US"/>
              </w:rPr>
              <w:t xml:space="preserve">( </w:t>
            </w:r>
            <w:proofErr xmlns:w="http://schemas.openxmlformats.org/wordprocessingml/2006/main" w:type="gramStart"/>
            <w:r xmlns:w="http://schemas.openxmlformats.org/wordprocessingml/2006/main" w:rsidRPr="00E84C88">
              <w:rPr>
                <w:rFonts w:ascii="GHEA Grapalat" w:eastAsia="GHEA Grapalat" w:hAnsi="GHEA Grapalat" w:cs="GHEA Grapalat"/>
                <w:color w:val="000000"/>
                <w:sz w:val="24"/>
                <w:szCs w:val="24"/>
                <w:lang w:val="en-US"/>
              </w:rPr>
              <w:t xml:space="preserve">% </w:t>
            </w:r>
            <w:proofErr xmlns:w="http://schemas.openxmlformats.org/wordprocessingml/2006/main" w:type="gramEnd"/>
            <w:r xmlns:w="http://schemas.openxmlformats.org/wordprocessingml/2006/main" w:rsidRPr="00E84C88">
              <w:rPr>
                <w:rFonts w:ascii="GHEA Grapalat" w:eastAsia="GHEA Grapalat" w:hAnsi="GHEA Grapalat" w:cs="GHEA Grapalat"/>
                <w:color w:val="000000"/>
                <w:sz w:val="24"/>
                <w:szCs w:val="24"/>
                <w:lang w:val="en-US"/>
              </w:rPr>
              <w:t xml:space="preserve">)</w:t>
            </w:r>
          </w:p>
        </w:tc>
        <w:tc>
          <w:tcPr>
            <w:tcW w:w="4508" w:type="dxa"/>
            <w:shd w:val="clear" w:color="auto" w:fill="FFFFFF"/>
            <w:vAlign w:val="center"/>
          </w:tcPr>
          <w:p w14:paraId="2DD3397B"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5E1CC4AD" w14:textId="77777777" w:rsidTr="00532D6C">
        <w:trPr>
          <w:trHeight w:val="1282"/>
        </w:trPr>
        <w:tc>
          <w:tcPr>
            <w:tcW w:w="4508" w:type="dxa"/>
            <w:shd w:val="clear" w:color="auto" w:fill="D9E2F3"/>
            <w:vAlign w:val="center"/>
          </w:tcPr>
          <w:p w14:paraId="0B1566A2"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Participation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type</w:t>
            </w:r>
          </w:p>
        </w:tc>
        <w:tc>
          <w:tcPr>
            <w:tcW w:w="4508" w:type="dxa"/>
            <w:vAlign w:val="center"/>
          </w:tcPr>
          <w:p w14:paraId="4F0F14C4"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lang w:val="en-US"/>
              </w:rPr>
            </w:pPr>
            <w:r xmlns:w="http://schemas.openxmlformats.org/wordprocessingml/2006/main" w:rsidRPr="00E84C88">
              <w:rPr>
                <w:rFonts w:ascii="Segoe UI Symbol" w:eastAsia="MS Mincho" w:hAnsi="Segoe UI Symbol" w:cs="Segoe UI Symbol"/>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p>
          <w:p w14:paraId="109C7AB9"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lang w:val="en-US"/>
              </w:rPr>
            </w:pPr>
            <w:r xmlns:w="http://schemas.openxmlformats.org/wordprocessingml/2006/main" w:rsidRPr="00E84C88">
              <w:rPr>
                <w:rFonts w:ascii="Segoe UI Symbol" w:eastAsia="MS Mincho" w:hAnsi="Segoe UI Symbol" w:cs="Segoe UI Symbol"/>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Indirect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p>
        </w:tc>
      </w:tr>
      <w:tr w:rsidR="00532D6C" w:rsidRPr="00E84C88" w14:paraId="18BF8E88" w14:textId="77777777" w:rsidTr="00532D6C">
        <w:tc>
          <w:tcPr>
            <w:tcW w:w="9016" w:type="dxa"/>
            <w:gridSpan w:val="2"/>
            <w:vAlign w:val="center"/>
          </w:tcPr>
          <w:p w14:paraId="10B206E7"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rPr>
            </w:pPr>
            <w:r xmlns:w="http://schemas.openxmlformats.org/wordprocessingml/2006/main" w:rsidRPr="00E84C88">
              <w:rPr>
                <w:rFonts w:ascii="Segoe UI Symbol" w:eastAsia="MS Mincho" w:hAnsi="Segoe UI Symbol" w:cs="Segoe UI Symbol"/>
                <w:sz w:val="24"/>
                <w:szCs w:val="24"/>
              </w:rPr>
              <w:t xml:space="preserve">☐ </w:t>
            </w:r>
            <w:r xmlns:w="http://schemas.openxmlformats.org/wordprocessingml/2006/main" w:rsidRPr="00E84C88">
              <w:rPr>
                <w:rFonts w:ascii="GHEA Grapalat" w:eastAsia="GHEA Grapalat" w:hAnsi="GHEA Grapalat" w:cs="GHEA Grapalat"/>
                <w:sz w:val="24"/>
                <w:szCs w:val="24"/>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b </w:t>
            </w:r>
            <w:r xmlns:w="http://schemas.openxmlformats.org/wordprocessingml/2006/main" w:rsidRPr="00E84C88">
              <w:rPr>
                <w:rFonts w:ascii="Cambria Math" w:eastAsia="MS Mincho" w:hAnsi="Cambria Math" w:cs="Cambria Math"/>
                <w:sz w:val="24"/>
                <w:szCs w:val="24"/>
              </w:rPr>
              <w:t xml:space="preserve">․</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data</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towards</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implement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real </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actual </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control</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other</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by means</w:t>
            </w:r>
          </w:p>
        </w:tc>
      </w:tr>
      <w:tr w:rsidR="00532D6C" w:rsidRPr="00E84C88" w14:paraId="2E27B217" w14:textId="77777777" w:rsidTr="00532D6C">
        <w:tc>
          <w:tcPr>
            <w:tcW w:w="9016" w:type="dxa"/>
            <w:gridSpan w:val="2"/>
            <w:vAlign w:val="center"/>
          </w:tcPr>
          <w:p w14:paraId="07CBBD3E"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rPr>
            </w:pPr>
            <w:r xmlns:w="http://schemas.openxmlformats.org/wordprocessingml/2006/main" w:rsidRPr="00E84C88">
              <w:rPr>
                <w:rFonts w:ascii="Segoe UI Symbol" w:eastAsia="MS Mincho" w:hAnsi="Segoe UI Symbol" w:cs="Segoe UI Symbol"/>
                <w:sz w:val="24"/>
                <w:szCs w:val="24"/>
              </w:rPr>
              <w:t xml:space="preserve">☐ </w:t>
            </w:r>
            <w:r xmlns:w="http://schemas.openxmlformats.org/wordprocessingml/2006/main" w:rsidRPr="00E84C88">
              <w:rPr>
                <w:rFonts w:ascii="GHEA Grapalat" w:eastAsia="GHEA Grapalat" w:hAnsi="GHEA Grapalat" w:cs="GHEA Grapalat"/>
                <w:sz w:val="24"/>
                <w:szCs w:val="24"/>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c </w:t>
            </w:r>
            <w:r xmlns:w="http://schemas.openxmlformats.org/wordprocessingml/2006/main" w:rsidRPr="00E84C88">
              <w:rPr>
                <w:rFonts w:ascii="Cambria Math" w:eastAsia="MS Mincho" w:hAnsi="Cambria Math" w:cs="Cambria Math"/>
                <w:sz w:val="24"/>
                <w:szCs w:val="24"/>
              </w:rPr>
              <w:t xml:space="preserve">․</w:t>
            </w:r>
            <w:r xmlns:w="http://schemas.openxmlformats.org/wordprocessingml/2006/main" w:rsidRPr="00E84C88">
              <w:rPr>
                <w:rFonts w:ascii="GHEA Grapalat" w:eastAsia="Cambria Math" w:hAnsi="GHEA Grapalat" w:cs="Cambria Math"/>
                <w:sz w:val="24"/>
                <w:szCs w:val="24"/>
              </w:rPr>
              <w:t xml:space="preserve"> </w:t>
            </w:r>
            <w:r xmlns:w="http://schemas.openxmlformats.org/wordprocessingml/2006/main" w:rsidRPr="00E84C88">
              <w:rPr>
                <w:rFonts w:ascii="Arial" w:eastAsia="GHEA Grapalat" w:hAnsi="Arial" w:cs="Arial"/>
                <w:sz w:val="24"/>
                <w:szCs w:val="24"/>
                <w:lang w:val="en-US"/>
              </w:rPr>
              <w:t xml:space="preserve">being</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data</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activity</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general</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current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management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implementing</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official</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Times New Roman" w:hAnsi="GHEA Grapalat" w:cs="Times New Roman"/>
                <w:sz w:val="24"/>
                <w:szCs w:val="24"/>
              </w:rPr>
              <w:t xml:space="preserve"> </w:t>
            </w:r>
            <w:r xmlns:w="http://schemas.openxmlformats.org/wordprocessingml/2006/main" w:rsidRPr="00E84C88">
              <w:rPr>
                <w:rFonts w:ascii="Arial" w:eastAsia="GHEA Grapalat" w:hAnsi="Arial" w:cs="Arial"/>
                <w:sz w:val="24"/>
                <w:szCs w:val="24"/>
                <w:lang w:val="en-US"/>
              </w:rPr>
              <w:t xml:space="preserve">it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in </w:t>
            </w:r>
            <w:r xmlns:w="http://schemas.openxmlformats.org/wordprocessingml/2006/main" w:rsidRPr="00E84C88">
              <w:rPr>
                <w:rFonts w:ascii="Arial" w:eastAsia="GHEA Grapalat" w:hAnsi="Arial" w:cs="Arial"/>
                <w:sz w:val="24"/>
                <w:szCs w:val="24"/>
                <w:lang w:val="en-US"/>
              </w:rPr>
              <w:t xml:space="preserve">case </w:t>
            </w:r>
            <w:r xmlns:w="http://schemas.openxmlformats.org/wordprocessingml/2006/main" w:rsidRPr="00E84C88">
              <w:rPr>
                <w:rFonts w:ascii="GHEA Grapalat" w:eastAsia="GHEA Grapalat" w:hAnsi="GHEA Grapalat" w:cs="GHEA Grapalat"/>
                <w:sz w:val="24"/>
                <w:szCs w:val="24"/>
              </w:rPr>
              <w:t xml:space="preserve">when</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available</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not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a</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b</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points</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to the requirements</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corresponding</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physical</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person</w:t>
            </w:r>
          </w:p>
        </w:tc>
      </w:tr>
    </w:tbl>
    <w:p w14:paraId="43E7E988"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rPr>
      </w:pPr>
      <w:r xmlns:w="http://schemas.openxmlformats.org/wordprocessingml/2006/main" w:rsidRPr="00E84C88">
        <w:rPr>
          <w:rFonts w:ascii="Arial" w:eastAsia="GHEA Grapalat" w:hAnsi="Arial" w:cs="Arial"/>
          <w:color w:val="000000"/>
          <w:sz w:val="24"/>
          <w:szCs w:val="24"/>
          <w:lang w:val="en-US"/>
        </w:rPr>
        <w:t xml:space="preserve">Real</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beneficiary</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to be</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the bases </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subsoil use)</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industry</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accountable</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organizations</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for </w:t>
      </w:r>
      <w:r xmlns:w="http://schemas.openxmlformats.org/wordprocessingml/2006/main" w:rsidRPr="00E84C88">
        <w:rPr>
          <w:rFonts w:ascii="GHEA Grapalat" w:eastAsia="GHEA Grapalat" w:hAnsi="GHEA Grapalat" w:cs="GHEA Grapalat"/>
          <w:color w:val="000000"/>
          <w:sz w:val="24"/>
          <w:szCs w:val="24"/>
        </w:rPr>
        <w:t xml:space="preserv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32D6C" w:rsidRPr="00E84C88" w14:paraId="4489DC9C" w14:textId="77777777" w:rsidTr="00532D6C">
        <w:trPr>
          <w:trHeight w:val="924"/>
        </w:trPr>
        <w:tc>
          <w:tcPr>
            <w:tcW w:w="9016" w:type="dxa"/>
            <w:gridSpan w:val="2"/>
            <w:vAlign w:val="center"/>
          </w:tcPr>
          <w:p w14:paraId="32F6E3B1"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rPr>
            </w:pPr>
            <w:r xmlns:w="http://schemas.openxmlformats.org/wordprocessingml/2006/main" w:rsidRPr="00E84C88">
              <w:rPr>
                <w:rFonts w:ascii="Segoe UI Symbol" w:eastAsia="MS Mincho" w:hAnsi="Segoe UI Symbol" w:cs="Segoe UI Symbol"/>
                <w:sz w:val="24"/>
                <w:szCs w:val="24"/>
              </w:rPr>
              <w:t xml:space="preserve">☐ </w:t>
            </w:r>
            <w:r xmlns:w="http://schemas.openxmlformats.org/wordprocessingml/2006/main" w:rsidRPr="00E84C88">
              <w:rPr>
                <w:rFonts w:ascii="GHEA Grapalat" w:eastAsia="GHEA Grapalat" w:hAnsi="GHEA Grapalat" w:cs="GHEA Grapalat"/>
                <w:sz w:val="24"/>
                <w:szCs w:val="24"/>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a </w:t>
            </w:r>
            <w:r xmlns:w="http://schemas.openxmlformats.org/wordprocessingml/2006/main" w:rsidRPr="00E84C88">
              <w:rPr>
                <w:rFonts w:ascii="Cambria Math" w:eastAsia="MS Mincho" w:hAnsi="Cambria Math" w:cs="Cambria Math"/>
                <w:sz w:val="24"/>
                <w:szCs w:val="24"/>
              </w:rPr>
              <w:t xml:space="preserve">.</w:t>
            </w:r>
            <w:r xmlns:w="http://schemas.openxmlformats.org/wordprocessingml/2006/main" w:rsidRPr="00E84C88">
              <w:rPr>
                <w:rFonts w:ascii="GHEA Grapalat" w:eastAsia="Cambria Math" w:hAnsi="GHEA Grapalat" w:cs="Cambria Math"/>
                <w:sz w:val="24"/>
                <w:szCs w:val="24"/>
              </w:rPr>
              <w:t xml:space="preserve"> </w:t>
            </w:r>
            <w:r xmlns:w="http://schemas.openxmlformats.org/wordprocessingml/2006/main" w:rsidRPr="00E84C88">
              <w:rPr>
                <w:rFonts w:ascii="Arial" w:eastAsia="GHEA Grapalat" w:hAnsi="Arial" w:cs="Arial"/>
                <w:sz w:val="24"/>
                <w:szCs w:val="24"/>
                <w:lang w:val="en-US"/>
              </w:rPr>
              <w:t xml:space="preserve">direct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indirect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in a way</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possession</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data</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person </w:t>
            </w:r>
            <w:r xmlns:w="http://schemas.openxmlformats.org/wordprocessingml/2006/main" w:rsidRPr="00E84C88">
              <w:rPr>
                <w:rFonts w:ascii="GHEA Grapalat" w:eastAsia="GHEA Grapalat" w:hAnsi="GHEA Grapalat" w:cs="GHEA Grapalat"/>
                <w:sz w:val="24"/>
                <w:szCs w:val="24"/>
              </w:rPr>
              <w:t xml:space="preserve">'s </w:t>
            </w:r>
            <w:r xmlns:w="http://schemas.openxmlformats.org/wordprocessingml/2006/main" w:rsidRPr="00E84C88">
              <w:rPr>
                <w:rFonts w:ascii="Arial" w:eastAsia="GHEA Grapalat" w:hAnsi="Arial" w:cs="Arial"/>
                <w:sz w:val="24"/>
                <w:szCs w:val="24"/>
                <w:lang w:val="en-US"/>
              </w:rPr>
              <w:t xml:space="preserve">voice</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right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giving</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shares </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stocks </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shares </w:t>
            </w:r>
            <w:r xmlns:w="http://schemas.openxmlformats.org/wordprocessingml/2006/main" w:rsidRPr="00E84C88">
              <w:rPr>
                <w:rFonts w:ascii="GHEA Grapalat" w:eastAsia="GHEA Grapalat" w:hAnsi="GHEA Grapalat" w:cs="GHEA Grapalat"/>
                <w:sz w:val="24"/>
                <w:szCs w:val="24"/>
              </w:rPr>
              <w:t xml:space="preserve">) 10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more</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percent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direct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indirect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in a way</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has </w:t>
            </w:r>
            <w:r xmlns:w="http://schemas.openxmlformats.org/wordprocessingml/2006/main" w:rsidRPr="00E84C88">
              <w:rPr>
                <w:rFonts w:ascii="GHEA Grapalat" w:eastAsia="GHEA Grapalat" w:hAnsi="GHEA Grapalat" w:cs="GHEA Grapalat"/>
                <w:sz w:val="24"/>
                <w:szCs w:val="24"/>
              </w:rPr>
              <w:t xml:space="preserve">10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more</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percent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statutory</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in capital</w:t>
            </w:r>
          </w:p>
        </w:tc>
      </w:tr>
      <w:tr w:rsidR="00532D6C" w:rsidRPr="00E84C88" w14:paraId="50616E41" w14:textId="77777777" w:rsidTr="00532D6C">
        <w:trPr>
          <w:trHeight w:val="684"/>
        </w:trPr>
        <w:tc>
          <w:tcPr>
            <w:tcW w:w="4508" w:type="dxa"/>
            <w:shd w:val="clear" w:color="auto" w:fill="D9E2F3"/>
            <w:vAlign w:val="center"/>
          </w:tcPr>
          <w:p w14:paraId="77E1284E"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Participation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size </w:t>
            </w:r>
            <w:r xmlns:w="http://schemas.openxmlformats.org/wordprocessingml/2006/main" w:rsidRPr="00E84C88">
              <w:rPr>
                <w:rFonts w:ascii="GHEA Grapalat" w:eastAsia="GHEA Grapalat" w:hAnsi="GHEA Grapalat" w:cs="GHEA Grapalat"/>
                <w:color w:val="000000"/>
                <w:sz w:val="24"/>
                <w:szCs w:val="24"/>
                <w:lang w:val="en-US"/>
              </w:rPr>
              <w:t xml:space="preserve">( </w:t>
            </w:r>
            <w:proofErr xmlns:w="http://schemas.openxmlformats.org/wordprocessingml/2006/main" w:type="gramStart"/>
            <w:r xmlns:w="http://schemas.openxmlformats.org/wordprocessingml/2006/main" w:rsidRPr="00E84C88">
              <w:rPr>
                <w:rFonts w:ascii="GHEA Grapalat" w:eastAsia="GHEA Grapalat" w:hAnsi="GHEA Grapalat" w:cs="GHEA Grapalat"/>
                <w:color w:val="000000"/>
                <w:sz w:val="24"/>
                <w:szCs w:val="24"/>
                <w:lang w:val="en-US"/>
              </w:rPr>
              <w:t xml:space="preserve">% </w:t>
            </w:r>
            <w:proofErr xmlns:w="http://schemas.openxmlformats.org/wordprocessingml/2006/main" w:type="gramEnd"/>
            <w:r xmlns:w="http://schemas.openxmlformats.org/wordprocessingml/2006/main" w:rsidRPr="00E84C88">
              <w:rPr>
                <w:rFonts w:ascii="GHEA Grapalat" w:eastAsia="GHEA Grapalat" w:hAnsi="GHEA Grapalat" w:cs="GHEA Grapalat"/>
                <w:color w:val="000000"/>
                <w:sz w:val="24"/>
                <w:szCs w:val="24"/>
                <w:lang w:val="en-US"/>
              </w:rPr>
              <w:t xml:space="preserve">)</w:t>
            </w:r>
          </w:p>
        </w:tc>
        <w:tc>
          <w:tcPr>
            <w:tcW w:w="4508" w:type="dxa"/>
            <w:shd w:val="clear" w:color="auto" w:fill="auto"/>
            <w:vAlign w:val="center"/>
          </w:tcPr>
          <w:p w14:paraId="13D43E29"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4D5CED7C" w14:textId="77777777" w:rsidTr="00532D6C">
        <w:trPr>
          <w:trHeight w:val="1282"/>
        </w:trPr>
        <w:tc>
          <w:tcPr>
            <w:tcW w:w="4508" w:type="dxa"/>
            <w:shd w:val="clear" w:color="auto" w:fill="D9E2F3"/>
            <w:vAlign w:val="center"/>
          </w:tcPr>
          <w:p w14:paraId="44CF98C4"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Participation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type</w:t>
            </w:r>
          </w:p>
        </w:tc>
        <w:tc>
          <w:tcPr>
            <w:tcW w:w="4508" w:type="dxa"/>
            <w:vAlign w:val="center"/>
          </w:tcPr>
          <w:p w14:paraId="6B247948"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lang w:val="en-US"/>
              </w:rPr>
            </w:pPr>
            <w:r xmlns:w="http://schemas.openxmlformats.org/wordprocessingml/2006/main" w:rsidRPr="00E84C88">
              <w:rPr>
                <w:rFonts w:ascii="Segoe UI Symbol" w:eastAsia="MS Mincho" w:hAnsi="Segoe UI Symbol" w:cs="Segoe UI Symbol"/>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p>
          <w:p w14:paraId="714DB670"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lang w:val="en-US"/>
              </w:rPr>
            </w:pPr>
            <w:r xmlns:w="http://schemas.openxmlformats.org/wordprocessingml/2006/main" w:rsidRPr="00E84C88">
              <w:rPr>
                <w:rFonts w:ascii="Segoe UI Symbol" w:eastAsia="MS Mincho" w:hAnsi="Segoe UI Symbol" w:cs="Segoe UI Symbol"/>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Indirect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p>
        </w:tc>
      </w:tr>
      <w:tr w:rsidR="00532D6C" w:rsidRPr="00E84C88" w14:paraId="4A8F7023" w14:textId="77777777" w:rsidTr="00532D6C">
        <w:tc>
          <w:tcPr>
            <w:tcW w:w="9016" w:type="dxa"/>
            <w:gridSpan w:val="2"/>
            <w:vAlign w:val="center"/>
          </w:tcPr>
          <w:p w14:paraId="010F7F33"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rPr>
            </w:pPr>
            <w:r xmlns:w="http://schemas.openxmlformats.org/wordprocessingml/2006/main" w:rsidRPr="00E84C88">
              <w:rPr>
                <w:rFonts w:ascii="Segoe UI Symbol" w:eastAsia="MS Mincho" w:hAnsi="Segoe UI Symbol" w:cs="Segoe UI Symbol"/>
                <w:sz w:val="24"/>
                <w:szCs w:val="24"/>
              </w:rPr>
              <w:t xml:space="preserve">☐ </w:t>
            </w:r>
            <w:r xmlns:w="http://schemas.openxmlformats.org/wordprocessingml/2006/main" w:rsidRPr="00E84C88">
              <w:rPr>
                <w:rFonts w:ascii="GHEA Grapalat" w:eastAsia="GHEA Grapalat" w:hAnsi="GHEA Grapalat" w:cs="GHEA Grapalat"/>
                <w:sz w:val="24"/>
                <w:szCs w:val="24"/>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b </w:t>
            </w:r>
            <w:r xmlns:w="http://schemas.openxmlformats.org/wordprocessingml/2006/main" w:rsidRPr="00E84C88">
              <w:rPr>
                <w:rFonts w:ascii="Cambria Math" w:eastAsia="MS Mincho" w:hAnsi="Cambria Math" w:cs="Cambria Math"/>
                <w:sz w:val="24"/>
                <w:szCs w:val="24"/>
              </w:rPr>
              <w:t xml:space="preserve">․</w:t>
            </w:r>
            <w:r xmlns:w="http://schemas.openxmlformats.org/wordprocessingml/2006/main" w:rsidRPr="00E84C88">
              <w:rPr>
                <w:rFonts w:ascii="GHEA Grapalat" w:eastAsia="Cambria Math" w:hAnsi="GHEA Grapalat" w:cs="Cambria Math"/>
                <w:sz w:val="24"/>
                <w:szCs w:val="24"/>
              </w:rPr>
              <w:t xml:space="preserve"> </w:t>
            </w:r>
            <w:r xmlns:w="http://schemas.openxmlformats.org/wordprocessingml/2006/main" w:rsidRPr="00E84C88">
              <w:rPr>
                <w:rFonts w:ascii="Arial" w:eastAsia="GHEA Grapalat" w:hAnsi="Arial" w:cs="Arial"/>
                <w:sz w:val="24"/>
                <w:szCs w:val="24"/>
                <w:lang w:val="en-US"/>
              </w:rPr>
              <w:t xml:space="preserve">right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has</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to appoint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to remove</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lastRenderedPageBreak xmlns:w="http://schemas.openxmlformats.org/wordprocessingml/2006/main"/>
            </w:r>
            <w:r xmlns:w="http://schemas.openxmlformats.org/wordprocessingml/2006/main" w:rsidRPr="00E84C88">
              <w:rPr>
                <w:rFonts w:ascii="Arial" w:eastAsia="GHEA Grapalat" w:hAnsi="Arial" w:cs="Arial"/>
                <w:sz w:val="24"/>
                <w:szCs w:val="24"/>
                <w:lang w:val="en-US"/>
              </w:rPr>
              <w:t xml:space="preserve">management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bodies</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members</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to the majority</w:t>
            </w:r>
          </w:p>
        </w:tc>
      </w:tr>
      <w:tr w:rsidR="00532D6C" w:rsidRPr="00E84C88" w14:paraId="2328EEFB" w14:textId="77777777" w:rsidTr="00532D6C">
        <w:tc>
          <w:tcPr>
            <w:tcW w:w="9016" w:type="dxa"/>
            <w:gridSpan w:val="2"/>
            <w:vAlign w:val="center"/>
          </w:tcPr>
          <w:p w14:paraId="7BCDD9C9"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rPr>
            </w:pPr>
            <w:r xmlns:w="http://schemas.openxmlformats.org/wordprocessingml/2006/main" w:rsidRPr="00E84C88">
              <w:rPr>
                <w:rFonts w:ascii="Segoe UI Symbol" w:eastAsia="MS Mincho" w:hAnsi="Segoe UI Symbol" w:cs="Segoe UI Symbol"/>
                <w:sz w:val="24"/>
                <w:szCs w:val="24"/>
              </w:rPr>
              <w:lastRenderedPageBreak xmlns:w="http://schemas.openxmlformats.org/wordprocessingml/2006/main"/>
            </w:r>
            <w:r xmlns:w="http://schemas.openxmlformats.org/wordprocessingml/2006/main" w:rsidRPr="00E84C88">
              <w:rPr>
                <w:rFonts w:ascii="Segoe UI Symbol" w:eastAsia="MS Mincho" w:hAnsi="Segoe UI Symbol" w:cs="Segoe UI Symbol"/>
                <w:sz w:val="24"/>
                <w:szCs w:val="24"/>
              </w:rPr>
              <w:t xml:space="preserve">☐ </w:t>
            </w:r>
            <w:r xmlns:w="http://schemas.openxmlformats.org/wordprocessingml/2006/main" w:rsidRPr="00E84C88">
              <w:rPr>
                <w:rFonts w:ascii="GHEA Grapalat" w:eastAsia="GHEA Grapalat" w:hAnsi="GHEA Grapalat" w:cs="GHEA Grapalat"/>
                <w:sz w:val="24"/>
                <w:szCs w:val="24"/>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c </w:t>
            </w:r>
            <w:r xmlns:w="http://schemas.openxmlformats.org/wordprocessingml/2006/main" w:rsidRPr="00E84C88">
              <w:rPr>
                <w:rFonts w:ascii="Cambria Math" w:eastAsia="MS Mincho" w:hAnsi="Cambria Math" w:cs="Cambria Math"/>
                <w:sz w:val="24"/>
                <w:szCs w:val="24"/>
              </w:rPr>
              <w:t xml:space="preserve">․</w:t>
            </w:r>
            <w:r xmlns:w="http://schemas.openxmlformats.org/wordprocessingml/2006/main" w:rsidRPr="00E84C88">
              <w:rPr>
                <w:rFonts w:ascii="GHEA Grapalat" w:eastAsia="Cambria Math" w:hAnsi="GHEA Grapalat" w:cs="Cambria Math"/>
                <w:sz w:val="24"/>
                <w:szCs w:val="24"/>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from a person</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gratuitous</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received</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accountable</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of the year</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preceding</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of the year</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during</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data</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received</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profit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at least </w:t>
            </w:r>
            <w:r xmlns:w="http://schemas.openxmlformats.org/wordprocessingml/2006/main" w:rsidRPr="00E84C88">
              <w:rPr>
                <w:rFonts w:ascii="GHEA Grapalat" w:eastAsia="GHEA Grapalat" w:hAnsi="GHEA Grapalat" w:cs="GHEA Grapalat"/>
                <w:sz w:val="24"/>
                <w:szCs w:val="24"/>
              </w:rPr>
              <w:t xml:space="preserve">15 </w:t>
            </w:r>
            <w:r xmlns:w="http://schemas.openxmlformats.org/wordprocessingml/2006/main" w:rsidRPr="00E84C88">
              <w:rPr>
                <w:rFonts w:ascii="Arial" w:eastAsia="GHEA Grapalat" w:hAnsi="Arial" w:cs="Arial"/>
                <w:sz w:val="24"/>
                <w:szCs w:val="24"/>
                <w:lang w:val="en-US"/>
              </w:rPr>
              <w:t xml:space="preserve">percent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to the extent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benefit</w:t>
            </w:r>
          </w:p>
        </w:tc>
      </w:tr>
      <w:tr w:rsidR="00532D6C" w:rsidRPr="00E84C88" w14:paraId="59934E27" w14:textId="77777777" w:rsidTr="00532D6C">
        <w:tc>
          <w:tcPr>
            <w:tcW w:w="9016" w:type="dxa"/>
            <w:gridSpan w:val="2"/>
            <w:vAlign w:val="center"/>
          </w:tcPr>
          <w:p w14:paraId="7464C981"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rPr>
            </w:pPr>
            <w:r xmlns:w="http://schemas.openxmlformats.org/wordprocessingml/2006/main" w:rsidRPr="00E84C88">
              <w:rPr>
                <w:rFonts w:ascii="Segoe UI Symbol" w:eastAsia="MS Mincho" w:hAnsi="Segoe UI Symbol" w:cs="Segoe UI Symbol"/>
                <w:sz w:val="24"/>
                <w:szCs w:val="24"/>
              </w:rPr>
              <w:t xml:space="preserve">☐ </w:t>
            </w:r>
            <w:r xmlns:w="http://schemas.openxmlformats.org/wordprocessingml/2006/main" w:rsidRPr="00E84C88">
              <w:rPr>
                <w:rFonts w:ascii="GHEA Grapalat" w:eastAsia="GHEA Grapalat" w:hAnsi="GHEA Grapalat" w:cs="GHEA Grapalat"/>
                <w:sz w:val="24"/>
                <w:szCs w:val="24"/>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d </w:t>
            </w:r>
            <w:r xmlns:w="http://schemas.openxmlformats.org/wordprocessingml/2006/main" w:rsidRPr="00E84C88">
              <w:rPr>
                <w:rFonts w:ascii="Cambria Math" w:eastAsia="MS Mincho" w:hAnsi="Cambria Math" w:cs="Cambria Math"/>
                <w:sz w:val="24"/>
                <w:szCs w:val="24"/>
              </w:rPr>
              <w:t xml:space="preserve">․</w:t>
            </w:r>
            <w:r xmlns:w="http://schemas.openxmlformats.org/wordprocessingml/2006/main" w:rsidRPr="00E84C88">
              <w:rPr>
                <w:rFonts w:ascii="GHEA Grapalat" w:eastAsia="Cambria Math" w:hAnsi="GHEA Grapalat" w:cs="Cambria Math"/>
                <w:sz w:val="24"/>
                <w:szCs w:val="24"/>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towards</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implement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real </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actual </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control</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other</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by means</w:t>
            </w:r>
          </w:p>
        </w:tc>
      </w:tr>
      <w:tr w:rsidR="00532D6C" w:rsidRPr="00E84C88" w14:paraId="7DF80C9A" w14:textId="77777777" w:rsidTr="00532D6C">
        <w:tc>
          <w:tcPr>
            <w:tcW w:w="9016" w:type="dxa"/>
            <w:gridSpan w:val="2"/>
            <w:vAlign w:val="center"/>
          </w:tcPr>
          <w:p w14:paraId="032A046A"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rPr>
            </w:pPr>
            <w:r xmlns:w="http://schemas.openxmlformats.org/wordprocessingml/2006/main" w:rsidRPr="00E84C88">
              <w:rPr>
                <w:rFonts w:ascii="Segoe UI Symbol" w:eastAsia="MS Mincho" w:hAnsi="Segoe UI Symbol" w:cs="Segoe UI Symbol"/>
                <w:sz w:val="24"/>
                <w:szCs w:val="24"/>
              </w:rPr>
              <w:t xml:space="preserve">☐ </w:t>
            </w:r>
            <w:r xmlns:w="http://schemas.openxmlformats.org/wordprocessingml/2006/main" w:rsidRPr="00E84C88">
              <w:rPr>
                <w:rFonts w:ascii="GHEA Grapalat" w:eastAsia="GHEA Grapalat" w:hAnsi="GHEA Grapalat" w:cs="GHEA Grapalat"/>
                <w:sz w:val="24"/>
                <w:szCs w:val="24"/>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e </w:t>
            </w:r>
            <w:r xmlns:w="http://schemas.openxmlformats.org/wordprocessingml/2006/main" w:rsidRPr="00E84C88">
              <w:rPr>
                <w:rFonts w:ascii="Cambria Math" w:eastAsia="MS Mincho" w:hAnsi="Cambria Math" w:cs="Cambria Math"/>
                <w:sz w:val="24"/>
                <w:szCs w:val="24"/>
              </w:rPr>
              <w:t xml:space="preserve">․</w:t>
            </w:r>
            <w:r xmlns:w="http://schemas.openxmlformats.org/wordprocessingml/2006/main" w:rsidRPr="00E84C88">
              <w:rPr>
                <w:rFonts w:ascii="GHEA Grapalat" w:eastAsia="Cambria Math" w:hAnsi="GHEA Grapalat" w:cs="Cambria Math"/>
                <w:sz w:val="24"/>
                <w:szCs w:val="24"/>
              </w:rPr>
              <w:t xml:space="preserve"> </w:t>
            </w:r>
            <w:r xmlns:w="http://schemas.openxmlformats.org/wordprocessingml/2006/main" w:rsidRPr="00E84C88">
              <w:rPr>
                <w:rFonts w:ascii="Arial" w:eastAsia="GHEA Grapalat" w:hAnsi="Arial" w:cs="Arial"/>
                <w:sz w:val="24"/>
                <w:szCs w:val="24"/>
                <w:lang w:val="en-US"/>
              </w:rPr>
              <w:t xml:space="preserve">being</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data</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activity</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general</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current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management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implementing</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official</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it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in </w:t>
            </w:r>
            <w:r xmlns:w="http://schemas.openxmlformats.org/wordprocessingml/2006/main" w:rsidRPr="00E84C88">
              <w:rPr>
                <w:rFonts w:ascii="Arial" w:eastAsia="GHEA Grapalat" w:hAnsi="Arial" w:cs="Arial"/>
                <w:sz w:val="24"/>
                <w:szCs w:val="24"/>
                <w:lang w:val="en-US"/>
              </w:rPr>
              <w:t xml:space="preserve">case </w:t>
            </w:r>
            <w:r xmlns:w="http://schemas.openxmlformats.org/wordprocessingml/2006/main" w:rsidRPr="00E84C88">
              <w:rPr>
                <w:rFonts w:ascii="GHEA Grapalat" w:eastAsia="GHEA Grapalat" w:hAnsi="GHEA Grapalat" w:cs="GHEA Grapalat"/>
                <w:sz w:val="24"/>
                <w:szCs w:val="24"/>
              </w:rPr>
              <w:t xml:space="preserve">when</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available</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not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a </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d</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points</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to the requirements</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corresponding</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physical</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person</w:t>
            </w:r>
          </w:p>
        </w:tc>
      </w:tr>
    </w:tbl>
    <w:p w14:paraId="300875B2"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Real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beneficiary</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status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regarding</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information</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32D6C" w:rsidRPr="00C4546D" w14:paraId="47C747C8" w14:textId="77777777" w:rsidTr="00532D6C">
        <w:tc>
          <w:tcPr>
            <w:tcW w:w="2837" w:type="dxa"/>
            <w:shd w:val="clear" w:color="auto" w:fill="D9E2F3"/>
            <w:vAlign w:val="center"/>
          </w:tcPr>
          <w:p w14:paraId="4F9800E9"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Real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beneficiary</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to become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day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month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year</w:t>
            </w:r>
          </w:p>
        </w:tc>
        <w:tc>
          <w:tcPr>
            <w:tcW w:w="6180" w:type="dxa"/>
            <w:vAlign w:val="center"/>
          </w:tcPr>
          <w:p w14:paraId="1567BCEB"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5AA78640" w14:textId="77777777" w:rsidTr="00532D6C">
        <w:tc>
          <w:tcPr>
            <w:tcW w:w="2837" w:type="dxa"/>
            <w:shd w:val="clear" w:color="auto" w:fill="D9E2F3"/>
            <w:vAlign w:val="center"/>
          </w:tcPr>
          <w:p w14:paraId="43199747"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Organization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towards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control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implementation</w:t>
            </w:r>
          </w:p>
        </w:tc>
        <w:tc>
          <w:tcPr>
            <w:tcW w:w="6180" w:type="dxa"/>
            <w:vAlign w:val="center"/>
          </w:tcPr>
          <w:p w14:paraId="47CD4D8B"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lang w:val="en-US"/>
              </w:rPr>
            </w:pPr>
            <w:r xmlns:w="http://schemas.openxmlformats.org/wordprocessingml/2006/main" w:rsidRPr="00E84C88">
              <w:rPr>
                <w:rFonts w:ascii="Segoe UI Symbol" w:eastAsia="MS Mincho" w:hAnsi="Segoe UI Symbol" w:cs="Segoe UI Symbol"/>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Separate</w:t>
            </w:r>
            <w:r xmlns:w="http://schemas.openxmlformats.org/wordprocessingml/2006/main" w:rsidRPr="00E84C88">
              <w:rPr>
                <w:rFonts w:ascii="GHEA Grapalat" w:eastAsia="GHEA Grapalat" w:hAnsi="GHEA Grapalat" w:cs="GHEA Grapalat"/>
                <w:sz w:val="24"/>
                <w:szCs w:val="24"/>
                <w:lang w:val="en-US"/>
              </w:rPr>
              <w:t xml:space="preserve"> </w:t>
            </w:r>
          </w:p>
          <w:p w14:paraId="2A24A3AA" w14:textId="77777777" w:rsidR="00532D6C" w:rsidRPr="00E84C88" w:rsidRDefault="00532D6C" w:rsidP="00532D6C">
            <w:pPr xmlns:w="http://schemas.openxmlformats.org/wordprocessingml/2006/main">
              <w:spacing w:after="0" w:line="240" w:lineRule="auto"/>
              <w:rPr>
                <w:rFonts w:ascii="GHEA Grapalat" w:eastAsia="GHEA Grapalat" w:hAnsi="GHEA Grapalat" w:cs="GHEA Grapalat"/>
                <w:sz w:val="24"/>
                <w:szCs w:val="24"/>
                <w:lang w:val="en-US"/>
              </w:rPr>
            </w:pPr>
            <w:r xmlns:w="http://schemas.openxmlformats.org/wordprocessingml/2006/main" w:rsidRPr="00E84C88">
              <w:rPr>
                <w:rFonts w:ascii="Segoe UI Symbol" w:eastAsia="MS Mincho" w:hAnsi="Segoe UI Symbol" w:cs="Segoe UI Symbol"/>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Interconnected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back</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jointly</w:t>
            </w:r>
          </w:p>
        </w:tc>
      </w:tr>
      <w:tr w:rsidR="00532D6C" w:rsidRPr="00E84C88" w14:paraId="030F3936" w14:textId="77777777" w:rsidTr="00532D6C">
        <w:tc>
          <w:tcPr>
            <w:tcW w:w="2837" w:type="dxa"/>
            <w:shd w:val="clear" w:color="auto" w:fill="D9E2F3"/>
            <w:vAlign w:val="center"/>
          </w:tcPr>
          <w:p w14:paraId="67D628C1"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xmlns:w="http://schemas.openxmlformats.org/wordprocessingml/2006/main" w:rsidRPr="00E84C88">
              <w:rPr>
                <w:rFonts w:ascii="Arial" w:eastAsia="GHEA Grapalat" w:hAnsi="Arial" w:cs="Arial"/>
                <w:color w:val="000000"/>
                <w:sz w:val="24"/>
                <w:szCs w:val="24"/>
                <w:lang w:val="en-US"/>
              </w:rPr>
              <w:t xml:space="preserve">Subsoil use</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industry</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accountable</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organization</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real</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beneficiary</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being</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is</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official</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person</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or</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his/her</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family</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member</w:t>
            </w:r>
          </w:p>
        </w:tc>
        <w:tc>
          <w:tcPr>
            <w:tcW w:w="6180" w:type="dxa"/>
            <w:vAlign w:val="center"/>
          </w:tcPr>
          <w:p w14:paraId="1DE65659"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lang w:val="en-US"/>
              </w:rPr>
            </w:pPr>
            <w:r xmlns:w="http://schemas.openxmlformats.org/wordprocessingml/2006/main" w:rsidRPr="00E84C88">
              <w:rPr>
                <w:rFonts w:ascii="Segoe UI Symbol" w:eastAsia="MS Mincho" w:hAnsi="Segoe UI Symbol" w:cs="Segoe UI Symbol"/>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Yes</w:t>
            </w:r>
          </w:p>
          <w:p w14:paraId="288B4CD4"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lang w:val="en-US"/>
              </w:rPr>
            </w:pPr>
            <w:r xmlns:w="http://schemas.openxmlformats.org/wordprocessingml/2006/main" w:rsidRPr="00E84C88">
              <w:rPr>
                <w:rFonts w:ascii="Segoe UI Symbol" w:eastAsia="MS Mincho" w:hAnsi="Segoe UI Symbol" w:cs="Segoe UI Symbol"/>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No</w:t>
            </w:r>
          </w:p>
        </w:tc>
      </w:tr>
    </w:tbl>
    <w:p w14:paraId="7A127813"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Real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beneficiary</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contact</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32D6C" w:rsidRPr="00E84C88" w14:paraId="02F16EAD" w14:textId="77777777" w:rsidTr="00532D6C">
        <w:tc>
          <w:tcPr>
            <w:tcW w:w="2837" w:type="dxa"/>
            <w:shd w:val="clear" w:color="auto" w:fill="D9E2F3"/>
            <w:vAlign w:val="center"/>
          </w:tcPr>
          <w:p w14:paraId="3195583B"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Email</w:t>
            </w:r>
            <w:r xmlns:w="http://schemas.openxmlformats.org/wordprocessingml/2006/main" w:rsidRPr="00E84C88">
              <w:rPr>
                <w:rFonts w:ascii="Cambria Math" w:eastAsia="MS Mincho" w:hAnsi="Cambria Math" w:cs="Cambria Math"/>
                <w:color w:val="000000"/>
                <w:sz w:val="24"/>
                <w:szCs w:val="24"/>
                <w:lang w:val="en-US"/>
              </w:rPr>
              <w:t xml:space="preserv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mail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address</w:t>
            </w:r>
          </w:p>
        </w:tc>
        <w:tc>
          <w:tcPr>
            <w:tcW w:w="6180" w:type="dxa"/>
            <w:vAlign w:val="center"/>
          </w:tcPr>
          <w:p w14:paraId="4966AC6B"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4D631758" w14:textId="77777777" w:rsidTr="00532D6C">
        <w:tc>
          <w:tcPr>
            <w:tcW w:w="2837" w:type="dxa"/>
            <w:shd w:val="clear" w:color="auto" w:fill="D9E2F3"/>
            <w:vAlign w:val="center"/>
          </w:tcPr>
          <w:p w14:paraId="032F823F"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Phone number</w:t>
            </w:r>
          </w:p>
        </w:tc>
        <w:tc>
          <w:tcPr>
            <w:tcW w:w="6180" w:type="dxa"/>
            <w:vAlign w:val="center"/>
          </w:tcPr>
          <w:p w14:paraId="50A4627C"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bl>
    <w:p w14:paraId="6D83572B" w14:textId="77777777" w:rsidR="00532D6C" w:rsidRPr="00E84C88" w:rsidRDefault="00532D6C" w:rsidP="00532D6C">
      <w:pPr>
        <w:pBdr>
          <w:top w:val="nil"/>
          <w:left w:val="nil"/>
          <w:bottom w:val="nil"/>
          <w:right w:val="nil"/>
          <w:between w:val="nil"/>
        </w:pBdr>
        <w:spacing w:after="0" w:line="240" w:lineRule="auto"/>
        <w:ind w:left="792"/>
        <w:rPr>
          <w:rFonts w:ascii="GHEA Grapalat" w:eastAsia="GHEA Grapalat" w:hAnsi="GHEA Grapalat" w:cs="GHEA Grapalat"/>
          <w:color w:val="000000"/>
          <w:sz w:val="24"/>
          <w:szCs w:val="24"/>
          <w:lang w:val="en-US"/>
        </w:rPr>
      </w:pPr>
    </w:p>
    <w:p w14:paraId="62B40268" w14:textId="77777777" w:rsidR="00532D6C" w:rsidRPr="00E84C88" w:rsidRDefault="00532D6C" w:rsidP="00532D6C">
      <w:pPr xmlns:w="http://schemas.openxmlformats.org/wordprocessingml/2006/main">
        <w:numPr>
          <w:ilvl w:val="0"/>
          <w:numId w:val="28"/>
        </w:numPr>
        <w:pBdr>
          <w:top w:val="nil"/>
          <w:left w:val="nil"/>
          <w:bottom w:val="nil"/>
          <w:right w:val="nil"/>
          <w:between w:val="nil"/>
        </w:pBdr>
        <w:spacing w:after="0" w:line="240" w:lineRule="auto"/>
        <w:rPr>
          <w:rFonts w:ascii="GHEA Grapalat" w:eastAsia="GHEA Grapalat" w:hAnsi="GHEA Grapalat" w:cs="GHEA Grapalat"/>
          <w:b/>
          <w:color w:val="000000"/>
          <w:sz w:val="24"/>
          <w:szCs w:val="24"/>
          <w:lang w:val="en-US"/>
        </w:rPr>
      </w:pPr>
      <w:r xmlns:w="http://schemas.openxmlformats.org/wordprocessingml/2006/main" w:rsidRPr="00E84C88">
        <w:rPr>
          <w:rFonts w:ascii="Arial" w:eastAsia="GHEA Grapalat" w:hAnsi="Arial" w:cs="Arial"/>
          <w:b/>
          <w:color w:val="000000"/>
          <w:sz w:val="24"/>
          <w:szCs w:val="24"/>
          <w:lang w:val="en-US"/>
        </w:rPr>
        <w:t xml:space="preserve">Intermediate</w:t>
      </w:r>
      <w:r xmlns:w="http://schemas.openxmlformats.org/wordprocessingml/2006/main" w:rsidRPr="00E84C88">
        <w:rPr>
          <w:rFonts w:ascii="GHEA Grapalat" w:eastAsia="GHEA Grapalat" w:hAnsi="GHEA Grapalat" w:cs="GHEA Grapalat"/>
          <w:b/>
          <w:color w:val="000000"/>
          <w:sz w:val="24"/>
          <w:szCs w:val="24"/>
          <w:lang w:val="en-US"/>
        </w:rPr>
        <w:t xml:space="preserve"> </w:t>
      </w:r>
      <w:r xmlns:w="http://schemas.openxmlformats.org/wordprocessingml/2006/main" w:rsidRPr="00E84C88">
        <w:rPr>
          <w:rFonts w:ascii="Arial" w:eastAsia="GHEA Grapalat" w:hAnsi="Arial" w:cs="Arial"/>
          <w:b/>
          <w:color w:val="000000"/>
          <w:sz w:val="24"/>
          <w:szCs w:val="24"/>
          <w:lang w:val="en-US"/>
        </w:rPr>
        <w:t xml:space="preserve">legal</w:t>
      </w:r>
      <w:r xmlns:w="http://schemas.openxmlformats.org/wordprocessingml/2006/main" w:rsidRPr="00E84C88">
        <w:rPr>
          <w:rFonts w:ascii="GHEA Grapalat" w:eastAsia="GHEA Grapalat" w:hAnsi="GHEA Grapalat" w:cs="GHEA Grapalat"/>
          <w:b/>
          <w:color w:val="000000"/>
          <w:sz w:val="24"/>
          <w:szCs w:val="24"/>
          <w:lang w:val="en-US"/>
        </w:rPr>
        <w:t xml:space="preserve"> </w:t>
      </w:r>
      <w:r xmlns:w="http://schemas.openxmlformats.org/wordprocessingml/2006/main" w:rsidRPr="00E84C88">
        <w:rPr>
          <w:rFonts w:ascii="Arial" w:eastAsia="GHEA Grapalat" w:hAnsi="Arial" w:cs="Arial"/>
          <w:b/>
          <w:color w:val="000000"/>
          <w:sz w:val="24"/>
          <w:szCs w:val="24"/>
          <w:lang w:val="en-US"/>
        </w:rPr>
        <w:t xml:space="preserve">persons</w:t>
      </w:r>
    </w:p>
    <w:p w14:paraId="2ECD3E4D"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lastRenderedPageBreak xmlns:w="http://schemas.openxmlformats.org/wordprocessingml/2006/main"/>
      </w:r>
      <w:r xmlns:w="http://schemas.openxmlformats.org/wordprocessingml/2006/main" w:rsidRPr="00E84C88">
        <w:rPr>
          <w:rFonts w:ascii="Arial" w:eastAsia="GHEA Grapalat" w:hAnsi="Arial" w:cs="Arial"/>
          <w:color w:val="000000"/>
          <w:sz w:val="24"/>
          <w:szCs w:val="24"/>
          <w:lang w:val="en-US"/>
        </w:rPr>
        <w:t xml:space="preserve">Organization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32D6C" w:rsidRPr="00E84C88" w14:paraId="5906BBAB" w14:textId="77777777" w:rsidTr="00532D6C">
        <w:tc>
          <w:tcPr>
            <w:tcW w:w="2835" w:type="dxa"/>
            <w:shd w:val="clear" w:color="auto" w:fill="D9E2F3"/>
            <w:vAlign w:val="center"/>
          </w:tcPr>
          <w:p w14:paraId="12DBE6BE"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The name</w:t>
            </w:r>
          </w:p>
        </w:tc>
        <w:tc>
          <w:tcPr>
            <w:tcW w:w="6180" w:type="dxa"/>
            <w:vAlign w:val="center"/>
          </w:tcPr>
          <w:p w14:paraId="192FC78A"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75A7738D" w14:textId="77777777" w:rsidTr="00532D6C">
        <w:tc>
          <w:tcPr>
            <w:tcW w:w="2835" w:type="dxa"/>
            <w:shd w:val="clear" w:color="auto" w:fill="D9E2F3"/>
            <w:vAlign w:val="center"/>
          </w:tcPr>
          <w:p w14:paraId="725A7459"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The name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Latin alphabet</w:t>
            </w:r>
          </w:p>
        </w:tc>
        <w:tc>
          <w:tcPr>
            <w:tcW w:w="6180" w:type="dxa"/>
            <w:vAlign w:val="center"/>
          </w:tcPr>
          <w:p w14:paraId="132E6362"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70ADE2AC" w14:textId="77777777" w:rsidTr="00532D6C">
        <w:tc>
          <w:tcPr>
            <w:tcW w:w="2835" w:type="dxa"/>
            <w:shd w:val="clear" w:color="auto" w:fill="D9E2F3"/>
            <w:vAlign w:val="center"/>
          </w:tcPr>
          <w:p w14:paraId="3408D6F8"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State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registration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number</w:t>
            </w:r>
          </w:p>
        </w:tc>
        <w:tc>
          <w:tcPr>
            <w:tcW w:w="6180" w:type="dxa"/>
            <w:vAlign w:val="center"/>
          </w:tcPr>
          <w:p w14:paraId="522BAD8D"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6392D752" w14:textId="77777777" w:rsidTr="00532D6C">
        <w:tc>
          <w:tcPr>
            <w:tcW w:w="2835" w:type="dxa"/>
            <w:shd w:val="clear" w:color="auto" w:fill="D9E2F3"/>
            <w:vAlign w:val="center"/>
          </w:tcPr>
          <w:p w14:paraId="59DDC244"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Registration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day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month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year</w:t>
            </w:r>
          </w:p>
        </w:tc>
        <w:tc>
          <w:tcPr>
            <w:tcW w:w="6180" w:type="dxa"/>
            <w:vAlign w:val="center"/>
          </w:tcPr>
          <w:p w14:paraId="2B728631"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1CD8F34C" w14:textId="77777777" w:rsidTr="00532D6C">
        <w:tc>
          <w:tcPr>
            <w:tcW w:w="2835" w:type="dxa"/>
            <w:shd w:val="clear" w:color="auto" w:fill="D9E2F3"/>
            <w:vAlign w:val="center"/>
          </w:tcPr>
          <w:p w14:paraId="135B569C"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Registration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address</w:t>
            </w:r>
          </w:p>
        </w:tc>
        <w:tc>
          <w:tcPr>
            <w:tcW w:w="6180" w:type="dxa"/>
            <w:vAlign w:val="center"/>
          </w:tcPr>
          <w:p w14:paraId="32164EC7"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3D14CE1E" w14:textId="77777777" w:rsidTr="00532D6C">
        <w:tc>
          <w:tcPr>
            <w:tcW w:w="2835" w:type="dxa"/>
            <w:shd w:val="clear" w:color="auto" w:fill="D9E2F3"/>
            <w:vAlign w:val="center"/>
          </w:tcPr>
          <w:p w14:paraId="49FA7DA1"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Registration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the state</w:t>
            </w:r>
          </w:p>
        </w:tc>
        <w:tc>
          <w:tcPr>
            <w:tcW w:w="6180" w:type="dxa"/>
            <w:vAlign w:val="center"/>
          </w:tcPr>
          <w:p w14:paraId="29B26D38"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505D3EFC" w14:textId="77777777" w:rsidTr="00532D6C">
        <w:tc>
          <w:tcPr>
            <w:tcW w:w="2835" w:type="dxa"/>
            <w:shd w:val="clear" w:color="auto" w:fill="D9E2F3"/>
            <w:vAlign w:val="center"/>
          </w:tcPr>
          <w:p w14:paraId="62342765"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xmlns:w="http://schemas.openxmlformats.org/wordprocessingml/2006/main" w:rsidRPr="00E84C88">
              <w:rPr>
                <w:rFonts w:ascii="Arial" w:eastAsia="GHEA Grapalat" w:hAnsi="Arial" w:cs="Arial"/>
                <w:color w:val="000000"/>
                <w:sz w:val="24"/>
                <w:szCs w:val="24"/>
                <w:lang w:val="en-US"/>
              </w:rPr>
              <w:t xml:space="preserve">Executive</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body</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leader</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name</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and</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last name</w:t>
            </w:r>
          </w:p>
        </w:tc>
        <w:tc>
          <w:tcPr>
            <w:tcW w:w="6180" w:type="dxa"/>
            <w:vAlign w:val="center"/>
          </w:tcPr>
          <w:p w14:paraId="05D82703" w14:textId="77777777" w:rsidR="00532D6C" w:rsidRPr="00E84C88" w:rsidRDefault="00532D6C" w:rsidP="00532D6C">
            <w:pPr>
              <w:spacing w:before="240" w:after="240" w:line="240" w:lineRule="auto"/>
              <w:rPr>
                <w:rFonts w:ascii="GHEA Grapalat" w:eastAsia="GHEA Grapalat" w:hAnsi="GHEA Grapalat" w:cs="GHEA Grapalat"/>
                <w:sz w:val="24"/>
                <w:szCs w:val="24"/>
              </w:rPr>
            </w:pPr>
          </w:p>
        </w:tc>
      </w:tr>
    </w:tbl>
    <w:p w14:paraId="2446196C"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Real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beneficiary</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32D6C" w:rsidRPr="00C4546D" w14:paraId="6F249990" w14:textId="77777777" w:rsidTr="00532D6C">
        <w:trPr>
          <w:trHeight w:val="853"/>
        </w:trPr>
        <w:tc>
          <w:tcPr>
            <w:tcW w:w="2835" w:type="dxa"/>
            <w:vMerge w:val="restart"/>
            <w:shd w:val="clear" w:color="auto" w:fill="D9E2F3"/>
            <w:vAlign w:val="center"/>
          </w:tcPr>
          <w:p w14:paraId="304A0FD7"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Real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beneficiary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ies </w:t>
            </w:r>
            <w:r xmlns:w="http://schemas.openxmlformats.org/wordprocessingml/2006/main" w:rsidRPr="00E84C88">
              <w:rPr>
                <w:rFonts w:ascii="GHEA Grapalat" w:eastAsia="GHEA Grapalat" w:hAnsi="GHEA Grapalat" w:cs="GHEA Grapalat"/>
                <w:color w:val="000000"/>
                <w:sz w:val="24"/>
                <w:szCs w:val="24"/>
                <w:lang w:val="en-US"/>
              </w:rPr>
              <w:t xml:space="preserve">)</w:t>
            </w:r>
            <w:r xmlns:w="http://schemas.openxmlformats.org/wordprocessingml/2006/main" w:rsidRPr="00E84C88">
              <w:rPr>
                <w:rFonts w:ascii="Arial" w:eastAsia="GHEA Grapalat" w:hAnsi="Arial" w:cs="Arial"/>
                <w:color w:val="000000"/>
                <w:sz w:val="24"/>
                <w:szCs w:val="24"/>
                <w:lang w:val="en-US"/>
              </w:rPr>
              <w:t xml:space="preserv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name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and</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whose </w:t>
            </w:r>
            <w:r xmlns:w="http://schemas.openxmlformats.org/wordprocessingml/2006/main" w:rsidRPr="00E84C88">
              <w:rPr>
                <w:rFonts w:ascii="Arial" w:eastAsia="GHEA Grapalat" w:hAnsi="Arial" w:cs="Arial"/>
                <w:color w:val="000000"/>
                <w:sz w:val="24"/>
                <w:szCs w:val="24"/>
                <w:lang w:val="en-US"/>
              </w:rPr>
              <w:t xml:space="preserve">last </w:t>
            </w:r>
            <w:r xmlns:w="http://schemas.openxmlformats.org/wordprocessingml/2006/main" w:rsidRPr="00E84C88">
              <w:rPr>
                <w:rFonts w:ascii="GHEA Grapalat" w:eastAsia="GHEA Grapalat" w:hAnsi="GHEA Grapalat" w:cs="GHEA Grapalat"/>
                <w:color w:val="000000"/>
                <w:sz w:val="24"/>
                <w:szCs w:val="24"/>
                <w:lang w:val="en-US"/>
              </w:rPr>
              <w:t xml:space="preserve">name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number</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the organization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being</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intermediate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legal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person</w:t>
            </w:r>
          </w:p>
        </w:tc>
        <w:tc>
          <w:tcPr>
            <w:tcW w:w="6180" w:type="dxa"/>
          </w:tcPr>
          <w:p w14:paraId="244E6926"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C4546D" w14:paraId="0819D81E" w14:textId="77777777" w:rsidTr="00532D6C">
        <w:trPr>
          <w:trHeight w:val="850"/>
        </w:trPr>
        <w:tc>
          <w:tcPr>
            <w:tcW w:w="2835" w:type="dxa"/>
            <w:vMerge/>
            <w:shd w:val="clear" w:color="auto" w:fill="D9E2F3"/>
            <w:vAlign w:val="center"/>
          </w:tcPr>
          <w:p w14:paraId="6A242372"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p>
        </w:tc>
        <w:tc>
          <w:tcPr>
            <w:tcW w:w="6180" w:type="dxa"/>
          </w:tcPr>
          <w:p w14:paraId="0770A941"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C4546D" w14:paraId="0FF1D787" w14:textId="77777777" w:rsidTr="00532D6C">
        <w:trPr>
          <w:trHeight w:val="850"/>
        </w:trPr>
        <w:tc>
          <w:tcPr>
            <w:tcW w:w="2835" w:type="dxa"/>
            <w:vMerge/>
            <w:shd w:val="clear" w:color="auto" w:fill="D9E2F3"/>
            <w:vAlign w:val="center"/>
          </w:tcPr>
          <w:p w14:paraId="62849E89"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p>
        </w:tc>
        <w:tc>
          <w:tcPr>
            <w:tcW w:w="6180" w:type="dxa"/>
          </w:tcPr>
          <w:p w14:paraId="14C2CAFC"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C4546D" w14:paraId="7D6EE4A9" w14:textId="77777777" w:rsidTr="00532D6C">
        <w:trPr>
          <w:trHeight w:val="850"/>
        </w:trPr>
        <w:tc>
          <w:tcPr>
            <w:tcW w:w="2835" w:type="dxa"/>
            <w:vMerge/>
            <w:shd w:val="clear" w:color="auto" w:fill="D9E2F3"/>
            <w:vAlign w:val="center"/>
          </w:tcPr>
          <w:p w14:paraId="4BE60F70"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p>
        </w:tc>
        <w:tc>
          <w:tcPr>
            <w:tcW w:w="6180" w:type="dxa"/>
          </w:tcPr>
          <w:p w14:paraId="53EB1AC5"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C4546D" w14:paraId="2547F69D" w14:textId="77777777" w:rsidTr="00532D6C">
        <w:trPr>
          <w:trHeight w:val="850"/>
        </w:trPr>
        <w:tc>
          <w:tcPr>
            <w:tcW w:w="2835" w:type="dxa"/>
            <w:vMerge/>
            <w:shd w:val="clear" w:color="auto" w:fill="D9E2F3"/>
            <w:vAlign w:val="center"/>
          </w:tcPr>
          <w:p w14:paraId="22471338"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p>
        </w:tc>
        <w:tc>
          <w:tcPr>
            <w:tcW w:w="6180" w:type="dxa"/>
          </w:tcPr>
          <w:p w14:paraId="1BB90D82"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bl>
    <w:p w14:paraId="54CCBC53"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Intermediate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shares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listing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32D6C" w:rsidRPr="00E84C88" w14:paraId="55C94F14" w14:textId="77777777" w:rsidTr="00532D6C">
        <w:tc>
          <w:tcPr>
            <w:tcW w:w="2835" w:type="dxa"/>
            <w:shd w:val="clear" w:color="auto" w:fill="D9E2F3"/>
            <w:vAlign w:val="center"/>
          </w:tcPr>
          <w:p w14:paraId="4D61AD72"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Stock</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stock exchange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name</w:t>
            </w:r>
          </w:p>
        </w:tc>
        <w:tc>
          <w:tcPr>
            <w:tcW w:w="6180" w:type="dxa"/>
            <w:vAlign w:val="center"/>
          </w:tcPr>
          <w:p w14:paraId="3747BA78"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208626DF" w14:textId="77777777" w:rsidTr="00532D6C">
        <w:tc>
          <w:tcPr>
            <w:tcW w:w="2835" w:type="dxa"/>
            <w:shd w:val="clear" w:color="auto" w:fill="D9E2F3"/>
            <w:vAlign w:val="center"/>
          </w:tcPr>
          <w:p w14:paraId="26EBA907"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The link</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on the stock exchange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available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to the documents</w:t>
            </w:r>
          </w:p>
        </w:tc>
        <w:tc>
          <w:tcPr>
            <w:tcW w:w="6180" w:type="dxa"/>
            <w:vAlign w:val="center"/>
          </w:tcPr>
          <w:p w14:paraId="39C04790"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bl>
    <w:p w14:paraId="558DFE65" w14:textId="77777777" w:rsidR="00532D6C" w:rsidRPr="00E84C88" w:rsidRDefault="00532D6C" w:rsidP="00532D6C">
      <w:pPr xmlns:w="http://schemas.openxmlformats.org/wordprocessingml/2006/main">
        <w:numPr>
          <w:ilvl w:val="0"/>
          <w:numId w:val="28"/>
        </w:numPr>
        <w:pBdr>
          <w:top w:val="nil"/>
          <w:left w:val="nil"/>
          <w:bottom w:val="nil"/>
          <w:right w:val="nil"/>
          <w:between w:val="nil"/>
        </w:pBdr>
        <w:spacing w:after="0" w:line="240" w:lineRule="auto"/>
        <w:rPr>
          <w:rFonts w:ascii="GHEA Grapalat" w:eastAsia="GHEA Grapalat" w:hAnsi="GHEA Grapalat" w:cs="GHEA Grapalat"/>
          <w:b/>
          <w:color w:val="000000"/>
          <w:sz w:val="24"/>
          <w:szCs w:val="24"/>
          <w:lang w:val="en-US"/>
        </w:rPr>
      </w:pPr>
      <w:r xmlns:w="http://schemas.openxmlformats.org/wordprocessingml/2006/main" w:rsidRPr="00E84C88">
        <w:rPr>
          <w:rFonts w:ascii="Arial" w:eastAsia="GHEA Grapalat" w:hAnsi="Arial" w:cs="Arial"/>
          <w:b/>
          <w:color w:val="000000"/>
          <w:sz w:val="24"/>
          <w:szCs w:val="24"/>
          <w:lang w:val="en-US"/>
        </w:rPr>
        <w:t xml:space="preserve">Additional</w:t>
      </w:r>
      <w:r xmlns:w="http://schemas.openxmlformats.org/wordprocessingml/2006/main" w:rsidRPr="00E84C88">
        <w:rPr>
          <w:rFonts w:ascii="GHEA Grapalat" w:eastAsia="GHEA Grapalat" w:hAnsi="GHEA Grapalat" w:cs="GHEA Grapalat"/>
          <w:b/>
          <w:color w:val="000000"/>
          <w:sz w:val="24"/>
          <w:szCs w:val="24"/>
          <w:lang w:val="en-US"/>
        </w:rPr>
        <w:t xml:space="preserve"> </w:t>
      </w:r>
      <w:r xmlns:w="http://schemas.openxmlformats.org/wordprocessingml/2006/main" w:rsidRPr="00E84C88">
        <w:rPr>
          <w:rFonts w:ascii="Arial" w:eastAsia="GHEA Grapalat" w:hAnsi="Arial" w:cs="Arial"/>
          <w:b/>
          <w:color w:val="000000"/>
          <w:sz w:val="24"/>
          <w:szCs w:val="24"/>
          <w:lang w:val="en-US"/>
        </w:rPr>
        <w:t xml:space="preserve">notes</w:t>
      </w:r>
    </w:p>
    <w:p w14:paraId="43654A2C" w14:textId="77777777" w:rsidR="00532D6C" w:rsidRPr="00E84C88" w:rsidRDefault="00532D6C" w:rsidP="00532D6C">
      <w:pPr>
        <w:pBdr>
          <w:top w:val="nil"/>
          <w:left w:val="nil"/>
          <w:bottom w:val="nil"/>
          <w:right w:val="nil"/>
          <w:between w:val="nil"/>
        </w:pBdr>
        <w:spacing w:after="0" w:line="240" w:lineRule="auto"/>
        <w:rPr>
          <w:rFonts w:ascii="GHEA Grapalat" w:eastAsia="GHEA Grapalat" w:hAnsi="GHEA Grapalat" w:cs="GHEA Grapalat"/>
          <w:b/>
          <w:color w:val="000000"/>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1"/>
      </w:tblGrid>
      <w:tr w:rsidR="00532D6C" w:rsidRPr="00C4546D" w14:paraId="3DFA6281" w14:textId="77777777" w:rsidTr="00532D6C">
        <w:trPr>
          <w:trHeight w:val="773"/>
        </w:trPr>
        <w:tc>
          <w:tcPr>
            <w:tcW w:w="9001" w:type="dxa"/>
            <w:shd w:val="clear" w:color="auto" w:fill="DEEAF6"/>
          </w:tcPr>
          <w:p w14:paraId="1FDB5FE4" w14:textId="77777777" w:rsidR="00532D6C" w:rsidRPr="00E84C88" w:rsidRDefault="00532D6C" w:rsidP="00532D6C">
            <w:pPr xmlns:w="http://schemas.openxmlformats.org/wordprocessingml/2006/main">
              <w:spacing w:before="240"/>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Additional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information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or</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additional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clarifications </w:t>
            </w:r>
            <w:r xmlns:w="http://schemas.openxmlformats.org/wordprocessingml/2006/main" w:rsidRPr="00E84C88">
              <w:rPr>
                <w:rFonts w:ascii="GHEA Grapalat" w:eastAsia="GHEA Grapalat" w:hAnsi="GHEA Grapalat" w:cs="GHEA Grapalat"/>
                <w:color w:val="000000"/>
                <w:sz w:val="24"/>
                <w:szCs w:val="24"/>
                <w:lang w:val="en-US"/>
              </w:rPr>
              <w:t xml:space="preserve">that</w:t>
            </w:r>
            <w:r xmlns:w="http://schemas.openxmlformats.org/wordprocessingml/2006/main" w:rsidRPr="00E84C88">
              <w:rPr>
                <w:rFonts w:ascii="Arial" w:eastAsia="GHEA Grapalat" w:hAnsi="Arial" w:cs="Arial"/>
                <w:color w:val="000000"/>
                <w:sz w:val="24"/>
                <w:szCs w:val="24"/>
                <w:lang w:val="en-US"/>
              </w:rPr>
              <w:t xml:space="preserv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related</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are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declaration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filled</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or</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filling</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subject</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to the data</w:t>
            </w:r>
          </w:p>
        </w:tc>
      </w:tr>
      <w:tr w:rsidR="00532D6C" w:rsidRPr="00C4546D" w14:paraId="5CDA275D" w14:textId="77777777" w:rsidTr="00532D6C">
        <w:trPr>
          <w:trHeight w:val="5895"/>
        </w:trPr>
        <w:tc>
          <w:tcPr>
            <w:tcW w:w="9001" w:type="dxa"/>
            <w:shd w:val="clear" w:color="auto" w:fill="auto"/>
          </w:tcPr>
          <w:p w14:paraId="49A1BCF0" w14:textId="77777777" w:rsidR="00532D6C" w:rsidRPr="00E84C88" w:rsidRDefault="00532D6C" w:rsidP="00532D6C">
            <w:pPr>
              <w:spacing w:after="0" w:line="240" w:lineRule="auto"/>
              <w:rPr>
                <w:rFonts w:ascii="GHEA Grapalat" w:eastAsia="GHEA Grapalat" w:hAnsi="GHEA Grapalat" w:cs="GHEA Grapalat"/>
                <w:b/>
                <w:color w:val="000000"/>
                <w:sz w:val="24"/>
                <w:szCs w:val="24"/>
                <w:lang w:val="en-US"/>
              </w:rPr>
            </w:pPr>
          </w:p>
        </w:tc>
      </w:tr>
    </w:tbl>
    <w:p w14:paraId="3825155E" w14:textId="77777777" w:rsidR="00532D6C" w:rsidRPr="00E84C88" w:rsidRDefault="00532D6C" w:rsidP="00532D6C">
      <w:pPr>
        <w:pBdr>
          <w:top w:val="nil"/>
          <w:left w:val="nil"/>
          <w:bottom w:val="nil"/>
          <w:right w:val="nil"/>
          <w:between w:val="nil"/>
        </w:pBdr>
        <w:spacing w:after="0" w:line="240" w:lineRule="auto"/>
        <w:rPr>
          <w:rFonts w:ascii="GHEA Grapalat" w:eastAsia="GHEA Grapalat" w:hAnsi="GHEA Grapalat" w:cs="GHEA Grapalat"/>
          <w:b/>
          <w:color w:val="000000"/>
          <w:sz w:val="24"/>
          <w:szCs w:val="24"/>
          <w:lang w:val="en-US"/>
        </w:rPr>
      </w:pPr>
    </w:p>
    <w:p w14:paraId="01B19749" w14:textId="77777777" w:rsidR="00532D6C" w:rsidRPr="00E84C88" w:rsidRDefault="00532D6C" w:rsidP="00532D6C">
      <w:pPr>
        <w:spacing w:after="0" w:line="240" w:lineRule="auto"/>
        <w:ind w:firstLine="567"/>
        <w:jc w:val="right"/>
        <w:rPr>
          <w:rFonts w:ascii="GHEA Grapalat" w:eastAsia="Times New Roman" w:hAnsi="GHEA Grapalat" w:cs="Arial"/>
          <w:b/>
          <w:sz w:val="20"/>
          <w:szCs w:val="20"/>
          <w:lang w:val="en-US"/>
        </w:rPr>
      </w:pPr>
    </w:p>
    <w:p w14:paraId="150580B9" w14:textId="77777777" w:rsidR="00532D6C" w:rsidRPr="00E84C88" w:rsidRDefault="00532D6C" w:rsidP="00532D6C">
      <w:pPr>
        <w:spacing w:after="0" w:line="240" w:lineRule="auto"/>
        <w:rPr>
          <w:rFonts w:ascii="GHEA Grapalat" w:eastAsia="Times New Roman" w:hAnsi="GHEA Grapalat" w:cs="Times New Roman"/>
          <w:sz w:val="16"/>
          <w:szCs w:val="16"/>
          <w:lang w:val="hy-AM"/>
        </w:rPr>
      </w:pPr>
    </w:p>
    <w:p w14:paraId="0F27EB57" w14:textId="77777777" w:rsidR="00532D6C" w:rsidRPr="00E84C88" w:rsidRDefault="00532D6C" w:rsidP="00532D6C">
      <w:pPr xmlns:w="http://schemas.openxmlformats.org/wordprocessingml/2006/main">
        <w:spacing w:after="0" w:line="360" w:lineRule="auto"/>
        <w:jc w:val="center"/>
        <w:rPr>
          <w:rFonts w:ascii="GHEA Grapalat" w:eastAsia="GHEA Grapalat" w:hAnsi="GHEA Grapalat" w:cs="GHEA Grapalat"/>
          <w:b/>
          <w:sz w:val="24"/>
          <w:szCs w:val="24"/>
          <w:lang w:val="en-US"/>
        </w:rPr>
      </w:pPr>
      <w:r xmlns:w="http://schemas.openxmlformats.org/wordprocessingml/2006/main" w:rsidRPr="00E84C88">
        <w:rPr>
          <w:rFonts w:ascii="GHEA Grapalat" w:eastAsia="GHEA Grapalat" w:hAnsi="GHEA Grapalat" w:cs="GHEA Grapalat"/>
          <w:b/>
          <w:sz w:val="24"/>
          <w:szCs w:val="24"/>
          <w:lang w:val="en-US"/>
        </w:rPr>
        <w:t xml:space="preserve">I. </w:t>
      </w:r>
      <w:r xmlns:w="http://schemas.openxmlformats.org/wordprocessingml/2006/main" w:rsidRPr="00E84C88">
        <w:rPr>
          <w:rFonts w:ascii="Arial" w:eastAsia="GHEA Grapalat" w:hAnsi="Arial" w:cs="Arial"/>
          <w:b/>
          <w:sz w:val="24"/>
          <w:szCs w:val="24"/>
          <w:lang w:val="en-US"/>
        </w:rPr>
        <w:t xml:space="preserve">Declaration</w:t>
      </w:r>
      <w:r xmlns:w="http://schemas.openxmlformats.org/wordprocessingml/2006/main" w:rsidRPr="00E84C88">
        <w:rPr>
          <w:rFonts w:ascii="GHEA Grapalat" w:eastAsia="GHEA Grapalat" w:hAnsi="GHEA Grapalat" w:cs="GHEA Grapalat"/>
          <w:b/>
          <w:sz w:val="24"/>
          <w:szCs w:val="24"/>
          <w:lang w:val="en-US"/>
        </w:rPr>
        <w:t xml:space="preserve"> </w:t>
      </w:r>
      <w:r xmlns:w="http://schemas.openxmlformats.org/wordprocessingml/2006/main" w:rsidRPr="00E84C88">
        <w:rPr>
          <w:rFonts w:ascii="Arial" w:eastAsia="GHEA Grapalat" w:hAnsi="Arial" w:cs="Arial"/>
          <w:b/>
          <w:sz w:val="24"/>
          <w:szCs w:val="24"/>
          <w:lang w:val="en-US"/>
        </w:rPr>
        <w:t xml:space="preserve">filling</w:t>
      </w:r>
      <w:r xmlns:w="http://schemas.openxmlformats.org/wordprocessingml/2006/main" w:rsidRPr="00E84C88">
        <w:rPr>
          <w:rFonts w:ascii="GHEA Grapalat" w:eastAsia="GHEA Grapalat" w:hAnsi="GHEA Grapalat" w:cs="GHEA Grapalat"/>
          <w:b/>
          <w:sz w:val="24"/>
          <w:szCs w:val="24"/>
          <w:lang w:val="en-US"/>
        </w:rPr>
        <w:t xml:space="preserve"> </w:t>
      </w:r>
      <w:r xmlns:w="http://schemas.openxmlformats.org/wordprocessingml/2006/main" w:rsidRPr="00E84C88">
        <w:rPr>
          <w:rFonts w:ascii="Arial" w:eastAsia="GHEA Grapalat" w:hAnsi="Arial" w:cs="Arial"/>
          <w:b/>
          <w:sz w:val="24"/>
          <w:szCs w:val="24"/>
          <w:lang w:val="en-US"/>
        </w:rPr>
        <w:t xml:space="preserve">order</w:t>
      </w:r>
    </w:p>
    <w:p w14:paraId="097C2095" w14:textId="77777777" w:rsidR="00532D6C" w:rsidRPr="00E84C88" w:rsidRDefault="00532D6C" w:rsidP="00532D6C">
      <w:pPr>
        <w:pBdr>
          <w:top w:val="nil"/>
          <w:left w:val="nil"/>
          <w:bottom w:val="nil"/>
          <w:right w:val="nil"/>
          <w:between w:val="nil"/>
        </w:pBdr>
        <w:spacing w:after="0" w:line="360" w:lineRule="auto"/>
        <w:ind w:left="567"/>
        <w:jc w:val="center"/>
        <w:rPr>
          <w:rFonts w:ascii="GHEA Grapalat" w:eastAsia="GHEA Grapalat" w:hAnsi="GHEA Grapalat" w:cs="GHEA Grapalat"/>
          <w:color w:val="000000"/>
          <w:sz w:val="24"/>
          <w:szCs w:val="24"/>
          <w:lang w:val="en-US"/>
        </w:rPr>
      </w:pPr>
    </w:p>
    <w:p w14:paraId="79FA9B8A" w14:textId="77777777" w:rsidR="00532D6C" w:rsidRPr="00E84C88" w:rsidRDefault="00532D6C" w:rsidP="00532D6C">
      <w:pPr xmlns:w="http://schemas.openxmlformats.org/wordprocessingml/2006/main">
        <w:numPr>
          <w:ilvl w:val="0"/>
          <w:numId w:val="29"/>
        </w:num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lang w:val="en-US"/>
        </w:rPr>
      </w:pPr>
      <w:r xmlns:w="http://schemas.openxmlformats.org/wordprocessingml/2006/main" w:rsidRPr="00E84C88">
        <w:rPr>
          <w:rFonts w:ascii="GHEA Grapalat" w:eastAsia="GHEA Grapalat" w:hAnsi="GHEA Grapalat" w:cs="GHEA Grapalat"/>
          <w:color w:val="000000"/>
          <w:sz w:val="24"/>
          <w:szCs w:val="24"/>
          <w:lang w:val="en-US"/>
        </w:rPr>
        <w:t xml:space="preserve">1 </w:t>
      </w:r>
      <w:r xmlns:w="http://schemas.openxmlformats.org/wordprocessingml/2006/main" w:rsidRPr="00E84C88">
        <w:rPr>
          <w:rFonts w:ascii="Arial" w:eastAsia="GHEA Grapalat" w:hAnsi="Arial" w:cs="Arial"/>
          <w:color w:val="000000"/>
          <w:sz w:val="24"/>
          <w:szCs w:val="24"/>
          <w:lang w:val="en-US"/>
        </w:rPr>
        <w:t xml:space="preserve">of </w:t>
      </w:r>
      <w:r xmlns:w="http://schemas.openxmlformats.org/wordprocessingml/2006/main" w:rsidRPr="00E84C88">
        <w:rPr>
          <w:rFonts w:ascii="Arial" w:eastAsia="GHEA Grapalat" w:hAnsi="Arial" w:cs="Arial"/>
          <w:color w:val="000000"/>
          <w:sz w:val="24"/>
          <w:szCs w:val="24"/>
          <w:lang w:val="en-US"/>
        </w:rPr>
        <w:t xml:space="preserve">the Declaration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In the section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Organization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is filled in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are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declaration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presenting</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legal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person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hereinafter referred to as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Organization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data.</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This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in the department</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subsections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being filled</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are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following</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by the rules </w:t>
      </w:r>
      <w:r xmlns:w="http://schemas.openxmlformats.org/wordprocessingml/2006/main" w:rsidRPr="00E84C88">
        <w:rPr>
          <w:rFonts w:ascii="Cambria Math" w:eastAsia="MS Mincho" w:hAnsi="Cambria Math" w:cs="Cambria Math"/>
          <w:color w:val="000000"/>
          <w:sz w:val="24"/>
          <w:szCs w:val="24"/>
          <w:lang w:val="en-US"/>
        </w:rPr>
        <w:t xml:space="preserve">.</w:t>
      </w:r>
    </w:p>
    <w:p w14:paraId="1E2DEBCE" w14:textId="77777777" w:rsidR="00532D6C" w:rsidRPr="00E84C88" w:rsidRDefault="00532D6C" w:rsidP="00532D6C">
      <w:pPr xmlns:w="http://schemas.openxmlformats.org/wordprocessingml/2006/main">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data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being filled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name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that)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including: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Latin script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state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registration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data: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including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organizational and 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form</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about </w:t>
      </w:r>
      <w:r xmlns:w="http://schemas.openxmlformats.org/wordprocessingml/2006/main" w:rsidRPr="00E84C88">
        <w:rPr>
          <w:rFonts w:ascii="GHEA Grapalat" w:eastAsia="GHEA Grapalat" w:hAnsi="GHEA Grapalat" w:cs="GHEA Grapalat"/>
          <w:sz w:val="24"/>
          <w:szCs w:val="24"/>
          <w:lang w:val="en-US"/>
        </w:rPr>
        <w:t xml:space="preserve">.</w:t>
      </w:r>
    </w:p>
    <w:p w14:paraId="62BBFC40" w14:textId="77777777" w:rsidR="00532D6C" w:rsidRPr="00E84C88" w:rsidRDefault="00532D6C" w:rsidP="00532D6C">
      <w:pPr xmlns:w="http://schemas.openxmlformats.org/wordprocessingml/2006/main">
        <w:numPr>
          <w:ilvl w:val="1"/>
          <w:numId w:val="29"/>
        </w:numP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The statement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presenting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being filled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physical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data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who</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signing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hy-AM"/>
        </w:rPr>
        <w:t xml:space="preserve">this</w:t>
      </w:r>
      <w:r xmlns:w="http://schemas.openxmlformats.org/wordprocessingml/2006/main" w:rsidRPr="00E84C88">
        <w:rPr>
          <w:rFonts w:ascii="GHEA Grapalat" w:eastAsia="GHEA Grapalat" w:hAnsi="GHEA Grapalat" w:cs="GHEA Grapalat"/>
          <w:sz w:val="24"/>
          <w:szCs w:val="24"/>
          <w:lang w:val="hy-AM"/>
        </w:rPr>
        <w:t xml:space="preserve"> </w:t>
      </w:r>
      <w:r xmlns:w="http://schemas.openxmlformats.org/wordprocessingml/2006/main" w:rsidRPr="00E84C88">
        <w:rPr>
          <w:rFonts w:ascii="Arial" w:eastAsia="GHEA Grapalat" w:hAnsi="Arial" w:cs="Arial"/>
          <w:sz w:val="24"/>
          <w:szCs w:val="24"/>
          <w:lang w:val="hy-AM"/>
        </w:rPr>
        <w:t xml:space="preserve">procedure</w:t>
      </w:r>
      <w:r xmlns:w="http://schemas.openxmlformats.org/wordprocessingml/2006/main" w:rsidRPr="00E84C88">
        <w:rPr>
          <w:rFonts w:ascii="GHEA Grapalat" w:eastAsia="GHEA Grapalat" w:hAnsi="GHEA Grapalat" w:cs="GHEA Grapalat"/>
          <w:sz w:val="24"/>
          <w:szCs w:val="24"/>
          <w:lang w:val="hy-AM"/>
        </w:rPr>
        <w:t xml:space="preserve"> </w:t>
      </w:r>
      <w:r xmlns:w="http://schemas.openxmlformats.org/wordprocessingml/2006/main" w:rsidRPr="00E84C88">
        <w:rPr>
          <w:rFonts w:ascii="Arial" w:eastAsia="GHEA Grapalat" w:hAnsi="Arial" w:cs="Arial"/>
          <w:sz w:val="24"/>
          <w:szCs w:val="24"/>
          <w:lang w:val="en-US"/>
        </w:rPr>
        <w:t xml:space="preserve">application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included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documents </w:t>
      </w:r>
      <w:r xmlns:w="http://schemas.openxmlformats.org/wordprocessingml/2006/main" w:rsidRPr="00E84C88">
        <w:rPr>
          <w:rFonts w:ascii="GHEA Grapalat" w:eastAsia="GHEA Grapalat" w:hAnsi="GHEA Grapalat" w:cs="GHEA Grapalat"/>
          <w:sz w:val="24"/>
          <w:szCs w:val="24"/>
          <w:lang w:val="en-US"/>
        </w:rPr>
        <w:t xml:space="preserve">.</w:t>
      </w:r>
    </w:p>
    <w:p w14:paraId="60C908DA" w14:textId="77777777" w:rsidR="00532D6C" w:rsidRPr="00E84C88" w:rsidRDefault="00532D6C" w:rsidP="00532D6C">
      <w:pPr xmlns:w="http://schemas.openxmlformats.org/wordprocessingml/2006/main">
        <w:numPr>
          <w:ilvl w:val="1"/>
          <w:numId w:val="29"/>
        </w:numP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Declaration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presentation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being filled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declaration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signing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day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month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year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declaration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pages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number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also</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being put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declaration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presenting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signature </w:t>
      </w:r>
      <w:r xmlns:w="http://schemas.openxmlformats.org/wordprocessingml/2006/main" w:rsidRPr="00E84C88">
        <w:rPr>
          <w:rFonts w:ascii="GHEA Grapalat" w:eastAsia="GHEA Grapalat" w:hAnsi="GHEA Grapalat" w:cs="GHEA Grapalat"/>
          <w:sz w:val="24"/>
          <w:szCs w:val="24"/>
          <w:lang w:val="en-US"/>
        </w:rPr>
        <w:t xml:space="preserve">:</w:t>
      </w:r>
    </w:p>
    <w:p w14:paraId="1B6578BA" w14:textId="77777777" w:rsidR="00532D6C" w:rsidRPr="00E84C88" w:rsidRDefault="00532D6C" w:rsidP="00532D6C">
      <w:pPr xmlns:w="http://schemas.openxmlformats.org/wordprocessingml/2006/main">
        <w:numPr>
          <w:ilvl w:val="0"/>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lastRenderedPageBreak xmlns:w="http://schemas.openxmlformats.org/wordprocessingml/2006/main"/>
      </w:r>
      <w:r xmlns:w="http://schemas.openxmlformats.org/wordprocessingml/2006/main" w:rsidRPr="00E84C88">
        <w:rPr>
          <w:rFonts w:ascii="GHEA Grapalat" w:eastAsia="GHEA Grapalat" w:hAnsi="GHEA Grapalat" w:cs="GHEA Grapalat"/>
          <w:color w:val="000000"/>
          <w:sz w:val="24"/>
          <w:szCs w:val="24"/>
          <w:lang w:val="en-US"/>
        </w:rPr>
        <w:t xml:space="preserve">2nd </w:t>
      </w:r>
      <w:r xmlns:w="http://schemas.openxmlformats.org/wordprocessingml/2006/main" w:rsidRPr="00E84C88">
        <w:rPr>
          <w:rFonts w:ascii="Arial" w:eastAsia="GHEA Grapalat" w:hAnsi="Arial" w:cs="Arial"/>
          <w:color w:val="000000"/>
          <w:sz w:val="24"/>
          <w:szCs w:val="24"/>
          <w:lang w:val="en-US"/>
        </w:rPr>
        <w:t xml:space="preserve">part </w:t>
      </w:r>
      <w:r xmlns:w="http://schemas.openxmlformats.org/wordprocessingml/2006/main" w:rsidRPr="00E84C88">
        <w:rPr>
          <w:rFonts w:ascii="Arial" w:eastAsia="GHEA Grapalat" w:hAnsi="Arial" w:cs="Arial"/>
          <w:sz w:val="24"/>
          <w:szCs w:val="24"/>
          <w:lang w:val="en-US"/>
        </w:rPr>
        <w:t xml:space="preserve">of the Declaration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section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Shares)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listing</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data </w:t>
      </w:r>
      <w:r xmlns:w="http://schemas.openxmlformats.org/wordprocessingml/2006/main" w:rsidRPr="00E84C88">
        <w:rPr>
          <w:rFonts w:ascii="GHEA Grapalat" w:eastAsia="GHEA Grapalat" w:hAnsi="GHEA Grapalat" w:cs="GHEA Grapalat"/>
          <w:color w:val="000000"/>
          <w:sz w:val="24"/>
          <w:szCs w:val="24"/>
          <w:lang w:val="en-US"/>
        </w:rPr>
        <w:t xml:space="preserve">)</w:t>
      </w:r>
      <w:r xmlns:w="http://schemas.openxmlformats.org/wordprocessingml/2006/main" w:rsidRPr="00E84C88">
        <w:rPr>
          <w:rFonts w:ascii="GHEA Grapalat" w:eastAsia="GHEA Grapalat" w:hAnsi="GHEA Grapalat" w:cs="GHEA Grapalat"/>
          <w:b/>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being filled</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is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if</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Organization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or</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Organization </w:t>
      </w:r>
      <w:r xmlns:w="http://schemas.openxmlformats.org/wordprocessingml/2006/main" w:rsidRPr="00E84C88">
        <w:rPr>
          <w:rFonts w:ascii="Arial" w:eastAsia="GHEA Grapalat" w:hAnsi="Arial" w:cs="Arial"/>
          <w:sz w:val="24"/>
          <w:szCs w:val="24"/>
          <w:lang w:val="en-US"/>
        </w:rPr>
        <w:t xml:space="preserve">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completely</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supervisor</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other</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legal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person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shares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listed</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are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Armenia</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Republic</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justice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minister</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by</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approved:</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real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beneficiaries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equivalent</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discovery</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by standards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adjustable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markets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on the list</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included</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in the market.</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Noted</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standards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to comply with</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in case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the department</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being filled</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Organization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or</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organization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completely</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supervisor</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other</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legal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person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for.</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department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fill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case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declaration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next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departments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subject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 not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addition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except for </w:t>
      </w:r>
      <w:r xmlns:w="http://schemas.openxmlformats.org/wordprocessingml/2006/main" w:rsidRPr="00E84C88">
        <w:rPr>
          <w:rFonts w:ascii="Arial" w:eastAsia="GHEA Grapalat" w:hAnsi="Arial" w:cs="Arial"/>
          <w:sz w:val="24"/>
          <w:szCs w:val="24"/>
          <w:lang w:val="en-US"/>
        </w:rPr>
        <w:t xml:space="preserve">the </w:t>
      </w:r>
      <w:r xmlns:w="http://schemas.openxmlformats.org/wordprocessingml/2006/main" w:rsidRPr="00E84C88">
        <w:rPr>
          <w:rFonts w:ascii="GHEA Grapalat" w:eastAsia="GHEA Grapalat" w:hAnsi="GHEA Grapalat" w:cs="GHEA Grapalat"/>
          <w:sz w:val="24"/>
          <w:szCs w:val="24"/>
          <w:lang w:val="en-US"/>
        </w:rPr>
        <w:t xml:space="preserve">5th</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department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which</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being filled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if</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completely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supervisor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statutory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capital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has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This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in the department</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subsections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being filled</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are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following</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by the rules </w:t>
      </w:r>
      <w:r xmlns:w="http://schemas.openxmlformats.org/wordprocessingml/2006/main" w:rsidRPr="00E84C88">
        <w:rPr>
          <w:rFonts w:ascii="Cambria Math" w:eastAsia="MS Mincho" w:hAnsi="Cambria Math" w:cs="Cambria Math"/>
          <w:color w:val="000000"/>
          <w:sz w:val="24"/>
          <w:szCs w:val="24"/>
          <w:lang w:val="en-US"/>
        </w:rPr>
        <w:t xml:space="preserve">.</w:t>
      </w:r>
    </w:p>
    <w:p w14:paraId="1ED52FC5" w14:textId="77777777" w:rsidR="00532D6C" w:rsidRPr="00E84C88" w:rsidRDefault="00532D6C" w:rsidP="00532D6C">
      <w:pPr xmlns:w="http://schemas.openxmlformats.org/wordprocessingml/2006/main">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Stocks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listing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data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being filled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stock</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stock exchange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name: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brackets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also</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stock exchange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 xml:space="preserve">Market Identifier Code </w:t>
      </w:r>
      <w:r xmlns:w="http://schemas.openxmlformats.org/wordprocessingml/2006/main" w:rsidRPr="00E84C88">
        <w:rPr>
          <w:rFonts w:ascii="Arial" w:eastAsia="GHEA Grapalat" w:hAnsi="Arial" w:cs="Arial"/>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where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listed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completely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supervisor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other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shares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also</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happening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link</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on the stock exchange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available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documents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availability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case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documents </w:t>
      </w:r>
      <w:r xmlns:w="http://schemas.openxmlformats.org/wordprocessingml/2006/main" w:rsidRPr="00E84C88">
        <w:rPr>
          <w:rFonts w:ascii="GHEA Grapalat" w:eastAsia="GHEA Grapalat" w:hAnsi="GHEA Grapalat" w:cs="GHEA Grapalat"/>
          <w:sz w:val="24"/>
          <w:szCs w:val="24"/>
          <w:lang w:val="en-US"/>
        </w:rPr>
        <w:t xml:space="preserve">that</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contain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information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data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owners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regarding </w:t>
      </w:r>
      <w:r xmlns:w="http://schemas.openxmlformats.org/wordprocessingml/2006/main" w:rsidRPr="00E84C88">
        <w:rPr>
          <w:rFonts w:ascii="GHEA Grapalat" w:eastAsia="GHEA Grapalat" w:hAnsi="GHEA Grapalat" w:cs="GHEA Grapalat"/>
          <w:sz w:val="24"/>
          <w:szCs w:val="24"/>
          <w:lang w:val="en-US"/>
        </w:rPr>
        <w:t xml:space="preserve">.</w:t>
      </w:r>
    </w:p>
    <w:p w14:paraId="739654E2" w14:textId="77777777" w:rsidR="00532D6C" w:rsidRPr="00E84C88" w:rsidRDefault="00532D6C" w:rsidP="00532D6C">
      <w:pPr xmlns:w="http://schemas.openxmlformats.org/wordprocessingml/2006/main">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The 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supervisor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data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being filled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if</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 xml:space="preserve">2.1 </w:t>
      </w:r>
      <w:r xmlns:w="http://schemas.openxmlformats.org/wordprocessingml/2006/main" w:rsidRPr="00E84C88">
        <w:rPr>
          <w:rFonts w:ascii="Arial" w:eastAsia="GHEA Grapalat" w:hAnsi="Arial" w:cs="Arial"/>
          <w:sz w:val="24"/>
          <w:szCs w:val="24"/>
          <w:lang w:val="en-US"/>
        </w:rPr>
        <w:t xml:space="preserve">of </w:t>
      </w:r>
      <w:r xmlns:w="http://schemas.openxmlformats.org/wordprocessingml/2006/main" w:rsidRPr="00E84C88">
        <w:rPr>
          <w:rFonts w:ascii="Arial" w:eastAsia="GHEA Grapalat" w:hAnsi="Arial" w:cs="Arial"/>
          <w:sz w:val="24"/>
          <w:szCs w:val="24"/>
          <w:lang w:val="en-US"/>
        </w:rPr>
        <w:t xml:space="preserve">the declaration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filled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data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refers to</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declaration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presenting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other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completely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supervisor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other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being filled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supervisor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name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that)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including: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Latin script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registration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data </w:t>
      </w:r>
      <w:r xmlns:w="http://schemas.openxmlformats.org/wordprocessingml/2006/main" w:rsidRPr="00E84C88">
        <w:rPr>
          <w:rFonts w:ascii="GHEA Grapalat" w:eastAsia="GHEA Grapalat" w:hAnsi="GHEA Grapalat" w:cs="GHEA Grapalat"/>
          <w:sz w:val="24"/>
          <w:szCs w:val="24"/>
          <w:lang w:val="en-US"/>
        </w:rPr>
        <w:t xml:space="preserve">including</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organizational and 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form</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about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how</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also</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executive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body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leader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name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Last name </w:t>
      </w:r>
      <w:r xmlns:w="http://schemas.openxmlformats.org/wordprocessingml/2006/main" w:rsidRPr="00E84C88">
        <w:rPr>
          <w:rFonts w:ascii="GHEA Grapalat" w:eastAsia="GHEA Grapalat" w:hAnsi="GHEA Grapalat" w:cs="GHEA Grapalat"/>
          <w:sz w:val="24"/>
          <w:szCs w:val="24"/>
          <w:lang w:val="en-US"/>
        </w:rPr>
        <w:t xml:space="preserve">.</w:t>
      </w:r>
    </w:p>
    <w:p w14:paraId="69434468" w14:textId="77777777" w:rsidR="00532D6C" w:rsidRPr="00E84C88" w:rsidRDefault="00532D6C" w:rsidP="00532D6C">
      <w:pPr xmlns:w="http://schemas.openxmlformats.org/wordprocessingml/2006/main">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Control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level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being filled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if</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Declaration </w:t>
      </w:r>
      <w:r xmlns:w="http://schemas.openxmlformats.org/wordprocessingml/2006/main" w:rsidRPr="00E84C88">
        <w:rPr>
          <w:rFonts w:ascii="GHEA Grapalat" w:eastAsia="GHEA Grapalat" w:hAnsi="GHEA Grapalat" w:cs="GHEA Grapalat"/>
          <w:sz w:val="24"/>
          <w:szCs w:val="24"/>
          <w:lang w:val="en-US"/>
        </w:rPr>
        <w:t xml:space="preserve">2.1</w:t>
      </w:r>
      <w:r xmlns:w="http://schemas.openxmlformats.org/wordprocessingml/2006/main" w:rsidRPr="00E84C88">
        <w:rPr>
          <w:rFonts w:ascii="Cambria Math" w:eastAsia="MS Mincho" w:hAnsi="Cambria Math" w:cs="Cambria Math"/>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 filled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completely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supervisor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the 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concerning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data.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 noted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statutory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capital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supervisor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size: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percentage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expression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also</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type.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lastRenderedPageBreak xmlns:w="http://schemas.openxmlformats.org/wordprocessingml/2006/main"/>
      </w:r>
      <w:r xmlns:w="http://schemas.openxmlformats.org/wordprocessingml/2006/main" w:rsidRPr="00E84C88">
        <w:rPr>
          <w:rFonts w:ascii="Arial" w:eastAsia="GHEA Grapalat" w:hAnsi="Arial" w:cs="Arial"/>
          <w:sz w:val="24"/>
          <w:szCs w:val="24"/>
          <w:lang w:val="en-US"/>
        </w:rPr>
        <w:t xml:space="preserve">Statutory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capital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size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type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regarding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notes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happening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 xml:space="preserve">4th </w:t>
      </w:r>
      <w:r xmlns:w="http://schemas.openxmlformats.org/wordprocessingml/2006/main" w:rsidRPr="00E84C88">
        <w:rPr>
          <w:rFonts w:ascii="Arial" w:eastAsia="GHEA Grapalat" w:hAnsi="Arial" w:cs="Arial"/>
          <w:sz w:val="24"/>
          <w:szCs w:val="24"/>
          <w:lang w:val="en-US"/>
        </w:rPr>
        <w:t xml:space="preserve">grade</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point </w:t>
      </w:r>
      <w:r xmlns:w="http://schemas.openxmlformats.org/wordprocessingml/2006/main" w:rsidRPr="00E84C88">
        <w:rPr>
          <w:rFonts w:ascii="GHEA Grapalat" w:eastAsia="GHEA Grapalat" w:hAnsi="GHEA Grapalat" w:cs="GHEA Grapalat"/>
          <w:sz w:val="24"/>
          <w:szCs w:val="24"/>
          <w:lang w:val="en-US"/>
        </w:rPr>
        <w:t xml:space="preserve">5</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sub-item</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a paragraph</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defined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rules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with registration.</w:t>
      </w:r>
    </w:p>
    <w:p w14:paraId="54A42F9C" w14:textId="77777777" w:rsidR="00532D6C" w:rsidRPr="00E84C88" w:rsidRDefault="00532D6C" w:rsidP="00532D6C">
      <w:p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p>
    <w:p w14:paraId="39C347BE" w14:textId="77777777" w:rsidR="00532D6C" w:rsidRPr="00E84C88" w:rsidRDefault="00532D6C" w:rsidP="00532D6C">
      <w:pPr xmlns:w="http://schemas.openxmlformats.org/wordprocessingml/2006/main">
        <w:numPr>
          <w:ilvl w:val="0"/>
          <w:numId w:val="29"/>
        </w:num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lang w:val="en-US"/>
        </w:rPr>
      </w:pPr>
      <w:r xmlns:w="http://schemas.openxmlformats.org/wordprocessingml/2006/main" w:rsidRPr="00E84C88">
        <w:rPr>
          <w:rFonts w:ascii="GHEA Grapalat" w:eastAsia="GHEA Grapalat" w:hAnsi="GHEA Grapalat" w:cs="GHEA Grapalat"/>
          <w:color w:val="000000"/>
          <w:sz w:val="24"/>
          <w:szCs w:val="24"/>
          <w:lang w:val="en-US"/>
        </w:rPr>
        <w:t xml:space="preserve">3rd </w:t>
      </w:r>
      <w:r xmlns:w="http://schemas.openxmlformats.org/wordprocessingml/2006/main" w:rsidRPr="00E84C88">
        <w:rPr>
          <w:rFonts w:ascii="Arial" w:eastAsia="GHEA Grapalat" w:hAnsi="Arial" w:cs="Arial"/>
          <w:color w:val="000000"/>
          <w:sz w:val="24"/>
          <w:szCs w:val="24"/>
          <w:lang w:val="en-US"/>
        </w:rPr>
        <w:t xml:space="preserve">of </w:t>
      </w:r>
      <w:r xmlns:w="http://schemas.openxmlformats.org/wordprocessingml/2006/main" w:rsidRPr="00E84C88">
        <w:rPr>
          <w:rFonts w:ascii="Arial" w:eastAsia="GHEA Grapalat" w:hAnsi="Arial" w:cs="Arial"/>
          <w:color w:val="000000"/>
          <w:sz w:val="24"/>
          <w:szCs w:val="24"/>
          <w:lang w:val="en-US"/>
        </w:rPr>
        <w:t xml:space="preserve">the Declaration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department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State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community)</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or</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international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organization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participation </w:t>
      </w:r>
      <w:r xmlns:w="http://schemas.openxmlformats.org/wordprocessingml/2006/main" w:rsidRPr="00E84C88">
        <w:rPr>
          <w:rFonts w:ascii="GHEA Grapalat" w:eastAsia="GHEA Grapalat" w:hAnsi="GHEA Grapalat" w:cs="GHEA Grapalat"/>
          <w:color w:val="000000"/>
          <w:sz w:val="24"/>
          <w:szCs w:val="24"/>
          <w:lang w:val="en-US"/>
        </w:rPr>
        <w:t xml:space="preserve">)</w:t>
      </w:r>
      <w:r xmlns:w="http://schemas.openxmlformats.org/wordprocessingml/2006/main" w:rsidRPr="00E84C88">
        <w:rPr>
          <w:rFonts w:ascii="GHEA Grapalat" w:eastAsia="GHEA Grapalat" w:hAnsi="GHEA Grapalat" w:cs="GHEA Grapalat"/>
          <w:b/>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being filled</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is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if</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Organization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statutory</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in capital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direct</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or</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indirect</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participation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has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any</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state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community</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or</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international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organization.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The section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can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to be filled</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one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how many</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even </w:t>
      </w:r>
      <w:r xmlns:w="http://schemas.openxmlformats.org/wordprocessingml/2006/main" w:rsidRPr="00E84C88">
        <w:rPr>
          <w:rFonts w:ascii="GHEA Grapalat" w:eastAsia="GHEA Grapalat" w:hAnsi="GHEA Grapalat" w:cs="GHEA Grapalat"/>
          <w:color w:val="000000"/>
          <w:sz w:val="24"/>
          <w:szCs w:val="24"/>
          <w:lang w:val="en-US"/>
        </w:rPr>
        <w:t xml:space="preserve">if</w:t>
      </w:r>
      <w:r xmlns:w="http://schemas.openxmlformats.org/wordprocessingml/2006/main" w:rsidRPr="00E84C88">
        <w:rPr>
          <w:rFonts w:ascii="Arial" w:eastAsia="GHEA Grapalat" w:hAnsi="Arial" w:cs="Arial"/>
          <w:color w:val="000000"/>
          <w:sz w:val="24"/>
          <w:szCs w:val="24"/>
          <w:lang w:val="en-US"/>
        </w:rPr>
        <w:t xml:space="preserv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Organization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statutory</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in capital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direct</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or</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indirect</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participation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have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one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how many</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state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community</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or</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international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organization.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This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in the department</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subsections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being filled</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are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following</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by the rules </w:t>
      </w:r>
      <w:r xmlns:w="http://schemas.openxmlformats.org/wordprocessingml/2006/main" w:rsidRPr="00E84C88">
        <w:rPr>
          <w:rFonts w:ascii="Cambria Math" w:eastAsia="MS Mincho" w:hAnsi="Cambria Math" w:cs="Cambria Math"/>
          <w:color w:val="000000"/>
          <w:sz w:val="24"/>
          <w:szCs w:val="24"/>
          <w:lang w:val="en-US"/>
        </w:rPr>
        <w:t xml:space="preserve">.</w:t>
      </w:r>
    </w:p>
    <w:p w14:paraId="13A41639" w14:textId="77777777" w:rsidR="00532D6C" w:rsidRPr="00E84C88" w:rsidRDefault="00532D6C" w:rsidP="00532D6C">
      <w:pPr xmlns:w="http://schemas.openxmlformats.org/wordprocessingml/2006/main">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State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community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being filled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if</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declaration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presenting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statutory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capital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available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state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community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State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case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being filled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the state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community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case: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also</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community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name.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being filled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also</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statutory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capital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state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community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size: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percentage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expression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also</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type.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Statutory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capital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size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type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regarding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notes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happening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 xml:space="preserve">4th </w:t>
      </w:r>
      <w:r xmlns:w="http://schemas.openxmlformats.org/wordprocessingml/2006/main" w:rsidRPr="00E84C88">
        <w:rPr>
          <w:rFonts w:ascii="Arial" w:eastAsia="GHEA Grapalat" w:hAnsi="Arial" w:cs="Arial"/>
          <w:sz w:val="24"/>
          <w:szCs w:val="24"/>
          <w:lang w:val="en-US"/>
        </w:rPr>
        <w:t xml:space="preserve">grade</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point </w:t>
      </w:r>
      <w:r xmlns:w="http://schemas.openxmlformats.org/wordprocessingml/2006/main" w:rsidRPr="00E84C88">
        <w:rPr>
          <w:rFonts w:ascii="GHEA Grapalat" w:eastAsia="GHEA Grapalat" w:hAnsi="GHEA Grapalat" w:cs="GHEA Grapalat"/>
          <w:sz w:val="24"/>
          <w:szCs w:val="24"/>
          <w:lang w:val="en-US"/>
        </w:rPr>
        <w:t xml:space="preserve">5</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sub-item</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a paragraph</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defined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rules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with registration </w:t>
      </w:r>
      <w:r xmlns:w="http://schemas.openxmlformats.org/wordprocessingml/2006/main" w:rsidRPr="00E84C88">
        <w:rPr>
          <w:rFonts w:ascii="GHEA Grapalat" w:eastAsia="GHEA Grapalat" w:hAnsi="GHEA Grapalat" w:cs="GHEA Grapalat"/>
          <w:sz w:val="24"/>
          <w:szCs w:val="24"/>
          <w:lang w:val="en-US"/>
        </w:rPr>
        <w:t xml:space="preserve">.</w:t>
      </w:r>
    </w:p>
    <w:p w14:paraId="18F54627" w14:textId="77777777" w:rsidR="00532D6C" w:rsidRPr="00E84C88" w:rsidRDefault="00532D6C" w:rsidP="00454CDE">
      <w:pPr xmlns:w="http://schemas.openxmlformats.org/wordprocessingml/2006/main">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International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being filled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if</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declaration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presenting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statutory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capital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available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international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being filled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international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name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that)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including: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Latin script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statutory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capital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international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size: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percentage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expression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also</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type.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Statutory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capital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size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type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regarding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notes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happening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 xml:space="preserve">4th </w:t>
      </w:r>
      <w:r xmlns:w="http://schemas.openxmlformats.org/wordprocessingml/2006/main" w:rsidRPr="00E84C88">
        <w:rPr>
          <w:rFonts w:ascii="Arial" w:eastAsia="GHEA Grapalat" w:hAnsi="Arial" w:cs="Arial"/>
          <w:sz w:val="24"/>
          <w:szCs w:val="24"/>
          <w:lang w:val="en-US"/>
        </w:rPr>
        <w:t xml:space="preserve">grade</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point </w:t>
      </w:r>
      <w:r xmlns:w="http://schemas.openxmlformats.org/wordprocessingml/2006/main" w:rsidRPr="00E84C88">
        <w:rPr>
          <w:rFonts w:ascii="GHEA Grapalat" w:eastAsia="GHEA Grapalat" w:hAnsi="GHEA Grapalat" w:cs="GHEA Grapalat"/>
          <w:sz w:val="24"/>
          <w:szCs w:val="24"/>
          <w:lang w:val="en-US"/>
        </w:rPr>
        <w:t xml:space="preserve">5</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sub-item</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a paragraph</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defined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rules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with registration.</w:t>
      </w:r>
    </w:p>
    <w:p w14:paraId="1490F78C" w14:textId="77777777" w:rsidR="00532D6C" w:rsidRPr="00E84C88" w:rsidRDefault="00532D6C" w:rsidP="00532D6C">
      <w:pPr xmlns:w="http://schemas.openxmlformats.org/wordprocessingml/2006/main">
        <w:numPr>
          <w:ilvl w:val="0"/>
          <w:numId w:val="29"/>
        </w:num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lang w:val="en-US"/>
        </w:rPr>
      </w:pPr>
      <w:r xmlns:w="http://schemas.openxmlformats.org/wordprocessingml/2006/main" w:rsidRPr="00E84C88">
        <w:rPr>
          <w:rFonts w:ascii="GHEA Grapalat" w:eastAsia="GHEA Grapalat" w:hAnsi="GHEA Grapalat" w:cs="GHEA Grapalat"/>
          <w:color w:val="000000"/>
          <w:sz w:val="24"/>
          <w:szCs w:val="24"/>
          <w:lang w:val="en-US"/>
        </w:rPr>
        <w:t xml:space="preserve">4th </w:t>
      </w:r>
      <w:r xmlns:w="http://schemas.openxmlformats.org/wordprocessingml/2006/main" w:rsidRPr="00E84C88">
        <w:rPr>
          <w:rFonts w:ascii="Arial" w:eastAsia="GHEA Grapalat" w:hAnsi="Arial" w:cs="Arial"/>
          <w:color w:val="000000"/>
          <w:sz w:val="24"/>
          <w:szCs w:val="24"/>
          <w:lang w:val="en-US"/>
        </w:rPr>
        <w:t xml:space="preserve">of </w:t>
      </w:r>
      <w:r xmlns:w="http://schemas.openxmlformats.org/wordprocessingml/2006/main" w:rsidRPr="00E84C88">
        <w:rPr>
          <w:rFonts w:ascii="Arial" w:eastAsia="GHEA Grapalat" w:hAnsi="Arial" w:cs="Arial"/>
          <w:color w:val="000000"/>
          <w:sz w:val="24"/>
          <w:szCs w:val="24"/>
          <w:lang w:val="en-US"/>
        </w:rPr>
        <w:t xml:space="preserve">the Declaration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section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Real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beneficiary</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data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is being filled in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each</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real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beneficiary</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number</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separately:</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Organization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real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lastRenderedPageBreak xmlns:w="http://schemas.openxmlformats.org/wordprocessingml/2006/main"/>
      </w:r>
      <w:r xmlns:w="http://schemas.openxmlformats.org/wordprocessingml/2006/main" w:rsidRPr="00E84C88">
        <w:rPr>
          <w:rFonts w:ascii="Arial" w:eastAsia="GHEA Grapalat" w:hAnsi="Arial" w:cs="Arial"/>
          <w:color w:val="000000"/>
          <w:sz w:val="24"/>
          <w:szCs w:val="24"/>
          <w:lang w:val="en-US"/>
        </w:rPr>
        <w:t xml:space="preserve">beneficiaries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in quantity.</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This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in the department</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subsections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being filled</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are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following</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by the rules </w:t>
      </w:r>
      <w:r xmlns:w="http://schemas.openxmlformats.org/wordprocessingml/2006/main" w:rsidRPr="00E84C88">
        <w:rPr>
          <w:rFonts w:ascii="Cambria Math" w:eastAsia="MS Mincho" w:hAnsi="Cambria Math" w:cs="Cambria Math"/>
          <w:color w:val="000000"/>
          <w:sz w:val="24"/>
          <w:szCs w:val="24"/>
          <w:lang w:val="en-US"/>
        </w:rPr>
        <w:t xml:space="preserve">.</w:t>
      </w:r>
    </w:p>
    <w:p w14:paraId="1875843D" w14:textId="77777777" w:rsidR="00532D6C" w:rsidRPr="00E84C88" w:rsidRDefault="00532D6C" w:rsidP="00532D6C">
      <w:pPr xmlns:w="http://schemas.openxmlformats.org/wordprocessingml/2006/main">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identity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confirming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data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being filled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beneficiary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data.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Data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being filled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just </w:t>
      </w:r>
      <w:r xmlns:w="http://schemas.openxmlformats.org/wordprocessingml/2006/main" w:rsidRPr="00E84C88">
        <w:rPr>
          <w:rFonts w:ascii="Arial" w:eastAsia="GHEA Grapalat" w:hAnsi="Arial" w:cs="Arial"/>
          <w:sz w:val="24"/>
          <w:szCs w:val="24"/>
          <w:lang w:val="en-US"/>
        </w:rPr>
        <w:t xml:space="preserve">like </w:t>
      </w:r>
      <w:r xmlns:w="http://schemas.openxmlformats.org/wordprocessingml/2006/main" w:rsidRPr="00E84C88">
        <w:rPr>
          <w:rFonts w:ascii="GHEA Grapalat" w:eastAsia="GHEA Grapalat" w:hAnsi="GHEA Grapalat" w:cs="GHEA Grapalat"/>
          <w:sz w:val="24"/>
          <w:szCs w:val="24"/>
          <w:lang w:val="en-US"/>
        </w:rPr>
        <w:t xml:space="preserve">that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them</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filled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beneficiary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confirming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the document.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If</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name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last name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Armenian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Latin alphabet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available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 not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latter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confirming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the document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declaration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being filled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their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transcription </w:t>
      </w:r>
      <w:r xmlns:w="http://schemas.openxmlformats.org/wordprocessingml/2006/main" w:rsidRPr="00E84C88">
        <w:rPr>
          <w:rFonts w:ascii="GHEA Grapalat" w:eastAsia="GHEA Grapalat" w:hAnsi="GHEA Grapalat" w:cs="GHEA Grapalat"/>
          <w:sz w:val="24"/>
          <w:szCs w:val="24"/>
          <w:lang w:val="en-US"/>
        </w:rPr>
        <w:t xml:space="preserve">.</w:t>
      </w:r>
    </w:p>
    <w:p w14:paraId="6F5ECB7C" w14:textId="77777777" w:rsidR="00532D6C" w:rsidRPr="00E84C88" w:rsidRDefault="00532D6C" w:rsidP="00532D6C">
      <w:pPr xmlns:w="http://schemas.openxmlformats.org/wordprocessingml/2006/main">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confirming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document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being filled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information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beneficiary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confirming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document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regarding </w:t>
      </w:r>
      <w:r xmlns:w="http://schemas.openxmlformats.org/wordprocessingml/2006/main" w:rsidRPr="00E84C88">
        <w:rPr>
          <w:rFonts w:ascii="GHEA Grapalat" w:eastAsia="GHEA Grapalat" w:hAnsi="GHEA Grapalat" w:cs="GHEA Grapalat"/>
          <w:sz w:val="24"/>
          <w:szCs w:val="24"/>
          <w:lang w:val="en-US"/>
        </w:rPr>
        <w:t xml:space="preserve">.</w:t>
      </w:r>
    </w:p>
    <w:p w14:paraId="22B13E26" w14:textId="77777777" w:rsidR="00532D6C" w:rsidRPr="00E84C88" w:rsidRDefault="00532D6C" w:rsidP="00532D6C">
      <w:pPr xmlns:w="http://schemas.openxmlformats.org/wordprocessingml/2006/main">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registration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address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being filled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beneficiary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registration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wild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address </w:t>
      </w:r>
      <w:r xmlns:w="http://schemas.openxmlformats.org/wordprocessingml/2006/main" w:rsidRPr="00E84C88">
        <w:rPr>
          <w:rFonts w:ascii="GHEA Grapalat" w:eastAsia="GHEA Grapalat" w:hAnsi="GHEA Grapalat" w:cs="GHEA Grapalat"/>
          <w:sz w:val="24"/>
          <w:szCs w:val="24"/>
          <w:lang w:val="en-US"/>
        </w:rPr>
        <w:t xml:space="preserve">.</w:t>
      </w:r>
    </w:p>
    <w:p w14:paraId="04A9F314" w14:textId="77777777" w:rsidR="00532D6C" w:rsidRPr="00E84C88" w:rsidRDefault="00532D6C" w:rsidP="00532D6C">
      <w:pPr xmlns:w="http://schemas.openxmlformats.org/wordprocessingml/2006/main">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residence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address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being filled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if</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beneficiary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registration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address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different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latter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residence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from the address.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being filled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beneficiary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residence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wild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address </w:t>
      </w:r>
      <w:r xmlns:w="http://schemas.openxmlformats.org/wordprocessingml/2006/main" w:rsidRPr="00E84C88">
        <w:rPr>
          <w:rFonts w:ascii="GHEA Grapalat" w:eastAsia="GHEA Grapalat" w:hAnsi="GHEA Grapalat" w:cs="GHEA Grapalat"/>
          <w:sz w:val="24"/>
          <w:szCs w:val="24"/>
          <w:lang w:val="en-US"/>
        </w:rPr>
        <w:t xml:space="preserve">.</w:t>
      </w:r>
    </w:p>
    <w:p w14:paraId="06DEED62" w14:textId="77777777" w:rsidR="00532D6C" w:rsidRPr="00E84C88" w:rsidRDefault="00532D6C" w:rsidP="00532D6C">
      <w:pPr xmlns:w="http://schemas.openxmlformats.org/wordprocessingml/2006/main">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beneficiary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bases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except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subsoil use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industry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accountable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being filled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if</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declaration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presenting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subsoil use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industry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accountable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 noted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 </w:t>
      </w:r>
      <w:r xmlns:w="http://schemas.openxmlformats.org/wordprocessingml/2006/main" w:rsidRPr="00E84C88">
        <w:rPr>
          <w:rFonts w:ascii="Arial" w:eastAsia="GHEA Grapalat" w:hAnsi="Arial" w:cs="Arial"/>
          <w:sz w:val="24"/>
          <w:szCs w:val="24"/>
          <w:lang w:val="en-US"/>
        </w:rPr>
        <w:t xml:space="preserve">it </w:t>
      </w:r>
      <w:r xmlns:w="http://schemas.openxmlformats.org/wordprocessingml/2006/main" w:rsidRPr="00E84C88">
        <w:rPr>
          <w:rFonts w:ascii="GHEA Grapalat" w:eastAsia="GHEA Grapalat" w:hAnsi="GHEA Grapalat" w:cs="GHEA Grapalat"/>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Money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washing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terrorism</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financing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against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fight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about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by law</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intended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that</w:t>
      </w:r>
      <w:r xmlns:w="http://schemas.openxmlformats.org/wordprocessingml/2006/main" w:rsidRPr="00E84C88">
        <w:rPr>
          <w:rFonts w:ascii="GHEA Grapalat" w:eastAsia="GHEA Grapalat" w:hAnsi="GHEA Grapalat" w:cs="GHEA Grapalat"/>
          <w:sz w:val="24"/>
          <w:szCs w:val="24"/>
          <w:lang w:val="en-US"/>
        </w:rPr>
        <w:t xml:space="preserve"> </w:t>
      </w:r>
      <w:proofErr xmlns:w="http://schemas.openxmlformats.org/wordprocessingml/2006/main" w:type="gramStart"/>
      <w:r xmlns:w="http://schemas.openxmlformats.org/wordprocessingml/2006/main" w:rsidRPr="00E84C88">
        <w:rPr>
          <w:rFonts w:ascii="Arial" w:eastAsia="GHEA Grapalat" w:hAnsi="Arial" w:cs="Arial"/>
          <w:sz w:val="24"/>
          <w:szCs w:val="24"/>
          <w:lang w:val="en-US"/>
        </w:rPr>
        <w:t xml:space="preserve">base </w:t>
      </w:r>
      <w:r xmlns:w="http://schemas.openxmlformats.org/wordprocessingml/2006/main" w:rsidRPr="00E84C88">
        <w:rPr>
          <w:rFonts w:ascii="GHEA Grapalat" w:eastAsia="GHEA Grapalat" w:hAnsi="GHEA Grapalat" w:cs="GHEA Grapalat"/>
          <w:sz w:val="24"/>
          <w:szCs w:val="24"/>
          <w:lang w:val="en-US"/>
        </w:rPr>
        <w:t xml:space="preserve">( </w:t>
      </w:r>
      <w:proofErr xmlns:w="http://schemas.openxmlformats.org/wordprocessingml/2006/main" w:type="gramEnd"/>
      <w:r xmlns:w="http://schemas.openxmlformats.org/wordprocessingml/2006/main" w:rsidRPr="00E84C88">
        <w:rPr>
          <w:rFonts w:ascii="Arial" w:eastAsia="GHEA Grapalat" w:hAnsi="Arial" w:cs="Arial"/>
          <w:sz w:val="24"/>
          <w:szCs w:val="24"/>
          <w:lang w:val="en-US"/>
        </w:rPr>
        <w:t xml:space="preserve">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with</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beneficiary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included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that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foundations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relation to</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required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information.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From one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more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on the grounds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beneficiary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case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happening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all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foundations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part: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appropriate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at points.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foundations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regarding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data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being filled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following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by the rules </w:t>
      </w:r>
      <w:r xmlns:w="http://schemas.openxmlformats.org/wordprocessingml/2006/main" w:rsidRPr="00E84C88">
        <w:rPr>
          <w:rFonts w:ascii="Cambria Math" w:eastAsia="MS Mincho" w:hAnsi="Cambria Math" w:cs="Cambria Math"/>
          <w:sz w:val="24"/>
          <w:szCs w:val="24"/>
          <w:lang w:val="en-US"/>
        </w:rPr>
        <w:t xml:space="preserve">.</w:t>
      </w:r>
    </w:p>
    <w:p w14:paraId="31457509" w14:textId="77777777" w:rsidR="00532D6C" w:rsidRPr="00E84C88" w:rsidRDefault="00532D6C" w:rsidP="00532D6C">
      <w:pPr xmlns:w="http://schemas.openxmlformats.org/wordprocessingml/2006/main">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a </w:t>
      </w:r>
      <w:r xmlns:w="http://schemas.openxmlformats.org/wordprocessingml/2006/main" w:rsidRPr="00E84C88">
        <w:rPr>
          <w:rFonts w:ascii="Cambria Math" w:eastAsia="MS Mincho" w:hAnsi="Cambria Math" w:cs="Cambria Math"/>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b/>
          <w:sz w:val="24"/>
          <w:szCs w:val="24"/>
          <w:lang w:val="en-US"/>
        </w:rPr>
        <w:t xml:space="preserve">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at the point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happening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note </w:t>
      </w:r>
      <w:r xmlns:w="http://schemas.openxmlformats.org/wordprocessingml/2006/main" w:rsidRPr="00E84C88">
        <w:rPr>
          <w:rFonts w:ascii="GHEA Grapalat" w:eastAsia="GHEA Grapalat" w:hAnsi="GHEA Grapalat" w:cs="GHEA Grapalat"/>
          <w:sz w:val="24"/>
          <w:szCs w:val="24"/>
          <w:lang w:val="en-US"/>
        </w:rPr>
        <w:t xml:space="preserve">if</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physical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possession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voice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right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giving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shares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stocks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shares </w:t>
      </w:r>
      <w:r xmlns:w="http://schemas.openxmlformats.org/wordprocessingml/2006/main" w:rsidRPr="00E84C88">
        <w:rPr>
          <w:rFonts w:ascii="GHEA Grapalat" w:eastAsia="GHEA Grapalat" w:hAnsi="GHEA Grapalat" w:cs="GHEA Grapalat"/>
          <w:sz w:val="24"/>
          <w:szCs w:val="24"/>
          <w:lang w:val="en-US"/>
        </w:rPr>
        <w:t xml:space="preserve">) 20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more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percent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a way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 </w:t>
      </w:r>
      <w:r xmlns:w="http://schemas.openxmlformats.org/wordprocessingml/2006/main" w:rsidRPr="00E84C88">
        <w:rPr>
          <w:rFonts w:ascii="GHEA Grapalat" w:eastAsia="GHEA Grapalat" w:hAnsi="GHEA Grapalat" w:cs="GHEA Grapalat"/>
          <w:sz w:val="24"/>
          <w:szCs w:val="24"/>
          <w:lang w:val="en-US"/>
        </w:rPr>
        <w:t xml:space="preserve">20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more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percent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statutory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capital.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can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share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stock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share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ownership</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by right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master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by force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directly)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holder </w:t>
      </w:r>
      <w:r xmlns:w="http://schemas.openxmlformats.org/wordprocessingml/2006/main" w:rsidRPr="00E84C88">
        <w:rPr>
          <w:rFonts w:ascii="Arial" w:eastAsia="GHEA Grapalat" w:hAnsi="Arial" w:cs="Arial"/>
          <w:sz w:val="24"/>
          <w:szCs w:val="24"/>
          <w:lang w:val="en-US"/>
        </w:rPr>
        <w:t xml:space="preserve">of a share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stock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share </w:t>
      </w:r>
      <w:r xmlns:w="http://schemas.openxmlformats.org/wordprocessingml/2006/main" w:rsidRPr="00E84C88">
        <w:rPr>
          <w:rFonts w:ascii="GHEA Grapalat" w:eastAsia="GHEA Grapalat" w:hAnsi="GHEA Grapalat" w:cs="GHEA Grapalat"/>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other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share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stock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share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lastRenderedPageBreak xmlns:w="http://schemas.openxmlformats.org/wordprocessingml/2006/main"/>
      </w:r>
      <w:r xmlns:w="http://schemas.openxmlformats.org/wordprocessingml/2006/main" w:rsidRPr="00E84C88">
        <w:rPr>
          <w:rFonts w:ascii="Arial" w:eastAsia="GHEA Grapalat" w:hAnsi="Arial" w:cs="Arial"/>
          <w:sz w:val="24"/>
          <w:szCs w:val="24"/>
          <w:lang w:val="en-US"/>
        </w:rPr>
        <w:t xml:space="preserve">of ownership</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by right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master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by force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indirectly)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 </w:t>
      </w:r>
      <w:proofErr xmlns:w="http://schemas.openxmlformats.org/wordprocessingml/2006/main" w:type="gramStart"/>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w:t>
      </w:r>
      <w:proofErr xmlns:w="http://schemas.openxmlformats.org/wordprocessingml/2006/main" w:type="gramEnd"/>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can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implemented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independent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physical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owner of </w:t>
      </w:r>
      <w:r xmlns:w="http://schemas.openxmlformats.org/wordprocessingml/2006/main" w:rsidRPr="00E84C88">
        <w:rPr>
          <w:rFonts w:ascii="Arial" w:eastAsia="GHEA Grapalat" w:hAnsi="Arial" w:cs="Arial"/>
          <w:sz w:val="24"/>
          <w:szCs w:val="24"/>
          <w:lang w:val="en-US"/>
        </w:rPr>
        <w:t xml:space="preserve">the share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stock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share </w:t>
      </w:r>
      <w:r xmlns:w="http://schemas.openxmlformats.org/wordprocessingml/2006/main" w:rsidRPr="00E84C88">
        <w:rPr>
          <w:rFonts w:ascii="GHEA Grapalat" w:eastAsia="GHEA Grapalat" w:hAnsi="GHEA Grapalat" w:cs="GHEA Grapalat"/>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the chain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available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intermediate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from quantity.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size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the field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 noted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statutory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capital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size: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percentage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with expression.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size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calculated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base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accepting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beneficiary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as a result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statutory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capital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all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interest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total.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the case of </w:t>
      </w:r>
      <w:r xmlns:w="http://schemas.openxmlformats.org/wordprocessingml/2006/main" w:rsidRPr="00E84C88">
        <w:rPr>
          <w:rFonts w:ascii="GHEA Grapalat" w:eastAsia="GHEA Grapalat" w:hAnsi="GHEA Grapalat" w:cs="GHEA Grapalat"/>
          <w:sz w:val="24"/>
          <w:szCs w:val="24"/>
          <w:lang w:val="en-US"/>
        </w:rPr>
        <w:t xml:space="preserve">the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statutory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capital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beneficiary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calculated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base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accepting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each</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previous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intermediate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size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percentage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with expression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size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multiplying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statutory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capital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appropriate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percentage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with expression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size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like that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continuously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until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the beneficiary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arrive.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type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the field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happening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statutory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capital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about.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Statutory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capital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just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availability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case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happening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simultaneously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just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availability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regarding </w:t>
      </w:r>
      <w:r xmlns:w="http://schemas.openxmlformats.org/wordprocessingml/2006/main" w:rsidRPr="00E84C88">
        <w:rPr>
          <w:rFonts w:ascii="GHEA Grapalat" w:eastAsia="GHEA Grapalat" w:hAnsi="GHEA Grapalat" w:cs="GHEA Grapalat"/>
          <w:sz w:val="24"/>
          <w:szCs w:val="24"/>
          <w:lang w:val="en-US"/>
        </w:rPr>
        <w:t xml:space="preserve">.</w:t>
      </w:r>
    </w:p>
    <w:p w14:paraId="50A7A918" w14:textId="77777777" w:rsidR="00532D6C" w:rsidRPr="00E84C88" w:rsidRDefault="00532D6C" w:rsidP="00532D6C">
      <w:pPr xmlns:w="http://schemas.openxmlformats.org/wordprocessingml/2006/main">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proofErr xmlns:w="http://schemas.openxmlformats.org/wordprocessingml/2006/main" w:type="gramStart"/>
      <w:r xmlns:w="http://schemas.openxmlformats.org/wordprocessingml/2006/main" w:rsidRPr="00E84C88">
        <w:rPr>
          <w:rFonts w:ascii="Arial" w:eastAsia="GHEA Grapalat" w:hAnsi="Arial" w:cs="Arial"/>
          <w:sz w:val="24"/>
          <w:szCs w:val="24"/>
          <w:lang w:val="en-US"/>
        </w:rPr>
        <w:t xml:space="preserve">b </w:t>
      </w:r>
      <w:proofErr xmlns:w="http://schemas.openxmlformats.org/wordprocessingml/2006/main" w:type="gramEnd"/>
      <w:r xmlns:w="http://schemas.openxmlformats.org/wordprocessingml/2006/main" w:rsidRPr="00E84C88">
        <w:rPr>
          <w:rFonts w:ascii="Cambria Math" w:eastAsia="MS Mincho" w:hAnsi="Cambria Math" w:cs="Cambria Math"/>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b/>
          <w:sz w:val="24"/>
          <w:szCs w:val="24"/>
          <w:lang w:val="en-US"/>
        </w:rPr>
        <w:t xml:space="preserve">b</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at the point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happening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note </w:t>
      </w:r>
      <w:r xmlns:w="http://schemas.openxmlformats.org/wordprocessingml/2006/main" w:rsidRPr="00E84C88">
        <w:rPr>
          <w:rFonts w:ascii="GHEA Grapalat" w:eastAsia="GHEA Grapalat" w:hAnsi="GHEA Grapalat" w:cs="GHEA Grapalat"/>
          <w:sz w:val="24"/>
          <w:szCs w:val="24"/>
          <w:lang w:val="en-US"/>
        </w:rPr>
        <w:t xml:space="preserve">if</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point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the sense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beneficiary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but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control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tools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that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including: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sealed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transactions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by force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but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nature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impact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basis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other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by means of </w:t>
      </w:r>
      <w:r xmlns:w="http://schemas.openxmlformats.org/wordprocessingml/2006/main" w:rsidRPr="00E84C88">
        <w:rPr>
          <w:rFonts w:ascii="GHEA Grapalat" w:eastAsia="GHEA Grapalat" w:hAnsi="GHEA Grapalat" w:cs="GHEA Grapalat"/>
          <w:sz w:val="24"/>
          <w:szCs w:val="24"/>
          <w:lang w:val="en-US"/>
        </w:rPr>
        <w:t xml:space="preserve">.</w:t>
      </w:r>
    </w:p>
    <w:p w14:paraId="4B0EDADB" w14:textId="77777777" w:rsidR="00532D6C" w:rsidRPr="00E84C88" w:rsidRDefault="00532D6C" w:rsidP="00532D6C">
      <w:pPr xmlns:w="http://schemas.openxmlformats.org/wordprocessingml/2006/main">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proofErr xmlns:w="http://schemas.openxmlformats.org/wordprocessingml/2006/main" w:type="gramStart"/>
      <w:r xmlns:w="http://schemas.openxmlformats.org/wordprocessingml/2006/main" w:rsidRPr="00E84C88">
        <w:rPr>
          <w:rFonts w:ascii="Arial" w:eastAsia="GHEA Grapalat" w:hAnsi="Arial" w:cs="Arial"/>
          <w:sz w:val="24"/>
          <w:szCs w:val="24"/>
          <w:lang w:val="en-US"/>
        </w:rPr>
        <w:t xml:space="preserve">c </w:t>
      </w:r>
      <w:proofErr xmlns:w="http://schemas.openxmlformats.org/wordprocessingml/2006/main" w:type="gramEnd"/>
      <w:r xmlns:w="http://schemas.openxmlformats.org/wordprocessingml/2006/main" w:rsidRPr="00E84C88">
        <w:rPr>
          <w:rFonts w:ascii="Cambria Math" w:eastAsia="MS Mincho" w:hAnsi="Cambria Math" w:cs="Cambria Math"/>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b/>
          <w:sz w:val="24"/>
          <w:szCs w:val="24"/>
          <w:lang w:val="en-US"/>
        </w:rPr>
        <w:t xml:space="preserve">c</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at the point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happening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note </w:t>
      </w:r>
      <w:r xmlns:w="http://schemas.openxmlformats.org/wordprocessingml/2006/main" w:rsidRPr="00E84C88">
        <w:rPr>
          <w:rFonts w:ascii="GHEA Grapalat" w:eastAsia="GHEA Grapalat" w:hAnsi="GHEA Grapalat" w:cs="GHEA Grapalat"/>
          <w:sz w:val="24"/>
          <w:szCs w:val="24"/>
          <w:lang w:val="en-US"/>
        </w:rPr>
        <w:t xml:space="preserve">if</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activity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general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current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management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implementing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official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w:t>
      </w:r>
      <w:r xmlns:w="http://schemas.openxmlformats.org/wordprocessingml/2006/main" w:rsidRPr="00E84C88">
        <w:rPr>
          <w:rFonts w:ascii="Arial" w:eastAsia="GHEA Grapalat" w:hAnsi="Arial" w:cs="Arial"/>
          <w:sz w:val="24"/>
          <w:szCs w:val="24"/>
          <w:lang w:val="en-US"/>
        </w:rPr>
        <w:t xml:space="preserve">case </w:t>
      </w:r>
      <w:r xmlns:w="http://schemas.openxmlformats.org/wordprocessingml/2006/main" w:rsidRPr="00E84C88">
        <w:rPr>
          <w:rFonts w:ascii="GHEA Grapalat" w:eastAsia="GHEA Grapalat" w:hAnsi="GHEA Grapalat" w:cs="GHEA Grapalat"/>
          <w:sz w:val="24"/>
          <w:szCs w:val="24"/>
          <w:lang w:val="en-US"/>
        </w:rPr>
        <w:t xml:space="preserve">when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available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points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the requirements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corresponding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physical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w:t>
      </w:r>
    </w:p>
    <w:p w14:paraId="13EED4EF" w14:textId="77777777" w:rsidR="00532D6C" w:rsidRPr="00E84C88" w:rsidRDefault="00532D6C" w:rsidP="00532D6C">
      <w:pPr xmlns:w="http://schemas.openxmlformats.org/wordprocessingml/2006/main">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bookmarkStart xmlns:w="http://schemas.openxmlformats.org/wordprocessingml/2006/main" w:id="6" w:name="_heading=h.gjdgxs" w:colFirst="0" w:colLast="0"/>
      <w:bookmarkEnd xmlns:w="http://schemas.openxmlformats.org/wordprocessingml/2006/main" w:id="6"/>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beneficiary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bases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subsoil use)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industry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accountable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number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being filled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if</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declaration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presenting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subsoil use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industry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accountable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beneficiaries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discovery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implemented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Underground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about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by code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defined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by standards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notes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happening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lastRenderedPageBreak xmlns:w="http://schemas.openxmlformats.org/wordprocessingml/2006/main"/>
      </w:r>
      <w:r xmlns:w="http://schemas.openxmlformats.org/wordprocessingml/2006/main" w:rsidRPr="00E84C88">
        <w:rPr>
          <w:rFonts w:ascii="GHEA Grapalat" w:eastAsia="GHEA Grapalat" w:hAnsi="GHEA Grapalat" w:cs="GHEA Grapalat"/>
          <w:sz w:val="24"/>
          <w:szCs w:val="24"/>
          <w:lang w:val="en-US"/>
        </w:rPr>
        <w:t xml:space="preserve">4th </w:t>
      </w:r>
      <w:r xmlns:w="http://schemas.openxmlformats.org/wordprocessingml/2006/main" w:rsidRPr="00E84C88">
        <w:rPr>
          <w:rFonts w:ascii="Cambria Math" w:eastAsia="MS Mincho" w:hAnsi="Cambria Math" w:cs="Cambria Math"/>
          <w:sz w:val="24"/>
          <w:szCs w:val="24"/>
          <w:lang w:val="en-US"/>
        </w:rPr>
        <w:t xml:space="preserve">5th </w:t>
      </w:r>
      <w:r xmlns:w="http://schemas.openxmlformats.org/wordprocessingml/2006/main" w:rsidRPr="00E84C88">
        <w:rPr>
          <w:rFonts w:ascii="Arial" w:eastAsia="GHEA Grapalat" w:hAnsi="Arial" w:cs="Arial"/>
          <w:sz w:val="24"/>
          <w:szCs w:val="24"/>
          <w:lang w:val="en-US"/>
        </w:rPr>
        <w:t xml:space="preserve">grade</w:t>
      </w:r>
      <w:r xmlns:w="http://schemas.openxmlformats.org/wordprocessingml/2006/main" w:rsidRPr="00E84C88">
        <w:rPr>
          <w:rFonts w:ascii="GHEA Grapalat" w:eastAsia="GHEA Grapalat" w:hAnsi="GHEA Grapalat" w:cs="GHEA Grapalat"/>
          <w:sz w:val="24"/>
          <w:szCs w:val="24"/>
          <w:lang w:val="en-US"/>
        </w:rPr>
        <w:t xml:space="preserve">​</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at the point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defined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rules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with registration.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foundations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regarding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data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being filled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following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by the rules </w:t>
      </w:r>
      <w:r xmlns:w="http://schemas.openxmlformats.org/wordprocessingml/2006/main" w:rsidRPr="00E84C88">
        <w:rPr>
          <w:rFonts w:ascii="Cambria Math" w:eastAsia="MS Mincho" w:hAnsi="Cambria Math" w:cs="Cambria Math"/>
          <w:sz w:val="24"/>
          <w:szCs w:val="24"/>
          <w:lang w:val="en-US"/>
        </w:rPr>
        <w:t xml:space="preserve">.</w:t>
      </w:r>
    </w:p>
    <w:p w14:paraId="4C6B9257" w14:textId="77777777" w:rsidR="00532D6C" w:rsidRPr="00E84C88" w:rsidRDefault="00532D6C" w:rsidP="00532D6C">
      <w:pPr xmlns:w="http://schemas.openxmlformats.org/wordprocessingml/2006/main">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proofErr xmlns:w="http://schemas.openxmlformats.org/wordprocessingml/2006/main" w:type="gramStart"/>
      <w:r xmlns:w="http://schemas.openxmlformats.org/wordprocessingml/2006/main" w:rsidRPr="00E84C88">
        <w:rPr>
          <w:rFonts w:ascii="Arial" w:eastAsia="GHEA Grapalat" w:hAnsi="Arial" w:cs="Arial"/>
          <w:sz w:val="24"/>
          <w:szCs w:val="24"/>
          <w:lang w:val="en-US"/>
        </w:rPr>
        <w:t xml:space="preserve">a </w:t>
      </w:r>
      <w:proofErr xmlns:w="http://schemas.openxmlformats.org/wordprocessingml/2006/main" w:type="gramEnd"/>
      <w:r xmlns:w="http://schemas.openxmlformats.org/wordprocessingml/2006/main" w:rsidRPr="00E84C88">
        <w:rPr>
          <w:rFonts w:ascii="Cambria Math" w:eastAsia="MS Mincho" w:hAnsi="Cambria Math" w:cs="Cambria Math"/>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b/>
          <w:sz w:val="24"/>
          <w:szCs w:val="24"/>
          <w:lang w:val="en-US"/>
        </w:rPr>
        <w:t xml:space="preserve">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at the point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happening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note </w:t>
      </w:r>
      <w:r xmlns:w="http://schemas.openxmlformats.org/wordprocessingml/2006/main" w:rsidRPr="00E84C88">
        <w:rPr>
          <w:rFonts w:ascii="GHEA Grapalat" w:eastAsia="GHEA Grapalat" w:hAnsi="GHEA Grapalat" w:cs="GHEA Grapalat"/>
          <w:sz w:val="24"/>
          <w:szCs w:val="24"/>
          <w:lang w:val="en-US"/>
        </w:rPr>
        <w:t xml:space="preserve">if</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physical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a way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possession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data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 </w:t>
      </w:r>
      <w:r xmlns:w="http://schemas.openxmlformats.org/wordprocessingml/2006/main" w:rsidRPr="00E84C88">
        <w:rPr>
          <w:rFonts w:ascii="GHEA Grapalat" w:eastAsia="GHEA Grapalat" w:hAnsi="GHEA Grapalat" w:cs="GHEA Grapalat"/>
          <w:sz w:val="24"/>
          <w:szCs w:val="24"/>
          <w:lang w:val="en-US"/>
        </w:rPr>
        <w:t xml:space="preserve">'s </w:t>
      </w:r>
      <w:r xmlns:w="http://schemas.openxmlformats.org/wordprocessingml/2006/main" w:rsidRPr="00E84C88">
        <w:rPr>
          <w:rFonts w:ascii="Arial" w:eastAsia="GHEA Grapalat" w:hAnsi="Arial" w:cs="Arial"/>
          <w:sz w:val="24"/>
          <w:szCs w:val="24"/>
          <w:lang w:val="en-US"/>
        </w:rPr>
        <w:t xml:space="preserve">voice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right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giving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shares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stocks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shares </w:t>
      </w:r>
      <w:r xmlns:w="http://schemas.openxmlformats.org/wordprocessingml/2006/main" w:rsidRPr="00E84C88">
        <w:rPr>
          <w:rFonts w:ascii="GHEA Grapalat" w:eastAsia="GHEA Grapalat" w:hAnsi="GHEA Grapalat" w:cs="GHEA Grapalat"/>
          <w:sz w:val="24"/>
          <w:szCs w:val="24"/>
          <w:lang w:val="en-US"/>
        </w:rPr>
        <w:t xml:space="preserve">) 10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more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percent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a way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has </w:t>
      </w:r>
      <w:r xmlns:w="http://schemas.openxmlformats.org/wordprocessingml/2006/main" w:rsidRPr="00E84C88">
        <w:rPr>
          <w:rFonts w:ascii="GHEA Grapalat" w:eastAsia="GHEA Grapalat" w:hAnsi="GHEA Grapalat" w:cs="GHEA Grapalat"/>
          <w:sz w:val="24"/>
          <w:szCs w:val="24"/>
          <w:lang w:val="en-US"/>
        </w:rPr>
        <w:t xml:space="preserve">10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more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percent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statutory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capital.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being filled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 xml:space="preserve">4th </w:t>
      </w:r>
      <w:r xmlns:w="http://schemas.openxmlformats.org/wordprocessingml/2006/main" w:rsidRPr="00E84C88">
        <w:rPr>
          <w:rFonts w:ascii="Arial" w:eastAsia="GHEA Grapalat" w:hAnsi="Arial" w:cs="Arial"/>
          <w:sz w:val="24"/>
          <w:szCs w:val="24"/>
          <w:lang w:val="en-US"/>
        </w:rPr>
        <w:t xml:space="preserve">grade</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point </w:t>
      </w:r>
      <w:r xmlns:w="http://schemas.openxmlformats.org/wordprocessingml/2006/main" w:rsidRPr="00E84C88">
        <w:rPr>
          <w:rFonts w:ascii="GHEA Grapalat" w:eastAsia="GHEA Grapalat" w:hAnsi="GHEA Grapalat" w:cs="GHEA Grapalat"/>
          <w:sz w:val="24"/>
          <w:szCs w:val="24"/>
          <w:lang w:val="en-US"/>
        </w:rPr>
        <w:t xml:space="preserve">5</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sub-item</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a paragraph</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defined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rules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with registration </w:t>
      </w:r>
      <w:r xmlns:w="http://schemas.openxmlformats.org/wordprocessingml/2006/main" w:rsidRPr="00E84C88">
        <w:rPr>
          <w:rFonts w:ascii="GHEA Grapalat" w:eastAsia="GHEA Grapalat" w:hAnsi="GHEA Grapalat" w:cs="GHEA Grapalat"/>
          <w:sz w:val="24"/>
          <w:szCs w:val="24"/>
          <w:lang w:val="en-US"/>
        </w:rPr>
        <w:t xml:space="preserve">.</w:t>
      </w:r>
    </w:p>
    <w:p w14:paraId="55D9F250" w14:textId="77777777" w:rsidR="00532D6C" w:rsidRPr="00E84C88" w:rsidRDefault="00532D6C" w:rsidP="00532D6C">
      <w:pPr xmlns:w="http://schemas.openxmlformats.org/wordprocessingml/2006/main">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proofErr xmlns:w="http://schemas.openxmlformats.org/wordprocessingml/2006/main" w:type="gramStart"/>
      <w:r xmlns:w="http://schemas.openxmlformats.org/wordprocessingml/2006/main" w:rsidRPr="00E84C88">
        <w:rPr>
          <w:rFonts w:ascii="Arial" w:eastAsia="GHEA Grapalat" w:hAnsi="Arial" w:cs="Arial"/>
          <w:sz w:val="24"/>
          <w:szCs w:val="24"/>
          <w:lang w:val="en-US"/>
        </w:rPr>
        <w:t xml:space="preserve">b </w:t>
      </w:r>
      <w:proofErr xmlns:w="http://schemas.openxmlformats.org/wordprocessingml/2006/main" w:type="gramEnd"/>
      <w:r xmlns:w="http://schemas.openxmlformats.org/wordprocessingml/2006/main" w:rsidRPr="00E84C88">
        <w:rPr>
          <w:rFonts w:ascii="Cambria Math" w:eastAsia="MS Mincho" w:hAnsi="Cambria Math" w:cs="Cambria Math"/>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b/>
          <w:sz w:val="24"/>
          <w:szCs w:val="24"/>
          <w:lang w:val="en-US"/>
        </w:rPr>
        <w:t xml:space="preserve">b</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at the point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happening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note </w:t>
      </w:r>
      <w:r xmlns:w="http://schemas.openxmlformats.org/wordprocessingml/2006/main" w:rsidRPr="00E84C88">
        <w:rPr>
          <w:rFonts w:ascii="GHEA Grapalat" w:eastAsia="GHEA Grapalat" w:hAnsi="GHEA Grapalat" w:cs="GHEA Grapalat"/>
          <w:sz w:val="24"/>
          <w:szCs w:val="24"/>
          <w:lang w:val="en-US"/>
        </w:rPr>
        <w:t xml:space="preserve">if</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right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has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appoint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remove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management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bodies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members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the majority </w:t>
      </w:r>
      <w:r xmlns:w="http://schemas.openxmlformats.org/wordprocessingml/2006/main" w:rsidRPr="00E84C88">
        <w:rPr>
          <w:rFonts w:ascii="GHEA Grapalat" w:eastAsia="GHEA Grapalat" w:hAnsi="GHEA Grapalat" w:cs="GHEA Grapalat"/>
          <w:sz w:val="24"/>
          <w:szCs w:val="24"/>
          <w:lang w:val="en-US"/>
        </w:rPr>
        <w:t xml:space="preserve">.</w:t>
      </w:r>
    </w:p>
    <w:p w14:paraId="2531D7AF" w14:textId="77777777" w:rsidR="00532D6C" w:rsidRPr="00E84C88" w:rsidRDefault="00532D6C" w:rsidP="00532D6C">
      <w:pPr xmlns:w="http://schemas.openxmlformats.org/wordprocessingml/2006/main">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proofErr xmlns:w="http://schemas.openxmlformats.org/wordprocessingml/2006/main" w:type="gramStart"/>
      <w:r xmlns:w="http://schemas.openxmlformats.org/wordprocessingml/2006/main" w:rsidRPr="00E84C88">
        <w:rPr>
          <w:rFonts w:ascii="Arial" w:eastAsia="GHEA Grapalat" w:hAnsi="Arial" w:cs="Arial"/>
          <w:sz w:val="24"/>
          <w:szCs w:val="24"/>
          <w:lang w:val="en-US"/>
        </w:rPr>
        <w:t xml:space="preserve">c </w:t>
      </w:r>
      <w:proofErr xmlns:w="http://schemas.openxmlformats.org/wordprocessingml/2006/main" w:type="gramEnd"/>
      <w:r xmlns:w="http://schemas.openxmlformats.org/wordprocessingml/2006/main" w:rsidRPr="00E84C88">
        <w:rPr>
          <w:rFonts w:ascii="Cambria Math" w:eastAsia="MS Mincho" w:hAnsi="Cambria Math" w:cs="Cambria Math"/>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b/>
          <w:sz w:val="24"/>
          <w:szCs w:val="24"/>
          <w:lang w:val="en-US"/>
        </w:rPr>
        <w:t xml:space="preserve">c</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at the point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happening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note </w:t>
      </w:r>
      <w:r xmlns:w="http://schemas.openxmlformats.org/wordprocessingml/2006/main" w:rsidRPr="00E84C88">
        <w:rPr>
          <w:rFonts w:ascii="GHEA Grapalat" w:eastAsia="GHEA Grapalat" w:hAnsi="GHEA Grapalat" w:cs="GHEA Grapalat"/>
          <w:sz w:val="24"/>
          <w:szCs w:val="24"/>
          <w:lang w:val="en-US"/>
        </w:rPr>
        <w:t xml:space="preserve">if</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From the 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gratuitous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received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accountable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the year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preceding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the year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during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data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received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profit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at least </w:t>
      </w:r>
      <w:r xmlns:w="http://schemas.openxmlformats.org/wordprocessingml/2006/main" w:rsidRPr="00E84C88">
        <w:rPr>
          <w:rFonts w:ascii="GHEA Grapalat" w:eastAsia="GHEA Grapalat" w:hAnsi="GHEA Grapalat" w:cs="GHEA Grapalat"/>
          <w:sz w:val="24"/>
          <w:szCs w:val="24"/>
          <w:lang w:val="en-US"/>
        </w:rPr>
        <w:t xml:space="preserve">15 </w:t>
      </w:r>
      <w:r xmlns:w="http://schemas.openxmlformats.org/wordprocessingml/2006/main" w:rsidRPr="00E84C88">
        <w:rPr>
          <w:rFonts w:ascii="Arial" w:eastAsia="GHEA Grapalat" w:hAnsi="Arial" w:cs="Arial"/>
          <w:sz w:val="24"/>
          <w:szCs w:val="24"/>
          <w:lang w:val="en-US"/>
        </w:rPr>
        <w:t xml:space="preserve">percent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the extent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benefit</w:t>
      </w:r>
      <w:r xmlns:w="http://schemas.openxmlformats.org/wordprocessingml/2006/main" w:rsidRPr="00E84C88">
        <w:rPr>
          <w:rFonts w:ascii="GHEA Grapalat" w:eastAsia="GHEA Grapalat" w:hAnsi="GHEA Grapalat" w:cs="GHEA Grapalat"/>
          <w:sz w:val="24"/>
          <w:szCs w:val="24"/>
          <w:lang w:val="en-US"/>
        </w:rPr>
        <w:t xml:space="preserve">​</w:t>
      </w:r>
    </w:p>
    <w:p w14:paraId="042C0847" w14:textId="77777777" w:rsidR="00532D6C" w:rsidRPr="00E84C88" w:rsidRDefault="00532D6C" w:rsidP="00532D6C">
      <w:pPr xmlns:w="http://schemas.openxmlformats.org/wordprocessingml/2006/main">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proofErr xmlns:w="http://schemas.openxmlformats.org/wordprocessingml/2006/main" w:type="gramStart"/>
      <w:r xmlns:w="http://schemas.openxmlformats.org/wordprocessingml/2006/main" w:rsidRPr="00E84C88">
        <w:rPr>
          <w:rFonts w:ascii="Arial" w:eastAsia="GHEA Grapalat" w:hAnsi="Arial" w:cs="Arial"/>
          <w:sz w:val="24"/>
          <w:szCs w:val="24"/>
          <w:lang w:val="en-US"/>
        </w:rPr>
        <w:t xml:space="preserve">d </w:t>
      </w:r>
      <w:proofErr xmlns:w="http://schemas.openxmlformats.org/wordprocessingml/2006/main" w:type="gramEnd"/>
      <w:r xmlns:w="http://schemas.openxmlformats.org/wordprocessingml/2006/main" w:rsidRPr="00E84C88">
        <w:rPr>
          <w:rFonts w:ascii="Cambria Math" w:eastAsia="MS Mincho" w:hAnsi="Cambria Math" w:cs="Cambria Math"/>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b/>
          <w:sz w:val="24"/>
          <w:szCs w:val="24"/>
          <w:lang w:val="en-US"/>
        </w:rPr>
        <w:t xml:space="preserve">d</w:t>
      </w:r>
      <w:r xmlns:w="http://schemas.openxmlformats.org/wordprocessingml/2006/main" w:rsidRPr="00E84C88">
        <w:rPr>
          <w:rFonts w:ascii="GHEA Grapalat" w:eastAsia="GHEA Grapalat" w:hAnsi="GHEA Grapalat" w:cs="GHEA Grapalat"/>
          <w:b/>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at the point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happening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note </w:t>
      </w:r>
      <w:r xmlns:w="http://schemas.openxmlformats.org/wordprocessingml/2006/main" w:rsidRPr="00E84C88">
        <w:rPr>
          <w:rFonts w:ascii="GHEA Grapalat" w:eastAsia="GHEA Grapalat" w:hAnsi="GHEA Grapalat" w:cs="GHEA Grapalat"/>
          <w:sz w:val="24"/>
          <w:szCs w:val="24"/>
          <w:lang w:val="en-US"/>
        </w:rPr>
        <w:t xml:space="preserve">if</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points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the sense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beneficiary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but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control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tools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that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including: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sealed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transactions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by force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but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nature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impact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basis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other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by means of </w:t>
      </w:r>
      <w:r xmlns:w="http://schemas.openxmlformats.org/wordprocessingml/2006/main" w:rsidRPr="00E84C88">
        <w:rPr>
          <w:rFonts w:ascii="GHEA Grapalat" w:eastAsia="GHEA Grapalat" w:hAnsi="GHEA Grapalat" w:cs="GHEA Grapalat"/>
          <w:sz w:val="24"/>
          <w:szCs w:val="24"/>
          <w:lang w:val="en-US"/>
        </w:rPr>
        <w:t xml:space="preserve">.</w:t>
      </w:r>
    </w:p>
    <w:p w14:paraId="28464C02" w14:textId="77777777" w:rsidR="00532D6C" w:rsidRPr="00E84C88" w:rsidRDefault="00532D6C" w:rsidP="00532D6C">
      <w:pPr xmlns:w="http://schemas.openxmlformats.org/wordprocessingml/2006/main">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proofErr xmlns:w="http://schemas.openxmlformats.org/wordprocessingml/2006/main" w:type="gramStart"/>
      <w:r xmlns:w="http://schemas.openxmlformats.org/wordprocessingml/2006/main" w:rsidRPr="00E84C88">
        <w:rPr>
          <w:rFonts w:ascii="Arial" w:eastAsia="GHEA Grapalat" w:hAnsi="Arial" w:cs="Arial"/>
          <w:sz w:val="24"/>
          <w:szCs w:val="24"/>
          <w:lang w:val="en-US"/>
        </w:rPr>
        <w:t xml:space="preserve">e </w:t>
      </w:r>
      <w:proofErr xmlns:w="http://schemas.openxmlformats.org/wordprocessingml/2006/main" w:type="gramEnd"/>
      <w:r xmlns:w="http://schemas.openxmlformats.org/wordprocessingml/2006/main" w:rsidRPr="00E84C88">
        <w:rPr>
          <w:rFonts w:ascii="Cambria Math" w:eastAsia="MS Mincho" w:hAnsi="Cambria Math" w:cs="Cambria Math"/>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b/>
          <w:sz w:val="24"/>
          <w:szCs w:val="24"/>
          <w:lang w:val="en-US"/>
        </w:rPr>
        <w:t xml:space="preserve">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at the point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happening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note </w:t>
      </w:r>
      <w:r xmlns:w="http://schemas.openxmlformats.org/wordprocessingml/2006/main" w:rsidRPr="00E84C88">
        <w:rPr>
          <w:rFonts w:ascii="GHEA Grapalat" w:eastAsia="GHEA Grapalat" w:hAnsi="GHEA Grapalat" w:cs="GHEA Grapalat"/>
          <w:sz w:val="24"/>
          <w:szCs w:val="24"/>
          <w:lang w:val="en-US"/>
        </w:rPr>
        <w:t xml:space="preserve">if</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activity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general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current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management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implementing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official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w:t>
      </w:r>
      <w:r xmlns:w="http://schemas.openxmlformats.org/wordprocessingml/2006/main" w:rsidRPr="00E84C88">
        <w:rPr>
          <w:rFonts w:ascii="Arial" w:eastAsia="GHEA Grapalat" w:hAnsi="Arial" w:cs="Arial"/>
          <w:sz w:val="24"/>
          <w:szCs w:val="24"/>
          <w:lang w:val="en-US"/>
        </w:rPr>
        <w:t xml:space="preserve">case </w:t>
      </w:r>
      <w:r xmlns:w="http://schemas.openxmlformats.org/wordprocessingml/2006/main" w:rsidRPr="00E84C88">
        <w:rPr>
          <w:rFonts w:ascii="GHEA Grapalat" w:eastAsia="GHEA Grapalat" w:hAnsi="GHEA Grapalat" w:cs="GHEA Grapalat"/>
          <w:sz w:val="24"/>
          <w:szCs w:val="24"/>
          <w:lang w:val="en-US"/>
        </w:rPr>
        <w:t xml:space="preserve">when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available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points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the requirements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corresponding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physical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w:t>
      </w:r>
    </w:p>
    <w:p w14:paraId="2BDEB5C1" w14:textId="77777777" w:rsidR="00532D6C" w:rsidRPr="00E84C88" w:rsidRDefault="00532D6C" w:rsidP="00532D6C">
      <w:pPr xmlns:w="http://schemas.openxmlformats.org/wordprocessingml/2006/main">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beneficiary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status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regarding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information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being filled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beneficiary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become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day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month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year.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happening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beneficiary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towards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control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implementation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form</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regarding.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Interconnected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back</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jointly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control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implementation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regarding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happening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note </w:t>
      </w:r>
      <w:r xmlns:w="http://schemas.openxmlformats.org/wordprocessingml/2006/main" w:rsidRPr="00E84C88">
        <w:rPr>
          <w:rFonts w:ascii="GHEA Grapalat" w:eastAsia="GHEA Grapalat" w:hAnsi="GHEA Grapalat" w:cs="GHEA Grapalat"/>
          <w:sz w:val="24"/>
          <w:szCs w:val="24"/>
          <w:lang w:val="en-US"/>
        </w:rPr>
        <w:t xml:space="preserve">if</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beneficiary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control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his/her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back</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interconnected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back</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agreed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act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by force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can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control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his/her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back</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interconnected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back</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agreed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act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case.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If</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declaration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presenting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subsoil use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industry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accountable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also</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happening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beneficiary,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Underground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about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 xml:space="preserve">3rd </w:t>
      </w:r>
      <w:r xmlns:w="http://schemas.openxmlformats.org/wordprocessingml/2006/main" w:rsidRPr="00E84C88">
        <w:rPr>
          <w:rFonts w:ascii="Arial" w:eastAsia="GHEA Grapalat" w:hAnsi="Arial" w:cs="Arial"/>
          <w:sz w:val="24"/>
          <w:szCs w:val="24"/>
          <w:lang w:val="en-US"/>
        </w:rPr>
        <w:t xml:space="preserve">of </w:t>
      </w:r>
      <w:r xmlns:w="http://schemas.openxmlformats.org/wordprocessingml/2006/main" w:rsidRPr="00E84C88">
        <w:rPr>
          <w:rFonts w:ascii="Arial" w:eastAsia="GHEA Grapalat" w:hAnsi="Arial" w:cs="Arial"/>
          <w:sz w:val="24"/>
          <w:szCs w:val="24"/>
          <w:lang w:val="en-US"/>
        </w:rPr>
        <w:t xml:space="preserve">the Code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lastRenderedPageBreak xmlns:w="http://schemas.openxmlformats.org/wordprocessingml/2006/main"/>
      </w:r>
      <w:r xmlns:w="http://schemas.openxmlformats.org/wordprocessingml/2006/main" w:rsidRPr="00E84C88">
        <w:rPr>
          <w:rFonts w:ascii="Arial" w:eastAsia="GHEA Grapalat" w:hAnsi="Arial" w:cs="Arial"/>
          <w:sz w:val="24"/>
          <w:szCs w:val="24"/>
          <w:lang w:val="en-US"/>
        </w:rPr>
        <w:t xml:space="preserve">Article </w:t>
      </w:r>
      <w:r xmlns:w="http://schemas.openxmlformats.org/wordprocessingml/2006/main" w:rsidRPr="00E84C88">
        <w:rPr>
          <w:rFonts w:ascii="GHEA Grapalat" w:eastAsia="GHEA Grapalat" w:hAnsi="GHEA Grapalat" w:cs="GHEA Grapalat"/>
          <w:sz w:val="24"/>
          <w:szCs w:val="24"/>
          <w:lang w:val="en-US"/>
        </w:rPr>
        <w:t xml:space="preserve">1</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 </w:t>
      </w:r>
      <w:r xmlns:w="http://schemas.openxmlformats.org/wordprocessingml/2006/main" w:rsidRPr="00E84C88">
        <w:rPr>
          <w:rFonts w:ascii="GHEA Grapalat" w:eastAsia="GHEA Grapalat" w:hAnsi="GHEA Grapalat" w:cs="GHEA Grapalat"/>
          <w:sz w:val="24"/>
          <w:szCs w:val="24"/>
          <w:lang w:val="en-US"/>
        </w:rPr>
        <w:t xml:space="preserve">53</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point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the sense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official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his/her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family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member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regarding </w:t>
      </w:r>
      <w:r xmlns:w="http://schemas.openxmlformats.org/wordprocessingml/2006/main" w:rsidRPr="00E84C88">
        <w:rPr>
          <w:rFonts w:ascii="GHEA Grapalat" w:eastAsia="GHEA Grapalat" w:hAnsi="GHEA Grapalat" w:cs="GHEA Grapalat"/>
          <w:sz w:val="24"/>
          <w:szCs w:val="24"/>
          <w:lang w:val="en-US"/>
        </w:rPr>
        <w:t xml:space="preserve">.</w:t>
      </w:r>
    </w:p>
    <w:p w14:paraId="19EF7C77" w14:textId="77777777" w:rsidR="00532D6C" w:rsidRPr="00E84C88" w:rsidRDefault="00532D6C" w:rsidP="00532D6C">
      <w:pPr xmlns:w="http://schemas.openxmlformats.org/wordprocessingml/2006/main">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beneficiary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contact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data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being filled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beneficiary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electronic</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mail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address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phone number </w:t>
      </w:r>
      <w:r xmlns:w="http://schemas.openxmlformats.org/wordprocessingml/2006/main" w:rsidRPr="00E84C88">
        <w:rPr>
          <w:rFonts w:ascii="GHEA Grapalat" w:eastAsia="GHEA Grapalat" w:hAnsi="GHEA Grapalat" w:cs="GHEA Grapalat"/>
          <w:sz w:val="24"/>
          <w:szCs w:val="24"/>
          <w:lang w:val="en-US"/>
        </w:rPr>
        <w:t xml:space="preserve">:</w:t>
      </w:r>
    </w:p>
    <w:p w14:paraId="1386A26C" w14:textId="77777777" w:rsidR="00532D6C" w:rsidRPr="00E84C88" w:rsidRDefault="00532D6C" w:rsidP="00532D6C">
      <w:pPr xmlns:w="http://schemas.openxmlformats.org/wordprocessingml/2006/main">
        <w:numPr>
          <w:ilvl w:val="0"/>
          <w:numId w:val="29"/>
        </w:num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lang w:val="en-US"/>
        </w:rPr>
      </w:pPr>
      <w:r xmlns:w="http://schemas.openxmlformats.org/wordprocessingml/2006/main" w:rsidRPr="00E84C88">
        <w:rPr>
          <w:rFonts w:ascii="GHEA Grapalat" w:eastAsia="GHEA Grapalat" w:hAnsi="GHEA Grapalat" w:cs="GHEA Grapalat"/>
          <w:sz w:val="24"/>
          <w:szCs w:val="24"/>
          <w:lang w:val="en-US"/>
        </w:rPr>
        <w:t xml:space="preserve">5th </w:t>
      </w:r>
      <w:r xmlns:w="http://schemas.openxmlformats.org/wordprocessingml/2006/main" w:rsidRPr="00E84C88">
        <w:rPr>
          <w:rFonts w:ascii="Arial" w:eastAsia="GHEA Grapalat" w:hAnsi="Arial" w:cs="Arial"/>
          <w:sz w:val="24"/>
          <w:szCs w:val="24"/>
          <w:lang w:val="en-US"/>
        </w:rPr>
        <w:t xml:space="preserve">of </w:t>
      </w:r>
      <w:r xmlns:w="http://schemas.openxmlformats.org/wordprocessingml/2006/main" w:rsidRPr="00E84C88">
        <w:rPr>
          <w:rFonts w:ascii="Arial" w:eastAsia="GHEA Grapalat" w:hAnsi="Arial" w:cs="Arial"/>
          <w:sz w:val="24"/>
          <w:szCs w:val="24"/>
          <w:lang w:val="en-US"/>
        </w:rPr>
        <w:t xml:space="preserve">the Declaration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section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Intermediate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 filled in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if</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declaration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presenting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beneficiary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completely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supervisor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has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statutory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capital.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department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subject</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filling</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each</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intermediate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number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separately: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all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intermediate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quantity.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This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in the department</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subsections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being filled</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are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following</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by the rules </w:t>
      </w:r>
      <w:r xmlns:w="http://schemas.openxmlformats.org/wordprocessingml/2006/main" w:rsidRPr="00E84C88">
        <w:rPr>
          <w:rFonts w:ascii="Cambria Math" w:eastAsia="MS Mincho" w:hAnsi="Cambria Math" w:cs="Cambria Math"/>
          <w:color w:val="000000"/>
          <w:sz w:val="24"/>
          <w:szCs w:val="24"/>
          <w:lang w:val="en-US"/>
        </w:rPr>
        <w:t xml:space="preserve">.</w:t>
      </w:r>
    </w:p>
    <w:p w14:paraId="2F11BDC3" w14:textId="77777777" w:rsidR="00532D6C" w:rsidRPr="00E84C88" w:rsidRDefault="00532D6C" w:rsidP="00532D6C">
      <w:pPr xmlns:w="http://schemas.openxmlformats.org/wordprocessingml/2006/main">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data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being filled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intermediate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name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that)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including: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Latin script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registration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data </w:t>
      </w:r>
      <w:r xmlns:w="http://schemas.openxmlformats.org/wordprocessingml/2006/main" w:rsidRPr="00E84C88">
        <w:rPr>
          <w:rFonts w:ascii="GHEA Grapalat" w:eastAsia="GHEA Grapalat" w:hAnsi="GHEA Grapalat" w:cs="GHEA Grapalat"/>
          <w:sz w:val="24"/>
          <w:szCs w:val="24"/>
          <w:lang w:val="en-US"/>
        </w:rPr>
        <w:t xml:space="preserve">including</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organizational and 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form</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about </w:t>
      </w:r>
      <w:r xmlns:w="http://schemas.openxmlformats.org/wordprocessingml/2006/main" w:rsidRPr="00E84C88">
        <w:rPr>
          <w:rFonts w:ascii="GHEA Grapalat" w:eastAsia="GHEA Grapalat" w:hAnsi="GHEA Grapalat" w:cs="GHEA Grapalat"/>
          <w:sz w:val="24"/>
          <w:szCs w:val="24"/>
          <w:lang w:val="en-US"/>
        </w:rPr>
        <w:t xml:space="preserve">.</w:t>
      </w:r>
    </w:p>
    <w:p w14:paraId="56A9A1FA" w14:textId="77777777" w:rsidR="00532D6C" w:rsidRPr="00E84C88" w:rsidRDefault="00532D6C" w:rsidP="00532D6C">
      <w:pPr xmlns:w="http://schemas.openxmlformats.org/wordprocessingml/2006/main">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beneficiary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data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being filled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proofErr xmlns:w="http://schemas.openxmlformats.org/wordprocessingml/2006/main" w:type="gramStart"/>
      <w:r xmlns:w="http://schemas.openxmlformats.org/wordprocessingml/2006/main" w:rsidRPr="00E84C88">
        <w:rPr>
          <w:rFonts w:ascii="Arial" w:eastAsia="GHEA Grapalat" w:hAnsi="Arial" w:cs="Arial"/>
          <w:sz w:val="24"/>
          <w:szCs w:val="24"/>
          <w:lang w:val="en-US"/>
        </w:rPr>
        <w:t xml:space="preserve">beneficiary </w:t>
      </w:r>
      <w:r xmlns:w="http://schemas.openxmlformats.org/wordprocessingml/2006/main" w:rsidRPr="00E84C88">
        <w:rPr>
          <w:rFonts w:ascii="GHEA Grapalat" w:eastAsia="GHEA Grapalat" w:hAnsi="GHEA Grapalat" w:cs="GHEA Grapalat"/>
          <w:sz w:val="24"/>
          <w:szCs w:val="24"/>
          <w:lang w:val="en-US"/>
        </w:rPr>
        <w:t xml:space="preserve">( </w:t>
      </w:r>
      <w:proofErr xmlns:w="http://schemas.openxmlformats.org/wordprocessingml/2006/main" w:type="gramEnd"/>
      <w:r xmlns:w="http://schemas.openxmlformats.org/wordprocessingml/2006/main" w:rsidRPr="00E84C88">
        <w:rPr>
          <w:rFonts w:ascii="Arial" w:eastAsia="GHEA Grapalat" w:hAnsi="Arial" w:cs="Arial"/>
          <w:sz w:val="24"/>
          <w:szCs w:val="24"/>
          <w:lang w:val="en-US"/>
        </w:rPr>
        <w:t xml:space="preserve">ies </w:t>
      </w:r>
      <w:r xmlns:w="http://schemas.openxmlformats.org/wordprocessingml/2006/main" w:rsidRPr="00E84C88">
        <w:rPr>
          <w:rFonts w:ascii="GHEA Grapalat" w:eastAsia="GHEA Grapalat" w:hAnsi="GHEA Grapalat" w:cs="GHEA Grapalat"/>
          <w:sz w:val="24"/>
          <w:szCs w:val="24"/>
          <w:lang w:val="en-US"/>
        </w:rPr>
        <w:t xml:space="preserve">)</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name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whose </w:t>
      </w:r>
      <w:r xmlns:w="http://schemas.openxmlformats.org/wordprocessingml/2006/main" w:rsidRPr="00E84C88">
        <w:rPr>
          <w:rFonts w:ascii="Arial" w:eastAsia="GHEA Grapalat" w:hAnsi="Arial" w:cs="Arial"/>
          <w:sz w:val="24"/>
          <w:szCs w:val="24"/>
          <w:lang w:val="en-US"/>
        </w:rPr>
        <w:t xml:space="preserve">last </w:t>
      </w:r>
      <w:r xmlns:w="http://schemas.openxmlformats.org/wordprocessingml/2006/main" w:rsidRPr="00E84C88">
        <w:rPr>
          <w:rFonts w:ascii="GHEA Grapalat" w:eastAsia="GHEA Grapalat" w:hAnsi="GHEA Grapalat" w:cs="GHEA Grapalat"/>
          <w:sz w:val="24"/>
          <w:szCs w:val="24"/>
          <w:lang w:val="en-US"/>
        </w:rPr>
        <w:t xml:space="preserve">name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number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filled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intermediate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If</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intermediate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data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being filled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completely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supervisor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for </w:t>
      </w:r>
      <w:r xmlns:w="http://schemas.openxmlformats.org/wordprocessingml/2006/main" w:rsidRPr="00E84C88">
        <w:rPr>
          <w:rFonts w:ascii="GHEA Grapalat" w:eastAsia="GHEA Grapalat" w:hAnsi="GHEA Grapalat" w:cs="GHEA Grapalat"/>
          <w:sz w:val="24"/>
          <w:szCs w:val="24"/>
          <w:lang w:val="en-US"/>
        </w:rPr>
        <w:t xml:space="preserve">this</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subject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for filling.</w:t>
      </w:r>
    </w:p>
    <w:p w14:paraId="44B7E03E" w14:textId="77777777" w:rsidR="00532D6C" w:rsidRPr="00E84C88" w:rsidRDefault="00532D6C" w:rsidP="00532D6C">
      <w:pPr xmlns:w="http://schemas.openxmlformats.org/wordprocessingml/2006/main">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Intermediate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shares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listing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data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subject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mandatory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for filling.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can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filled </w:t>
      </w:r>
      <w:r xmlns:w="http://schemas.openxmlformats.org/wordprocessingml/2006/main" w:rsidRPr="00E84C88">
        <w:rPr>
          <w:rFonts w:ascii="GHEA Grapalat" w:eastAsia="GHEA Grapalat" w:hAnsi="GHEA Grapalat" w:cs="GHEA Grapalat"/>
          <w:sz w:val="24"/>
          <w:szCs w:val="24"/>
          <w:lang w:val="en-US"/>
        </w:rPr>
        <w:t xml:space="preserve">in </w:t>
      </w:r>
      <w:r xmlns:w="http://schemas.openxmlformats.org/wordprocessingml/2006/main" w:rsidRPr="00E84C88">
        <w:rPr>
          <w:rFonts w:ascii="Arial" w:eastAsia="GHEA Grapalat" w:hAnsi="Arial" w:cs="Arial"/>
          <w:sz w:val="24"/>
          <w:szCs w:val="24"/>
          <w:lang w:val="en-US"/>
        </w:rPr>
        <w:t xml:space="preserve">if</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intermediate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shares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listed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adjustable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the market.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being filled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stock</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stock exchange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name: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brackets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also</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stock exchange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 xml:space="preserve">Market Identifier Code </w:t>
      </w:r>
      <w:r xmlns:w="http://schemas.openxmlformats.org/wordprocessingml/2006/main" w:rsidRPr="00E84C88">
        <w:rPr>
          <w:rFonts w:ascii="Arial" w:eastAsia="GHEA Grapalat" w:hAnsi="Arial" w:cs="Arial"/>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where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listed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shares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also</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happening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link</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on the stock exchange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available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documents.</w:t>
      </w:r>
    </w:p>
    <w:p w14:paraId="5D227DFE" w14:textId="77777777" w:rsidR="00532D6C" w:rsidRPr="00E84C88" w:rsidRDefault="00532D6C" w:rsidP="00532D6C">
      <w:pPr xmlns:w="http://schemas.openxmlformats.org/wordprocessingml/2006/main">
        <w:numPr>
          <w:ilvl w:val="0"/>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GHEA Grapalat" w:eastAsia="GHEA Grapalat" w:hAnsi="GHEA Grapalat" w:cs="GHEA Grapalat"/>
          <w:sz w:val="24"/>
          <w:szCs w:val="24"/>
          <w:lang w:val="en-US"/>
        </w:rPr>
        <w:t xml:space="preserve">6th </w:t>
      </w:r>
      <w:r xmlns:w="http://schemas.openxmlformats.org/wordprocessingml/2006/main" w:rsidRPr="00E84C88">
        <w:rPr>
          <w:rFonts w:ascii="Arial" w:eastAsia="GHEA Grapalat" w:hAnsi="Arial" w:cs="Arial"/>
          <w:sz w:val="24"/>
          <w:szCs w:val="24"/>
          <w:lang w:val="en-US"/>
        </w:rPr>
        <w:t xml:space="preserve">of </w:t>
      </w:r>
      <w:r xmlns:w="http://schemas.openxmlformats.org/wordprocessingml/2006/main" w:rsidRPr="00E84C88">
        <w:rPr>
          <w:rFonts w:ascii="Arial" w:eastAsia="GHEA Grapalat" w:hAnsi="Arial" w:cs="Arial"/>
          <w:sz w:val="24"/>
          <w:szCs w:val="24"/>
          <w:lang w:val="en-US"/>
        </w:rPr>
        <w:t xml:space="preserve">the Declaration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section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Additional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notes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 being filled in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if</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available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additional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information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additional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clarifications </w:t>
      </w:r>
      <w:r xmlns:w="http://schemas.openxmlformats.org/wordprocessingml/2006/main" w:rsidRPr="00E84C88">
        <w:rPr>
          <w:rFonts w:ascii="GHEA Grapalat" w:eastAsia="GHEA Grapalat" w:hAnsi="GHEA Grapalat" w:cs="GHEA Grapalat"/>
          <w:sz w:val="24"/>
          <w:szCs w:val="24"/>
          <w:lang w:val="en-US"/>
        </w:rPr>
        <w:t xml:space="preserve">that</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related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declaration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filled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filling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subject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the data.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can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 filled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additional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clarifications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beneficiary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control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foundations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regarding </w:t>
      </w:r>
      <w:r xmlns:w="http://schemas.openxmlformats.org/wordprocessingml/2006/main" w:rsidRPr="00E84C88">
        <w:rPr>
          <w:rFonts w:ascii="Arial" w:eastAsia="GHEA Grapalat" w:hAnsi="Arial" w:cs="Arial"/>
          <w:sz w:val="24"/>
          <w:szCs w:val="24"/>
          <w:lang w:val="en-US"/>
        </w:rPr>
        <w:t xml:space="preserve">the </w:t>
      </w:r>
      <w:r xmlns:w="http://schemas.openxmlformats.org/wordprocessingml/2006/main" w:rsidRPr="00E84C88">
        <w:rPr>
          <w:rFonts w:ascii="Arial" w:eastAsia="GHEA Grapalat" w:hAnsi="Arial" w:cs="Arial"/>
          <w:sz w:val="24"/>
          <w:szCs w:val="24"/>
          <w:lang w:val="en-US"/>
        </w:rPr>
        <w:t xml:space="preserve">state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 xml:space="preserve">community </w:t>
      </w:r>
      <w:r xmlns:w="http://schemas.openxmlformats.org/wordprocessingml/2006/main" w:rsidRPr="00E84C88">
        <w:rPr>
          <w:rFonts w:ascii="GHEA Grapalat" w:eastAsia="GHEA Grapalat" w:hAnsi="GHEA Grapalat" w:cs="GHEA Grapalat"/>
          <w:sz w:val="24"/>
          <w:szCs w:val="24"/>
          <w:lang w:val="en-US"/>
        </w:rPr>
        <w:t xml:space="preserve">)</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bodies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regarding </w:t>
      </w:r>
      <w:r xmlns:w="http://schemas.openxmlformats.org/wordprocessingml/2006/main" w:rsidRPr="00E84C88">
        <w:rPr>
          <w:rFonts w:ascii="GHEA Grapalat" w:eastAsia="GHEA Grapalat" w:hAnsi="GHEA Grapalat" w:cs="GHEA Grapalat"/>
          <w:sz w:val="24"/>
          <w:szCs w:val="24"/>
          <w:lang w:val="en-US"/>
        </w:rPr>
        <w:t xml:space="preserve">which</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implement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control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case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if</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declaration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presenting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statutory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capital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available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state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lastRenderedPageBreak xmlns:w="http://schemas.openxmlformats.org/wordprocessingml/2006/main"/>
      </w:r>
      <w:r xmlns:w="http://schemas.openxmlformats.org/wordprocessingml/2006/main" w:rsidRPr="00E84C88">
        <w:rPr>
          <w:rFonts w:ascii="Arial" w:eastAsia="GHEA Grapalat" w:hAnsi="Arial" w:cs="Arial"/>
          <w:sz w:val="24"/>
          <w:szCs w:val="24"/>
          <w:lang w:val="en-US"/>
        </w:rPr>
        <w:t xml:space="preserve">community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other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paraphrases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declaration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relation to.</w:t>
      </w:r>
    </w:p>
    <w:p w14:paraId="0F486074" w14:textId="77777777" w:rsidR="00532D6C" w:rsidRPr="00E84C88" w:rsidRDefault="00532D6C" w:rsidP="00532D6C">
      <w:pPr xmlns:w="http://schemas.openxmlformats.org/wordprocessingml/2006/main">
        <w:numPr>
          <w:ilvl w:val="0"/>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The statement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complements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signing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application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presenting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person.</w:t>
      </w:r>
      <w:r xmlns:w="http://schemas.openxmlformats.org/wordprocessingml/2006/main" w:rsidRPr="00E84C88">
        <w:rPr>
          <w:rFonts w:ascii="GHEA Grapalat" w:eastAsia="GHEA Grapalat" w:hAnsi="GHEA Grapalat" w:cs="GHEA Grapalat"/>
          <w:sz w:val="24"/>
          <w:szCs w:val="24"/>
          <w:lang w:val="en-US"/>
        </w:rPr>
        <w:t xml:space="preserve"> </w:t>
      </w:r>
    </w:p>
    <w:p w14:paraId="66A8FA2F" w14:textId="77777777" w:rsidR="00532D6C" w:rsidRPr="00E84C88" w:rsidRDefault="00532D6C" w:rsidP="00532D6C">
      <w:pPr>
        <w:spacing w:after="0" w:line="240" w:lineRule="auto"/>
        <w:ind w:left="360"/>
        <w:jc w:val="both"/>
        <w:rPr>
          <w:rFonts w:ascii="GHEA Grapalat" w:eastAsia="Times New Roman" w:hAnsi="GHEA Grapalat" w:cs="Sylfaen"/>
          <w:sz w:val="16"/>
          <w:szCs w:val="16"/>
          <w:lang w:val="hy-AM" w:eastAsia="ru-RU"/>
        </w:rPr>
      </w:pPr>
    </w:p>
    <w:p w14:paraId="7B92D82E" w14:textId="77777777" w:rsidR="00532D6C" w:rsidRPr="00E84C88" w:rsidRDefault="00532D6C" w:rsidP="00532D6C">
      <w:pPr>
        <w:spacing w:after="0" w:line="240" w:lineRule="auto"/>
        <w:ind w:left="360"/>
        <w:jc w:val="both"/>
        <w:rPr>
          <w:rFonts w:ascii="GHEA Grapalat" w:eastAsia="Times New Roman" w:hAnsi="GHEA Grapalat" w:cs="Sylfaen"/>
          <w:sz w:val="16"/>
          <w:szCs w:val="16"/>
          <w:lang w:val="hy-AM" w:eastAsia="ru-RU"/>
        </w:rPr>
      </w:pPr>
    </w:p>
    <w:p w14:paraId="4B7C4742" w14:textId="77777777" w:rsidR="00532D6C" w:rsidRPr="00E84C88" w:rsidRDefault="00532D6C" w:rsidP="00532D6C">
      <w:pPr>
        <w:spacing w:after="0" w:line="240" w:lineRule="auto"/>
        <w:ind w:left="360"/>
        <w:jc w:val="both"/>
        <w:rPr>
          <w:rFonts w:ascii="GHEA Grapalat" w:eastAsia="Times New Roman" w:hAnsi="GHEA Grapalat" w:cs="Sylfaen"/>
          <w:sz w:val="16"/>
          <w:szCs w:val="16"/>
          <w:lang w:val="hy-AM" w:eastAsia="ru-RU"/>
        </w:rPr>
      </w:pPr>
    </w:p>
    <w:p w14:paraId="79C69434" w14:textId="77777777" w:rsidR="00532D6C" w:rsidRPr="00E84C88" w:rsidRDefault="00532D6C" w:rsidP="00532D6C">
      <w:pPr>
        <w:spacing w:after="0" w:line="240" w:lineRule="auto"/>
        <w:ind w:left="360"/>
        <w:jc w:val="both"/>
        <w:rPr>
          <w:rFonts w:ascii="GHEA Grapalat" w:eastAsia="Times New Roman" w:hAnsi="GHEA Grapalat" w:cs="Sylfaen"/>
          <w:sz w:val="16"/>
          <w:szCs w:val="16"/>
          <w:lang w:val="hy-AM" w:eastAsia="ru-RU"/>
        </w:rPr>
      </w:pPr>
    </w:p>
    <w:p w14:paraId="523077F0" w14:textId="77777777" w:rsidR="00532D6C" w:rsidRPr="00E84C88" w:rsidRDefault="00532D6C" w:rsidP="00532D6C">
      <w:pPr>
        <w:spacing w:after="0" w:line="240" w:lineRule="auto"/>
        <w:ind w:left="360"/>
        <w:jc w:val="both"/>
        <w:rPr>
          <w:rFonts w:ascii="GHEA Grapalat" w:eastAsia="Times New Roman" w:hAnsi="GHEA Grapalat" w:cs="Sylfaen"/>
          <w:sz w:val="16"/>
          <w:szCs w:val="16"/>
          <w:lang w:val="hy-AM" w:eastAsia="ru-RU"/>
        </w:rPr>
      </w:pPr>
    </w:p>
    <w:p w14:paraId="28762581" w14:textId="77777777" w:rsidR="00532D6C" w:rsidRPr="00E84C88" w:rsidRDefault="00532D6C" w:rsidP="00532D6C">
      <w:pPr>
        <w:spacing w:after="0" w:line="240" w:lineRule="auto"/>
        <w:ind w:left="360"/>
        <w:jc w:val="both"/>
        <w:rPr>
          <w:rFonts w:ascii="GHEA Grapalat" w:eastAsia="Times New Roman" w:hAnsi="GHEA Grapalat" w:cs="Sylfaen"/>
          <w:sz w:val="16"/>
          <w:szCs w:val="16"/>
          <w:lang w:val="hy-AM" w:eastAsia="ru-RU"/>
        </w:rPr>
      </w:pPr>
    </w:p>
    <w:p w14:paraId="57898E3E" w14:textId="77777777" w:rsidR="00532D6C" w:rsidRPr="00E84C88" w:rsidRDefault="00532D6C" w:rsidP="00532D6C">
      <w:pPr>
        <w:spacing w:after="0" w:line="240" w:lineRule="auto"/>
        <w:ind w:left="360"/>
        <w:jc w:val="both"/>
        <w:rPr>
          <w:rFonts w:ascii="GHEA Grapalat" w:eastAsia="Times New Roman" w:hAnsi="GHEA Grapalat" w:cs="Sylfaen"/>
          <w:sz w:val="16"/>
          <w:szCs w:val="16"/>
          <w:lang w:val="hy-AM" w:eastAsia="ru-RU"/>
        </w:rPr>
      </w:pPr>
    </w:p>
    <w:p w14:paraId="5322CC32" w14:textId="77777777" w:rsidR="00532D6C" w:rsidRPr="00E84C88" w:rsidRDefault="00532D6C" w:rsidP="00532D6C">
      <w:pPr xmlns:w="http://schemas.openxmlformats.org/wordprocessingml/2006/main">
        <w:spacing w:after="0" w:line="240" w:lineRule="auto"/>
        <w:ind w:left="360"/>
        <w:jc w:val="both"/>
        <w:rPr>
          <w:rFonts w:ascii="GHEA Grapalat" w:eastAsia="Times New Roman" w:hAnsi="GHEA Grapalat" w:cs="Times New Roman"/>
          <w:sz w:val="16"/>
          <w:szCs w:val="16"/>
          <w:lang w:val="hy-AM"/>
        </w:rPr>
      </w:pPr>
      <w:r xmlns:w="http://schemas.openxmlformats.org/wordprocessingml/2006/main" w:rsidRPr="00E84C88">
        <w:rPr>
          <w:rFonts w:ascii="GHEA Grapalat" w:eastAsia="Times New Roman" w:hAnsi="GHEA Grapalat" w:cs="Sylfaen"/>
          <w:sz w:val="16"/>
          <w:szCs w:val="16"/>
          <w:lang w:val="hy-AM" w:eastAsia="ru-RU"/>
        </w:rPr>
        <w:t xml:space="preserve">*</w:t>
      </w:r>
      <w:r xmlns:w="http://schemas.openxmlformats.org/wordprocessingml/2006/main" w:rsidRPr="00E84C88">
        <w:rPr>
          <w:rFonts w:ascii="GHEA Grapalat" w:eastAsia="Times New Roman" w:hAnsi="GHEA Grapalat" w:cs="Times New Roman"/>
          <w:sz w:val="16"/>
          <w:szCs w:val="16"/>
          <w:lang w:val="af-ZA"/>
        </w:rPr>
        <w:t xml:space="preserve"> </w:t>
      </w:r>
      <w:r xmlns:w="http://schemas.openxmlformats.org/wordprocessingml/2006/main" w:rsidRPr="00E84C88">
        <w:rPr>
          <w:rFonts w:ascii="Arial" w:eastAsia="Times New Roman" w:hAnsi="Arial" w:cs="Arial"/>
          <w:sz w:val="16"/>
          <w:szCs w:val="16"/>
          <w:lang w:val="hy-AM"/>
        </w:rPr>
        <w:t xml:space="preserve">being filled</w:t>
      </w:r>
      <w:r xmlns:w="http://schemas.openxmlformats.org/wordprocessingml/2006/main" w:rsidRPr="00E84C88">
        <w:rPr>
          <w:rFonts w:ascii="GHEA Grapalat" w:eastAsia="Times New Roman" w:hAnsi="GHEA Grapalat" w:cs="Times New Roman"/>
          <w:sz w:val="16"/>
          <w:szCs w:val="16"/>
          <w:lang w:val="af-ZA"/>
        </w:rPr>
        <w:t xml:space="preserve"> </w:t>
      </w:r>
      <w:r xmlns:w="http://schemas.openxmlformats.org/wordprocessingml/2006/main" w:rsidRPr="00E84C88">
        <w:rPr>
          <w:rFonts w:ascii="Arial" w:eastAsia="Times New Roman" w:hAnsi="Arial" w:cs="Arial"/>
          <w:sz w:val="16"/>
          <w:szCs w:val="16"/>
          <w:lang w:val="hy-AM"/>
        </w:rPr>
        <w:t xml:space="preserve">is</w:t>
      </w:r>
      <w:r xmlns:w="http://schemas.openxmlformats.org/wordprocessingml/2006/main" w:rsidRPr="00E84C88">
        <w:rPr>
          <w:rFonts w:ascii="GHEA Grapalat" w:eastAsia="Times New Roman" w:hAnsi="GHEA Grapalat" w:cs="Times New Roman"/>
          <w:sz w:val="16"/>
          <w:szCs w:val="16"/>
          <w:lang w:val="af-ZA"/>
        </w:rPr>
        <w:t xml:space="preserve"> </w:t>
      </w:r>
      <w:r xmlns:w="http://schemas.openxmlformats.org/wordprocessingml/2006/main" w:rsidRPr="00E84C88">
        <w:rPr>
          <w:rFonts w:ascii="Arial" w:eastAsia="Times New Roman" w:hAnsi="Arial" w:cs="Arial"/>
          <w:sz w:val="16"/>
          <w:szCs w:val="16"/>
          <w:lang w:val="hy-AM"/>
        </w:rPr>
        <w:t xml:space="preserve">commission</w:t>
      </w:r>
      <w:r xmlns:w="http://schemas.openxmlformats.org/wordprocessingml/2006/main" w:rsidRPr="00E84C88">
        <w:rPr>
          <w:rFonts w:ascii="GHEA Grapalat" w:eastAsia="Times New Roman" w:hAnsi="GHEA Grapalat" w:cs="Times New Roman"/>
          <w:sz w:val="16"/>
          <w:szCs w:val="16"/>
          <w:lang w:val="af-ZA"/>
        </w:rPr>
        <w:t xml:space="preserve"> </w:t>
      </w:r>
      <w:r xmlns:w="http://schemas.openxmlformats.org/wordprocessingml/2006/main" w:rsidRPr="00E84C88">
        <w:rPr>
          <w:rFonts w:ascii="Arial" w:eastAsia="Times New Roman" w:hAnsi="Arial" w:cs="Arial"/>
          <w:sz w:val="16"/>
          <w:szCs w:val="16"/>
          <w:lang w:val="hy-AM"/>
        </w:rPr>
        <w:t xml:space="preserve">secretary</w:t>
      </w:r>
      <w:r xmlns:w="http://schemas.openxmlformats.org/wordprocessingml/2006/main" w:rsidRPr="00E84C88">
        <w:rPr>
          <w:rFonts w:ascii="GHEA Grapalat" w:eastAsia="Times New Roman" w:hAnsi="GHEA Grapalat" w:cs="Times New Roman"/>
          <w:sz w:val="16"/>
          <w:szCs w:val="16"/>
          <w:lang w:val="af-ZA"/>
        </w:rPr>
        <w:t xml:space="preserve"> </w:t>
      </w:r>
      <w:r xmlns:w="http://schemas.openxmlformats.org/wordprocessingml/2006/main" w:rsidRPr="00E84C88">
        <w:rPr>
          <w:rFonts w:ascii="Arial" w:eastAsia="Times New Roman" w:hAnsi="Arial" w:cs="Arial"/>
          <w:sz w:val="16"/>
          <w:szCs w:val="16"/>
          <w:lang w:val="hy-AM"/>
        </w:rPr>
        <w:t xml:space="preserve">by: </w:t>
      </w:r>
      <w:r xmlns:w="http://schemas.openxmlformats.org/wordprocessingml/2006/main" w:rsidRPr="00E84C88">
        <w:rPr>
          <w:rFonts w:ascii="GHEA Grapalat" w:eastAsia="Times New Roman" w:hAnsi="GHEA Grapalat" w:cs="Times New Roman"/>
          <w:sz w:val="16"/>
          <w:szCs w:val="16"/>
          <w:lang w:val="af-ZA"/>
        </w:rPr>
        <w:t xml:space="preserve">up </w:t>
      </w:r>
      <w:r xmlns:w="http://schemas.openxmlformats.org/wordprocessingml/2006/main" w:rsidRPr="00E84C88">
        <w:rPr>
          <w:rFonts w:ascii="Arial" w:eastAsia="Times New Roman" w:hAnsi="Arial" w:cs="Arial"/>
          <w:sz w:val="16"/>
          <w:szCs w:val="16"/>
          <w:lang w:val="hy-AM"/>
        </w:rPr>
        <w:t xml:space="preserve">to</w:t>
      </w:r>
      <w:r xmlns:w="http://schemas.openxmlformats.org/wordprocessingml/2006/main" w:rsidRPr="00E84C88">
        <w:rPr>
          <w:rFonts w:ascii="GHEA Grapalat" w:eastAsia="Times New Roman" w:hAnsi="GHEA Grapalat" w:cs="Times New Roman"/>
          <w:sz w:val="16"/>
          <w:szCs w:val="16"/>
          <w:lang w:val="af-ZA"/>
        </w:rPr>
        <w:t xml:space="preserve"> </w:t>
      </w:r>
      <w:r xmlns:w="http://schemas.openxmlformats.org/wordprocessingml/2006/main" w:rsidRPr="00E84C88">
        <w:rPr>
          <w:rFonts w:ascii="Arial" w:eastAsia="Times New Roman" w:hAnsi="Arial" w:cs="Arial"/>
          <w:sz w:val="16"/>
          <w:szCs w:val="16"/>
          <w:lang w:val="hy-AM"/>
        </w:rPr>
        <w:t xml:space="preserve">the invitation</w:t>
      </w:r>
      <w:r xmlns:w="http://schemas.openxmlformats.org/wordprocessingml/2006/main" w:rsidRPr="00E84C88">
        <w:rPr>
          <w:rFonts w:ascii="GHEA Grapalat" w:eastAsia="Times New Roman" w:hAnsi="GHEA Grapalat" w:cs="Times New Roman"/>
          <w:sz w:val="16"/>
          <w:szCs w:val="16"/>
          <w:lang w:val="af-ZA"/>
        </w:rPr>
        <w:t xml:space="preserve"> </w:t>
      </w:r>
      <w:r xmlns:w="http://schemas.openxmlformats.org/wordprocessingml/2006/main" w:rsidRPr="00E84C88">
        <w:rPr>
          <w:rFonts w:ascii="Arial" w:eastAsia="Times New Roman" w:hAnsi="Arial" w:cs="Arial"/>
          <w:sz w:val="16"/>
          <w:szCs w:val="16"/>
          <w:lang w:val="hy-AM"/>
        </w:rPr>
        <w:t xml:space="preserve">newsletter</w:t>
      </w:r>
      <w:r xmlns:w="http://schemas.openxmlformats.org/wordprocessingml/2006/main" w:rsidRPr="00E84C88">
        <w:rPr>
          <w:rFonts w:ascii="GHEA Grapalat" w:eastAsia="Times New Roman" w:hAnsi="GHEA Grapalat" w:cs="Times New Roman"/>
          <w:sz w:val="16"/>
          <w:szCs w:val="16"/>
          <w:lang w:val="af-ZA"/>
        </w:rPr>
        <w:t xml:space="preserve"> </w:t>
      </w:r>
      <w:r xmlns:w="http://schemas.openxmlformats.org/wordprocessingml/2006/main" w:rsidRPr="00E84C88">
        <w:rPr>
          <w:rFonts w:ascii="Arial" w:eastAsia="Times New Roman" w:hAnsi="Arial" w:cs="Arial"/>
          <w:sz w:val="16"/>
          <w:szCs w:val="16"/>
          <w:lang w:val="hy-AM"/>
        </w:rPr>
        <w:t xml:space="preserve">publishing </w:t>
      </w:r>
      <w:r xmlns:w="http://schemas.openxmlformats.org/wordprocessingml/2006/main" w:rsidRPr="00E84C88">
        <w:rPr>
          <w:rFonts w:ascii="GHEA Grapalat" w:eastAsia="Times New Roman" w:hAnsi="GHEA Grapalat" w:cs="Times New Roman"/>
          <w:sz w:val="16"/>
          <w:szCs w:val="16"/>
          <w:lang w:val="hy-AM"/>
        </w:rPr>
        <w:t xml:space="preserve">.</w:t>
      </w:r>
    </w:p>
    <w:p w14:paraId="790074AD" w14:textId="77777777" w:rsidR="00532D6C" w:rsidRPr="00E84C88" w:rsidRDefault="00532D6C" w:rsidP="00532D6C">
      <w:pPr xmlns:w="http://schemas.openxmlformats.org/wordprocessingml/2006/main">
        <w:spacing w:after="0" w:line="240" w:lineRule="auto"/>
        <w:ind w:left="360"/>
        <w:jc w:val="both"/>
        <w:rPr>
          <w:rFonts w:ascii="GHEA Grapalat" w:eastAsia="Times New Roman" w:hAnsi="GHEA Grapalat" w:cs="Sylfaen"/>
          <w:sz w:val="16"/>
          <w:szCs w:val="16"/>
          <w:lang w:val="hy-AM" w:eastAsia="ru-RU"/>
        </w:rPr>
      </w:pPr>
      <w:r xmlns:w="http://schemas.openxmlformats.org/wordprocessingml/2006/main" w:rsidRPr="00E84C88">
        <w:rPr>
          <w:rFonts w:ascii="GHEA Grapalat" w:eastAsia="Times New Roman" w:hAnsi="GHEA Grapalat" w:cs="Sylfaen"/>
          <w:sz w:val="16"/>
          <w:szCs w:val="16"/>
          <w:lang w:val="hy-AM" w:eastAsia="ru-RU"/>
        </w:rPr>
        <w:t xml:space="preserve">** 1.2</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the application</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no</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being presented</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participant</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by</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if</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wearable</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is</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this</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with attachment </w:t>
      </w:r>
      <w:r xmlns:w="http://schemas.openxmlformats.org/wordprocessingml/2006/main" w:rsidRPr="00E84C88">
        <w:rPr>
          <w:rFonts w:ascii="GHEA Grapalat" w:eastAsia="Times New Roman" w:hAnsi="GHEA Grapalat" w:cs="Times New Roman"/>
          <w:sz w:val="16"/>
          <w:szCs w:val="16"/>
          <w:lang w:val="hy-AM"/>
        </w:rPr>
        <w:t xml:space="preserve">No. 1 </w:t>
      </w:r>
      <w:r xmlns:w="http://schemas.openxmlformats.org/wordprocessingml/2006/main" w:rsidRPr="00E84C88">
        <w:rPr>
          <w:rFonts w:ascii="Arial" w:eastAsia="Times New Roman" w:hAnsi="Arial" w:cs="Arial"/>
          <w:sz w:val="16"/>
          <w:szCs w:val="16"/>
          <w:lang w:val="hy-AM"/>
        </w:rPr>
        <w:t xml:space="preserve">to the invitation</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defined:</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legal</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person</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real</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beneficiaries</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regarding</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information</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containing</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website</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the link</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to present</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regarding</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regulation </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as</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also</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if</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participant</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individual</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entrepreneur</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is</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or</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physical</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person</w:t>
      </w:r>
    </w:p>
    <w:p w14:paraId="2188FAE0"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Arial"/>
          <w:b/>
          <w:sz w:val="20"/>
          <w:szCs w:val="20"/>
          <w:lang w:val="hy-AM"/>
        </w:rPr>
      </w:pP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GHEA Grapalat" w:eastAsia="Times New Roman" w:hAnsi="GHEA Grapalat" w:cs="Times New Roman"/>
          <w:b/>
          <w:sz w:val="20"/>
          <w:szCs w:val="20"/>
          <w:lang w:val="hy-AM"/>
        </w:rPr>
        <w:br xmlns:w="http://schemas.openxmlformats.org/wordprocessingml/2006/main" w:type="page"/>
      </w:r>
      <w:r xmlns:w="http://schemas.openxmlformats.org/wordprocessingml/2006/main" w:rsidRPr="00E84C88">
        <w:rPr>
          <w:rFonts w:ascii="Arial" w:eastAsia="Times New Roman" w:hAnsi="Arial" w:cs="Arial"/>
          <w:b/>
          <w:sz w:val="20"/>
          <w:szCs w:val="20"/>
          <w:lang w:val="hy-AM"/>
        </w:rPr>
        <w:lastRenderedPageBreak xmlns:w="http://schemas.openxmlformats.org/wordprocessingml/2006/main"/>
      </w:r>
      <w:r xmlns:w="http://schemas.openxmlformats.org/wordprocessingml/2006/main" w:rsidRPr="00E84C88">
        <w:rPr>
          <w:rFonts w:ascii="Arial" w:eastAsia="Times New Roman" w:hAnsi="Arial" w:cs="Arial"/>
          <w:b/>
          <w:sz w:val="20"/>
          <w:szCs w:val="20"/>
          <w:lang w:val="hy-AM"/>
        </w:rPr>
        <w:t xml:space="preserve">Appendix </w:t>
      </w:r>
      <w:r xmlns:w="http://schemas.openxmlformats.org/wordprocessingml/2006/main" w:rsidRPr="00E84C88">
        <w:rPr>
          <w:rFonts w:ascii="GHEA Grapalat" w:eastAsia="Times New Roman" w:hAnsi="GHEA Grapalat" w:cs="Arial"/>
          <w:b/>
          <w:sz w:val="20"/>
          <w:szCs w:val="20"/>
          <w:lang w:val="hy-AM"/>
        </w:rPr>
        <w:t xml:space="preserve">2</w:t>
      </w:r>
    </w:p>
    <w:p w14:paraId="1F0D17C1" w14:textId="47730DAC" w:rsidR="00532D6C" w:rsidRPr="00E84C88" w:rsidRDefault="00C4546D" w:rsidP="00532D6C">
      <w:pPr xmlns:w="http://schemas.openxmlformats.org/wordprocessingml/2006/main">
        <w:spacing w:after="0" w:line="240" w:lineRule="auto"/>
        <w:ind w:firstLine="567"/>
        <w:jc w:val="right"/>
        <w:rPr>
          <w:rFonts w:ascii="GHEA Grapalat" w:eastAsia="Times New Roman" w:hAnsi="GHEA Grapalat" w:cs="Arial"/>
          <w:b/>
          <w:sz w:val="20"/>
          <w:szCs w:val="20"/>
          <w:lang w:val="es-ES"/>
        </w:rPr>
      </w:pPr>
      <w:r xmlns:w="http://schemas.openxmlformats.org/wordprocessingml/2006/main">
        <w:rPr>
          <w:rFonts w:ascii="Arial" w:eastAsia="Times New Roman" w:hAnsi="Arial" w:cs="Arial"/>
          <w:b/>
          <w:color w:val="000000"/>
          <w:sz w:val="20"/>
          <w:szCs w:val="27"/>
          <w:lang w:val="af-ZA"/>
        </w:rPr>
        <w:t xml:space="preserve">LM-THKT-GHAPZB-25/09</w:t>
      </w:r>
      <w:r xmlns:w="http://schemas.openxmlformats.org/wordprocessingml/2006/main" w:rsidR="00532D6C" w:rsidRPr="00E84C88">
        <w:rPr>
          <w:rFonts w:ascii="GHEA Grapalat" w:eastAsia="Times New Roman" w:hAnsi="GHEA Grapalat" w:cs="Times New Roman"/>
          <w:b/>
          <w:color w:val="000000"/>
          <w:sz w:val="20"/>
          <w:szCs w:val="27"/>
          <w:lang w:val="af-ZA"/>
        </w:rPr>
        <w:t xml:space="preserve"> </w:t>
      </w:r>
      <w:r xmlns:w="http://schemas.openxmlformats.org/wordprocessingml/2006/main" w:rsidR="00532D6C" w:rsidRPr="00E84C88">
        <w:rPr>
          <w:rFonts w:ascii="Arial" w:eastAsia="Times New Roman" w:hAnsi="Arial" w:cs="Arial"/>
          <w:b/>
          <w:sz w:val="20"/>
          <w:szCs w:val="20"/>
          <w:lang w:val="es-ES"/>
        </w:rPr>
        <w:t xml:space="preserve">with code</w:t>
      </w:r>
    </w:p>
    <w:p w14:paraId="5454F950" w14:textId="77777777" w:rsidR="00532D6C" w:rsidRPr="00E84C88" w:rsidRDefault="00532D6C" w:rsidP="00532D6C">
      <w:pPr xmlns:w="http://schemas.openxmlformats.org/wordprocessingml/2006/main">
        <w:spacing w:after="0" w:line="240" w:lineRule="auto"/>
        <w:ind w:firstLine="567"/>
        <w:jc w:val="right"/>
        <w:rPr>
          <w:rFonts w:ascii="GHEA Grapalat" w:eastAsia="Times New Roman" w:hAnsi="GHEA Grapalat" w:cs="Arial"/>
          <w:b/>
          <w:sz w:val="20"/>
          <w:szCs w:val="20"/>
          <w:lang w:val="es-ES"/>
        </w:rPr>
      </w:pPr>
      <w:r xmlns:w="http://schemas.openxmlformats.org/wordprocessingml/2006/main" w:rsidRPr="00E84C88">
        <w:rPr>
          <w:rFonts w:ascii="Arial" w:eastAsia="Times New Roman" w:hAnsi="Arial" w:cs="Arial"/>
          <w:b/>
          <w:sz w:val="20"/>
          <w:szCs w:val="20"/>
          <w:lang w:val="es-ES"/>
        </w:rPr>
        <w:t xml:space="preserve">quotation</w:t>
      </w:r>
      <w:r xmlns:w="http://schemas.openxmlformats.org/wordprocessingml/2006/main" w:rsidRPr="00E84C88">
        <w:rPr>
          <w:rFonts w:ascii="GHEA Grapalat" w:eastAsia="Times New Roman" w:hAnsi="GHEA Grapalat" w:cs="Sylfaen"/>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survey</w:t>
      </w:r>
      <w:r xmlns:w="http://schemas.openxmlformats.org/wordprocessingml/2006/main" w:rsidRPr="00E84C88">
        <w:rPr>
          <w:rFonts w:ascii="GHEA Grapalat" w:eastAsia="Times New Roman" w:hAnsi="GHEA Grapalat" w:cs="Sylfaen"/>
          <w:b/>
          <w:sz w:val="20"/>
          <w:szCs w:val="20"/>
          <w:lang w:val="es-ES"/>
        </w:rPr>
        <w:t xml:space="preserve"> </w:t>
      </w:r>
      <w:r xmlns:w="http://schemas.openxmlformats.org/wordprocessingml/2006/main" w:rsidRPr="00E84C88">
        <w:rPr>
          <w:rFonts w:ascii="GHEA Grapalat" w:eastAsia="Times New Roman" w:hAnsi="GHEA Grapalat" w:cs="Arial"/>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invitation</w:t>
      </w:r>
    </w:p>
    <w:p w14:paraId="5AED66B9" w14:textId="77777777" w:rsidR="00532D6C" w:rsidRPr="00E84C88" w:rsidRDefault="00532D6C" w:rsidP="00532D6C">
      <w:pPr>
        <w:spacing w:after="0" w:line="240" w:lineRule="auto"/>
        <w:ind w:firstLine="567"/>
        <w:jc w:val="center"/>
        <w:rPr>
          <w:rFonts w:ascii="GHEA Grapalat" w:eastAsia="Times New Roman" w:hAnsi="GHEA Grapalat" w:cs="Times New Roman"/>
          <w:sz w:val="20"/>
          <w:szCs w:val="24"/>
          <w:lang w:val="es-ES"/>
        </w:rPr>
      </w:pPr>
    </w:p>
    <w:p w14:paraId="608AC04A" w14:textId="77777777" w:rsidR="00532D6C" w:rsidRPr="00E84C88" w:rsidRDefault="00532D6C" w:rsidP="00532D6C">
      <w:pPr xmlns:w="http://schemas.openxmlformats.org/wordprocessingml/2006/main">
        <w:spacing w:after="0" w:line="240" w:lineRule="auto"/>
        <w:ind w:left="-66"/>
        <w:jc w:val="center"/>
        <w:rPr>
          <w:rFonts w:ascii="GHEA Grapalat" w:eastAsia="Times New Roman" w:hAnsi="GHEA Grapalat" w:cs="Times New Roman"/>
          <w:b/>
          <w:sz w:val="20"/>
          <w:szCs w:val="24"/>
          <w:lang w:val="hy-AM"/>
        </w:rPr>
      </w:pPr>
      <w:r xmlns:w="http://schemas.openxmlformats.org/wordprocessingml/2006/main" w:rsidRPr="00E84C88">
        <w:rPr>
          <w:rFonts w:ascii="Arial" w:eastAsia="Times New Roman" w:hAnsi="Arial" w:cs="Arial"/>
          <w:b/>
          <w:sz w:val="20"/>
          <w:szCs w:val="24"/>
          <w:lang w:val="hy-AM"/>
        </w:rPr>
        <w:t xml:space="preserve">G</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N</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A</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Y</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In</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N</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A</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R</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A</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J</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A</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R</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K</w:t>
      </w:r>
    </w:p>
    <w:p w14:paraId="45FFC51A" w14:textId="77777777" w:rsidR="00532D6C" w:rsidRPr="00E84C88" w:rsidRDefault="00532D6C" w:rsidP="00532D6C">
      <w:pPr>
        <w:spacing w:after="0" w:line="240" w:lineRule="auto"/>
        <w:ind w:firstLine="567"/>
        <w:rPr>
          <w:rFonts w:ascii="GHEA Grapalat" w:eastAsia="Times New Roman" w:hAnsi="GHEA Grapalat" w:cs="Times New Roman"/>
          <w:sz w:val="24"/>
          <w:szCs w:val="24"/>
          <w:lang w:val="hy-AM"/>
        </w:rPr>
      </w:pPr>
    </w:p>
    <w:p w14:paraId="003957B5" w14:textId="6EFDEBC6"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Arial"/>
          <w:sz w:val="24"/>
          <w:szCs w:val="24"/>
          <w:lang w:val="hy-AM"/>
        </w:rPr>
      </w:pPr>
      <w:r xmlns:w="http://schemas.openxmlformats.org/wordprocessingml/2006/main" w:rsidRPr="00E84C88">
        <w:rPr>
          <w:rFonts w:ascii="Arial" w:eastAsia="Times New Roman" w:hAnsi="Arial" w:cs="Arial"/>
          <w:sz w:val="20"/>
          <w:szCs w:val="20"/>
          <w:lang w:val="es-ES"/>
        </w:rPr>
        <w:t xml:space="preserve">Studying</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00C4546D">
        <w:rPr>
          <w:rFonts w:ascii="Arial" w:eastAsia="Times New Roman" w:hAnsi="Arial" w:cs="Arial"/>
          <w:b/>
          <w:color w:val="000000"/>
          <w:sz w:val="24"/>
          <w:szCs w:val="27"/>
          <w:lang w:val="af-ZA"/>
        </w:rPr>
        <w:t xml:space="preserve">LM-THKT-GHAPZB-25/09</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with code</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quotation</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survey</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the invitation </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that</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among</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to be sealed</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contract</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the project </w:t>
      </w:r>
      <w:r xmlns:w="http://schemas.openxmlformats.org/wordprocessingml/2006/main" w:rsidRPr="00E84C88">
        <w:rPr>
          <w:rFonts w:ascii="GHEA Grapalat" w:eastAsia="Times New Roman" w:hAnsi="GHEA Grapalat" w:cs="Arial"/>
          <w:sz w:val="24"/>
          <w:szCs w:val="24"/>
          <w:lang w:val="hy-AM"/>
        </w:rPr>
        <w:t xml:space="preserve">,</w:t>
      </w:r>
      <w:r xmlns:w="http://schemas.openxmlformats.org/wordprocessingml/2006/main" w:rsidRPr="00E84C88">
        <w:rPr>
          <w:rFonts w:ascii="GHEA Grapalat" w:eastAsia="Times New Roman" w:hAnsi="GHEA Grapalat" w:cs="Times New Roman"/>
          <w:sz w:val="20"/>
          <w:szCs w:val="24"/>
          <w:u w:val="single"/>
          <w:lang w:val="hy-AM"/>
        </w:rPr>
        <w:t xml:space="preserve">                  </w:t>
      </w:r>
      <w:r xmlns:w="http://schemas.openxmlformats.org/wordprocessingml/2006/main" w:rsidRPr="00E84C88">
        <w:rPr>
          <w:rFonts w:ascii="GHEA Grapalat" w:eastAsia="Times New Roman" w:hAnsi="GHEA Grapalat" w:cs="Times New Roman"/>
          <w:sz w:val="20"/>
          <w:szCs w:val="24"/>
          <w:u w:val="single"/>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hy-AM"/>
        </w:rPr>
        <w:t xml:space="preserve">     </w:t>
      </w:r>
      <w:r xmlns:w="http://schemas.openxmlformats.org/wordprocessingml/2006/main" w:rsidRPr="00E84C88">
        <w:rPr>
          <w:rFonts w:ascii="GHEA Grapalat" w:eastAsia="Times New Roman" w:hAnsi="GHEA Grapalat" w:cs="Times New Roman"/>
          <w:sz w:val="20"/>
          <w:szCs w:val="24"/>
          <w:u w:val="single"/>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hy-AM"/>
        </w:rPr>
        <w:t xml:space="preserve">           </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n</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offer</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is</w:t>
      </w:r>
      <w:r xmlns:w="http://schemas.openxmlformats.org/wordprocessingml/2006/main" w:rsidRPr="00E84C88">
        <w:rPr>
          <w:rFonts w:ascii="GHEA Grapalat" w:eastAsia="Times New Roman" w:hAnsi="GHEA Grapalat" w:cs="Arial"/>
          <w:sz w:val="24"/>
          <w:szCs w:val="24"/>
          <w:lang w:val="hy-AM"/>
        </w:rPr>
        <w:t xml:space="preserve">   </w:t>
      </w:r>
    </w:p>
    <w:p w14:paraId="32E66564" w14:textId="46B22462" w:rsidR="00532D6C" w:rsidRPr="00E84C88" w:rsidRDefault="00D96837" w:rsidP="00532D6C">
      <w:pPr xmlns:w="http://schemas.openxmlformats.org/wordprocessingml/2006/main">
        <w:spacing w:after="0" w:line="240" w:lineRule="auto"/>
        <w:ind w:firstLine="567"/>
        <w:jc w:val="both"/>
        <w:rPr>
          <w:rFonts w:ascii="GHEA Grapalat" w:eastAsia="Times New Roman" w:hAnsi="GHEA Grapalat" w:cs="Arial"/>
          <w:sz w:val="24"/>
          <w:szCs w:val="24"/>
          <w:lang w:val="en-US"/>
        </w:rPr>
      </w:pPr>
      <w:bookmarkStart xmlns:w="http://schemas.openxmlformats.org/wordprocessingml/2006/main" w:id="7" w:name="_Hlk23147299"/>
      <w:r xmlns:w="http://schemas.openxmlformats.org/wordprocessingml/2006/main">
        <w:rPr>
          <w:rFonts w:ascii="GHEA Grapalat" w:eastAsia="Times New Roman" w:hAnsi="GHEA Grapalat" w:cs="Sylfaen"/>
          <w:sz w:val="24"/>
          <w:szCs w:val="24"/>
          <w:vertAlign w:val="superscript"/>
          <w:lang w:val="hy-AM"/>
        </w:rPr>
        <w:t xml:space="preserve">                                                                         </w:t>
      </w:r>
      <w:r xmlns:w="http://schemas.openxmlformats.org/wordprocessingml/2006/main" w:rsidR="00532D6C" w:rsidRPr="00E84C88">
        <w:rPr>
          <w:rFonts w:ascii="Arial" w:eastAsia="Times New Roman" w:hAnsi="Arial" w:cs="Arial"/>
          <w:sz w:val="24"/>
          <w:szCs w:val="24"/>
          <w:vertAlign w:val="superscript"/>
          <w:lang w:val="hy-AM"/>
        </w:rPr>
        <w:t xml:space="preserve">participant</w:t>
      </w:r>
      <w:r xmlns:w="http://schemas.openxmlformats.org/wordprocessingml/2006/main" w:rsidR="00532D6C" w:rsidRPr="00E84C88">
        <w:rPr>
          <w:rFonts w:ascii="GHEA Grapalat" w:eastAsia="Times New Roman" w:hAnsi="GHEA Grapalat" w:cs="Sylfaen"/>
          <w:sz w:val="24"/>
          <w:szCs w:val="24"/>
          <w:vertAlign w:val="superscript"/>
          <w:lang w:val="hy-AM"/>
        </w:rPr>
        <w:t xml:space="preserve"> </w:t>
      </w:r>
      <w:r xmlns:w="http://schemas.openxmlformats.org/wordprocessingml/2006/main" w:rsidR="00532D6C" w:rsidRPr="00E84C88">
        <w:rPr>
          <w:rFonts w:ascii="Arial" w:eastAsia="Times New Roman" w:hAnsi="Arial" w:cs="Arial"/>
          <w:sz w:val="24"/>
          <w:szCs w:val="24"/>
          <w:vertAlign w:val="superscript"/>
          <w:lang w:val="hy-AM"/>
        </w:rPr>
        <w:t xml:space="preserve">name</w:t>
      </w:r>
    </w:p>
    <w:bookmarkEnd w:id="7"/>
    <w:p w14:paraId="4BCC6E5E"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4"/>
          <w:lang w:val="hy-AM"/>
        </w:rPr>
      </w:pPr>
      <w:r xmlns:w="http://schemas.openxmlformats.org/wordprocessingml/2006/main" w:rsidRPr="00E84C88">
        <w:rPr>
          <w:rFonts w:ascii="Arial" w:eastAsia="Times New Roman" w:hAnsi="Arial" w:cs="Arial"/>
          <w:sz w:val="20"/>
          <w:szCs w:val="20"/>
          <w:lang w:val="es-ES"/>
        </w:rPr>
        <w:t xml:space="preserve">the contract</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to do</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the following</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general</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at prices </w:t>
      </w:r>
      <w:r xmlns:w="http://schemas.openxmlformats.org/wordprocessingml/2006/main" w:rsidRPr="00E84C88">
        <w:rPr>
          <w:rFonts w:ascii="GHEA Grapalat" w:eastAsia="Times New Roman" w:hAnsi="GHEA Grapalat" w:cs="Arial"/>
          <w:sz w:val="20"/>
          <w:szCs w:val="20"/>
          <w:lang w:val="es-ES"/>
        </w:rPr>
        <w:t xml:space="preserve">.</w:t>
      </w:r>
    </w:p>
    <w:p w14:paraId="7CB2E77C" w14:textId="18CA2A73" w:rsidR="00532D6C" w:rsidRPr="00E84C88" w:rsidRDefault="00D96837" w:rsidP="00532D6C">
      <w:pPr xmlns:w="http://schemas.openxmlformats.org/wordprocessingml/2006/main">
        <w:spacing w:after="0" w:line="240" w:lineRule="auto"/>
        <w:jc w:val="center"/>
        <w:rPr>
          <w:rFonts w:ascii="GHEA Grapalat" w:eastAsia="Times New Roman" w:hAnsi="GHEA Grapalat" w:cs="Times New Roman"/>
          <w:sz w:val="20"/>
          <w:szCs w:val="24"/>
          <w:lang w:val="hy-AM"/>
        </w:rPr>
      </w:pPr>
      <w:r xmlns:w="http://schemas.openxmlformats.org/wordprocessingml/2006/main">
        <w:rPr>
          <w:rFonts w:ascii="GHEA Grapalat" w:eastAsia="Times New Roman" w:hAnsi="GHEA Grapalat" w:cs="Times New Roman"/>
          <w:sz w:val="20"/>
          <w:szCs w:val="20"/>
          <w:lang w:val="es-ES"/>
        </w:rPr>
        <w:t xml:space="preserve">                                                                                                                   </w:t>
      </w:r>
      <w:r xmlns:w="http://schemas.openxmlformats.org/wordprocessingml/2006/main" w:rsidR="00532D6C" w:rsidRPr="00E84C88">
        <w:rPr>
          <w:rFonts w:ascii="Arial" w:eastAsia="Times New Roman" w:hAnsi="Arial" w:cs="Arial"/>
          <w:sz w:val="20"/>
          <w:szCs w:val="24"/>
          <w:lang w:val="es-ES"/>
        </w:rPr>
        <w:t xml:space="preserve">Armenia</w:t>
      </w:r>
      <w:r xmlns:w="http://schemas.openxmlformats.org/wordprocessingml/2006/main" w:rsidR="00532D6C" w:rsidRPr="00E84C88">
        <w:rPr>
          <w:rFonts w:ascii="GHEA Grapalat" w:eastAsia="Times New Roman" w:hAnsi="GHEA Grapalat" w:cs="Times New Roman"/>
          <w:sz w:val="20"/>
          <w:szCs w:val="24"/>
          <w:lang w:val="es-ES"/>
        </w:rPr>
        <w:t xml:space="preserve"> </w:t>
      </w:r>
      <w:r xmlns:w="http://schemas.openxmlformats.org/wordprocessingml/2006/main" w:rsidR="00532D6C" w:rsidRPr="00E84C88">
        <w:rPr>
          <w:rFonts w:ascii="Arial" w:eastAsia="Times New Roman" w:hAnsi="Arial" w:cs="Arial"/>
          <w:sz w:val="20"/>
          <w:szCs w:val="24"/>
          <w:lang w:val="es-ES"/>
        </w:rPr>
        <w:t xml:space="preserve">money</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532D6C" w:rsidRPr="00C4546D" w14:paraId="42658DEF" w14:textId="77777777" w:rsidTr="00532D6C">
        <w:trPr>
          <w:cantSplit/>
          <w:trHeight w:val="916"/>
          <w:jc w:val="center"/>
        </w:trPr>
        <w:tc>
          <w:tcPr>
            <w:tcW w:w="1136" w:type="dxa"/>
            <w:tcBorders>
              <w:top w:val="single" w:sz="4" w:space="0" w:color="auto"/>
              <w:left w:val="single" w:sz="4" w:space="0" w:color="auto"/>
              <w:right w:val="single" w:sz="4" w:space="0" w:color="auto"/>
            </w:tcBorders>
            <w:vAlign w:val="center"/>
          </w:tcPr>
          <w:p w14:paraId="766769F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E84C88">
              <w:rPr>
                <w:rFonts w:ascii="Arial" w:eastAsia="Times New Roman" w:hAnsi="Arial" w:cs="Arial"/>
                <w:b/>
                <w:bCs/>
                <w:sz w:val="16"/>
                <w:szCs w:val="18"/>
                <w:lang w:val="es-ES"/>
              </w:rPr>
              <w:t xml:space="preserve">Size </w:t>
            </w:r>
            <w:r xmlns:w="http://schemas.openxmlformats.org/wordprocessingml/2006/main" w:rsidRPr="00E84C88">
              <w:rPr>
                <w:rFonts w:ascii="GHEA Grapalat" w:eastAsia="Times New Roman" w:hAnsi="GHEA Grapalat" w:cs="Times New Roman"/>
                <w:b/>
                <w:bCs/>
                <w:sz w:val="16"/>
                <w:szCs w:val="18"/>
                <w:lang w:val="es-ES"/>
              </w:rPr>
              <w:t xml:space="preserve">-</w:t>
            </w:r>
          </w:p>
          <w:p w14:paraId="785A2F7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6"/>
                <w:szCs w:val="24"/>
                <w:lang w:val="es-ES"/>
              </w:rPr>
            </w:pPr>
            <w:r xmlns:w="http://schemas.openxmlformats.org/wordprocessingml/2006/main" w:rsidRPr="00E84C88">
              <w:rPr>
                <w:rFonts w:ascii="Arial" w:eastAsia="Times New Roman" w:hAnsi="Arial" w:cs="Arial"/>
                <w:b/>
                <w:bCs/>
                <w:sz w:val="16"/>
                <w:szCs w:val="18"/>
                <w:lang w:val="es-ES"/>
              </w:rPr>
              <w:t xml:space="preserve">departments</w:t>
            </w:r>
            <w:r xmlns:w="http://schemas.openxmlformats.org/wordprocessingml/2006/main" w:rsidRPr="00E84C88">
              <w:rPr>
                <w:rFonts w:ascii="GHEA Grapalat" w:eastAsia="Times New Roman" w:hAnsi="GHEA Grapalat" w:cs="Times New Roman"/>
                <w:b/>
                <w:bCs/>
                <w:sz w:val="16"/>
                <w:szCs w:val="18"/>
                <w:lang w:val="es-ES"/>
              </w:rPr>
              <w:t xml:space="preserve"> </w:t>
            </w:r>
            <w:r xmlns:w="http://schemas.openxmlformats.org/wordprocessingml/2006/main" w:rsidRPr="00E84C88">
              <w:rPr>
                <w:rFonts w:ascii="Arial" w:eastAsia="Times New Roman" w:hAnsi="Arial" w:cs="Arial"/>
                <w:b/>
                <w:bCs/>
                <w:sz w:val="16"/>
                <w:szCs w:val="18"/>
                <w:lang w:val="es-ES"/>
              </w:rPr>
              <w:t xml:space="preserve">numbers</w:t>
            </w:r>
          </w:p>
        </w:tc>
        <w:tc>
          <w:tcPr>
            <w:tcW w:w="3259" w:type="dxa"/>
            <w:tcBorders>
              <w:top w:val="single" w:sz="4" w:space="0" w:color="auto"/>
              <w:left w:val="single" w:sz="4" w:space="0" w:color="auto"/>
              <w:right w:val="single" w:sz="4" w:space="0" w:color="auto"/>
            </w:tcBorders>
            <w:vAlign w:val="center"/>
          </w:tcPr>
          <w:p w14:paraId="36DC656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E84C88">
              <w:rPr>
                <w:rFonts w:ascii="Arial" w:eastAsia="Times New Roman" w:hAnsi="Arial" w:cs="Arial"/>
                <w:b/>
                <w:bCs/>
                <w:sz w:val="16"/>
                <w:szCs w:val="18"/>
                <w:lang w:val="es-ES"/>
              </w:rPr>
              <w:t xml:space="preserve">Product</w:t>
            </w:r>
            <w:r xmlns:w="http://schemas.openxmlformats.org/wordprocessingml/2006/main" w:rsidRPr="00E84C88">
              <w:rPr>
                <w:rFonts w:ascii="GHEA Grapalat" w:eastAsia="Times New Roman" w:hAnsi="GHEA Grapalat" w:cs="Times New Roman"/>
                <w:b/>
                <w:bCs/>
                <w:sz w:val="16"/>
                <w:szCs w:val="18"/>
                <w:lang w:val="es-ES"/>
              </w:rPr>
              <w:t xml:space="preserve">  </w:t>
            </w:r>
            <w:r xmlns:w="http://schemas.openxmlformats.org/wordprocessingml/2006/main" w:rsidRPr="00E84C88">
              <w:rPr>
                <w:rFonts w:ascii="Arial" w:eastAsia="Times New Roman" w:hAnsi="Arial" w:cs="Arial"/>
                <w:b/>
                <w:bCs/>
                <w:sz w:val="16"/>
                <w:szCs w:val="18"/>
                <w:lang w:val="es-ES"/>
              </w:rPr>
              <w:t xml:space="preserve">name</w:t>
            </w:r>
          </w:p>
        </w:tc>
        <w:tc>
          <w:tcPr>
            <w:tcW w:w="2000" w:type="dxa"/>
            <w:tcBorders>
              <w:top w:val="single" w:sz="4" w:space="0" w:color="auto"/>
              <w:left w:val="single" w:sz="4" w:space="0" w:color="auto"/>
              <w:right w:val="single" w:sz="4" w:space="0" w:color="auto"/>
            </w:tcBorders>
            <w:vAlign w:val="center"/>
          </w:tcPr>
          <w:p w14:paraId="402B645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6"/>
                <w:szCs w:val="18"/>
                <w:lang w:val="hy-AM"/>
              </w:rPr>
            </w:pPr>
            <w:r xmlns:w="http://schemas.openxmlformats.org/wordprocessingml/2006/main" w:rsidRPr="00E84C88">
              <w:rPr>
                <w:rFonts w:ascii="Arial" w:eastAsia="Times New Roman" w:hAnsi="Arial" w:cs="Arial"/>
                <w:b/>
                <w:bCs/>
                <w:sz w:val="16"/>
                <w:szCs w:val="18"/>
                <w:lang w:val="hy-AM"/>
              </w:rPr>
              <w:t xml:space="preserve">Value</w:t>
            </w:r>
            <w:r xmlns:w="http://schemas.openxmlformats.org/wordprocessingml/2006/main" w:rsidRPr="00E84C88">
              <w:rPr>
                <w:rFonts w:ascii="Arial" w:eastAsia="Times New Roman" w:hAnsi="Arial" w:cs="Arial"/>
                <w:b/>
                <w:bCs/>
                <w:sz w:val="16"/>
                <w:szCs w:val="18"/>
                <w:lang w:val="es-ES"/>
              </w:rPr>
              <w:t xml:space="preserve">​</w:t>
            </w:r>
          </w:p>
          <w:p w14:paraId="5BB5D08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sz w:val="16"/>
                <w:szCs w:val="16"/>
                <w:lang w:val="hy-AM"/>
              </w:rPr>
            </w:pPr>
            <w:r xmlns:w="http://schemas.openxmlformats.org/wordprocessingml/2006/main" w:rsidRPr="00E84C88">
              <w:rPr>
                <w:rFonts w:ascii="GHEA Grapalat" w:eastAsia="Times New Roman" w:hAnsi="GHEA Grapalat" w:cs="Sylfaen"/>
                <w:sz w:val="16"/>
                <w:szCs w:val="16"/>
                <w:lang w:val="af-ZA"/>
              </w:rPr>
              <w:t xml:space="preserve">( </w:t>
            </w:r>
            <w:r xmlns:w="http://schemas.openxmlformats.org/wordprocessingml/2006/main" w:rsidRPr="00E84C88">
              <w:rPr>
                <w:rFonts w:ascii="Arial" w:eastAsia="Times New Roman" w:hAnsi="Arial" w:cs="Arial"/>
                <w:sz w:val="16"/>
                <w:szCs w:val="16"/>
                <w:lang w:val="af-ZA"/>
              </w:rPr>
              <w:t xml:space="preserve">cost price)</w:t>
            </w:r>
            <w:r xmlns:w="http://schemas.openxmlformats.org/wordprocessingml/2006/main" w:rsidRPr="00E84C88">
              <w:rPr>
                <w:rFonts w:ascii="GHEA Grapalat" w:eastAsia="Times New Roman" w:hAnsi="GHEA Grapalat" w:cs="Sylfaen"/>
                <w:sz w:val="16"/>
                <w:szCs w:val="16"/>
                <w:lang w:val="af-ZA"/>
              </w:rPr>
              <w:t xml:space="preserve"> </w:t>
            </w:r>
            <w:r xmlns:w="http://schemas.openxmlformats.org/wordprocessingml/2006/main" w:rsidRPr="00E84C88">
              <w:rPr>
                <w:rFonts w:ascii="Arial" w:eastAsia="Times New Roman" w:hAnsi="Arial" w:cs="Arial"/>
                <w:sz w:val="16"/>
                <w:szCs w:val="16"/>
                <w:lang w:val="af-ZA"/>
              </w:rPr>
              <w:t xml:space="preserve">and</w:t>
            </w:r>
            <w:r xmlns:w="http://schemas.openxmlformats.org/wordprocessingml/2006/main" w:rsidRPr="00E84C88">
              <w:rPr>
                <w:rFonts w:ascii="GHEA Grapalat" w:eastAsia="Times New Roman" w:hAnsi="GHEA Grapalat" w:cs="Sylfaen"/>
                <w:sz w:val="16"/>
                <w:szCs w:val="16"/>
                <w:lang w:val="af-ZA"/>
              </w:rPr>
              <w:t xml:space="preserve"> </w:t>
            </w:r>
            <w:r xmlns:w="http://schemas.openxmlformats.org/wordprocessingml/2006/main" w:rsidRPr="00E84C88">
              <w:rPr>
                <w:rFonts w:ascii="Arial" w:eastAsia="Times New Roman" w:hAnsi="Arial" w:cs="Arial"/>
                <w:sz w:val="16"/>
                <w:szCs w:val="16"/>
                <w:lang w:val="af-ZA"/>
              </w:rPr>
              <w:t xml:space="preserve">predicted</w:t>
            </w:r>
            <w:r xmlns:w="http://schemas.openxmlformats.org/wordprocessingml/2006/main" w:rsidRPr="00E84C88">
              <w:rPr>
                <w:rFonts w:ascii="GHEA Grapalat" w:eastAsia="Times New Roman" w:hAnsi="GHEA Grapalat" w:cs="Sylfaen"/>
                <w:sz w:val="16"/>
                <w:szCs w:val="16"/>
                <w:lang w:val="af-ZA"/>
              </w:rPr>
              <w:t xml:space="preserve"> </w:t>
            </w:r>
            <w:r xmlns:w="http://schemas.openxmlformats.org/wordprocessingml/2006/main" w:rsidRPr="00E84C88">
              <w:rPr>
                <w:rFonts w:ascii="Arial" w:eastAsia="Times New Roman" w:hAnsi="Arial" w:cs="Arial"/>
                <w:sz w:val="16"/>
                <w:szCs w:val="16"/>
                <w:lang w:val="af-ZA"/>
              </w:rPr>
              <w:t xml:space="preserve">profit</w:t>
            </w:r>
            <w:r xmlns:w="http://schemas.openxmlformats.org/wordprocessingml/2006/main" w:rsidRPr="00E84C88">
              <w:rPr>
                <w:rFonts w:ascii="GHEA Grapalat" w:eastAsia="Times New Roman" w:hAnsi="GHEA Grapalat" w:cs="Sylfaen"/>
                <w:sz w:val="16"/>
                <w:szCs w:val="16"/>
                <w:lang w:val="af-ZA"/>
              </w:rPr>
              <w:t xml:space="preserve"> </w:t>
            </w:r>
            <w:r xmlns:w="http://schemas.openxmlformats.org/wordprocessingml/2006/main" w:rsidRPr="00E84C88">
              <w:rPr>
                <w:rFonts w:ascii="Arial" w:eastAsia="Times New Roman" w:hAnsi="Arial" w:cs="Arial"/>
                <w:sz w:val="16"/>
                <w:szCs w:val="16"/>
                <w:lang w:val="af-ZA"/>
              </w:rPr>
              <w:t xml:space="preserve">the total </w:t>
            </w:r>
            <w:r xmlns:w="http://schemas.openxmlformats.org/wordprocessingml/2006/main" w:rsidRPr="00E84C88">
              <w:rPr>
                <w:rFonts w:ascii="GHEA Grapalat" w:eastAsia="Times New Roman" w:hAnsi="GHEA Grapalat" w:cs="Sylfaen"/>
                <w:sz w:val="16"/>
                <w:szCs w:val="16"/>
                <w:lang w:val="af-ZA"/>
              </w:rPr>
              <w:t xml:space="preserve">)</w:t>
            </w:r>
          </w:p>
          <w:p w14:paraId="690D79D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E84C88">
              <w:rPr>
                <w:rFonts w:ascii="GHEA Grapalat" w:eastAsia="Times New Roman" w:hAnsi="GHEA Grapalat" w:cs="Times New Roman"/>
                <w:b/>
                <w:bCs/>
                <w:sz w:val="16"/>
                <w:szCs w:val="18"/>
                <w:lang w:val="es-ES"/>
              </w:rPr>
              <w:t xml:space="preserve">/ </w:t>
            </w:r>
            <w:r xmlns:w="http://schemas.openxmlformats.org/wordprocessingml/2006/main" w:rsidRPr="00E84C88">
              <w:rPr>
                <w:rFonts w:ascii="Arial" w:eastAsia="Times New Roman" w:hAnsi="Arial" w:cs="Arial"/>
                <w:b/>
                <w:bCs/>
                <w:sz w:val="16"/>
                <w:szCs w:val="18"/>
                <w:lang w:val="es-ES"/>
              </w:rPr>
              <w:t xml:space="preserve">in letters</w:t>
            </w:r>
            <w:r xmlns:w="http://schemas.openxmlformats.org/wordprocessingml/2006/main" w:rsidRPr="00E84C88">
              <w:rPr>
                <w:rFonts w:ascii="GHEA Grapalat" w:eastAsia="Times New Roman" w:hAnsi="GHEA Grapalat" w:cs="Times New Roman"/>
                <w:b/>
                <w:bCs/>
                <w:sz w:val="16"/>
                <w:szCs w:val="18"/>
                <w:lang w:val="es-ES"/>
              </w:rPr>
              <w:t xml:space="preserve"> </w:t>
            </w:r>
            <w:r xmlns:w="http://schemas.openxmlformats.org/wordprocessingml/2006/main" w:rsidRPr="00E84C88">
              <w:rPr>
                <w:rFonts w:ascii="Arial" w:eastAsia="Times New Roman" w:hAnsi="Arial" w:cs="Arial"/>
                <w:b/>
                <w:bCs/>
                <w:sz w:val="16"/>
                <w:szCs w:val="18"/>
                <w:lang w:val="es-ES"/>
              </w:rPr>
              <w:t xml:space="preserve">and</w:t>
            </w:r>
            <w:r xmlns:w="http://schemas.openxmlformats.org/wordprocessingml/2006/main" w:rsidRPr="00E84C88">
              <w:rPr>
                <w:rFonts w:ascii="GHEA Grapalat" w:eastAsia="Times New Roman" w:hAnsi="GHEA Grapalat" w:cs="Times New Roman"/>
                <w:b/>
                <w:bCs/>
                <w:sz w:val="16"/>
                <w:szCs w:val="18"/>
                <w:lang w:val="es-ES"/>
              </w:rPr>
              <w:t xml:space="preserve"> </w:t>
            </w:r>
            <w:r xmlns:w="http://schemas.openxmlformats.org/wordprocessingml/2006/main" w:rsidRPr="00E84C88">
              <w:rPr>
                <w:rFonts w:ascii="Arial" w:eastAsia="Times New Roman" w:hAnsi="Arial" w:cs="Arial"/>
                <w:b/>
                <w:bCs/>
                <w:sz w:val="16"/>
                <w:szCs w:val="18"/>
                <w:lang w:val="es-ES"/>
              </w:rPr>
              <w:t xml:space="preserve">in numbers </w:t>
            </w:r>
            <w:r xmlns:w="http://schemas.openxmlformats.org/wordprocessingml/2006/main" w:rsidRPr="00E84C88">
              <w:rPr>
                <w:rFonts w:ascii="GHEA Grapalat" w:eastAsia="Times New Roman" w:hAnsi="GHEA Grapalat" w:cs="Times New Roman"/>
                <w:b/>
                <w:bCs/>
                <w:sz w:val="16"/>
                <w:szCs w:val="18"/>
                <w:lang w:val="es-ES"/>
              </w:rPr>
              <w:t xml:space="preserve">/</w:t>
            </w:r>
          </w:p>
        </w:tc>
        <w:tc>
          <w:tcPr>
            <w:tcW w:w="1276" w:type="dxa"/>
            <w:tcBorders>
              <w:top w:val="single" w:sz="4" w:space="0" w:color="auto"/>
              <w:left w:val="single" w:sz="4" w:space="0" w:color="auto"/>
              <w:right w:val="single" w:sz="4" w:space="0" w:color="auto"/>
            </w:tcBorders>
            <w:vAlign w:val="center"/>
          </w:tcPr>
          <w:p w14:paraId="45094E0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E84C88">
              <w:rPr>
                <w:rFonts w:ascii="Arial" w:eastAsia="Times New Roman" w:hAnsi="Arial" w:cs="Arial"/>
                <w:b/>
                <w:bCs/>
                <w:sz w:val="16"/>
                <w:szCs w:val="18"/>
                <w:lang w:val="es-ES"/>
              </w:rPr>
              <w:t xml:space="preserve">VAT </w:t>
            </w:r>
            <w:r xmlns:w="http://schemas.openxmlformats.org/wordprocessingml/2006/main" w:rsidRPr="00E84C88">
              <w:rPr>
                <w:rFonts w:ascii="GHEA Grapalat" w:eastAsia="Times New Roman" w:hAnsi="GHEA Grapalat" w:cs="Times New Roman"/>
                <w:b/>
                <w:bCs/>
                <w:sz w:val="16"/>
                <w:szCs w:val="18"/>
                <w:lang w:val="es-ES"/>
              </w:rPr>
              <w:t xml:space="preserve">**</w:t>
            </w:r>
          </w:p>
          <w:p w14:paraId="11026F1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E84C88">
              <w:rPr>
                <w:rFonts w:ascii="GHEA Grapalat" w:eastAsia="Times New Roman" w:hAnsi="GHEA Grapalat" w:cs="Times New Roman"/>
                <w:b/>
                <w:bCs/>
                <w:sz w:val="16"/>
                <w:szCs w:val="18"/>
                <w:lang w:val="es-ES"/>
              </w:rPr>
              <w:t xml:space="preserve">/ </w:t>
            </w:r>
            <w:r xmlns:w="http://schemas.openxmlformats.org/wordprocessingml/2006/main" w:rsidRPr="00E84C88">
              <w:rPr>
                <w:rFonts w:ascii="Arial" w:eastAsia="Times New Roman" w:hAnsi="Arial" w:cs="Arial"/>
                <w:b/>
                <w:bCs/>
                <w:sz w:val="16"/>
                <w:szCs w:val="18"/>
                <w:lang w:val="es-ES"/>
              </w:rPr>
              <w:t xml:space="preserve">in letters</w:t>
            </w:r>
            <w:r xmlns:w="http://schemas.openxmlformats.org/wordprocessingml/2006/main" w:rsidRPr="00E84C88">
              <w:rPr>
                <w:rFonts w:ascii="GHEA Grapalat" w:eastAsia="Times New Roman" w:hAnsi="GHEA Grapalat" w:cs="Times New Roman"/>
                <w:b/>
                <w:bCs/>
                <w:sz w:val="16"/>
                <w:szCs w:val="18"/>
                <w:lang w:val="es-ES"/>
              </w:rPr>
              <w:t xml:space="preserve"> </w:t>
            </w:r>
            <w:r xmlns:w="http://schemas.openxmlformats.org/wordprocessingml/2006/main" w:rsidRPr="00E84C88">
              <w:rPr>
                <w:rFonts w:ascii="Arial" w:eastAsia="Times New Roman" w:hAnsi="Arial" w:cs="Arial"/>
                <w:b/>
                <w:bCs/>
                <w:sz w:val="16"/>
                <w:szCs w:val="18"/>
                <w:lang w:val="es-ES"/>
              </w:rPr>
              <w:t xml:space="preserve">and</w:t>
            </w:r>
            <w:r xmlns:w="http://schemas.openxmlformats.org/wordprocessingml/2006/main" w:rsidRPr="00E84C88">
              <w:rPr>
                <w:rFonts w:ascii="GHEA Grapalat" w:eastAsia="Times New Roman" w:hAnsi="GHEA Grapalat" w:cs="Times New Roman"/>
                <w:b/>
                <w:bCs/>
                <w:sz w:val="16"/>
                <w:szCs w:val="18"/>
                <w:lang w:val="es-ES"/>
              </w:rPr>
              <w:t xml:space="preserve"> </w:t>
            </w:r>
            <w:r xmlns:w="http://schemas.openxmlformats.org/wordprocessingml/2006/main" w:rsidRPr="00E84C88">
              <w:rPr>
                <w:rFonts w:ascii="Arial" w:eastAsia="Times New Roman" w:hAnsi="Arial" w:cs="Arial"/>
                <w:b/>
                <w:bCs/>
                <w:sz w:val="16"/>
                <w:szCs w:val="18"/>
                <w:lang w:val="es-ES"/>
              </w:rPr>
              <w:t xml:space="preserve">in numbers </w:t>
            </w:r>
            <w:r xmlns:w="http://schemas.openxmlformats.org/wordprocessingml/2006/main" w:rsidRPr="00E84C88">
              <w:rPr>
                <w:rFonts w:ascii="GHEA Grapalat" w:eastAsia="Times New Roman" w:hAnsi="GHEA Grapalat" w:cs="Times New Roman"/>
                <w:b/>
                <w:bCs/>
                <w:sz w:val="16"/>
                <w:szCs w:val="18"/>
                <w:lang w:val="es-ES"/>
              </w:rPr>
              <w:t xml:space="preserve">/</w:t>
            </w:r>
          </w:p>
        </w:tc>
        <w:tc>
          <w:tcPr>
            <w:tcW w:w="1332" w:type="dxa"/>
            <w:tcBorders>
              <w:top w:val="single" w:sz="4" w:space="0" w:color="auto"/>
              <w:left w:val="single" w:sz="4" w:space="0" w:color="auto"/>
              <w:right w:val="single" w:sz="4" w:space="0" w:color="auto"/>
            </w:tcBorders>
            <w:vAlign w:val="center"/>
          </w:tcPr>
          <w:p w14:paraId="256C2FA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E84C88">
              <w:rPr>
                <w:rFonts w:ascii="Arial" w:eastAsia="Times New Roman" w:hAnsi="Arial" w:cs="Arial"/>
                <w:b/>
                <w:bCs/>
                <w:sz w:val="16"/>
                <w:szCs w:val="18"/>
                <w:lang w:val="es-ES"/>
              </w:rPr>
              <w:t xml:space="preserve">General</w:t>
            </w:r>
            <w:r xmlns:w="http://schemas.openxmlformats.org/wordprocessingml/2006/main" w:rsidRPr="00E84C88">
              <w:rPr>
                <w:rFonts w:ascii="GHEA Grapalat" w:eastAsia="Times New Roman" w:hAnsi="GHEA Grapalat" w:cs="Times New Roman"/>
                <w:b/>
                <w:bCs/>
                <w:sz w:val="16"/>
                <w:szCs w:val="18"/>
                <w:lang w:val="es-ES"/>
              </w:rPr>
              <w:t xml:space="preserve"> </w:t>
            </w:r>
            <w:r xmlns:w="http://schemas.openxmlformats.org/wordprocessingml/2006/main" w:rsidRPr="00E84C88">
              <w:rPr>
                <w:rFonts w:ascii="Arial" w:eastAsia="Times New Roman" w:hAnsi="Arial" w:cs="Arial"/>
                <w:b/>
                <w:bCs/>
                <w:sz w:val="16"/>
                <w:szCs w:val="18"/>
                <w:lang w:val="es-ES"/>
              </w:rPr>
              <w:t xml:space="preserve">price</w:t>
            </w:r>
          </w:p>
          <w:p w14:paraId="426BF36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E84C88">
              <w:rPr>
                <w:rFonts w:ascii="GHEA Grapalat" w:eastAsia="Times New Roman" w:hAnsi="GHEA Grapalat" w:cs="Times New Roman"/>
                <w:b/>
                <w:bCs/>
                <w:sz w:val="16"/>
                <w:szCs w:val="18"/>
                <w:lang w:val="es-ES"/>
              </w:rPr>
              <w:t xml:space="preserve">/ </w:t>
            </w:r>
            <w:r xmlns:w="http://schemas.openxmlformats.org/wordprocessingml/2006/main" w:rsidRPr="00E84C88">
              <w:rPr>
                <w:rFonts w:ascii="Arial" w:eastAsia="Times New Roman" w:hAnsi="Arial" w:cs="Arial"/>
                <w:b/>
                <w:bCs/>
                <w:sz w:val="16"/>
                <w:szCs w:val="18"/>
                <w:lang w:val="es-ES"/>
              </w:rPr>
              <w:t xml:space="preserve">in letters</w:t>
            </w:r>
            <w:r xmlns:w="http://schemas.openxmlformats.org/wordprocessingml/2006/main" w:rsidRPr="00E84C88">
              <w:rPr>
                <w:rFonts w:ascii="GHEA Grapalat" w:eastAsia="Times New Roman" w:hAnsi="GHEA Grapalat" w:cs="Times New Roman"/>
                <w:b/>
                <w:bCs/>
                <w:sz w:val="16"/>
                <w:szCs w:val="18"/>
                <w:lang w:val="es-ES"/>
              </w:rPr>
              <w:t xml:space="preserve"> </w:t>
            </w:r>
            <w:r xmlns:w="http://schemas.openxmlformats.org/wordprocessingml/2006/main" w:rsidRPr="00E84C88">
              <w:rPr>
                <w:rFonts w:ascii="Arial" w:eastAsia="Times New Roman" w:hAnsi="Arial" w:cs="Arial"/>
                <w:b/>
                <w:bCs/>
                <w:sz w:val="16"/>
                <w:szCs w:val="18"/>
                <w:lang w:val="es-ES"/>
              </w:rPr>
              <w:t xml:space="preserve">and</w:t>
            </w:r>
            <w:r xmlns:w="http://schemas.openxmlformats.org/wordprocessingml/2006/main" w:rsidRPr="00E84C88">
              <w:rPr>
                <w:rFonts w:ascii="GHEA Grapalat" w:eastAsia="Times New Roman" w:hAnsi="GHEA Grapalat" w:cs="Times New Roman"/>
                <w:b/>
                <w:bCs/>
                <w:sz w:val="16"/>
                <w:szCs w:val="18"/>
                <w:lang w:val="es-ES"/>
              </w:rPr>
              <w:t xml:space="preserve"> </w:t>
            </w:r>
            <w:r xmlns:w="http://schemas.openxmlformats.org/wordprocessingml/2006/main" w:rsidRPr="00E84C88">
              <w:rPr>
                <w:rFonts w:ascii="Arial" w:eastAsia="Times New Roman" w:hAnsi="Arial" w:cs="Arial"/>
                <w:b/>
                <w:bCs/>
                <w:sz w:val="16"/>
                <w:szCs w:val="18"/>
                <w:lang w:val="es-ES"/>
              </w:rPr>
              <w:t xml:space="preserve">in numbers </w:t>
            </w:r>
            <w:r xmlns:w="http://schemas.openxmlformats.org/wordprocessingml/2006/main" w:rsidRPr="00E84C88">
              <w:rPr>
                <w:rFonts w:ascii="GHEA Grapalat" w:eastAsia="Times New Roman" w:hAnsi="GHEA Grapalat" w:cs="Times New Roman"/>
                <w:b/>
                <w:bCs/>
                <w:sz w:val="16"/>
                <w:szCs w:val="18"/>
                <w:lang w:val="es-ES"/>
              </w:rPr>
              <w:t xml:space="preserve">/</w:t>
            </w:r>
          </w:p>
        </w:tc>
      </w:tr>
      <w:tr w:rsidR="00532D6C" w:rsidRPr="00E84C88" w14:paraId="4FBA79E7" w14:textId="77777777" w:rsidTr="00532D6C">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4D02E9A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16"/>
                <w:szCs w:val="24"/>
                <w:lang w:val="es-ES"/>
              </w:rPr>
            </w:pPr>
            <w:r xmlns:w="http://schemas.openxmlformats.org/wordprocessingml/2006/main" w:rsidRPr="00E84C88">
              <w:rPr>
                <w:rFonts w:ascii="GHEA Grapalat" w:eastAsia="Times New Roman" w:hAnsi="GHEA Grapalat" w:cs="Times New Roman"/>
                <w:b/>
                <w:sz w:val="16"/>
                <w:szCs w:val="24"/>
                <w:lang w:val="es-ES"/>
              </w:rPr>
              <w:t xml:space="preserve">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03CAB81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16"/>
                <w:szCs w:val="24"/>
                <w:lang w:val="es-ES"/>
              </w:rPr>
            </w:pPr>
            <w:r xmlns:w="http://schemas.openxmlformats.org/wordprocessingml/2006/main" w:rsidRPr="00E84C88">
              <w:rPr>
                <w:rFonts w:ascii="GHEA Grapalat" w:eastAsia="Times New Roman" w:hAnsi="GHEA Grapalat" w:cs="Times New Roman"/>
                <w:b/>
                <w:sz w:val="16"/>
                <w:szCs w:val="24"/>
                <w:lang w:val="es-ES"/>
              </w:rPr>
              <w:t xml:space="preserve">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1304E69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6"/>
                <w:szCs w:val="24"/>
                <w:lang w:val="es-ES"/>
              </w:rPr>
            </w:pPr>
            <w:r xmlns:w="http://schemas.openxmlformats.org/wordprocessingml/2006/main" w:rsidRPr="00E84C88">
              <w:rPr>
                <w:rFonts w:ascii="GHEA Grapalat" w:eastAsia="Times New Roman" w:hAnsi="GHEA Grapalat" w:cs="Times New Roman"/>
                <w:b/>
                <w:sz w:val="16"/>
                <w:szCs w:val="24"/>
                <w:lang w:val="es-ES"/>
              </w:rPr>
              <w:t xml:space="preserve">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3E0F8E2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6"/>
                <w:szCs w:val="24"/>
                <w:lang w:val="hy-AM"/>
              </w:rPr>
            </w:pPr>
            <w:r xmlns:w="http://schemas.openxmlformats.org/wordprocessingml/2006/main" w:rsidRPr="00E84C88">
              <w:rPr>
                <w:rFonts w:ascii="GHEA Grapalat" w:eastAsia="Times New Roman" w:hAnsi="GHEA Grapalat" w:cs="Times New Roman"/>
                <w:b/>
                <w:sz w:val="16"/>
                <w:szCs w:val="24"/>
                <w:lang w:val="hy-AM"/>
              </w:rPr>
              <w:t xml:space="preserve">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75CCE00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6"/>
                <w:szCs w:val="24"/>
                <w:lang w:val="es-ES"/>
              </w:rPr>
            </w:pPr>
            <w:r xmlns:w="http://schemas.openxmlformats.org/wordprocessingml/2006/main" w:rsidRPr="00E84C88">
              <w:rPr>
                <w:rFonts w:ascii="GHEA Grapalat" w:eastAsia="Times New Roman" w:hAnsi="GHEA Grapalat" w:cs="Times New Roman"/>
                <w:b/>
                <w:sz w:val="16"/>
                <w:szCs w:val="24"/>
                <w:lang w:val="hy-AM"/>
              </w:rPr>
              <w:t xml:space="preserve">5 </w:t>
            </w:r>
            <w:r xmlns:w="http://schemas.openxmlformats.org/wordprocessingml/2006/main" w:rsidRPr="00E84C88">
              <w:rPr>
                <w:rFonts w:ascii="GHEA Grapalat" w:eastAsia="Times New Roman" w:hAnsi="GHEA Grapalat" w:cs="Times New Roman"/>
                <w:b/>
                <w:sz w:val="16"/>
                <w:szCs w:val="24"/>
                <w:lang w:val="es-ES"/>
              </w:rPr>
              <w:t xml:space="preserve">=3+4</w:t>
            </w:r>
          </w:p>
        </w:tc>
      </w:tr>
      <w:tr w:rsidR="00532D6C" w:rsidRPr="00C4546D" w14:paraId="47CEBF1E" w14:textId="77777777" w:rsidTr="00532D6C">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FE3705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8"/>
                <w:szCs w:val="24"/>
                <w:lang w:val="es-ES"/>
              </w:rPr>
            </w:pPr>
            <w:r xmlns:w="http://schemas.openxmlformats.org/wordprocessingml/2006/main" w:rsidRPr="00E84C88">
              <w:rPr>
                <w:rFonts w:ascii="GHEA Grapalat" w:eastAsia="Times New Roman" w:hAnsi="GHEA Grapalat" w:cs="Times New Roman"/>
                <w:b/>
                <w:bCs/>
                <w:sz w:val="18"/>
                <w:szCs w:val="24"/>
                <w:lang w:val="es-ES"/>
              </w:rPr>
              <w:t xml:space="preserve">1</w:t>
            </w:r>
          </w:p>
        </w:tc>
        <w:tc>
          <w:tcPr>
            <w:tcW w:w="3259" w:type="dxa"/>
            <w:tcBorders>
              <w:top w:val="single" w:sz="4" w:space="0" w:color="auto"/>
              <w:left w:val="single" w:sz="4" w:space="0" w:color="auto"/>
              <w:bottom w:val="single" w:sz="4" w:space="0" w:color="auto"/>
              <w:right w:val="single" w:sz="4" w:space="0" w:color="auto"/>
            </w:tcBorders>
            <w:vAlign w:val="center"/>
          </w:tcPr>
          <w:p w14:paraId="135A19F2" w14:textId="77777777" w:rsidR="00532D6C" w:rsidRPr="00E84C88" w:rsidRDefault="00532D6C" w:rsidP="00532D6C">
            <w:pPr xmlns:w="http://schemas.openxmlformats.org/wordprocessingml/2006/main">
              <w:spacing w:after="0" w:line="240" w:lineRule="auto"/>
              <w:rPr>
                <w:rFonts w:ascii="GHEA Grapalat" w:eastAsia="Times New Roman" w:hAnsi="GHEA Grapalat" w:cs="Times New Roman"/>
                <w:sz w:val="18"/>
                <w:szCs w:val="24"/>
                <w:lang w:val="es-ES"/>
              </w:rPr>
            </w:pPr>
            <w:r xmlns:w="http://schemas.openxmlformats.org/wordprocessingml/2006/main" w:rsidRPr="00E84C88">
              <w:rPr>
                <w:rFonts w:ascii="GHEA Grapalat" w:eastAsia="Times New Roman" w:hAnsi="GHEA Grapalat" w:cs="Times New Roman"/>
                <w:sz w:val="20"/>
                <w:szCs w:val="24"/>
                <w:u w:val="single"/>
                <w:vertAlign w:val="subscript"/>
                <w:lang w:val="es-ES"/>
              </w:rPr>
              <w:t xml:space="preserve">&lt;&lt; </w:t>
            </w:r>
            <w:r xmlns:w="http://schemas.openxmlformats.org/wordprocessingml/2006/main" w:rsidRPr="00E84C88">
              <w:rPr>
                <w:rFonts w:ascii="Arial" w:eastAsia="Times New Roman" w:hAnsi="Arial" w:cs="Arial"/>
                <w:sz w:val="20"/>
                <w:szCs w:val="24"/>
                <w:u w:val="single"/>
                <w:vertAlign w:val="subscript"/>
                <w:lang w:val="es-ES"/>
              </w:rPr>
              <w:t xml:space="preserve">Purchase</w:t>
            </w:r>
            <w:r xmlns:w="http://schemas.openxmlformats.org/wordprocessingml/2006/main" w:rsidRPr="00E84C88">
              <w:rPr>
                <w:rFonts w:ascii="GHEA Grapalat" w:eastAsia="Times New Roman" w:hAnsi="GHEA Grapalat" w:cs="Times New Roman"/>
                <w:sz w:val="20"/>
                <w:szCs w:val="24"/>
                <w:u w:val="single"/>
                <w:vertAlign w:val="subscript"/>
                <w:lang w:val="es-ES"/>
              </w:rPr>
              <w:t xml:space="preserve"> </w:t>
            </w:r>
            <w:r xmlns:w="http://schemas.openxmlformats.org/wordprocessingml/2006/main" w:rsidRPr="00E84C88">
              <w:rPr>
                <w:rFonts w:ascii="Arial" w:eastAsia="Times New Roman" w:hAnsi="Arial" w:cs="Arial"/>
                <w:sz w:val="20"/>
                <w:szCs w:val="24"/>
                <w:u w:val="single"/>
                <w:vertAlign w:val="subscript"/>
                <w:lang w:val="es-ES"/>
              </w:rPr>
              <w:t xml:space="preserve">subject</w:t>
            </w:r>
            <w:r xmlns:w="http://schemas.openxmlformats.org/wordprocessingml/2006/main" w:rsidRPr="00E84C88">
              <w:rPr>
                <w:rFonts w:ascii="GHEA Grapalat" w:eastAsia="Times New Roman" w:hAnsi="GHEA Grapalat" w:cs="Times New Roman"/>
                <w:sz w:val="20"/>
                <w:szCs w:val="24"/>
                <w:u w:val="single"/>
                <w:vertAlign w:val="subscript"/>
                <w:lang w:val="es-ES"/>
              </w:rPr>
              <w:t xml:space="preserve"> </w:t>
            </w:r>
            <w:r xmlns:w="http://schemas.openxmlformats.org/wordprocessingml/2006/main" w:rsidRPr="00E84C88">
              <w:rPr>
                <w:rFonts w:ascii="Arial" w:eastAsia="Times New Roman" w:hAnsi="Arial" w:cs="Arial"/>
                <w:sz w:val="20"/>
                <w:szCs w:val="24"/>
                <w:u w:val="single"/>
                <w:vertAlign w:val="subscript"/>
                <w:lang w:val="es-ES"/>
              </w:rPr>
              <w:t xml:space="preserve">portion</w:t>
            </w:r>
            <w:r xmlns:w="http://schemas.openxmlformats.org/wordprocessingml/2006/main" w:rsidRPr="00E84C88">
              <w:rPr>
                <w:rFonts w:ascii="GHEA Grapalat" w:eastAsia="Times New Roman" w:hAnsi="GHEA Grapalat" w:cs="Times New Roman"/>
                <w:sz w:val="20"/>
                <w:szCs w:val="24"/>
                <w:u w:val="single"/>
                <w:vertAlign w:val="subscript"/>
                <w:lang w:val="es-ES"/>
              </w:rPr>
              <w:t xml:space="preserve"> </w:t>
            </w:r>
            <w:r xmlns:w="http://schemas.openxmlformats.org/wordprocessingml/2006/main" w:rsidRPr="00E84C88">
              <w:rPr>
                <w:rFonts w:ascii="Arial" w:eastAsia="Times New Roman" w:hAnsi="Arial" w:cs="Arial"/>
                <w:sz w:val="20"/>
                <w:szCs w:val="24"/>
                <w:u w:val="single"/>
                <w:vertAlign w:val="subscript"/>
                <w:lang w:val="es-ES"/>
              </w:rPr>
              <w:t xml:space="preserve">name </w:t>
            </w:r>
            <w:r xmlns:w="http://schemas.openxmlformats.org/wordprocessingml/2006/main" w:rsidRPr="00E84C88">
              <w:rPr>
                <w:rFonts w:ascii="GHEA Grapalat" w:eastAsia="Times New Roman" w:hAnsi="GHEA Grapalat" w:cs="Times New Roman"/>
                <w:sz w:val="20"/>
                <w:szCs w:val="24"/>
                <w:u w:val="single"/>
                <w:vertAlign w:val="subscript"/>
                <w:lang w:val="es-ES"/>
              </w:rPr>
              <w:t xml:space="preserve">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02A205F3"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CCAF520"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312A88CC"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s-ES"/>
              </w:rPr>
            </w:pPr>
          </w:p>
        </w:tc>
      </w:tr>
      <w:tr w:rsidR="00532D6C" w:rsidRPr="00C4546D" w14:paraId="53F18009" w14:textId="77777777" w:rsidTr="00532D6C">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6186C6E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8"/>
                <w:szCs w:val="24"/>
                <w:lang w:val="es-ES"/>
              </w:rPr>
            </w:pPr>
            <w:r xmlns:w="http://schemas.openxmlformats.org/wordprocessingml/2006/main" w:rsidRPr="00E84C88">
              <w:rPr>
                <w:rFonts w:ascii="GHEA Grapalat" w:eastAsia="Times New Roman" w:hAnsi="GHEA Grapalat" w:cs="Times New Roman"/>
                <w:b/>
                <w:bCs/>
                <w:sz w:val="18"/>
                <w:szCs w:val="24"/>
                <w:lang w:val="es-ES"/>
              </w:rPr>
              <w:t xml:space="preserve">2</w:t>
            </w:r>
          </w:p>
        </w:tc>
        <w:tc>
          <w:tcPr>
            <w:tcW w:w="3259" w:type="dxa"/>
            <w:tcBorders>
              <w:top w:val="single" w:sz="4" w:space="0" w:color="auto"/>
              <w:left w:val="single" w:sz="4" w:space="0" w:color="auto"/>
              <w:bottom w:val="single" w:sz="4" w:space="0" w:color="auto"/>
              <w:right w:val="single" w:sz="4" w:space="0" w:color="auto"/>
            </w:tcBorders>
            <w:vAlign w:val="center"/>
          </w:tcPr>
          <w:p w14:paraId="0A896011" w14:textId="77777777" w:rsidR="00532D6C" w:rsidRPr="00E84C88" w:rsidRDefault="00532D6C" w:rsidP="00532D6C">
            <w:pPr xmlns:w="http://schemas.openxmlformats.org/wordprocessingml/2006/main">
              <w:spacing w:after="0" w:line="240" w:lineRule="auto"/>
              <w:rPr>
                <w:rFonts w:ascii="GHEA Grapalat" w:eastAsia="Times New Roman" w:hAnsi="GHEA Grapalat" w:cs="Times New Roman"/>
                <w:sz w:val="18"/>
                <w:szCs w:val="24"/>
                <w:lang w:val="es-ES"/>
              </w:rPr>
            </w:pPr>
            <w:r xmlns:w="http://schemas.openxmlformats.org/wordprocessingml/2006/main" w:rsidRPr="00E84C88">
              <w:rPr>
                <w:rFonts w:ascii="GHEA Grapalat" w:eastAsia="Times New Roman" w:hAnsi="GHEA Grapalat" w:cs="Times New Roman"/>
                <w:sz w:val="20"/>
                <w:szCs w:val="24"/>
                <w:u w:val="single"/>
                <w:vertAlign w:val="subscript"/>
                <w:lang w:val="es-ES"/>
              </w:rPr>
              <w:t xml:space="preserve">&lt;&lt; </w:t>
            </w:r>
            <w:r xmlns:w="http://schemas.openxmlformats.org/wordprocessingml/2006/main" w:rsidRPr="00E84C88">
              <w:rPr>
                <w:rFonts w:ascii="Arial" w:eastAsia="Times New Roman" w:hAnsi="Arial" w:cs="Arial"/>
                <w:sz w:val="20"/>
                <w:szCs w:val="24"/>
                <w:u w:val="single"/>
                <w:vertAlign w:val="subscript"/>
                <w:lang w:val="es-ES"/>
              </w:rPr>
              <w:t xml:space="preserve">Purchase</w:t>
            </w:r>
            <w:r xmlns:w="http://schemas.openxmlformats.org/wordprocessingml/2006/main" w:rsidRPr="00E84C88">
              <w:rPr>
                <w:rFonts w:ascii="GHEA Grapalat" w:eastAsia="Times New Roman" w:hAnsi="GHEA Grapalat" w:cs="Times New Roman"/>
                <w:sz w:val="20"/>
                <w:szCs w:val="24"/>
                <w:u w:val="single"/>
                <w:vertAlign w:val="subscript"/>
                <w:lang w:val="es-ES"/>
              </w:rPr>
              <w:t xml:space="preserve"> </w:t>
            </w:r>
            <w:r xmlns:w="http://schemas.openxmlformats.org/wordprocessingml/2006/main" w:rsidRPr="00E84C88">
              <w:rPr>
                <w:rFonts w:ascii="Arial" w:eastAsia="Times New Roman" w:hAnsi="Arial" w:cs="Arial"/>
                <w:sz w:val="20"/>
                <w:szCs w:val="24"/>
                <w:u w:val="single"/>
                <w:vertAlign w:val="subscript"/>
                <w:lang w:val="es-ES"/>
              </w:rPr>
              <w:t xml:space="preserve">subject</w:t>
            </w:r>
            <w:r xmlns:w="http://schemas.openxmlformats.org/wordprocessingml/2006/main" w:rsidRPr="00E84C88">
              <w:rPr>
                <w:rFonts w:ascii="GHEA Grapalat" w:eastAsia="Times New Roman" w:hAnsi="GHEA Grapalat" w:cs="Times New Roman"/>
                <w:sz w:val="20"/>
                <w:szCs w:val="24"/>
                <w:u w:val="single"/>
                <w:vertAlign w:val="subscript"/>
                <w:lang w:val="es-ES"/>
              </w:rPr>
              <w:t xml:space="preserve"> </w:t>
            </w:r>
            <w:r xmlns:w="http://schemas.openxmlformats.org/wordprocessingml/2006/main" w:rsidRPr="00E84C88">
              <w:rPr>
                <w:rFonts w:ascii="Arial" w:eastAsia="Times New Roman" w:hAnsi="Arial" w:cs="Arial"/>
                <w:sz w:val="20"/>
                <w:szCs w:val="24"/>
                <w:u w:val="single"/>
                <w:vertAlign w:val="subscript"/>
                <w:lang w:val="es-ES"/>
              </w:rPr>
              <w:t xml:space="preserve">portion</w:t>
            </w:r>
            <w:r xmlns:w="http://schemas.openxmlformats.org/wordprocessingml/2006/main" w:rsidRPr="00E84C88">
              <w:rPr>
                <w:rFonts w:ascii="GHEA Grapalat" w:eastAsia="Times New Roman" w:hAnsi="GHEA Grapalat" w:cs="Times New Roman"/>
                <w:sz w:val="20"/>
                <w:szCs w:val="24"/>
                <w:u w:val="single"/>
                <w:vertAlign w:val="subscript"/>
                <w:lang w:val="es-ES"/>
              </w:rPr>
              <w:t xml:space="preserve"> </w:t>
            </w:r>
            <w:r xmlns:w="http://schemas.openxmlformats.org/wordprocessingml/2006/main" w:rsidRPr="00E84C88">
              <w:rPr>
                <w:rFonts w:ascii="Arial" w:eastAsia="Times New Roman" w:hAnsi="Arial" w:cs="Arial"/>
                <w:sz w:val="20"/>
                <w:szCs w:val="24"/>
                <w:u w:val="single"/>
                <w:vertAlign w:val="subscript"/>
                <w:lang w:val="es-ES"/>
              </w:rPr>
              <w:t xml:space="preserve">name </w:t>
            </w:r>
            <w:r xmlns:w="http://schemas.openxmlformats.org/wordprocessingml/2006/main" w:rsidRPr="00E84C88">
              <w:rPr>
                <w:rFonts w:ascii="GHEA Grapalat" w:eastAsia="Times New Roman" w:hAnsi="GHEA Grapalat" w:cs="Times New Roman"/>
                <w:sz w:val="20"/>
                <w:szCs w:val="24"/>
                <w:u w:val="single"/>
                <w:vertAlign w:val="subscript"/>
                <w:lang w:val="es-ES"/>
              </w:rPr>
              <w:t xml:space="preserve">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53371EFA"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4AC3C82"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99F8FA" w14:textId="77777777" w:rsidR="00532D6C" w:rsidRPr="00E84C88" w:rsidRDefault="00532D6C" w:rsidP="00532D6C">
            <w:pPr>
              <w:spacing w:after="0" w:line="240" w:lineRule="auto"/>
              <w:rPr>
                <w:rFonts w:ascii="GHEA Grapalat" w:eastAsia="Times New Roman" w:hAnsi="GHEA Grapalat" w:cs="Times New Roman"/>
                <w:sz w:val="24"/>
                <w:szCs w:val="24"/>
                <w:lang w:val="es-ES"/>
              </w:rPr>
            </w:pPr>
          </w:p>
        </w:tc>
      </w:tr>
      <w:tr w:rsidR="00532D6C" w:rsidRPr="00C4546D" w14:paraId="13D31125" w14:textId="77777777" w:rsidTr="00532D6C">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2C9C4B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8"/>
                <w:szCs w:val="24"/>
                <w:lang w:val="es-ES"/>
              </w:rPr>
            </w:pPr>
            <w:r xmlns:w="http://schemas.openxmlformats.org/wordprocessingml/2006/main" w:rsidRPr="00E84C88">
              <w:rPr>
                <w:rFonts w:ascii="GHEA Grapalat" w:eastAsia="Times New Roman" w:hAnsi="GHEA Grapalat" w:cs="Times New Roman"/>
                <w:b/>
                <w:bCs/>
                <w:sz w:val="18"/>
                <w:szCs w:val="24"/>
                <w:lang w:val="es-ES"/>
              </w:rPr>
              <w:t xml:space="preserve">3</w:t>
            </w:r>
          </w:p>
        </w:tc>
        <w:tc>
          <w:tcPr>
            <w:tcW w:w="3259" w:type="dxa"/>
            <w:tcBorders>
              <w:top w:val="single" w:sz="4" w:space="0" w:color="auto"/>
              <w:left w:val="single" w:sz="4" w:space="0" w:color="auto"/>
              <w:bottom w:val="single" w:sz="4" w:space="0" w:color="auto"/>
              <w:right w:val="single" w:sz="4" w:space="0" w:color="auto"/>
            </w:tcBorders>
            <w:vAlign w:val="center"/>
          </w:tcPr>
          <w:p w14:paraId="418C8C74" w14:textId="77777777" w:rsidR="00532D6C" w:rsidRPr="00E84C88" w:rsidRDefault="00532D6C" w:rsidP="00532D6C">
            <w:pPr xmlns:w="http://schemas.openxmlformats.org/wordprocessingml/2006/main">
              <w:spacing w:after="0" w:line="240" w:lineRule="auto"/>
              <w:rPr>
                <w:rFonts w:ascii="GHEA Grapalat" w:eastAsia="Times New Roman" w:hAnsi="GHEA Grapalat" w:cs="Times New Roman"/>
                <w:sz w:val="18"/>
                <w:szCs w:val="24"/>
                <w:lang w:val="es-ES"/>
              </w:rPr>
            </w:pPr>
            <w:r xmlns:w="http://schemas.openxmlformats.org/wordprocessingml/2006/main" w:rsidRPr="00E84C88">
              <w:rPr>
                <w:rFonts w:ascii="GHEA Grapalat" w:eastAsia="Times New Roman" w:hAnsi="GHEA Grapalat" w:cs="Times New Roman"/>
                <w:sz w:val="20"/>
                <w:szCs w:val="24"/>
                <w:u w:val="single"/>
                <w:vertAlign w:val="subscript"/>
                <w:lang w:val="es-ES"/>
              </w:rPr>
              <w:t xml:space="preserve">&lt;&lt; </w:t>
            </w:r>
            <w:r xmlns:w="http://schemas.openxmlformats.org/wordprocessingml/2006/main" w:rsidRPr="00E84C88">
              <w:rPr>
                <w:rFonts w:ascii="Arial" w:eastAsia="Times New Roman" w:hAnsi="Arial" w:cs="Arial"/>
                <w:sz w:val="20"/>
                <w:szCs w:val="24"/>
                <w:u w:val="single"/>
                <w:vertAlign w:val="subscript"/>
                <w:lang w:val="es-ES"/>
              </w:rPr>
              <w:t xml:space="preserve">Purchase</w:t>
            </w:r>
            <w:r xmlns:w="http://schemas.openxmlformats.org/wordprocessingml/2006/main" w:rsidRPr="00E84C88">
              <w:rPr>
                <w:rFonts w:ascii="GHEA Grapalat" w:eastAsia="Times New Roman" w:hAnsi="GHEA Grapalat" w:cs="Times New Roman"/>
                <w:sz w:val="20"/>
                <w:szCs w:val="24"/>
                <w:u w:val="single"/>
                <w:vertAlign w:val="subscript"/>
                <w:lang w:val="es-ES"/>
              </w:rPr>
              <w:t xml:space="preserve"> </w:t>
            </w:r>
            <w:r xmlns:w="http://schemas.openxmlformats.org/wordprocessingml/2006/main" w:rsidRPr="00E84C88">
              <w:rPr>
                <w:rFonts w:ascii="Arial" w:eastAsia="Times New Roman" w:hAnsi="Arial" w:cs="Arial"/>
                <w:sz w:val="20"/>
                <w:szCs w:val="24"/>
                <w:u w:val="single"/>
                <w:vertAlign w:val="subscript"/>
                <w:lang w:val="es-ES"/>
              </w:rPr>
              <w:t xml:space="preserve">subject</w:t>
            </w:r>
            <w:r xmlns:w="http://schemas.openxmlformats.org/wordprocessingml/2006/main" w:rsidRPr="00E84C88">
              <w:rPr>
                <w:rFonts w:ascii="GHEA Grapalat" w:eastAsia="Times New Roman" w:hAnsi="GHEA Grapalat" w:cs="Times New Roman"/>
                <w:sz w:val="20"/>
                <w:szCs w:val="24"/>
                <w:u w:val="single"/>
                <w:vertAlign w:val="subscript"/>
                <w:lang w:val="es-ES"/>
              </w:rPr>
              <w:t xml:space="preserve"> </w:t>
            </w:r>
            <w:r xmlns:w="http://schemas.openxmlformats.org/wordprocessingml/2006/main" w:rsidRPr="00E84C88">
              <w:rPr>
                <w:rFonts w:ascii="Arial" w:eastAsia="Times New Roman" w:hAnsi="Arial" w:cs="Arial"/>
                <w:sz w:val="20"/>
                <w:szCs w:val="24"/>
                <w:u w:val="single"/>
                <w:vertAlign w:val="subscript"/>
                <w:lang w:val="es-ES"/>
              </w:rPr>
              <w:t xml:space="preserve">portion</w:t>
            </w:r>
            <w:r xmlns:w="http://schemas.openxmlformats.org/wordprocessingml/2006/main" w:rsidRPr="00E84C88">
              <w:rPr>
                <w:rFonts w:ascii="GHEA Grapalat" w:eastAsia="Times New Roman" w:hAnsi="GHEA Grapalat" w:cs="Times New Roman"/>
                <w:sz w:val="20"/>
                <w:szCs w:val="24"/>
                <w:u w:val="single"/>
                <w:vertAlign w:val="subscript"/>
                <w:lang w:val="es-ES"/>
              </w:rPr>
              <w:t xml:space="preserve"> </w:t>
            </w:r>
            <w:r xmlns:w="http://schemas.openxmlformats.org/wordprocessingml/2006/main" w:rsidRPr="00E84C88">
              <w:rPr>
                <w:rFonts w:ascii="Arial" w:eastAsia="Times New Roman" w:hAnsi="Arial" w:cs="Arial"/>
                <w:sz w:val="20"/>
                <w:szCs w:val="24"/>
                <w:u w:val="single"/>
                <w:vertAlign w:val="subscript"/>
                <w:lang w:val="es-ES"/>
              </w:rPr>
              <w:t xml:space="preserve">name </w:t>
            </w:r>
            <w:r xmlns:w="http://schemas.openxmlformats.org/wordprocessingml/2006/main" w:rsidRPr="00E84C88">
              <w:rPr>
                <w:rFonts w:ascii="GHEA Grapalat" w:eastAsia="Times New Roman" w:hAnsi="GHEA Grapalat" w:cs="Times New Roman"/>
                <w:sz w:val="20"/>
                <w:szCs w:val="24"/>
                <w:u w:val="single"/>
                <w:vertAlign w:val="subscript"/>
                <w:lang w:val="es-ES"/>
              </w:rPr>
              <w:t xml:space="preserve">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7F50E3D"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F301AAC"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37BEA2A"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s-ES"/>
              </w:rPr>
            </w:pPr>
          </w:p>
        </w:tc>
      </w:tr>
      <w:tr w:rsidR="00532D6C" w:rsidRPr="00E84C88" w14:paraId="08733C82" w14:textId="77777777" w:rsidTr="00532D6C">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34581A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8"/>
                <w:szCs w:val="24"/>
                <w:lang w:val="es-ES"/>
              </w:rPr>
            </w:pPr>
            <w:r xmlns:w="http://schemas.openxmlformats.org/wordprocessingml/2006/main" w:rsidRPr="00E84C88">
              <w:rPr>
                <w:rFonts w:ascii="GHEA Grapalat" w:eastAsia="Times New Roman" w:hAnsi="GHEA Grapalat" w:cs="Times New Roman"/>
                <w:b/>
                <w:bCs/>
                <w:sz w:val="18"/>
                <w:szCs w:val="24"/>
                <w:lang w:val="es-ES"/>
              </w:rPr>
              <w:t xml:space="preserve">…</w:t>
            </w:r>
          </w:p>
        </w:tc>
        <w:tc>
          <w:tcPr>
            <w:tcW w:w="3259" w:type="dxa"/>
            <w:tcBorders>
              <w:top w:val="single" w:sz="4" w:space="0" w:color="auto"/>
              <w:left w:val="single" w:sz="4" w:space="0" w:color="auto"/>
              <w:bottom w:val="single" w:sz="4" w:space="0" w:color="auto"/>
              <w:right w:val="single" w:sz="4" w:space="0" w:color="auto"/>
            </w:tcBorders>
            <w:vAlign w:val="center"/>
          </w:tcPr>
          <w:p w14:paraId="3C8B828A" w14:textId="77777777" w:rsidR="00532D6C" w:rsidRPr="00E84C88" w:rsidRDefault="00532D6C" w:rsidP="00532D6C">
            <w:pPr xmlns:w="http://schemas.openxmlformats.org/wordprocessingml/2006/main">
              <w:spacing w:after="0" w:line="240" w:lineRule="auto"/>
              <w:rPr>
                <w:rFonts w:ascii="GHEA Grapalat" w:eastAsia="Times New Roman" w:hAnsi="GHEA Grapalat" w:cs="Times New Roman"/>
                <w:sz w:val="18"/>
                <w:szCs w:val="24"/>
                <w:lang w:val="es-ES"/>
              </w:rPr>
            </w:pPr>
            <w:r xmlns:w="http://schemas.openxmlformats.org/wordprocessingml/2006/main" w:rsidRPr="00E84C88">
              <w:rPr>
                <w:rFonts w:ascii="GHEA Grapalat" w:eastAsia="Times New Roman" w:hAnsi="GHEA Grapalat" w:cs="Times New Roman"/>
                <w:sz w:val="20"/>
                <w:szCs w:val="24"/>
                <w:lang w:val="en-US"/>
              </w:rPr>
              <w:t xml:space="preserve">...</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F1BBBAD"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5FBC9FD"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780EF90"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s-ES"/>
              </w:rPr>
            </w:pPr>
          </w:p>
        </w:tc>
      </w:tr>
      <w:tr w:rsidR="00532D6C" w:rsidRPr="00E84C88" w14:paraId="42408B7A" w14:textId="77777777" w:rsidTr="00532D6C">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7E50ED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8"/>
                <w:szCs w:val="24"/>
                <w:lang w:val="es-ES"/>
              </w:rPr>
            </w:pPr>
            <w:r xmlns:w="http://schemas.openxmlformats.org/wordprocessingml/2006/main" w:rsidRPr="00E84C88">
              <w:rPr>
                <w:rFonts w:ascii="GHEA Grapalat" w:eastAsia="Times New Roman" w:hAnsi="GHEA Grapalat" w:cs="Times New Roman"/>
                <w:b/>
                <w:sz w:val="18"/>
                <w:szCs w:val="24"/>
                <w:lang w:val="es-ES"/>
              </w:rPr>
              <w:t xml:space="preserve">…</w:t>
            </w:r>
          </w:p>
        </w:tc>
        <w:tc>
          <w:tcPr>
            <w:tcW w:w="3259" w:type="dxa"/>
            <w:tcBorders>
              <w:top w:val="single" w:sz="4" w:space="0" w:color="auto"/>
              <w:left w:val="single" w:sz="4" w:space="0" w:color="auto"/>
              <w:bottom w:val="single" w:sz="4" w:space="0" w:color="auto"/>
              <w:right w:val="single" w:sz="4" w:space="0" w:color="auto"/>
            </w:tcBorders>
            <w:vAlign w:val="center"/>
          </w:tcPr>
          <w:p w14:paraId="3977DA46" w14:textId="77777777" w:rsidR="00532D6C" w:rsidRPr="00E84C88" w:rsidRDefault="00532D6C" w:rsidP="00532D6C">
            <w:pPr xmlns:w="http://schemas.openxmlformats.org/wordprocessingml/2006/main">
              <w:spacing w:after="0" w:line="240" w:lineRule="auto"/>
              <w:rPr>
                <w:rFonts w:ascii="GHEA Grapalat" w:eastAsia="Times New Roman" w:hAnsi="GHEA Grapalat" w:cs="Times New Roman"/>
                <w:sz w:val="18"/>
                <w:szCs w:val="24"/>
                <w:lang w:val="es-ES"/>
              </w:rPr>
            </w:pPr>
            <w:r xmlns:w="http://schemas.openxmlformats.org/wordprocessingml/2006/main" w:rsidRPr="00E84C88">
              <w:rPr>
                <w:rFonts w:ascii="GHEA Grapalat" w:eastAsia="Times New Roman" w:hAnsi="GHEA Grapalat" w:cs="Times New Roman"/>
                <w:sz w:val="20"/>
                <w:szCs w:val="24"/>
                <w:lang w:val="en-US"/>
              </w:rPr>
              <w:t xml:space="preserve">...</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45FD8CCA" w14:textId="77777777" w:rsidR="00532D6C" w:rsidRPr="00E84C88" w:rsidRDefault="00532D6C" w:rsidP="00532D6C">
            <w:pPr>
              <w:spacing w:after="0" w:line="240" w:lineRule="auto"/>
              <w:jc w:val="center"/>
              <w:rPr>
                <w:rFonts w:ascii="GHEA Grapalat" w:eastAsia="Times New Roman" w:hAnsi="GHEA Grapalat" w:cs="Times New Roman"/>
                <w:sz w:val="20"/>
                <w:szCs w:val="24"/>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B0F07A9" w14:textId="77777777" w:rsidR="00532D6C" w:rsidRPr="00E84C88" w:rsidRDefault="00532D6C" w:rsidP="00532D6C">
            <w:pPr>
              <w:spacing w:after="0" w:line="240" w:lineRule="auto"/>
              <w:jc w:val="center"/>
              <w:rPr>
                <w:rFonts w:ascii="GHEA Grapalat" w:eastAsia="Times New Roman" w:hAnsi="GHEA Grapalat" w:cs="Times New Roman"/>
                <w:sz w:val="20"/>
                <w:szCs w:val="24"/>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AA5B5E8" w14:textId="77777777" w:rsidR="00532D6C" w:rsidRPr="00E84C88" w:rsidRDefault="00532D6C" w:rsidP="00532D6C">
            <w:pPr>
              <w:spacing w:after="0" w:line="240" w:lineRule="auto"/>
              <w:jc w:val="center"/>
              <w:rPr>
                <w:rFonts w:ascii="GHEA Grapalat" w:eastAsia="Times New Roman" w:hAnsi="GHEA Grapalat" w:cs="Times New Roman"/>
                <w:sz w:val="20"/>
                <w:szCs w:val="24"/>
                <w:lang w:val="es-ES"/>
              </w:rPr>
            </w:pPr>
          </w:p>
        </w:tc>
      </w:tr>
    </w:tbl>
    <w:p w14:paraId="4133AD73" w14:textId="77777777" w:rsidR="00532D6C" w:rsidRPr="00E84C88" w:rsidRDefault="00532D6C" w:rsidP="00532D6C">
      <w:pPr>
        <w:spacing w:after="0" w:line="240" w:lineRule="auto"/>
        <w:rPr>
          <w:rFonts w:ascii="GHEA Grapalat" w:eastAsia="Times New Roman" w:hAnsi="GHEA Grapalat" w:cs="Times New Roman"/>
          <w:sz w:val="18"/>
          <w:szCs w:val="18"/>
          <w:lang w:val="es-ES"/>
        </w:rPr>
      </w:pPr>
    </w:p>
    <w:p w14:paraId="7691DE5B" w14:textId="77777777" w:rsidR="00532D6C" w:rsidRPr="00E84C88" w:rsidRDefault="00532D6C" w:rsidP="00532D6C">
      <w:pPr>
        <w:spacing w:after="0" w:line="240" w:lineRule="auto"/>
        <w:rPr>
          <w:rFonts w:ascii="GHEA Grapalat" w:eastAsia="Times New Roman" w:hAnsi="GHEA Grapalat" w:cs="Times New Roman"/>
          <w:sz w:val="18"/>
          <w:szCs w:val="18"/>
          <w:lang w:val="es-ES"/>
        </w:rPr>
      </w:pPr>
    </w:p>
    <w:p w14:paraId="550C3122" w14:textId="77777777" w:rsidR="00532D6C" w:rsidRPr="00E84C88" w:rsidRDefault="00532D6C" w:rsidP="00532D6C">
      <w:pPr>
        <w:spacing w:after="0" w:line="240" w:lineRule="auto"/>
        <w:rPr>
          <w:rFonts w:ascii="GHEA Grapalat" w:eastAsia="Times New Roman" w:hAnsi="GHEA Grapalat" w:cs="Times New Roman"/>
          <w:sz w:val="18"/>
          <w:szCs w:val="18"/>
          <w:lang w:val="hy-AM"/>
        </w:rPr>
      </w:pPr>
    </w:p>
    <w:p w14:paraId="4FC5CABB" w14:textId="77777777" w:rsidR="00532D6C" w:rsidRPr="00E84C88" w:rsidRDefault="00532D6C" w:rsidP="00532D6C">
      <w:pPr xmlns:w="http://schemas.openxmlformats.org/wordprocessingml/2006/main">
        <w:spacing w:after="0" w:line="240" w:lineRule="auto"/>
        <w:ind w:left="720" w:firstLine="720"/>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en-US"/>
        </w:rPr>
        <w:t xml:space="preserve">     </w:t>
      </w:r>
      <w:r xmlns:w="http://schemas.openxmlformats.org/wordprocessingml/2006/main" w:rsidRPr="00E84C88">
        <w:rPr>
          <w:rFonts w:ascii="GHEA Grapalat" w:eastAsia="Times New Roman" w:hAnsi="GHEA Grapalat" w:cs="Times New Roman"/>
          <w:sz w:val="20"/>
          <w:szCs w:val="24"/>
          <w:lang w:val="hy-AM"/>
        </w:rPr>
        <w:t xml:space="preserve">___________________________________________</w:t>
      </w: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GHEA Grapalat" w:eastAsia="Times New Roman" w:hAnsi="GHEA Grapalat" w:cs="Times New Roman"/>
          <w:sz w:val="20"/>
          <w:szCs w:val="24"/>
          <w:lang w:val="en-US"/>
        </w:rPr>
        <w:t xml:space="preserve">       </w:t>
      </w:r>
      <w:r xmlns:w="http://schemas.openxmlformats.org/wordprocessingml/2006/main" w:rsidRPr="00E84C88">
        <w:rPr>
          <w:rFonts w:ascii="GHEA Grapalat" w:eastAsia="Times New Roman" w:hAnsi="GHEA Grapalat" w:cs="Times New Roman"/>
          <w:sz w:val="20"/>
          <w:szCs w:val="24"/>
          <w:lang w:val="hy-AM"/>
        </w:rPr>
        <w:t xml:space="preserve">_____________</w:t>
      </w:r>
    </w:p>
    <w:p w14:paraId="71FF388E" w14:textId="124494E8" w:rsidR="00532D6C" w:rsidRPr="00E84C88" w:rsidRDefault="00D96837" w:rsidP="00532D6C">
      <w:pPr xmlns:w="http://schemas.openxmlformats.org/wordprocessingml/2006/main">
        <w:spacing w:after="0" w:line="240" w:lineRule="auto"/>
        <w:jc w:val="both"/>
        <w:rPr>
          <w:rFonts w:ascii="GHEA Grapalat" w:eastAsia="Times New Roman" w:hAnsi="GHEA Grapalat" w:cs="Times New Roman"/>
          <w:sz w:val="20"/>
          <w:szCs w:val="24"/>
          <w:vertAlign w:val="superscript"/>
          <w:lang w:val="hy-AM"/>
        </w:rPr>
      </w:pPr>
      <w:r xmlns:w="http://schemas.openxmlformats.org/wordprocessingml/2006/main">
        <w:rPr>
          <w:rFonts w:ascii="GHEA Grapalat" w:eastAsia="Times New Roman" w:hAnsi="GHEA Grapalat" w:cs="Times New Roman"/>
          <w:sz w:val="20"/>
          <w:szCs w:val="24"/>
          <w:vertAlign w:val="superscript"/>
          <w:lang w:val="hy-AM"/>
        </w:rPr>
        <w:t xml:space="preserve">                                              </w:t>
      </w:r>
      <w:r xmlns:w="http://schemas.openxmlformats.org/wordprocessingml/2006/main" w:rsidR="00532D6C" w:rsidRPr="00E84C88">
        <w:rPr>
          <w:rFonts w:ascii="Arial" w:eastAsia="Times New Roman" w:hAnsi="Arial" w:cs="Arial"/>
          <w:sz w:val="20"/>
          <w:szCs w:val="24"/>
          <w:vertAlign w:val="superscript"/>
          <w:lang w:val="hy-AM"/>
        </w:rPr>
        <w:t xml:space="preserve">participant</w:t>
      </w:r>
      <w:r xmlns:w="http://schemas.openxmlformats.org/wordprocessingml/2006/main" w:rsidR="00532D6C" w:rsidRPr="00E84C88">
        <w:rPr>
          <w:rFonts w:ascii="GHEA Grapalat" w:eastAsia="Times New Roman" w:hAnsi="GHEA Grapalat" w:cs="Times New Roman"/>
          <w:sz w:val="20"/>
          <w:szCs w:val="24"/>
          <w:vertAlign w:val="superscript"/>
          <w:lang w:val="hy-AM"/>
        </w:rPr>
        <w:t xml:space="preserve"> </w:t>
      </w:r>
      <w:r xmlns:w="http://schemas.openxmlformats.org/wordprocessingml/2006/main" w:rsidR="00532D6C" w:rsidRPr="00E84C88">
        <w:rPr>
          <w:rFonts w:ascii="Arial" w:eastAsia="Times New Roman" w:hAnsi="Arial" w:cs="Arial"/>
          <w:sz w:val="20"/>
          <w:szCs w:val="24"/>
          <w:vertAlign w:val="superscript"/>
          <w:lang w:val="hy-AM"/>
        </w:rPr>
        <w:t xml:space="preserve">name </w:t>
      </w:r>
      <w:r xmlns:w="http://schemas.openxmlformats.org/wordprocessingml/2006/main" w:rsidR="00532D6C" w:rsidRPr="00E84C88">
        <w:rPr>
          <w:rFonts w:ascii="GHEA Grapalat" w:eastAsia="Times New Roman" w:hAnsi="GHEA Grapalat" w:cs="Times New Roman"/>
          <w:sz w:val="20"/>
          <w:szCs w:val="24"/>
          <w:vertAlign w:val="superscript"/>
          <w:lang w:val="hy-AM"/>
        </w:rPr>
        <w:t xml:space="preserve">( </w:t>
      </w:r>
      <w:r xmlns:w="http://schemas.openxmlformats.org/wordprocessingml/2006/main" w:rsidR="00532D6C" w:rsidRPr="00E84C88">
        <w:rPr>
          <w:rFonts w:ascii="Arial" w:eastAsia="Times New Roman" w:hAnsi="Arial" w:cs="Arial"/>
          <w:sz w:val="20"/>
          <w:szCs w:val="24"/>
          <w:vertAlign w:val="superscript"/>
          <w:lang w:val="hy-AM"/>
        </w:rPr>
        <w:t xml:space="preserve">of the leader)</w:t>
      </w:r>
      <w:r xmlns:w="http://schemas.openxmlformats.org/wordprocessingml/2006/main" w:rsidR="00532D6C" w:rsidRPr="00E84C88">
        <w:rPr>
          <w:rFonts w:ascii="GHEA Grapalat" w:eastAsia="Times New Roman" w:hAnsi="GHEA Grapalat" w:cs="Times New Roman"/>
          <w:sz w:val="20"/>
          <w:szCs w:val="24"/>
          <w:vertAlign w:val="superscript"/>
          <w:lang w:val="hy-AM"/>
        </w:rPr>
        <w:t xml:space="preserve"> </w:t>
      </w:r>
      <w:r xmlns:w="http://schemas.openxmlformats.org/wordprocessingml/2006/main" w:rsidR="00532D6C" w:rsidRPr="00E84C88">
        <w:rPr>
          <w:rFonts w:ascii="Arial" w:eastAsia="Times New Roman" w:hAnsi="Arial" w:cs="Arial"/>
          <w:sz w:val="20"/>
          <w:szCs w:val="24"/>
          <w:vertAlign w:val="superscript"/>
          <w:lang w:val="hy-AM"/>
        </w:rPr>
        <w:t xml:space="preserve">position </w:t>
      </w:r>
      <w:r xmlns:w="http://schemas.openxmlformats.org/wordprocessingml/2006/main" w:rsidR="00532D6C" w:rsidRPr="00E84C88">
        <w:rPr>
          <w:rFonts w:ascii="GHEA Grapalat" w:eastAsia="Times New Roman" w:hAnsi="GHEA Grapalat" w:cs="Times New Roman"/>
          <w:sz w:val="20"/>
          <w:szCs w:val="24"/>
          <w:vertAlign w:val="superscript"/>
          <w:lang w:val="hy-AM"/>
        </w:rPr>
        <w:t xml:space="preserve">, </w:t>
      </w:r>
      <w:r xmlns:w="http://schemas.openxmlformats.org/wordprocessingml/2006/main" w:rsidR="00532D6C" w:rsidRPr="00E84C88">
        <w:rPr>
          <w:rFonts w:ascii="Arial" w:eastAsia="Times New Roman" w:hAnsi="Arial" w:cs="Arial"/>
          <w:sz w:val="20"/>
          <w:szCs w:val="24"/>
          <w:vertAlign w:val="superscript"/>
          <w:lang w:val="hy-AM"/>
        </w:rPr>
        <w:t xml:space="preserve">name</w:t>
      </w:r>
      <w:r xmlns:w="http://schemas.openxmlformats.org/wordprocessingml/2006/main" w:rsidR="00532D6C" w:rsidRPr="00E84C88">
        <w:rPr>
          <w:rFonts w:ascii="GHEA Grapalat" w:eastAsia="Times New Roman" w:hAnsi="GHEA Grapalat" w:cs="Times New Roman"/>
          <w:sz w:val="20"/>
          <w:szCs w:val="24"/>
          <w:vertAlign w:val="superscript"/>
          <w:lang w:val="hy-AM"/>
        </w:rPr>
        <w:t xml:space="preserve"> </w:t>
      </w:r>
      <w:r xmlns:w="http://schemas.openxmlformats.org/wordprocessingml/2006/main" w:rsidR="00532D6C" w:rsidRPr="00E84C88">
        <w:rPr>
          <w:rFonts w:ascii="Arial" w:eastAsia="Times New Roman" w:hAnsi="Arial" w:cs="Arial"/>
          <w:sz w:val="20"/>
          <w:szCs w:val="24"/>
          <w:vertAlign w:val="superscript"/>
          <w:lang w:val="hy-AM"/>
        </w:rPr>
        <w:t xml:space="preserve">last name </w:t>
      </w:r>
      <w:r xmlns:w="http://schemas.openxmlformats.org/wordprocessingml/2006/main" w:rsidR="00532D6C" w:rsidRPr="00E84C88">
        <w:rPr>
          <w:rFonts w:ascii="GHEA Grapalat" w:eastAsia="Times New Roman" w:hAnsi="GHEA Grapalat" w:cs="Times New Roman"/>
          <w:sz w:val="20"/>
          <w:szCs w:val="24"/>
          <w:vertAlign w:val="superscript"/>
          <w:lang w:val="hy-AM"/>
        </w:rPr>
        <w:t xml:space="preserve">) </w:t>
      </w:r>
      <w:r xmlns:w="http://schemas.openxmlformats.org/wordprocessingml/2006/main" w:rsidR="00532D6C" w:rsidRPr="00E84C88">
        <w:rPr>
          <w:rFonts w:ascii="Arial" w:eastAsia="Times New Roman" w:hAnsi="Arial" w:cs="Arial"/>
          <w:sz w:val="20"/>
          <w:szCs w:val="24"/>
          <w:vertAlign w:val="superscript"/>
          <w:lang w:val="hy-AM"/>
        </w:rPr>
        <w:t xml:space="preserve">signature</w:t>
      </w:r>
      <w:r xmlns:w="http://schemas.openxmlformats.org/wordprocessingml/2006/main" w:rsidR="00532D6C" w:rsidRPr="00E84C88">
        <w:rPr>
          <w:rFonts w:ascii="GHEA Grapalat" w:eastAsia="Times New Roman" w:hAnsi="GHEA Grapalat" w:cs="Times New Roman"/>
          <w:sz w:val="20"/>
          <w:szCs w:val="24"/>
          <w:vertAlign w:val="superscript"/>
          <w:lang w:val="hy-AM"/>
        </w:rPr>
        <w:tab xmlns:w="http://schemas.openxmlformats.org/wordprocessingml/2006/main"/>
      </w:r>
    </w:p>
    <w:p w14:paraId="67298A82"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    </w:t>
      </w:r>
    </w:p>
    <w:p w14:paraId="3FB37EDC"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Times New Roman"/>
          <w:sz w:val="20"/>
          <w:szCs w:val="24"/>
          <w:lang w:val="hy-AM"/>
        </w:rPr>
      </w:pPr>
      <w:r xmlns:w="http://schemas.openxmlformats.org/wordprocessingml/2006/main" w:rsidRPr="00E84C88">
        <w:rPr>
          <w:rFonts w:ascii="Arial" w:eastAsia="Times New Roman" w:hAnsi="Arial" w:cs="Arial"/>
          <w:sz w:val="20"/>
          <w:szCs w:val="24"/>
          <w:lang w:val="hy-AM"/>
        </w:rPr>
        <w:t xml:space="preserve">K. </w:t>
      </w:r>
      <w:r xmlns:w="http://schemas.openxmlformats.org/wordprocessingml/2006/main" w:rsidRPr="00E84C88">
        <w:rPr>
          <w:rFonts w:ascii="Arial" w:eastAsia="Times New Roman" w:hAnsi="Arial" w:cs="Arial"/>
          <w:sz w:val="20"/>
          <w:szCs w:val="24"/>
          <w:lang w:val="hy-AM"/>
        </w:rPr>
        <w:t xml:space="preserve">T.</w:t>
      </w:r>
      <w:r xmlns:w="http://schemas.openxmlformats.org/wordprocessingml/2006/main" w:rsidRPr="00E84C88">
        <w:rPr>
          <w:rFonts w:ascii="GHEA Grapalat" w:eastAsia="Times New Roman" w:hAnsi="GHEA Grapalat" w:cs="Times New Roman"/>
          <w:sz w:val="20"/>
          <w:szCs w:val="24"/>
          <w:lang w:val="hy-AM"/>
        </w:rPr>
        <w:t xml:space="preserve">​</w:t>
      </w:r>
      <w:r xmlns:w="http://schemas.openxmlformats.org/wordprocessingml/2006/main" w:rsidRPr="00E84C88">
        <w:rPr>
          <w:rFonts w:ascii="GHEA Grapalat" w:eastAsia="Times New Roman" w:hAnsi="GHEA Grapalat" w:cs="Times New Roman"/>
          <w:sz w:val="20"/>
          <w:szCs w:val="24"/>
          <w:lang w:val="hy-AM"/>
        </w:rPr>
        <w:t xml:space="preserve">​</w:t>
      </w:r>
      <w:r xmlns:w="http://schemas.openxmlformats.org/wordprocessingml/2006/main" w:rsidRPr="00E84C88">
        <w:rPr>
          <w:rFonts w:ascii="GHEA Grapalat" w:eastAsia="Times New Roman" w:hAnsi="GHEA Grapalat" w:cs="Times New Roman"/>
          <w:color w:val="FFFFFF"/>
          <w:sz w:val="20"/>
          <w:szCs w:val="24"/>
          <w:vertAlign w:val="superscript"/>
          <w:lang w:val="hy-AM"/>
        </w:rPr>
        <w:footnoteReference xmlns:w="http://schemas.openxmlformats.org/wordprocessingml/2006/main" w:id="13"/>
      </w: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 xml:space="preserve"> </w:t>
      </w:r>
    </w:p>
    <w:p w14:paraId="64168B65" w14:textId="77777777" w:rsidR="00532D6C" w:rsidRPr="00E84C88" w:rsidRDefault="00532D6C" w:rsidP="00532D6C">
      <w:pPr>
        <w:spacing w:after="0" w:line="240" w:lineRule="auto"/>
        <w:jc w:val="right"/>
        <w:rPr>
          <w:rFonts w:ascii="GHEA Grapalat" w:eastAsia="Times New Roman" w:hAnsi="GHEA Grapalat" w:cs="Times New Roman"/>
          <w:sz w:val="20"/>
          <w:szCs w:val="24"/>
          <w:lang w:val="hy-AM"/>
        </w:rPr>
      </w:pPr>
    </w:p>
    <w:p w14:paraId="4FEE9ADA" w14:textId="77777777" w:rsidR="00532D6C" w:rsidRPr="00E84C88" w:rsidRDefault="00532D6C" w:rsidP="00532D6C">
      <w:pPr>
        <w:spacing w:after="0" w:line="240" w:lineRule="auto"/>
        <w:rPr>
          <w:rFonts w:ascii="GHEA Grapalat" w:eastAsia="Times New Roman" w:hAnsi="GHEA Grapalat" w:cs="Sylfaen"/>
          <w:sz w:val="16"/>
          <w:szCs w:val="16"/>
          <w:lang w:val="hy-AM" w:eastAsia="ru-RU"/>
        </w:rPr>
      </w:pPr>
    </w:p>
    <w:p w14:paraId="0FB76C06" w14:textId="77777777" w:rsidR="00532D6C" w:rsidRPr="00E84C88" w:rsidRDefault="00532D6C" w:rsidP="00532D6C">
      <w:pPr>
        <w:spacing w:after="0" w:line="240" w:lineRule="auto"/>
        <w:rPr>
          <w:rFonts w:ascii="GHEA Grapalat" w:eastAsia="Times New Roman" w:hAnsi="GHEA Grapalat" w:cs="Sylfaen"/>
          <w:sz w:val="16"/>
          <w:szCs w:val="16"/>
          <w:lang w:val="hy-AM" w:eastAsia="ru-RU"/>
        </w:rPr>
      </w:pPr>
    </w:p>
    <w:p w14:paraId="0AB7D8F5" w14:textId="77777777" w:rsidR="00532D6C" w:rsidRPr="00E84C88" w:rsidRDefault="00532D6C" w:rsidP="00532D6C">
      <w:pPr>
        <w:spacing w:after="0" w:line="240" w:lineRule="auto"/>
        <w:rPr>
          <w:rFonts w:ascii="GHEA Grapalat" w:eastAsia="Times New Roman" w:hAnsi="GHEA Grapalat" w:cs="Sylfaen"/>
          <w:sz w:val="16"/>
          <w:szCs w:val="16"/>
          <w:lang w:val="hy-AM" w:eastAsia="ru-RU"/>
        </w:rPr>
      </w:pPr>
    </w:p>
    <w:p w14:paraId="4A0ADA03" w14:textId="77777777" w:rsidR="00532D6C" w:rsidRPr="00E84C88" w:rsidRDefault="00532D6C" w:rsidP="00532D6C">
      <w:pPr>
        <w:spacing w:after="0" w:line="240" w:lineRule="auto"/>
        <w:rPr>
          <w:rFonts w:ascii="GHEA Grapalat" w:eastAsia="Times New Roman" w:hAnsi="GHEA Grapalat" w:cs="Sylfaen"/>
          <w:sz w:val="16"/>
          <w:szCs w:val="16"/>
          <w:lang w:val="hy-AM" w:eastAsia="ru-RU"/>
        </w:rPr>
      </w:pPr>
    </w:p>
    <w:p w14:paraId="1D5A88F9" w14:textId="77777777" w:rsidR="00532D6C" w:rsidRPr="00E84C88" w:rsidRDefault="00532D6C" w:rsidP="00532D6C">
      <w:pPr>
        <w:spacing w:after="0" w:line="240" w:lineRule="auto"/>
        <w:rPr>
          <w:rFonts w:ascii="GHEA Grapalat" w:eastAsia="Times New Roman" w:hAnsi="GHEA Grapalat" w:cs="Sylfaen"/>
          <w:sz w:val="16"/>
          <w:szCs w:val="16"/>
          <w:lang w:val="hy-AM" w:eastAsia="ru-RU"/>
        </w:rPr>
      </w:pPr>
    </w:p>
    <w:p w14:paraId="354570CE" w14:textId="77777777" w:rsidR="00532D6C" w:rsidRPr="00E84C88" w:rsidRDefault="00532D6C" w:rsidP="00532D6C">
      <w:pPr>
        <w:spacing w:after="0" w:line="240" w:lineRule="auto"/>
        <w:rPr>
          <w:rFonts w:ascii="GHEA Grapalat" w:eastAsia="Times New Roman" w:hAnsi="GHEA Grapalat" w:cs="Sylfaen"/>
          <w:sz w:val="16"/>
          <w:szCs w:val="16"/>
          <w:lang w:val="hy-AM" w:eastAsia="ru-RU"/>
        </w:rPr>
      </w:pPr>
    </w:p>
    <w:p w14:paraId="44055917" w14:textId="77777777" w:rsidR="00532D6C" w:rsidRPr="00E84C88" w:rsidRDefault="00532D6C" w:rsidP="00532D6C">
      <w:pPr>
        <w:spacing w:after="0" w:line="240" w:lineRule="auto"/>
        <w:rPr>
          <w:rFonts w:ascii="GHEA Grapalat" w:eastAsia="Times New Roman" w:hAnsi="GHEA Grapalat" w:cs="Sylfaen"/>
          <w:sz w:val="16"/>
          <w:szCs w:val="16"/>
          <w:lang w:val="hy-AM" w:eastAsia="ru-RU"/>
        </w:rPr>
      </w:pPr>
    </w:p>
    <w:p w14:paraId="1C37A16C" w14:textId="77777777" w:rsidR="00532D6C" w:rsidRPr="00E84C88" w:rsidRDefault="00532D6C" w:rsidP="00532D6C">
      <w:pPr>
        <w:spacing w:after="0" w:line="240" w:lineRule="auto"/>
        <w:rPr>
          <w:rFonts w:ascii="GHEA Grapalat" w:eastAsia="Times New Roman" w:hAnsi="GHEA Grapalat" w:cs="Sylfaen"/>
          <w:sz w:val="16"/>
          <w:szCs w:val="16"/>
          <w:lang w:val="hy-AM" w:eastAsia="ru-RU"/>
        </w:rPr>
      </w:pPr>
    </w:p>
    <w:p w14:paraId="1D386C73" w14:textId="77777777" w:rsidR="00532D6C" w:rsidRPr="00E84C88" w:rsidRDefault="00532D6C" w:rsidP="00532D6C">
      <w:pPr>
        <w:spacing w:after="0" w:line="240" w:lineRule="auto"/>
        <w:rPr>
          <w:rFonts w:ascii="GHEA Grapalat" w:eastAsia="Times New Roman" w:hAnsi="GHEA Grapalat" w:cs="Sylfaen"/>
          <w:sz w:val="16"/>
          <w:szCs w:val="16"/>
          <w:lang w:val="hy-AM" w:eastAsia="ru-RU"/>
        </w:rPr>
      </w:pPr>
    </w:p>
    <w:p w14:paraId="18A544CE" w14:textId="77777777" w:rsidR="00532D6C" w:rsidRPr="00E84C88" w:rsidRDefault="00532D6C" w:rsidP="00532D6C">
      <w:pPr>
        <w:spacing w:after="0" w:line="240" w:lineRule="auto"/>
        <w:rPr>
          <w:rFonts w:ascii="GHEA Grapalat" w:eastAsia="Times New Roman" w:hAnsi="GHEA Grapalat" w:cs="Sylfaen"/>
          <w:sz w:val="16"/>
          <w:szCs w:val="16"/>
          <w:lang w:val="hy-AM" w:eastAsia="ru-RU"/>
        </w:rPr>
      </w:pPr>
    </w:p>
    <w:p w14:paraId="174D6230" w14:textId="77777777" w:rsidR="00532D6C" w:rsidRPr="00E84C88" w:rsidRDefault="00532D6C" w:rsidP="00532D6C">
      <w:pPr>
        <w:spacing w:after="0" w:line="240" w:lineRule="auto"/>
        <w:rPr>
          <w:rFonts w:ascii="GHEA Grapalat" w:eastAsia="Times New Roman" w:hAnsi="GHEA Grapalat" w:cs="Sylfaen"/>
          <w:sz w:val="16"/>
          <w:szCs w:val="16"/>
          <w:lang w:val="hy-AM" w:eastAsia="ru-RU"/>
        </w:rPr>
      </w:pPr>
    </w:p>
    <w:p w14:paraId="0EBC8CA1" w14:textId="77777777" w:rsidR="00532D6C" w:rsidRPr="00E84C88" w:rsidRDefault="00532D6C" w:rsidP="00532D6C">
      <w:pPr>
        <w:spacing w:after="0" w:line="240" w:lineRule="auto"/>
        <w:rPr>
          <w:rFonts w:ascii="GHEA Grapalat" w:eastAsia="Times New Roman" w:hAnsi="GHEA Grapalat" w:cs="Sylfaen"/>
          <w:sz w:val="16"/>
          <w:szCs w:val="16"/>
          <w:lang w:val="hy-AM" w:eastAsia="ru-RU"/>
        </w:rPr>
      </w:pPr>
    </w:p>
    <w:p w14:paraId="726BB103" w14:textId="77777777" w:rsidR="00532D6C" w:rsidRPr="00E84C88" w:rsidRDefault="00532D6C" w:rsidP="00532D6C">
      <w:pPr>
        <w:spacing w:after="0" w:line="240" w:lineRule="auto"/>
        <w:ind w:firstLine="567"/>
        <w:jc w:val="right"/>
        <w:rPr>
          <w:rFonts w:ascii="GHEA Grapalat" w:eastAsia="Times New Roman" w:hAnsi="GHEA Grapalat" w:cs="Times New Roman"/>
          <w:sz w:val="20"/>
          <w:szCs w:val="20"/>
          <w:lang w:val="hy-AM"/>
        </w:rPr>
      </w:pPr>
    </w:p>
    <w:p w14:paraId="2872A698" w14:textId="77777777" w:rsidR="00532D6C" w:rsidRPr="00E84C88" w:rsidRDefault="00532D6C" w:rsidP="00532D6C">
      <w:pPr>
        <w:spacing w:after="0" w:line="240" w:lineRule="auto"/>
        <w:ind w:firstLine="567"/>
        <w:jc w:val="right"/>
        <w:rPr>
          <w:rFonts w:ascii="GHEA Grapalat" w:eastAsia="Times New Roman" w:hAnsi="GHEA Grapalat" w:cs="Times New Roman"/>
          <w:sz w:val="20"/>
          <w:szCs w:val="20"/>
          <w:lang w:val="hy-AM"/>
        </w:rPr>
      </w:pPr>
    </w:p>
    <w:p w14:paraId="516DDB47" w14:textId="77777777" w:rsidR="00532D6C" w:rsidRPr="00E84C88" w:rsidRDefault="00532D6C" w:rsidP="00532D6C">
      <w:pPr>
        <w:spacing w:after="0" w:line="240" w:lineRule="auto"/>
        <w:ind w:firstLine="567"/>
        <w:jc w:val="right"/>
        <w:rPr>
          <w:rFonts w:ascii="GHEA Grapalat" w:eastAsia="Times New Roman" w:hAnsi="GHEA Grapalat" w:cs="Times New Roman"/>
          <w:sz w:val="20"/>
          <w:szCs w:val="20"/>
          <w:lang w:val="hy-AM"/>
        </w:rPr>
      </w:pPr>
    </w:p>
    <w:p w14:paraId="7E820642" w14:textId="77777777" w:rsidR="00532D6C" w:rsidRPr="00E84C88" w:rsidRDefault="00532D6C" w:rsidP="00532D6C">
      <w:pPr>
        <w:spacing w:after="0" w:line="240" w:lineRule="auto"/>
        <w:ind w:firstLine="567"/>
        <w:jc w:val="right"/>
        <w:rPr>
          <w:rFonts w:ascii="GHEA Grapalat" w:eastAsia="Times New Roman" w:hAnsi="GHEA Grapalat" w:cs="Times New Roman"/>
          <w:sz w:val="20"/>
          <w:szCs w:val="20"/>
          <w:lang w:val="es-ES" w:eastAsia="ru-RU"/>
        </w:rPr>
      </w:pPr>
    </w:p>
    <w:p w14:paraId="5D371F84" w14:textId="77777777" w:rsidR="001902F9" w:rsidRPr="00E84C88" w:rsidRDefault="00532D6C" w:rsidP="00532D6C">
      <w:pPr>
        <w:spacing w:after="0" w:line="240" w:lineRule="auto"/>
        <w:ind w:firstLine="567"/>
        <w:jc w:val="right"/>
        <w:rPr>
          <w:rFonts w:ascii="GHEA Grapalat" w:eastAsia="Times New Roman" w:hAnsi="GHEA Grapalat" w:cs="Times New Roman"/>
          <w:sz w:val="20"/>
          <w:szCs w:val="20"/>
          <w:lang w:val="es-ES" w:eastAsia="ru-RU"/>
        </w:rPr>
      </w:pPr>
      <w:r w:rsidRPr="00E84C88">
        <w:rPr>
          <w:rFonts w:ascii="GHEA Grapalat" w:eastAsia="Times New Roman" w:hAnsi="GHEA Grapalat" w:cs="Times New Roman"/>
          <w:sz w:val="20"/>
          <w:szCs w:val="20"/>
          <w:lang w:val="es-ES" w:eastAsia="ru-RU"/>
        </w:rPr>
        <w:br w:type="page"/>
      </w:r>
    </w:p>
    <w:p w14:paraId="7A0E284B" w14:textId="556B3885" w:rsidR="001902F9" w:rsidRPr="00E84C88" w:rsidRDefault="001902F9" w:rsidP="001902F9">
      <w:pPr>
        <w:spacing w:after="0" w:line="240" w:lineRule="auto"/>
        <w:ind w:firstLine="567"/>
        <w:jc w:val="right"/>
        <w:rPr>
          <w:rFonts w:ascii="GHEA Grapalat" w:eastAsia="Times New Roman" w:hAnsi="GHEA Grapalat" w:cs="Arial"/>
          <w:b/>
          <w:sz w:val="20"/>
          <w:szCs w:val="20"/>
          <w:lang w:val="hy-AM"/>
        </w:rPr>
      </w:pPr>
    </w:p>
    <w:p w14:paraId="0C2CAF46" w14:textId="77777777" w:rsidR="00532D6C" w:rsidRPr="00E84C88" w:rsidRDefault="00532D6C" w:rsidP="00532D6C">
      <w:pPr xmlns:w="http://schemas.openxmlformats.org/wordprocessingml/2006/main">
        <w:spacing w:after="0" w:line="240" w:lineRule="auto"/>
        <w:ind w:firstLine="567"/>
        <w:jc w:val="right"/>
        <w:rPr>
          <w:rFonts w:ascii="GHEA Grapalat" w:eastAsia="Times New Roman" w:hAnsi="GHEA Grapalat" w:cs="Arial"/>
          <w:b/>
          <w:sz w:val="20"/>
          <w:szCs w:val="20"/>
          <w:lang w:val="hy-AM"/>
        </w:rPr>
      </w:pPr>
      <w:r xmlns:w="http://schemas.openxmlformats.org/wordprocessingml/2006/main" w:rsidRPr="00E84C88">
        <w:rPr>
          <w:rFonts w:ascii="Arial" w:eastAsia="Times New Roman" w:hAnsi="Arial" w:cs="Arial"/>
          <w:b/>
          <w:sz w:val="20"/>
          <w:szCs w:val="20"/>
          <w:lang w:val="hy-AM"/>
        </w:rPr>
        <w:t xml:space="preserve">Appendix </w:t>
      </w:r>
      <w:r xmlns:w="http://schemas.openxmlformats.org/wordprocessingml/2006/main" w:rsidRPr="00E84C88">
        <w:rPr>
          <w:rFonts w:ascii="GHEA Grapalat" w:eastAsia="Times New Roman" w:hAnsi="GHEA Grapalat" w:cs="Arial"/>
          <w:b/>
          <w:sz w:val="20"/>
          <w:szCs w:val="20"/>
          <w:lang w:val="hy-AM"/>
        </w:rPr>
        <w:t xml:space="preserve">4.2</w:t>
      </w:r>
    </w:p>
    <w:p w14:paraId="294CC4CE" w14:textId="3C761173" w:rsidR="00532D6C" w:rsidRPr="00E84C88" w:rsidRDefault="00C4546D" w:rsidP="00532D6C">
      <w:pPr xmlns:w="http://schemas.openxmlformats.org/wordprocessingml/2006/main">
        <w:spacing w:after="0" w:line="240" w:lineRule="auto"/>
        <w:ind w:firstLine="567"/>
        <w:jc w:val="right"/>
        <w:rPr>
          <w:rFonts w:ascii="GHEA Grapalat" w:eastAsia="Times New Roman" w:hAnsi="GHEA Grapalat" w:cs="Arial"/>
          <w:b/>
          <w:sz w:val="20"/>
          <w:szCs w:val="20"/>
          <w:lang w:val="es-ES"/>
        </w:rPr>
      </w:pPr>
      <w:r xmlns:w="http://schemas.openxmlformats.org/wordprocessingml/2006/main">
        <w:rPr>
          <w:rFonts w:ascii="Arial" w:eastAsia="Times New Roman" w:hAnsi="Arial" w:cs="Arial"/>
          <w:b/>
          <w:color w:val="000000"/>
          <w:sz w:val="20"/>
          <w:szCs w:val="27"/>
          <w:lang w:val="af-ZA"/>
        </w:rPr>
        <w:t xml:space="preserve">LM-THKT-GHAPZB-25/09</w:t>
      </w:r>
      <w:r xmlns:w="http://schemas.openxmlformats.org/wordprocessingml/2006/main" w:rsidR="00532D6C" w:rsidRPr="00E84C88">
        <w:rPr>
          <w:rFonts w:ascii="GHEA Grapalat" w:eastAsia="Times New Roman" w:hAnsi="GHEA Grapalat" w:cs="Times New Roman"/>
          <w:b/>
          <w:color w:val="000000"/>
          <w:sz w:val="20"/>
          <w:szCs w:val="27"/>
          <w:lang w:val="af-ZA"/>
        </w:rPr>
        <w:t xml:space="preserve"> </w:t>
      </w:r>
      <w:r xmlns:w="http://schemas.openxmlformats.org/wordprocessingml/2006/main" w:rsidR="00532D6C" w:rsidRPr="00E84C88">
        <w:rPr>
          <w:rFonts w:ascii="Arial" w:eastAsia="Times New Roman" w:hAnsi="Arial" w:cs="Arial"/>
          <w:b/>
          <w:sz w:val="20"/>
          <w:szCs w:val="20"/>
          <w:lang w:val="es-ES"/>
        </w:rPr>
        <w:t xml:space="preserve">with code</w:t>
      </w:r>
    </w:p>
    <w:p w14:paraId="0126EB68" w14:textId="77777777" w:rsidR="00532D6C" w:rsidRPr="00E84C88" w:rsidRDefault="00532D6C" w:rsidP="00532D6C">
      <w:pPr xmlns:w="http://schemas.openxmlformats.org/wordprocessingml/2006/main">
        <w:spacing w:after="0" w:line="240" w:lineRule="auto"/>
        <w:ind w:firstLine="567"/>
        <w:jc w:val="right"/>
        <w:rPr>
          <w:rFonts w:ascii="GHEA Grapalat" w:eastAsia="Times New Roman" w:hAnsi="GHEA Grapalat" w:cs="Arial"/>
          <w:b/>
          <w:sz w:val="20"/>
          <w:szCs w:val="20"/>
          <w:lang w:val="es-ES"/>
        </w:rPr>
      </w:pPr>
      <w:r xmlns:w="http://schemas.openxmlformats.org/wordprocessingml/2006/main" w:rsidRPr="00E84C88">
        <w:rPr>
          <w:rFonts w:ascii="Arial" w:eastAsia="Times New Roman" w:hAnsi="Arial" w:cs="Arial"/>
          <w:b/>
          <w:sz w:val="20"/>
          <w:szCs w:val="20"/>
          <w:lang w:val="es-ES"/>
        </w:rPr>
        <w:t xml:space="preserve">quotation</w:t>
      </w:r>
      <w:r xmlns:w="http://schemas.openxmlformats.org/wordprocessingml/2006/main" w:rsidRPr="00E84C88">
        <w:rPr>
          <w:rFonts w:ascii="GHEA Grapalat" w:eastAsia="Times New Roman" w:hAnsi="GHEA Grapalat" w:cs="Sylfaen"/>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survey</w:t>
      </w:r>
      <w:r xmlns:w="http://schemas.openxmlformats.org/wordprocessingml/2006/main" w:rsidRPr="00E84C88">
        <w:rPr>
          <w:rFonts w:ascii="GHEA Grapalat" w:eastAsia="Times New Roman" w:hAnsi="GHEA Grapalat" w:cs="Sylfaen"/>
          <w:b/>
          <w:sz w:val="20"/>
          <w:szCs w:val="20"/>
          <w:lang w:val="es-ES"/>
        </w:rPr>
        <w:t xml:space="preserve"> </w:t>
      </w:r>
      <w:r xmlns:w="http://schemas.openxmlformats.org/wordprocessingml/2006/main" w:rsidRPr="00E84C88">
        <w:rPr>
          <w:rFonts w:ascii="GHEA Grapalat" w:eastAsia="Times New Roman" w:hAnsi="GHEA Grapalat" w:cs="Arial"/>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invitation</w:t>
      </w:r>
    </w:p>
    <w:p w14:paraId="4D219CB8" w14:textId="77777777" w:rsidR="00532D6C" w:rsidRPr="00E84C88" w:rsidRDefault="00532D6C" w:rsidP="00532D6C">
      <w:pPr>
        <w:spacing w:after="0" w:line="240" w:lineRule="auto"/>
        <w:ind w:firstLine="567"/>
        <w:jc w:val="right"/>
        <w:rPr>
          <w:rFonts w:ascii="GHEA Grapalat" w:eastAsia="Times New Roman" w:hAnsi="GHEA Grapalat" w:cs="Sylfaen"/>
          <w:b/>
          <w:sz w:val="20"/>
          <w:szCs w:val="20"/>
          <w:lang w:val="es-ES"/>
        </w:rPr>
      </w:pPr>
    </w:p>
    <w:p w14:paraId="1D86119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GHEA Grapalat"/>
          <w:b/>
          <w:sz w:val="20"/>
          <w:szCs w:val="20"/>
          <w:lang w:val="hy-AM"/>
        </w:rPr>
      </w:pPr>
      <w:r xmlns:w="http://schemas.openxmlformats.org/wordprocessingml/2006/main" w:rsidRPr="00E84C88">
        <w:rPr>
          <w:rFonts w:ascii="GHEA Grapalat" w:eastAsia="Times New Roman" w:hAnsi="GHEA Grapalat" w:cs="GHEA Grapalat"/>
          <w:b/>
          <w:sz w:val="18"/>
          <w:szCs w:val="18"/>
          <w:lang w:val="hy-AM"/>
        </w:rPr>
        <w:t xml:space="preserve">       </w:t>
      </w:r>
      <w:r xmlns:w="http://schemas.openxmlformats.org/wordprocessingml/2006/main" w:rsidRPr="00E84C88">
        <w:rPr>
          <w:rFonts w:ascii="Arial" w:eastAsia="Times New Roman" w:hAnsi="Arial" w:cs="Arial"/>
          <w:b/>
          <w:sz w:val="20"/>
          <w:szCs w:val="20"/>
          <w:lang w:val="hy-AM"/>
        </w:rPr>
        <w:t xml:space="preserve">PUNISHMENT</w:t>
      </w:r>
      <w:r xmlns:w="http://schemas.openxmlformats.org/wordprocessingml/2006/main" w:rsidRPr="00E84C88">
        <w:rPr>
          <w:rFonts w:ascii="GHEA Grapalat" w:eastAsia="Times New Roman" w:hAnsi="GHEA Grapalat" w:cs="GHEA Grapalat"/>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ABOUT</w:t>
      </w:r>
      <w:r xmlns:w="http://schemas.openxmlformats.org/wordprocessingml/2006/main" w:rsidRPr="00E84C88">
        <w:rPr>
          <w:rFonts w:ascii="GHEA Grapalat" w:eastAsia="Times New Roman" w:hAnsi="GHEA Grapalat" w:cs="GHEA Grapalat"/>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AGREEMENT</w:t>
      </w:r>
      <w:r xmlns:w="http://schemas.openxmlformats.org/wordprocessingml/2006/main" w:rsidRPr="00E84C88">
        <w:rPr>
          <w:rFonts w:ascii="GHEA Grapalat" w:eastAsia="Times New Roman" w:hAnsi="GHEA Grapalat" w:cs="GHEA Grapalat"/>
          <w:b/>
          <w:sz w:val="20"/>
          <w:szCs w:val="20"/>
          <w:lang w:val="hy-AM"/>
        </w:rPr>
        <w:t xml:space="preserve"> </w:t>
      </w:r>
    </w:p>
    <w:p w14:paraId="3B5CBAF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GHEA Grapalat"/>
          <w:b/>
          <w:sz w:val="20"/>
          <w:szCs w:val="20"/>
          <w:lang w:val="hy-AM"/>
        </w:rPr>
      </w:pPr>
      <w:r xmlns:w="http://schemas.openxmlformats.org/wordprocessingml/2006/main" w:rsidRPr="00E84C88">
        <w:rPr>
          <w:rFonts w:ascii="GHEA Grapalat" w:eastAsia="Times New Roman" w:hAnsi="GHEA Grapalat" w:cs="GHEA Grapalat"/>
          <w:b/>
          <w:sz w:val="18"/>
          <w:szCs w:val="18"/>
          <w:lang w:val="hy-AM"/>
        </w:rPr>
        <w:t xml:space="preserve">( </w:t>
      </w:r>
      <w:r xmlns:w="http://schemas.openxmlformats.org/wordprocessingml/2006/main" w:rsidRPr="00E84C88">
        <w:rPr>
          <w:rFonts w:ascii="Arial" w:eastAsia="Times New Roman" w:hAnsi="Arial" w:cs="Arial"/>
          <w:b/>
          <w:sz w:val="18"/>
          <w:szCs w:val="18"/>
          <w:lang w:val="hy-AM"/>
        </w:rPr>
        <w:t xml:space="preserve">qualification)</w:t>
      </w:r>
      <w:r xmlns:w="http://schemas.openxmlformats.org/wordprocessingml/2006/main" w:rsidRPr="00E84C88">
        <w:rPr>
          <w:rFonts w:ascii="GHEA Grapalat" w:eastAsia="Times New Roman" w:hAnsi="GHEA Grapalat" w:cs="GHEA Grapalat"/>
          <w:b/>
          <w:sz w:val="18"/>
          <w:szCs w:val="18"/>
          <w:lang w:val="hy-AM"/>
        </w:rPr>
        <w:t xml:space="preserve"> </w:t>
      </w:r>
      <w:r xmlns:w="http://schemas.openxmlformats.org/wordprocessingml/2006/main" w:rsidRPr="00E84C88">
        <w:rPr>
          <w:rFonts w:ascii="Arial" w:eastAsia="Times New Roman" w:hAnsi="Arial" w:cs="Arial"/>
          <w:b/>
          <w:sz w:val="18"/>
          <w:szCs w:val="18"/>
          <w:lang w:val="hy-AM"/>
        </w:rPr>
        <w:t xml:space="preserve">provision </w:t>
      </w:r>
      <w:r xmlns:w="http://schemas.openxmlformats.org/wordprocessingml/2006/main" w:rsidRPr="00E84C88">
        <w:rPr>
          <w:rFonts w:ascii="GHEA Grapalat" w:eastAsia="Times New Roman" w:hAnsi="GHEA Grapalat" w:cs="GHEA Grapalat"/>
          <w:b/>
          <w:sz w:val="18"/>
          <w:szCs w:val="18"/>
          <w:lang w:val="hy-AM"/>
        </w:rPr>
        <w:t xml:space="preserve">)</w:t>
      </w:r>
    </w:p>
    <w:p w14:paraId="6F7EA1E0" w14:textId="70A3C715" w:rsidR="00532D6C" w:rsidRPr="00E84C88" w:rsidRDefault="00D96837" w:rsidP="00532D6C">
      <w:pPr xmlns:w="http://schemas.openxmlformats.org/wordprocessingml/2006/main">
        <w:spacing w:after="0" w:line="240" w:lineRule="auto"/>
        <w:rPr>
          <w:rFonts w:ascii="GHEA Grapalat" w:eastAsia="Times New Roman" w:hAnsi="GHEA Grapalat" w:cs="GHEA Grapalat"/>
          <w:b/>
          <w:sz w:val="20"/>
          <w:szCs w:val="20"/>
          <w:lang w:val="hy-AM"/>
        </w:rPr>
      </w:pPr>
      <w:r xmlns:w="http://schemas.openxmlformats.org/wordprocessingml/2006/main">
        <w:rPr>
          <w:rFonts w:ascii="GHEA Grapalat" w:eastAsia="Times New Roman" w:hAnsi="GHEA Grapalat" w:cs="GHEA Grapalat"/>
          <w:color w:val="FF0000"/>
          <w:sz w:val="20"/>
          <w:szCs w:val="20"/>
          <w:shd w:val="clear" w:color="auto" w:fill="92CDDC"/>
          <w:lang w:val="hy-AM"/>
        </w:rPr>
        <w:t xml:space="preserve">                                                      </w:t>
      </w:r>
    </w:p>
    <w:p w14:paraId="6814F506" w14:textId="77777777" w:rsidR="00532D6C" w:rsidRPr="00E84C88" w:rsidRDefault="00532D6C" w:rsidP="00532D6C">
      <w:pPr xmlns:w="http://schemas.openxmlformats.org/wordprocessingml/2006/main">
        <w:spacing w:after="0" w:line="240" w:lineRule="auto"/>
        <w:rPr>
          <w:rFonts w:ascii="GHEA Grapalat" w:eastAsia="Times New Roman" w:hAnsi="GHEA Grapalat" w:cs="GHEA Grapalat"/>
          <w:sz w:val="20"/>
          <w:szCs w:val="20"/>
          <w:lang w:val="hy-AM"/>
        </w:rPr>
      </w:pP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Yerevan </w:t>
      </w:r>
      <w:r xmlns:w="http://schemas.openxmlformats.org/wordprocessingml/2006/main" w:rsidRPr="00E84C88">
        <w:rPr>
          <w:rFonts w:ascii="GHEA Grapalat" w:eastAsia="Times New Roman" w:hAnsi="GHEA Grapalat" w:cs="GHEA Grapalat"/>
          <w:sz w:val="20"/>
          <w:szCs w:val="20"/>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lang w:val="hy-AM"/>
        </w:rPr>
        <w:tab xmlns:w="http://schemas.openxmlformats.org/wordprocessingml/2006/main"/>
      </w:r>
      <w:r xmlns:w="http://schemas.openxmlformats.org/wordprocessingml/2006/main" w:rsidRPr="00E84C88">
        <w:rPr>
          <w:rFonts w:ascii="Arial" w:eastAsia="Times New Roman" w:hAnsi="Arial" w:cs="Arial"/>
          <w:sz w:val="20"/>
          <w:szCs w:val="20"/>
          <w:lang w:val="hy-AM"/>
        </w:rPr>
        <w:t xml:space="preserve">city</w:t>
      </w:r>
      <w:r xmlns:w="http://schemas.openxmlformats.org/wordprocessingml/2006/main" w:rsidRPr="00E84C88">
        <w:rPr>
          <w:rFonts w:ascii="GHEA Grapalat" w:eastAsia="Times New Roman" w:hAnsi="GHEA Grapalat" w:cs="GHEA Grapalat"/>
          <w:sz w:val="20"/>
          <w:szCs w:val="20"/>
          <w:lang w:val="hy-AM"/>
        </w:rPr>
        <w:t xml:space="preserv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GHEA Grapalat" w:eastAsia="Times New Roman" w:hAnsi="GHEA Grapalat" w:cs="GHEA Grapalat"/>
          <w:sz w:val="20"/>
          <w:szCs w:val="20"/>
          <w:u w:val="single"/>
          <w:lang w:val="hy-AM"/>
        </w:rPr>
        <w:t xml:space="preserve">          </w:t>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lang w:val="hy-AM"/>
        </w:rPr>
        <w:t xml:space="preserve">20 </w:t>
      </w:r>
      <w:r xmlns:w="http://schemas.openxmlformats.org/wordprocessingml/2006/main" w:rsidRPr="00E84C88">
        <w:rPr>
          <w:rFonts w:ascii="Arial" w:eastAsia="Times New Roman" w:hAnsi="Arial" w:cs="Arial"/>
          <w:sz w:val="20"/>
          <w:szCs w:val="20"/>
          <w:lang w:val="hy-AM"/>
        </w:rPr>
        <w:t xml:space="preserve">years </w:t>
      </w:r>
      <w:r xmlns:w="http://schemas.openxmlformats.org/wordprocessingml/2006/main" w:rsidRPr="00E84C88">
        <w:rPr>
          <w:rFonts w:ascii="GHEA Grapalat" w:eastAsia="Times New Roman" w:hAnsi="GHEA Grapalat" w:cs="GHEA Grapalat"/>
          <w:sz w:val="20"/>
          <w:szCs w:val="20"/>
          <w:lang w:val="hy-AM"/>
        </w:rPr>
        <w:t xml:space="preserve">**</w:t>
      </w:r>
    </w:p>
    <w:p w14:paraId="0708E1B1" w14:textId="77777777" w:rsidR="00532D6C" w:rsidRPr="00E84C88" w:rsidRDefault="00532D6C" w:rsidP="00532D6C">
      <w:pPr>
        <w:spacing w:after="0" w:line="240" w:lineRule="auto"/>
        <w:rPr>
          <w:rFonts w:ascii="GHEA Grapalat" w:eastAsia="Times New Roman" w:hAnsi="GHEA Grapalat" w:cs="GHEA Grapalat"/>
          <w:sz w:val="20"/>
          <w:szCs w:val="20"/>
          <w:lang w:val="hy-AM"/>
        </w:rPr>
      </w:pPr>
    </w:p>
    <w:p w14:paraId="7AC6F619"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GHEA Grapalat"/>
          <w:sz w:val="20"/>
          <w:szCs w:val="20"/>
          <w:u w:val="single"/>
          <w:vertAlign w:val="subscript"/>
          <w:lang w:val="hy-AM"/>
        </w:rPr>
      </w:pPr>
      <w:r xmlns:w="http://schemas.openxmlformats.org/wordprocessingml/2006/main" w:rsidRPr="00E84C88">
        <w:rPr>
          <w:rFonts w:ascii="GHEA Grapalat" w:eastAsia="Times New Roman" w:hAnsi="GHEA Grapalat" w:cs="GHEA Grapalat"/>
          <w:sz w:val="20"/>
          <w:szCs w:val="20"/>
          <w:u w:val="single"/>
          <w:vertAlign w:val="subscript"/>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vertAlign w:val="subscript"/>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vertAlign w:val="subscript"/>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vertAlign w:val="subscript"/>
          <w:lang w:val="hy-AM"/>
        </w:rPr>
        <w:t xml:space="preserve">, </w:t>
      </w:r>
      <w:r xmlns:w="http://schemas.openxmlformats.org/wordprocessingml/2006/main" w:rsidRPr="00E84C88">
        <w:rPr>
          <w:rFonts w:ascii="Arial" w:eastAsia="Times New Roman" w:hAnsi="Arial" w:cs="Arial"/>
          <w:sz w:val="20"/>
          <w:szCs w:val="20"/>
          <w:lang w:val="hy-AM"/>
        </w:rPr>
        <w:t xml:space="preserve">in</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face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Company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director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p>
    <w:p w14:paraId="3DDC2321"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GHEA Grapalat"/>
          <w:sz w:val="20"/>
          <w:szCs w:val="20"/>
          <w:lang w:val="hy-AM"/>
        </w:rPr>
      </w:pP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Company</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name</w:t>
      </w:r>
      <w:r xmlns:w="http://schemas.openxmlformats.org/wordprocessingml/2006/main" w:rsidRPr="00E84C88">
        <w:rPr>
          <w:rFonts w:ascii="GHEA Grapalat" w:eastAsia="Times New Roman" w:hAnsi="GHEA Grapalat" w:cs="GHEA Grapalat"/>
          <w:sz w:val="20"/>
          <w:szCs w:val="20"/>
          <w:vertAlign w:val="subscript"/>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vertAlign w:val="subscript"/>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vertAlign w:val="subscript"/>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vertAlign w:val="subscript"/>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vertAlign w:val="subscript"/>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vertAlign w:val="sub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Company</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director's</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name</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last name </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passport number</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the data </w:t>
      </w:r>
      <w:r xmlns:w="http://schemas.openxmlformats.org/wordprocessingml/2006/main" w:rsidRPr="00E84C88">
        <w:rPr>
          <w:rFonts w:ascii="GHEA Grapalat" w:eastAsia="Times New Roman" w:hAnsi="GHEA Grapalat" w:cs="GHEA Grapalat"/>
          <w:sz w:val="20"/>
          <w:szCs w:val="20"/>
          <w:vertAlign w:val="subscript"/>
          <w:lang w:val="hy-AM"/>
        </w:rPr>
        <w:t xml:space="preserve">, </w:t>
      </w:r>
      <w:r xmlns:w="http://schemas.openxmlformats.org/wordprocessingml/2006/main" w:rsidRPr="00E84C88">
        <w:rPr>
          <w:rFonts w:ascii="Arial" w:eastAsia="Times New Roman" w:hAnsi="Arial" w:cs="Arial"/>
          <w:sz w:val="20"/>
          <w:szCs w:val="20"/>
          <w:lang w:val="hy-AM"/>
        </w:rPr>
        <w:t xml:space="preserve">which</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action</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Company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statute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basis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on </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hereinafter </w:t>
      </w:r>
      <w:r xmlns:w="http://schemas.openxmlformats.org/wordprocessingml/2006/main" w:rsidRPr="00E84C88">
        <w:rPr>
          <w:rFonts w:ascii="GHEA Grapalat" w:eastAsia="Times New Roman" w:hAnsi="GHEA Grapalat" w:cs="GHEA Grapalat"/>
          <w:sz w:val="20"/>
          <w:szCs w:val="20"/>
          <w:lang w:val="hy-AM"/>
        </w:rPr>
        <w:t xml:space="preserve">referred to as </w:t>
      </w:r>
      <w:r xmlns:w="http://schemas.openxmlformats.org/wordprocessingml/2006/main" w:rsidRPr="00E84C88">
        <w:rPr>
          <w:rFonts w:ascii="Arial" w:eastAsia="Times New Roman" w:hAnsi="Arial" w:cs="Arial"/>
          <w:sz w:val="20"/>
          <w:szCs w:val="20"/>
          <w:lang w:val="hy-AM"/>
        </w:rPr>
        <w:t xml:space="preserve">the Company </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hereby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one-sided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definition</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following</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punishment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payment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consent </w:t>
      </w:r>
      <w:r xmlns:w="http://schemas.openxmlformats.org/wordprocessingml/2006/main" w:rsidRPr="00E84C88">
        <w:rPr>
          <w:rFonts w:ascii="GHEA Grapalat" w:eastAsia="Times New Roman" w:hAnsi="GHEA Grapalat" w:cs="GHEA Grapalat"/>
          <w:sz w:val="20"/>
          <w:szCs w:val="20"/>
          <w:lang w:val="hy-AM"/>
        </w:rPr>
        <w:t xml:space="preserve">.</w:t>
      </w:r>
    </w:p>
    <w:p w14:paraId="413C812E" w14:textId="77777777" w:rsidR="00532D6C" w:rsidRPr="00E84C88" w:rsidRDefault="00532D6C" w:rsidP="00532D6C">
      <w:pPr>
        <w:spacing w:after="0" w:line="240" w:lineRule="auto"/>
        <w:ind w:firstLine="708"/>
        <w:jc w:val="both"/>
        <w:rPr>
          <w:rFonts w:ascii="GHEA Grapalat" w:eastAsia="Times New Roman" w:hAnsi="GHEA Grapalat" w:cs="GHEA Grapalat"/>
          <w:sz w:val="20"/>
          <w:szCs w:val="20"/>
          <w:lang w:val="hy-AM"/>
        </w:rPr>
      </w:pPr>
    </w:p>
    <w:p w14:paraId="49349388" w14:textId="77777777" w:rsidR="00532D6C" w:rsidRPr="00E84C88" w:rsidRDefault="00532D6C" w:rsidP="00532D6C">
      <w:pPr xmlns:w="http://schemas.openxmlformats.org/wordprocessingml/2006/main">
        <w:numPr>
          <w:ilvl w:val="0"/>
          <w:numId w:val="6"/>
        </w:numPr>
        <w:spacing w:after="0" w:line="240" w:lineRule="auto"/>
        <w:jc w:val="center"/>
        <w:rPr>
          <w:rFonts w:ascii="GHEA Grapalat" w:eastAsia="Times New Roman" w:hAnsi="GHEA Grapalat" w:cs="GHEA Grapalat"/>
          <w:b/>
          <w:bCs/>
          <w:sz w:val="20"/>
          <w:szCs w:val="20"/>
          <w:lang w:val="pt-BR"/>
        </w:rPr>
      </w:pPr>
      <w:r xmlns:w="http://schemas.openxmlformats.org/wordprocessingml/2006/main" w:rsidRPr="00E84C88">
        <w:rPr>
          <w:rFonts w:ascii="GHEA Grapalat" w:eastAsia="Times New Roman" w:hAnsi="GHEA Grapalat" w:cs="GHEA Grapalat"/>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Consent</w:t>
      </w:r>
      <w:r xmlns:w="http://schemas.openxmlformats.org/wordprocessingml/2006/main" w:rsidRPr="00E84C88">
        <w:rPr>
          <w:rFonts w:ascii="Arial" w:eastAsia="Times New Roman" w:hAnsi="Arial" w:cs="Arial"/>
          <w:b/>
          <w:sz w:val="20"/>
          <w:szCs w:val="20"/>
          <w:lang w:val="en-US"/>
        </w:rPr>
        <w:t xml:space="preserve">​</w:t>
      </w:r>
      <w:r xmlns:w="http://schemas.openxmlformats.org/wordprocessingml/2006/main" w:rsidRPr="00E84C88">
        <w:rPr>
          <w:rFonts w:ascii="GHEA Grapalat" w:eastAsia="Times New Roman" w:hAnsi="GHEA Grapalat" w:cs="GHEA Grapalat"/>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the subject</w:t>
      </w:r>
    </w:p>
    <w:p w14:paraId="010CAFBD" w14:textId="2A0761BF" w:rsidR="00532D6C" w:rsidRPr="00E84C88" w:rsidRDefault="00532D6C" w:rsidP="00532D6C">
      <w:pPr xmlns:w="http://schemas.openxmlformats.org/wordprocessingml/2006/main">
        <w:spacing w:after="0" w:line="240" w:lineRule="auto"/>
        <w:jc w:val="both"/>
        <w:rPr>
          <w:rFonts w:ascii="GHEA Grapalat" w:eastAsia="Times New Roman" w:hAnsi="GHEA Grapalat" w:cs="GHEA Grapalat"/>
          <w:b/>
          <w:bCs/>
          <w:sz w:val="20"/>
          <w:szCs w:val="20"/>
          <w:lang w:val="pt-BR"/>
        </w:rPr>
      </w:pPr>
      <w:r xmlns:w="http://schemas.openxmlformats.org/wordprocessingml/2006/main" w:rsidRPr="00E84C88">
        <w:rPr>
          <w:rFonts w:ascii="GHEA Grapalat" w:eastAsia="Times New Roman" w:hAnsi="GHEA Grapalat" w:cs="GHEA Grapalat"/>
          <w:sz w:val="20"/>
          <w:szCs w:val="20"/>
          <w:lang w:val="pt-BR"/>
        </w:rPr>
        <w:tab xmlns:w="http://schemas.openxmlformats.org/wordprocessingml/2006/main"/>
      </w:r>
      <w:r xmlns:w="http://schemas.openxmlformats.org/wordprocessingml/2006/main" w:rsidRPr="00E84C88">
        <w:rPr>
          <w:rFonts w:ascii="GHEA Grapalat" w:eastAsia="Times New Roman" w:hAnsi="GHEA Grapalat" w:cs="GHEA Grapalat"/>
          <w:sz w:val="20"/>
          <w:szCs w:val="20"/>
          <w:lang w:val="pt-BR"/>
        </w:rPr>
        <w:tab xmlns:w="http://schemas.openxmlformats.org/wordprocessingml/2006/main"/>
      </w:r>
      <w:r xmlns:w="http://schemas.openxmlformats.org/wordprocessingml/2006/main" w:rsidR="00D96837">
        <w:rPr>
          <w:rFonts w:ascii="GHEA Grapalat" w:eastAsia="Times New Roman" w:hAnsi="GHEA Grapalat" w:cs="GHEA Grapalat"/>
          <w:sz w:val="20"/>
          <w:szCs w:val="20"/>
          <w:lang w:val="pt-BR"/>
        </w:rPr>
        <w:t xml:space="preserve">                           </w:t>
      </w:r>
    </w:p>
    <w:p w14:paraId="5EBE8547" w14:textId="3CA1ADE4" w:rsidR="00532D6C" w:rsidRPr="00E84C88" w:rsidRDefault="00532D6C" w:rsidP="00730AAF">
      <w:pPr xmlns:w="http://schemas.openxmlformats.org/wordprocessingml/2006/main">
        <w:numPr>
          <w:ilvl w:val="1"/>
          <w:numId w:val="7"/>
        </w:numPr>
        <w:spacing w:after="0" w:line="240" w:lineRule="auto"/>
        <w:ind w:left="0" w:firstLine="0"/>
        <w:jc w:val="both"/>
        <w:rPr>
          <w:rFonts w:ascii="GHEA Grapalat" w:eastAsia="Times New Roman" w:hAnsi="GHEA Grapalat" w:cs="GHEA Grapalat"/>
          <w:sz w:val="20"/>
          <w:szCs w:val="20"/>
          <w:lang w:val="pt-BR"/>
        </w:rPr>
      </w:pPr>
      <w:r xmlns:w="http://schemas.openxmlformats.org/wordprocessingml/2006/main" w:rsidRPr="00E84C88">
        <w:rPr>
          <w:rFonts w:ascii="Arial" w:eastAsia="Times New Roman" w:hAnsi="Arial" w:cs="Arial"/>
          <w:sz w:val="20"/>
          <w:szCs w:val="20"/>
          <w:lang w:val="pt-BR"/>
        </w:rPr>
        <w:t xml:space="preserve">The company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participates</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is</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GHEA Grapalat" w:eastAsia="Times New Roman" w:hAnsi="GHEA Grapalat" w:cs="GHEA Grapalat"/>
          <w:sz w:val="20"/>
          <w:szCs w:val="20"/>
          <w:u w:val="single"/>
          <w:lang w:val="pt-BR"/>
        </w:rPr>
        <w:tab xmlns:w="http://schemas.openxmlformats.org/wordprocessingml/2006/main"/>
      </w:r>
      <w:r xmlns:w="http://schemas.openxmlformats.org/wordprocessingml/2006/main" w:rsidRPr="00E84C88">
        <w:rPr>
          <w:rFonts w:ascii="GHEA Grapalat" w:eastAsia="Times New Roman" w:hAnsi="GHEA Grapalat" w:cs="GHEA Grapalat"/>
          <w:sz w:val="20"/>
          <w:szCs w:val="20"/>
          <w:lang w:val="pt-BR"/>
        </w:rPr>
        <w:t xml:space="preserve">&lt;&lt; </w:t>
      </w:r>
      <w:r xmlns:w="http://schemas.openxmlformats.org/wordprocessingml/2006/main" w:rsidRPr="00E84C88">
        <w:rPr>
          <w:rFonts w:ascii="Arial" w:eastAsia="Times New Roman" w:hAnsi="Arial" w:cs="Arial"/>
          <w:sz w:val="20"/>
          <w:szCs w:val="20"/>
          <w:lang w:val="pt-BR"/>
        </w:rPr>
        <w:t xml:space="preserve">Tumanyan</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utility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economy </w:t>
      </w:r>
      <w:r xmlns:w="http://schemas.openxmlformats.org/wordprocessingml/2006/main" w:rsidRPr="00E84C88">
        <w:rPr>
          <w:rFonts w:ascii="GHEA Grapalat" w:eastAsia="Times New Roman" w:hAnsi="GHEA Grapalat" w:cs="GHEA Grapalat"/>
          <w:sz w:val="20"/>
          <w:szCs w:val="20"/>
          <w:lang w:val="pt-BR"/>
        </w:rPr>
        <w:t xml:space="preserve">&gt;&gt; </w:t>
      </w:r>
      <w:r xmlns:w="http://schemas.openxmlformats.org/wordprocessingml/2006/main" w:rsidRPr="00E84C88">
        <w:rPr>
          <w:rFonts w:ascii="Arial" w:eastAsia="Times New Roman" w:hAnsi="Arial" w:cs="Arial"/>
          <w:sz w:val="20"/>
          <w:szCs w:val="20"/>
          <w:lang w:val="pt-BR"/>
        </w:rPr>
        <w:t xml:space="preserve">by </w:t>
      </w:r>
      <w:r xmlns:w="http://schemas.openxmlformats.org/wordprocessingml/2006/main" w:rsidRPr="00E84C88">
        <w:rPr>
          <w:rFonts w:ascii="Arial" w:eastAsia="Times New Roman" w:hAnsi="Arial" w:cs="Arial"/>
          <w:sz w:val="20"/>
          <w:szCs w:val="20"/>
          <w:lang w:val="pt-BR"/>
        </w:rPr>
        <w:t xml:space="preserve">the ANCO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GHEA Grapalat" w:eastAsia="Times New Roman" w:hAnsi="GHEA Grapalat" w:cs="GHEA Grapalat"/>
          <w:sz w:val="20"/>
          <w:szCs w:val="20"/>
          <w:lang w:val="pt-BR"/>
        </w:rPr>
        <w:t xml:space="preserve">hereinafter </w:t>
      </w:r>
      <w:r xmlns:w="http://schemas.openxmlformats.org/wordprocessingml/2006/main" w:rsidRPr="00E84C88">
        <w:rPr>
          <w:rFonts w:ascii="Arial" w:eastAsia="Times New Roman" w:hAnsi="Arial" w:cs="Arial"/>
          <w:sz w:val="20"/>
          <w:szCs w:val="20"/>
          <w:lang w:val="pt-BR"/>
        </w:rPr>
        <w:t xml:space="preserve">referred </w:t>
      </w:r>
      <w:r xmlns:w="http://schemas.openxmlformats.org/wordprocessingml/2006/main" w:rsidRPr="00E84C88">
        <w:rPr>
          <w:rFonts w:ascii="GHEA Grapalat" w:eastAsia="Times New Roman" w:hAnsi="GHEA Grapalat" w:cs="GHEA Grapalat"/>
          <w:sz w:val="20"/>
          <w:szCs w:val="20"/>
          <w:lang w:val="pt-BR"/>
        </w:rPr>
        <w:t xml:space="preserve">to as </w:t>
      </w:r>
      <w:r xmlns:w="http://schemas.openxmlformats.org/wordprocessingml/2006/main" w:rsidRPr="00E84C88">
        <w:rPr>
          <w:rFonts w:ascii="Arial" w:eastAsia="Times New Roman" w:hAnsi="Arial" w:cs="Arial"/>
          <w:sz w:val="20"/>
          <w:szCs w:val="20"/>
          <w:lang w:val="pt-BR"/>
        </w:rPr>
        <w:t xml:space="preserve">the </w:t>
      </w:r>
      <w:r xmlns:w="http://schemas.openxmlformats.org/wordprocessingml/2006/main" w:rsidRPr="00E84C88">
        <w:rPr>
          <w:rFonts w:ascii="Arial" w:eastAsia="Times New Roman" w:hAnsi="Arial" w:cs="Arial"/>
          <w:sz w:val="20"/>
          <w:szCs w:val="20"/>
          <w:lang w:val="pt-BR"/>
        </w:rPr>
        <w:t xml:space="preserve">Client </w:t>
      </w:r>
      <w:r xmlns:w="http://schemas.openxmlformats.org/wordprocessingml/2006/main" w:rsidRPr="00E84C88">
        <w:rPr>
          <w:rFonts w:ascii="GHEA Grapalat" w:eastAsia="Times New Roman" w:hAnsi="GHEA Grapalat" w:cs="GHEA Grapalat"/>
          <w:sz w:val="20"/>
          <w:szCs w:val="20"/>
          <w:lang w:val="pt-BR"/>
        </w:rPr>
        <w:t xml:space="preserv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organized: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00C4546D">
        <w:rPr>
          <w:rFonts w:ascii="Arial" w:eastAsia="Times New Roman" w:hAnsi="Arial" w:cs="Arial"/>
          <w:b/>
          <w:color w:val="000000"/>
          <w:sz w:val="24"/>
          <w:szCs w:val="27"/>
          <w:lang w:val="af-ZA"/>
        </w:rPr>
        <w:t xml:space="preserve">LM-THKT-GHAPZB-25/09</w:t>
      </w:r>
      <w:r xmlns:w="http://schemas.openxmlformats.org/wordprocessingml/2006/main" w:rsidRPr="00E84C88">
        <w:rPr>
          <w:rFonts w:ascii="GHEA Grapalat" w:eastAsia="Times New Roman" w:hAnsi="GHEA Grapalat" w:cs="Times New Roman"/>
          <w:b/>
          <w:color w:val="000000"/>
          <w:sz w:val="24"/>
          <w:szCs w:val="27"/>
          <w:lang w:val="af-ZA"/>
        </w:rPr>
        <w:t xml:space="preserve">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with code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purchase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to the procedure </w:t>
      </w:r>
      <w:r xmlns:w="http://schemas.openxmlformats.org/wordprocessingml/2006/main" w:rsidRPr="00E84C88">
        <w:rPr>
          <w:rFonts w:ascii="GHEA Grapalat" w:eastAsia="Times New Roman" w:hAnsi="GHEA Grapalat" w:cs="GHEA Grapalat"/>
          <w:sz w:val="20"/>
          <w:szCs w:val="20"/>
          <w:lang w:val="pt-BR"/>
        </w:rPr>
        <w:t xml:space="preserve">.</w:t>
      </w:r>
    </w:p>
    <w:p w14:paraId="4E0BE7A9" w14:textId="65F4E8AE" w:rsidR="00532D6C" w:rsidRPr="00E84C88" w:rsidRDefault="00D96837" w:rsidP="00532D6C">
      <w:pPr xmlns:w="http://schemas.openxmlformats.org/wordprocessingml/2006/main">
        <w:spacing w:after="0" w:line="240" w:lineRule="auto"/>
        <w:ind w:left="426"/>
        <w:jc w:val="both"/>
        <w:rPr>
          <w:rFonts w:ascii="GHEA Grapalat" w:eastAsia="Times New Roman" w:hAnsi="GHEA Grapalat" w:cs="GHEA Grapalat"/>
          <w:sz w:val="20"/>
          <w:szCs w:val="20"/>
          <w:lang w:val="pt-BR"/>
        </w:rPr>
      </w:pPr>
      <w:r xmlns:w="http://schemas.openxmlformats.org/wordprocessingml/2006/main">
        <w:rPr>
          <w:rFonts w:ascii="GHEA Grapalat" w:eastAsia="Times New Roman" w:hAnsi="GHEA Grapalat" w:cs="Times New Roman"/>
          <w:sz w:val="20"/>
          <w:szCs w:val="20"/>
          <w:vertAlign w:val="superscript"/>
          <w:lang w:val="pt-BR"/>
        </w:rPr>
        <w:t xml:space="preserve">                                                </w:t>
      </w:r>
    </w:p>
    <w:p w14:paraId="39C30ECB" w14:textId="77777777" w:rsidR="00532D6C" w:rsidRPr="00E84C88" w:rsidRDefault="00532D6C" w:rsidP="00532D6C">
      <w:pPr xmlns:w="http://schemas.openxmlformats.org/wordprocessingml/2006/main">
        <w:spacing w:after="0" w:line="240" w:lineRule="auto"/>
        <w:ind w:firstLine="360"/>
        <w:jc w:val="both"/>
        <w:rPr>
          <w:rFonts w:ascii="GHEA Grapalat" w:eastAsia="Times New Roman" w:hAnsi="GHEA Grapalat" w:cs="GHEA Grapalat"/>
          <w:color w:val="5B9BD5"/>
          <w:sz w:val="20"/>
          <w:szCs w:val="20"/>
          <w:lang w:val="hy-AM"/>
        </w:rPr>
      </w:pPr>
      <w:r xmlns:w="http://schemas.openxmlformats.org/wordprocessingml/2006/main" w:rsidRPr="00E84C88">
        <w:rPr>
          <w:rFonts w:ascii="GHEA Grapalat" w:eastAsia="Times New Roman" w:hAnsi="GHEA Grapalat" w:cs="GHEA Grapalat"/>
          <w:sz w:val="20"/>
          <w:szCs w:val="20"/>
          <w:lang w:val="pt-BR"/>
        </w:rPr>
        <w:t xml:space="preserve">1.2 </w:t>
      </w:r>
      <w:r xmlns:w="http://schemas.openxmlformats.org/wordprocessingml/2006/main" w:rsidRPr="00E84C88">
        <w:rPr>
          <w:rFonts w:ascii="Arial" w:eastAsia="Times New Roman" w:hAnsi="Arial" w:cs="Arial"/>
          <w:sz w:val="20"/>
          <w:szCs w:val="20"/>
          <w:lang w:val="pt-BR"/>
        </w:rPr>
        <w:t xml:space="preserve">As</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purchase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procedure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as a result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chosen</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participant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to be sealed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by contract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intended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obligations</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execution</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number</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necessary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qualification</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providing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Company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Customer</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is</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present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this</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punishment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the agreement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and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adjacent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payment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claim form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completed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and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approved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Company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by </w:t>
      </w:r>
      <w:r xmlns:w="http://schemas.openxmlformats.org/wordprocessingml/2006/main" w:rsidRPr="00E84C88">
        <w:rPr>
          <w:rFonts w:ascii="GHEA Grapalat" w:eastAsia="Times New Roman" w:hAnsi="GHEA Grapalat" w:cs="GHEA Grapalat"/>
          <w:sz w:val="20"/>
          <w:szCs w:val="20"/>
          <w:lang w:val="pt-BR"/>
        </w:rPr>
        <w:t xml:space="preserve">:</w:t>
      </w:r>
    </w:p>
    <w:p w14:paraId="0B1B57C4" w14:textId="77777777" w:rsidR="00532D6C" w:rsidRPr="00E84C88" w:rsidRDefault="00532D6C" w:rsidP="00532D6C">
      <w:pPr xmlns:w="http://schemas.openxmlformats.org/wordprocessingml/2006/main">
        <w:spacing w:after="0" w:line="240" w:lineRule="auto"/>
        <w:ind w:firstLine="360"/>
        <w:jc w:val="both"/>
        <w:rPr>
          <w:rFonts w:ascii="GHEA Grapalat" w:eastAsia="Times New Roman" w:hAnsi="GHEA Grapalat" w:cs="GHEA Grapalat"/>
          <w:color w:val="000000"/>
          <w:sz w:val="20"/>
          <w:szCs w:val="20"/>
          <w:lang w:val="pt-BR"/>
        </w:rPr>
      </w:pPr>
      <w:r xmlns:w="http://schemas.openxmlformats.org/wordprocessingml/2006/main" w:rsidRPr="00E84C88">
        <w:rPr>
          <w:rFonts w:ascii="GHEA Grapalat" w:eastAsia="Times New Roman" w:hAnsi="GHEA Grapalat" w:cs="GHEA Grapalat"/>
          <w:color w:val="000000"/>
          <w:sz w:val="20"/>
          <w:szCs w:val="20"/>
          <w:lang w:val="pt-BR"/>
        </w:rPr>
        <w:t xml:space="preserve">1.3 </w:t>
      </w:r>
      <w:r xmlns:w="http://schemas.openxmlformats.org/wordprocessingml/2006/main" w:rsidRPr="00E84C88">
        <w:rPr>
          <w:rFonts w:ascii="Arial" w:eastAsia="Times New Roman" w:hAnsi="Arial" w:cs="Arial"/>
          <w:color w:val="000000"/>
          <w:sz w:val="20"/>
          <w:szCs w:val="20"/>
          <w:lang w:val="pt-BR"/>
        </w:rPr>
        <w:t xml:space="preserve">The company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this</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pt-BR"/>
        </w:rPr>
        <w:t xml:space="preserve">punishment</w:t>
      </w:r>
      <w:r xmlns:w="http://schemas.openxmlformats.org/wordprocessingml/2006/main" w:rsidRPr="00E84C88">
        <w:rPr>
          <w:rFonts w:ascii="GHEA Grapalat" w:eastAsia="Times New Roman" w:hAnsi="GHEA Grapalat" w:cs="GHEA Grapalat"/>
          <w:color w:val="000000"/>
          <w:sz w:val="20"/>
          <w:szCs w:val="20"/>
          <w:lang w:val="pt-BR"/>
        </w:rPr>
        <w:t xml:space="preserve"> </w:t>
      </w:r>
      <w:r xmlns:w="http://schemas.openxmlformats.org/wordprocessingml/2006/main" w:rsidRPr="00E84C88">
        <w:rPr>
          <w:rFonts w:ascii="Arial" w:eastAsia="Times New Roman" w:hAnsi="Arial" w:cs="Arial"/>
          <w:color w:val="000000"/>
          <w:sz w:val="20"/>
          <w:szCs w:val="20"/>
          <w:lang w:val="pt-BR"/>
        </w:rPr>
        <w:t xml:space="preserve">agreement</w:t>
      </w:r>
      <w:r xmlns:w="http://schemas.openxmlformats.org/wordprocessingml/2006/main" w:rsidRPr="00E84C88">
        <w:rPr>
          <w:rFonts w:ascii="Arial" w:eastAsia="Times New Roman" w:hAnsi="Arial" w:cs="Arial"/>
          <w:color w:val="000000"/>
          <w:sz w:val="20"/>
          <w:szCs w:val="20"/>
          <w:lang w:val="hy-AM"/>
        </w:rPr>
        <w:t xml:space="preserve">​</w:t>
      </w:r>
      <w:r xmlns:w="http://schemas.openxmlformats.org/wordprocessingml/2006/main" w:rsidRPr="00E84C88">
        <w:rPr>
          <w:rFonts w:ascii="Arial" w:eastAsia="Times New Roman" w:hAnsi="Arial" w:cs="Arial"/>
          <w:color w:val="000000"/>
          <w:sz w:val="20"/>
          <w:szCs w:val="20"/>
          <w:lang w:val="pt-BR"/>
        </w:rPr>
        <w:t xml:space="preserve">​</w:t>
      </w:r>
      <w:r xmlns:w="http://schemas.openxmlformats.org/wordprocessingml/2006/main" w:rsidRPr="00E84C88">
        <w:rPr>
          <w:rFonts w:ascii="Arial" w:eastAsia="Times New Roman" w:hAnsi="Arial" w:cs="Arial"/>
          <w:color w:val="000000"/>
          <w:sz w:val="20"/>
          <w:szCs w:val="20"/>
          <w:lang w:val="hy-AM"/>
        </w:rPr>
        <w:t xml:space="preserv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adjacent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presented</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payment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by signing </w:t>
      </w:r>
      <w:r xmlns:w="http://schemas.openxmlformats.org/wordprocessingml/2006/main" w:rsidRPr="00E84C88">
        <w:rPr>
          <w:rFonts w:ascii="Arial" w:eastAsia="Times New Roman" w:hAnsi="Arial" w:cs="Arial"/>
          <w:color w:val="000000"/>
          <w:sz w:val="20"/>
          <w:szCs w:val="20"/>
          <w:lang w:val="hy-AM"/>
        </w:rPr>
        <w:t xml:space="preserve">a demand letter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hereinafter </w:t>
      </w:r>
      <w:r xmlns:w="http://schemas.openxmlformats.org/wordprocessingml/2006/main" w:rsidRPr="00E84C88">
        <w:rPr>
          <w:rFonts w:ascii="GHEA Grapalat" w:eastAsia="Times New Roman" w:hAnsi="GHEA Grapalat" w:cs="GHEA Grapalat"/>
          <w:color w:val="000000"/>
          <w:sz w:val="20"/>
          <w:szCs w:val="20"/>
          <w:lang w:val="hy-AM"/>
        </w:rPr>
        <w:t xml:space="preserve">referred to as </w:t>
      </w:r>
      <w:r xmlns:w="http://schemas.openxmlformats.org/wordprocessingml/2006/main" w:rsidRPr="00E84C88">
        <w:rPr>
          <w:rFonts w:ascii="Arial" w:eastAsia="Times New Roman" w:hAnsi="Arial" w:cs="Arial"/>
          <w:color w:val="000000"/>
          <w:sz w:val="20"/>
          <w:szCs w:val="20"/>
          <w:lang w:val="hy-AM"/>
        </w:rPr>
        <w:t xml:space="preserve">the Demand Letter </w:t>
      </w:r>
      <w:r xmlns:w="http://schemas.openxmlformats.org/wordprocessingml/2006/main" w:rsidRPr="00E84C88">
        <w:rPr>
          <w:rFonts w:ascii="GHEA Grapalat" w:eastAsia="Times New Roman" w:hAnsi="GHEA Grapalat" w:cs="GHEA Grapalat"/>
          <w:color w:val="000000"/>
          <w:sz w:val="20"/>
          <w:szCs w:val="20"/>
          <w:lang w:val="hy-AM"/>
        </w:rPr>
        <w:t xml:space="preserv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irrevocably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agreeing</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is </w:t>
      </w:r>
      <w:r xmlns:w="http://schemas.openxmlformats.org/wordprocessingml/2006/main" w:rsidRPr="00E84C88">
        <w:rPr>
          <w:rFonts w:ascii="Arial" w:eastAsia="Times New Roman" w:hAnsi="Arial" w:cs="Arial"/>
          <w:color w:val="000000"/>
          <w:sz w:val="20"/>
          <w:szCs w:val="20"/>
          <w:lang w:val="hy-AM"/>
        </w:rPr>
        <w:t xml:space="preserve">that </w:t>
      </w:r>
      <w:r xmlns:w="http://schemas.openxmlformats.org/wordprocessingml/2006/main" w:rsidRPr="00E84C88">
        <w:rPr>
          <w:rFonts w:ascii="GHEA Grapalat" w:eastAsia="Times New Roman" w:hAnsi="GHEA Grapalat" w:cs="GHEA Grapalat"/>
          <w:color w:val="000000"/>
          <w:sz w:val="20"/>
          <w:szCs w:val="20"/>
          <w:lang w:val="hy-AM"/>
        </w:rPr>
        <w:t xml:space="preserve">:</w:t>
      </w:r>
      <w:r xmlns:w="http://schemas.openxmlformats.org/wordprocessingml/2006/main" w:rsidRPr="00E84C88">
        <w:rPr>
          <w:rFonts w:ascii="GHEA Grapalat" w:eastAsia="Times New Roman" w:hAnsi="GHEA Grapalat" w:cs="GHEA Grapalat"/>
          <w:color w:val="000000"/>
          <w:sz w:val="20"/>
          <w:szCs w:val="20"/>
          <w:lang w:val="hy-AM"/>
        </w:rPr>
        <w:t xml:space="preserve"> </w:t>
      </w:r>
    </w:p>
    <w:p w14:paraId="3302C1C3" w14:textId="77777777" w:rsidR="00532D6C" w:rsidRPr="00E84C88" w:rsidRDefault="00532D6C" w:rsidP="00532D6C">
      <w:pPr xmlns:w="http://schemas.openxmlformats.org/wordprocessingml/2006/main">
        <w:spacing w:after="0" w:line="240" w:lineRule="auto"/>
        <w:ind w:firstLine="426"/>
        <w:jc w:val="both"/>
        <w:rPr>
          <w:rFonts w:ascii="GHEA Grapalat" w:eastAsia="Times New Roman" w:hAnsi="GHEA Grapalat" w:cs="GHEA Grapalat"/>
          <w:color w:val="000000"/>
          <w:sz w:val="20"/>
          <w:szCs w:val="20"/>
          <w:lang w:val="hy-AM"/>
        </w:rPr>
      </w:pPr>
      <w:r xmlns:w="http://schemas.openxmlformats.org/wordprocessingml/2006/main" w:rsidRPr="00E84C88">
        <w:rPr>
          <w:rFonts w:ascii="Arial" w:eastAsia="Times New Roman" w:hAnsi="Arial" w:cs="Arial"/>
          <w:color w:val="000000"/>
          <w:sz w:val="20"/>
          <w:szCs w:val="20"/>
          <w:lang w:val="hy-AM"/>
        </w:rPr>
        <w:t xml:space="preserve">a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Demand letter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with signature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The company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gives</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is</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his/her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confirmation</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Demand letter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Payment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conditions</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in the field</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filled</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accepted</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payment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for </w:t>
      </w:r>
      <w:r xmlns:w="http://schemas.openxmlformats.org/wordprocessingml/2006/main" w:rsidRPr="00E84C88">
        <w:rPr>
          <w:rFonts w:ascii="GHEA Grapalat" w:eastAsia="Times New Roman" w:hAnsi="GHEA Grapalat" w:cs="GHEA Grapalat"/>
          <w:color w:val="000000"/>
          <w:sz w:val="20"/>
          <w:szCs w:val="20"/>
          <w:lang w:val="hy-AM"/>
        </w:rPr>
        <w:t xml:space="preserve">which</w:t>
      </w:r>
      <w:r xmlns:w="http://schemas.openxmlformats.org/wordprocessingml/2006/main" w:rsidRPr="00E84C88">
        <w:rPr>
          <w:rFonts w:ascii="Arial" w:eastAsia="Times New Roman" w:hAnsi="Arial" w:cs="Arial"/>
          <w:color w:val="000000"/>
          <w:sz w:val="20"/>
          <w:szCs w:val="20"/>
          <w:lang w:val="hy-AM"/>
        </w:rPr>
        <w:t xml:space="preserv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in case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mentioned</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of money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collection</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back</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related</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To the company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servicer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payer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Bank </w:t>
      </w:r>
      <w:r xmlns:w="http://schemas.openxmlformats.org/wordprocessingml/2006/main" w:rsidRPr="00E84C88">
        <w:rPr>
          <w:rFonts w:ascii="GHEA Grapalat" w:eastAsia="Times New Roman" w:hAnsi="GHEA Grapalat" w:cs="GHEA Grapalat"/>
          <w:color w:val="000000"/>
          <w:sz w:val="20"/>
          <w:szCs w:val="20"/>
          <w:lang w:val="hy-AM"/>
        </w:rPr>
        <w:t xml:space="preserve">` / </w:t>
      </w:r>
      <w:r xmlns:w="http://schemas.openxmlformats.org/wordprocessingml/2006/main" w:rsidRPr="00E84C88">
        <w:rPr>
          <w:rFonts w:ascii="Arial" w:eastAsia="Times New Roman" w:hAnsi="Arial" w:cs="Arial"/>
          <w:color w:val="000000"/>
          <w:sz w:val="20"/>
          <w:szCs w:val="20"/>
          <w:lang w:val="hy-AM"/>
        </w:rPr>
        <w:t xml:space="preserve">hereinafter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Payer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Bank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received</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The demand letter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no</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present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To the company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additional</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agreement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to receive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for </w:t>
      </w:r>
      <w:r xmlns:w="http://schemas.openxmlformats.org/wordprocessingml/2006/main" w:rsidRPr="00E84C88">
        <w:rPr>
          <w:rFonts w:ascii="Arial" w:eastAsia="Times New Roman" w:hAnsi="Arial" w:cs="Arial"/>
          <w:color w:val="000000"/>
          <w:sz w:val="20"/>
          <w:szCs w:val="20"/>
          <w:lang w:val="hy-AM"/>
        </w:rPr>
        <w:t xml:space="preserve">how </w:t>
      </w:r>
      <w:r xmlns:w="http://schemas.openxmlformats.org/wordprocessingml/2006/main" w:rsidRPr="00E84C88">
        <w:rPr>
          <w:rFonts w:ascii="GHEA Grapalat" w:eastAsia="Times New Roman" w:hAnsi="GHEA Grapalat" w:cs="GHEA Grapalat"/>
          <w:color w:val="000000"/>
          <w:sz w:val="20"/>
          <w:szCs w:val="20"/>
          <w:lang w:val="hy-AM"/>
        </w:rPr>
        <w:t xml:space="preserve">many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that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Company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by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Demand letter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on</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already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to be put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is</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signature: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acceptance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for the purpose of </w:t>
      </w:r>
      <w:r xmlns:w="http://schemas.openxmlformats.org/wordprocessingml/2006/main" w:rsidRPr="00E84C88">
        <w:rPr>
          <w:rFonts w:ascii="GHEA Grapalat" w:eastAsia="Times New Roman" w:hAnsi="GHEA Grapalat" w:cs="GHEA Grapalat"/>
          <w:color w:val="000000"/>
          <w:sz w:val="20"/>
          <w:szCs w:val="20"/>
          <w:lang w:val="hy-AM"/>
        </w:rPr>
        <w:t xml:space="preserve">:</w:t>
      </w:r>
    </w:p>
    <w:p w14:paraId="0BD01B3A" w14:textId="77777777" w:rsidR="00532D6C" w:rsidRPr="00E84C88" w:rsidRDefault="00532D6C" w:rsidP="00532D6C">
      <w:pPr xmlns:w="http://schemas.openxmlformats.org/wordprocessingml/2006/main">
        <w:spacing w:after="0" w:line="240" w:lineRule="auto"/>
        <w:ind w:firstLine="426"/>
        <w:jc w:val="both"/>
        <w:rPr>
          <w:rFonts w:ascii="GHEA Grapalat" w:eastAsia="Times New Roman" w:hAnsi="GHEA Grapalat" w:cs="GHEA Grapalat"/>
          <w:color w:val="000000"/>
          <w:sz w:val="20"/>
          <w:szCs w:val="20"/>
          <w:lang w:val="hy-AM"/>
        </w:rPr>
      </w:pPr>
      <w:r xmlns:w="http://schemas.openxmlformats.org/wordprocessingml/2006/main" w:rsidRPr="00E84C88">
        <w:rPr>
          <w:rFonts w:ascii="Arial" w:eastAsia="Times New Roman" w:hAnsi="Arial" w:cs="Arial"/>
          <w:color w:val="000000"/>
          <w:sz w:val="20"/>
          <w:szCs w:val="20"/>
          <w:lang w:val="hy-AM"/>
        </w:rPr>
        <w:t xml:space="preserve">b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The demand letter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base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is</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being</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Payer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Bank</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number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By request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mentioned</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whole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the amount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pt-BR"/>
        </w:rPr>
        <w:t xml:space="preserve">Company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from the account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to charge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for: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without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additional</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acceptance </w:t>
      </w:r>
      <w:r xmlns:w="http://schemas.openxmlformats.org/wordprocessingml/2006/main" w:rsidRPr="00E84C88">
        <w:rPr>
          <w:rFonts w:ascii="GHEA Grapalat" w:eastAsia="Times New Roman" w:hAnsi="GHEA Grapalat" w:cs="GHEA Grapalat"/>
          <w:color w:val="000000"/>
          <w:sz w:val="20"/>
          <w:szCs w:val="20"/>
          <w:lang w:val="hy-AM"/>
        </w:rPr>
        <w:t xml:space="preserve">.</w:t>
      </w:r>
    </w:p>
    <w:p w14:paraId="49B13B30" w14:textId="77777777" w:rsidR="00532D6C" w:rsidRPr="00E84C88" w:rsidRDefault="00532D6C" w:rsidP="00532D6C">
      <w:pPr xmlns:w="http://schemas.openxmlformats.org/wordprocessingml/2006/main">
        <w:spacing w:after="0" w:line="240" w:lineRule="auto"/>
        <w:ind w:firstLine="426"/>
        <w:jc w:val="both"/>
        <w:rPr>
          <w:rFonts w:ascii="GHEA Grapalat" w:eastAsia="Times New Roman" w:hAnsi="GHEA Grapalat" w:cs="GHEA Grapalat"/>
          <w:color w:val="000000"/>
          <w:sz w:val="20"/>
          <w:szCs w:val="20"/>
          <w:lang w:val="hy-AM"/>
        </w:rPr>
      </w:pPr>
      <w:r xmlns:w="http://schemas.openxmlformats.org/wordprocessingml/2006/main" w:rsidRPr="00E84C88">
        <w:rPr>
          <w:rFonts w:ascii="Arial" w:eastAsia="Times New Roman" w:hAnsi="Arial" w:cs="Arial"/>
          <w:color w:val="000000"/>
          <w:sz w:val="20"/>
          <w:szCs w:val="20"/>
          <w:lang w:val="hy-AM"/>
        </w:rPr>
        <w:t xml:space="preserve">c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pt-BR"/>
        </w:rPr>
        <w:t xml:space="preserve">The company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no</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can</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written</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or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other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by the way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Payer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To the bank</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to order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Demand letter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on</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placed</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his/her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acceptance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back</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to call</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about </w:t>
      </w:r>
      <w:r xmlns:w="http://schemas.openxmlformats.org/wordprocessingml/2006/main" w:rsidRPr="00E84C88">
        <w:rPr>
          <w:rFonts w:ascii="GHEA Grapalat" w:eastAsia="Times New Roman" w:hAnsi="GHEA Grapalat" w:cs="GHEA Grapalat"/>
          <w:color w:val="000000"/>
          <w:sz w:val="20"/>
          <w:szCs w:val="20"/>
          <w:lang w:val="hy-AM"/>
        </w:rPr>
        <w:t xml:space="preserve">.</w:t>
      </w:r>
    </w:p>
    <w:p w14:paraId="2F388657" w14:textId="77777777" w:rsidR="00532D6C" w:rsidRPr="00E84C88" w:rsidRDefault="00532D6C" w:rsidP="00532D6C">
      <w:pPr xmlns:w="http://schemas.openxmlformats.org/wordprocessingml/2006/main">
        <w:spacing w:after="0" w:line="240" w:lineRule="auto"/>
        <w:ind w:left="426"/>
        <w:jc w:val="both"/>
        <w:rPr>
          <w:rFonts w:ascii="GHEA Grapalat" w:eastAsia="Times New Roman" w:hAnsi="GHEA Grapalat" w:cs="GHEA Grapalat"/>
          <w:color w:val="000000"/>
          <w:sz w:val="20"/>
          <w:szCs w:val="20"/>
          <w:lang w:val="hy-AM"/>
        </w:rPr>
      </w:pPr>
      <w:r xmlns:w="http://schemas.openxmlformats.org/wordprocessingml/2006/main" w:rsidRPr="00E84C88">
        <w:rPr>
          <w:rFonts w:ascii="Arial" w:eastAsia="Times New Roman" w:hAnsi="Arial" w:cs="Arial"/>
          <w:color w:val="000000"/>
          <w:sz w:val="20"/>
          <w:szCs w:val="20"/>
          <w:lang w:val="hy-AM"/>
        </w:rPr>
        <w:t xml:space="preserve">d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pt-BR"/>
        </w:rPr>
        <w:t xml:space="preserve">The company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confirmation</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is </w:t>
      </w:r>
      <w:r xmlns:w="http://schemas.openxmlformats.org/wordprocessingml/2006/main" w:rsidRPr="00E84C88">
        <w:rPr>
          <w:rFonts w:ascii="GHEA Grapalat" w:eastAsia="Times New Roman" w:hAnsi="GHEA Grapalat" w:cs="GHEA Grapalat"/>
          <w:color w:val="000000"/>
          <w:sz w:val="20"/>
          <w:szCs w:val="20"/>
          <w:lang w:val="hy-AM"/>
        </w:rPr>
        <w:t xml:space="preserve">that</w:t>
      </w:r>
      <w:r xmlns:w="http://schemas.openxmlformats.org/wordprocessingml/2006/main" w:rsidRPr="00E84C88">
        <w:rPr>
          <w:rFonts w:ascii="Arial" w:eastAsia="Times New Roman" w:hAnsi="Arial" w:cs="Arial"/>
          <w:color w:val="000000"/>
          <w:sz w:val="20"/>
          <w:szCs w:val="20"/>
          <w:lang w:val="hy-AM"/>
        </w:rPr>
        <w:t xml:space="preserv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The demand letter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accept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is</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punishment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whole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with money </w:t>
      </w:r>
      <w:r xmlns:w="http://schemas.openxmlformats.org/wordprocessingml/2006/main" w:rsidRPr="00E84C88">
        <w:rPr>
          <w:rFonts w:ascii="GHEA Grapalat" w:eastAsia="Times New Roman" w:hAnsi="GHEA Grapalat" w:cs="GHEA Grapalat"/>
          <w:color w:val="000000"/>
          <w:sz w:val="20"/>
          <w:szCs w:val="20"/>
          <w:lang w:val="hy-AM"/>
        </w:rPr>
        <w:t xml:space="preserve">.</w:t>
      </w:r>
    </w:p>
    <w:p w14:paraId="268692A5" w14:textId="77777777" w:rsidR="00532D6C" w:rsidRPr="00E84C88" w:rsidRDefault="00532D6C" w:rsidP="00532D6C">
      <w:pPr xmlns:w="http://schemas.openxmlformats.org/wordprocessingml/2006/main">
        <w:spacing w:after="0" w:line="240" w:lineRule="auto"/>
        <w:ind w:firstLine="426"/>
        <w:jc w:val="both"/>
        <w:rPr>
          <w:rFonts w:ascii="GHEA Grapalat" w:eastAsia="Times New Roman" w:hAnsi="GHEA Grapalat" w:cs="GHEA Grapalat"/>
          <w:sz w:val="20"/>
          <w:szCs w:val="20"/>
          <w:lang w:val="hy-AM"/>
        </w:rPr>
      </w:pPr>
      <w:r xmlns:w="http://schemas.openxmlformats.org/wordprocessingml/2006/main" w:rsidRPr="00E84C88">
        <w:rPr>
          <w:rFonts w:ascii="Arial" w:eastAsia="Times New Roman" w:hAnsi="Arial" w:cs="Arial"/>
          <w:sz w:val="20"/>
          <w:szCs w:val="20"/>
          <w:lang w:val="hy-AM"/>
        </w:rPr>
        <w:t xml:space="preserve">e </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company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hereby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agreement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 </w:t>
      </w:r>
      <w:r xmlns:w="http://schemas.openxmlformats.org/wordprocessingml/2006/main" w:rsidRPr="00E84C88">
        <w:rPr>
          <w:rFonts w:ascii="GHEA Grapalat" w:eastAsia="Times New Roman" w:hAnsi="GHEA Grapalat" w:cs="GHEA Grapalat"/>
          <w:sz w:val="20"/>
          <w:szCs w:val="20"/>
          <w:lang w:val="hy-AM"/>
        </w:rPr>
        <w:t xml:space="preserve">that</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bank</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responsibility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no</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carry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Customer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presented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payment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demand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Demand letter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legitimacy </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validity </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presentation</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deadlines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Demand letter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performance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ensure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number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Bank</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implemented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actions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for </w:t>
      </w:r>
      <w:r xmlns:w="http://schemas.openxmlformats.org/wordprocessingml/2006/main" w:rsidRPr="00E84C88">
        <w:rPr>
          <w:rFonts w:ascii="GHEA Grapalat" w:eastAsia="Times New Roman" w:hAnsi="GHEA Grapalat" w:cs="GHEA Grapalat"/>
          <w:sz w:val="20"/>
          <w:szCs w:val="20"/>
          <w:lang w:val="hy-AM"/>
        </w:rPr>
        <w:t xml:space="preserve">.</w:t>
      </w:r>
    </w:p>
    <w:p w14:paraId="13B49205" w14:textId="77777777" w:rsidR="00532D6C" w:rsidRPr="00E84C88" w:rsidRDefault="00532D6C" w:rsidP="00532D6C">
      <w:pPr xmlns:w="http://schemas.openxmlformats.org/wordprocessingml/2006/main">
        <w:spacing w:after="0" w:line="240" w:lineRule="auto"/>
        <w:ind w:firstLine="426"/>
        <w:jc w:val="both"/>
        <w:rPr>
          <w:rFonts w:ascii="GHEA Grapalat" w:eastAsia="Times New Roman" w:hAnsi="GHEA Grapalat" w:cs="GHEA Grapalat"/>
          <w:sz w:val="20"/>
          <w:szCs w:val="20"/>
          <w:lang w:val="pt-BR"/>
        </w:rPr>
      </w:pPr>
      <w:r xmlns:w="http://schemas.openxmlformats.org/wordprocessingml/2006/main" w:rsidRPr="00E84C88">
        <w:rPr>
          <w:rFonts w:ascii="GHEA Grapalat" w:eastAsia="Times New Roman" w:hAnsi="GHEA Grapalat" w:cs="GHEA Grapalat"/>
          <w:sz w:val="20"/>
          <w:szCs w:val="20"/>
          <w:lang w:val="pt-BR"/>
        </w:rPr>
        <w:t xml:space="preserve">1.4 </w:t>
      </w:r>
      <w:r xmlns:w="http://schemas.openxmlformats.org/wordprocessingml/2006/main" w:rsidRPr="00E84C88">
        <w:rPr>
          <w:rFonts w:ascii="Arial" w:eastAsia="Times New Roman" w:hAnsi="Arial" w:cs="Arial"/>
          <w:sz w:val="20"/>
          <w:szCs w:val="20"/>
          <w:lang w:val="pt-BR"/>
        </w:rPr>
        <w:t xml:space="preserve">Company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by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purchase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procedure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as a result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sealed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the contract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to fail to comply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or</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no</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proper</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to perform</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in case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if</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it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leads to</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is</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Customer</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by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contract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one-sided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solution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Client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this</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punishment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the agreement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and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adjacent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The demand letter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with originals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pt-BR"/>
        </w:rPr>
        <w:t xml:space="preserve">present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is</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the bank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that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about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written</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informing</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To the Company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This</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punishment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the agreement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and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adjacent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The demand letter</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electronic</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digital</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with signature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approved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to be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in case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them</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To the bank</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are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being presented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electronic</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with media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such as</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also</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from them</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reprinted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paper</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with options </w:t>
      </w:r>
      <w:r xmlns:w="http://schemas.openxmlformats.org/wordprocessingml/2006/main" w:rsidRPr="00E84C88">
        <w:rPr>
          <w:rFonts w:ascii="GHEA Grapalat" w:eastAsia="Times New Roman" w:hAnsi="GHEA Grapalat" w:cs="GHEA Grapalat"/>
          <w:sz w:val="20"/>
          <w:szCs w:val="20"/>
          <w:lang w:val="pt-BR"/>
        </w:rPr>
        <w:t xml:space="preserve">.</w:t>
      </w:r>
    </w:p>
    <w:p w14:paraId="115287A3" w14:textId="77777777" w:rsidR="00532D6C" w:rsidRPr="00E84C88" w:rsidRDefault="00532D6C" w:rsidP="00532D6C">
      <w:pPr xmlns:w="http://schemas.openxmlformats.org/wordprocessingml/2006/main">
        <w:numPr>
          <w:ilvl w:val="1"/>
          <w:numId w:val="25"/>
        </w:numPr>
        <w:spacing w:after="0" w:line="240" w:lineRule="auto"/>
        <w:jc w:val="both"/>
        <w:rPr>
          <w:rFonts w:ascii="GHEA Grapalat" w:eastAsia="Times New Roman" w:hAnsi="GHEA Grapalat" w:cs="GHEA Grapalat"/>
          <w:color w:val="000000"/>
          <w:sz w:val="20"/>
          <w:szCs w:val="20"/>
          <w:lang w:val="hy-AM"/>
        </w:rPr>
      </w:pPr>
      <w:r xmlns:w="http://schemas.openxmlformats.org/wordprocessingml/2006/main" w:rsidRPr="00E84C88">
        <w:rPr>
          <w:rFonts w:ascii="Arial" w:eastAsia="Times New Roman" w:hAnsi="Arial" w:cs="Arial"/>
          <w:color w:val="000000"/>
          <w:sz w:val="20"/>
          <w:szCs w:val="20"/>
          <w:lang w:val="hy-AM"/>
        </w:rPr>
        <w:t xml:space="preserve">Client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Payer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to the bank</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can</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is</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to present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other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additional</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documents </w:t>
      </w:r>
      <w:r xmlns:w="http://schemas.openxmlformats.org/wordprocessingml/2006/main" w:rsidRPr="00E84C88">
        <w:rPr>
          <w:rFonts w:ascii="GHEA Grapalat" w:eastAsia="Times New Roman" w:hAnsi="GHEA Grapalat" w:cs="GHEA Grapalat"/>
          <w:color w:val="000000"/>
          <w:sz w:val="20"/>
          <w:szCs w:val="20"/>
          <w:lang w:val="hy-AM"/>
        </w:rPr>
        <w:t xml:space="preserve">.</w:t>
      </w:r>
    </w:p>
    <w:p w14:paraId="262A2613" w14:textId="77777777" w:rsidR="00532D6C" w:rsidRPr="00E84C88" w:rsidRDefault="00532D6C" w:rsidP="00532D6C">
      <w:pPr xmlns:w="http://schemas.openxmlformats.org/wordprocessingml/2006/main">
        <w:spacing w:after="0" w:line="240" w:lineRule="auto"/>
        <w:ind w:firstLine="426"/>
        <w:jc w:val="both"/>
        <w:rPr>
          <w:rFonts w:ascii="GHEA Grapalat" w:eastAsia="Times New Roman" w:hAnsi="GHEA Grapalat" w:cs="GHEA Grapalat"/>
          <w:sz w:val="20"/>
          <w:szCs w:val="20"/>
          <w:lang w:val="pt-BR"/>
        </w:rPr>
      </w:pPr>
      <w:r xmlns:w="http://schemas.openxmlformats.org/wordprocessingml/2006/main" w:rsidRPr="00E84C88">
        <w:rPr>
          <w:rFonts w:ascii="GHEA Grapalat" w:eastAsia="Times New Roman" w:hAnsi="GHEA Grapalat" w:cs="GHEA Grapalat"/>
          <w:sz w:val="20"/>
          <w:szCs w:val="20"/>
          <w:lang w:val="hy-AM"/>
        </w:rPr>
        <w:t xml:space="preserve">1.6 </w:t>
      </w: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Bank</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 </w:t>
      </w:r>
      <w:r xmlns:w="http://schemas.openxmlformats.org/wordprocessingml/2006/main" w:rsidRPr="00E84C88">
        <w:rPr>
          <w:rFonts w:ascii="Arial" w:eastAsia="Times New Roman" w:hAnsi="Arial" w:cs="Arial"/>
          <w:sz w:val="20"/>
          <w:szCs w:val="20"/>
          <w:lang w:val="pt-BR"/>
        </w:rPr>
        <w:t xml:space="preserve">mail</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mentioned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of money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payment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as a result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Company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pt-BR"/>
        </w:rPr>
        <w:t xml:space="preserve">caused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risks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Company)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worn</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damages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and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negative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consequences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pt-BR"/>
        </w:rPr>
        <w:t xml:space="preserve">number</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The bank</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responsibility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no</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wear</w:t>
      </w:r>
      <w:r xmlns:w="http://schemas.openxmlformats.org/wordprocessingml/2006/main" w:rsidRPr="00E84C88">
        <w:rPr>
          <w:rFonts w:ascii="GHEA Grapalat" w:eastAsia="Times New Roman" w:hAnsi="GHEA Grapalat" w:cs="GHEA Grapalat"/>
          <w:sz w:val="20"/>
          <w:szCs w:val="20"/>
          <w:lang w:val="hy-AM"/>
        </w:rPr>
        <w:t xml:space="preserv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The bank</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obliged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not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check</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Company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contract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conditions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violate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facts </w:t>
      </w:r>
      <w:r xmlns:w="http://schemas.openxmlformats.org/wordprocessingml/2006/main" w:rsidRPr="00E84C88">
        <w:rPr>
          <w:rFonts w:ascii="GHEA Grapalat" w:eastAsia="Times New Roman" w:hAnsi="GHEA Grapalat" w:cs="GHEA Grapalat"/>
          <w:sz w:val="20"/>
          <w:szCs w:val="20"/>
          <w:lang w:val="hy-AM"/>
        </w:rPr>
        <w:t xml:space="preserve">.</w:t>
      </w:r>
    </w:p>
    <w:p w14:paraId="3A0360AC" w14:textId="77777777" w:rsidR="00532D6C" w:rsidRPr="00E84C88" w:rsidRDefault="00532D6C" w:rsidP="00532D6C">
      <w:pPr xmlns:w="http://schemas.openxmlformats.org/wordprocessingml/2006/main">
        <w:spacing w:after="0" w:line="240" w:lineRule="auto"/>
        <w:ind w:firstLine="426"/>
        <w:jc w:val="both"/>
        <w:rPr>
          <w:rFonts w:ascii="GHEA Grapalat" w:eastAsia="Times New Roman" w:hAnsi="GHEA Grapalat" w:cs="GHEA Grapalat"/>
          <w:sz w:val="20"/>
          <w:szCs w:val="20"/>
          <w:lang w:val="pt-BR"/>
        </w:rPr>
      </w:pPr>
      <w:r xmlns:w="http://schemas.openxmlformats.org/wordprocessingml/2006/main" w:rsidRPr="00E84C88">
        <w:rPr>
          <w:rFonts w:ascii="GHEA Grapalat" w:eastAsia="Times New Roman" w:hAnsi="GHEA Grapalat" w:cs="GHEA Grapalat"/>
          <w:sz w:val="20"/>
          <w:szCs w:val="20"/>
          <w:lang w:val="pt-BR"/>
        </w:rPr>
        <w:t xml:space="preserve">1.7 </w:t>
      </w:r>
      <w:r xmlns:w="http://schemas.openxmlformats.org/wordprocessingml/2006/main" w:rsidRPr="00E84C88">
        <w:rPr>
          <w:rFonts w:ascii="Arial" w:eastAsia="Times New Roman" w:hAnsi="Arial" w:cs="Arial"/>
          <w:sz w:val="20"/>
          <w:szCs w:val="20"/>
          <w:lang w:val="hy-AM"/>
        </w:rPr>
        <w:t xml:space="preserve">It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case </w:t>
      </w:r>
      <w:r xmlns:w="http://schemas.openxmlformats.org/wordprocessingml/2006/main" w:rsidRPr="00E84C88">
        <w:rPr>
          <w:rFonts w:ascii="GHEA Grapalat" w:eastAsia="Times New Roman" w:hAnsi="GHEA Grapalat" w:cs="GHEA Grapalat"/>
          <w:sz w:val="20"/>
          <w:szCs w:val="20"/>
          <w:lang w:val="pt-BR"/>
        </w:rPr>
        <w:t xml:space="preserv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when</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Company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account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means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are not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satisfies </w:t>
      </w:r>
      <w:r xmlns:w="http://schemas.openxmlformats.org/wordprocessingml/2006/main" w:rsidRPr="00E84C88">
        <w:rPr>
          <w:rFonts w:ascii="Arial" w:eastAsia="Times New Roman" w:hAnsi="Arial" w:cs="Arial"/>
          <w:sz w:val="20"/>
          <w:szCs w:val="20"/>
          <w:lang w:val="en-US"/>
        </w:rPr>
        <w:t xml:space="preserv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the bank</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demand letter</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from receiving</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then </w:t>
      </w:r>
      <w:r xmlns:w="http://schemas.openxmlformats.org/wordprocessingml/2006/main" w:rsidRPr="00E84C88">
        <w:rPr>
          <w:rFonts w:ascii="GHEA Grapalat" w:eastAsia="Times New Roman" w:hAnsi="GHEA Grapalat" w:cs="GHEA Grapalat"/>
          <w:sz w:val="20"/>
          <w:szCs w:val="20"/>
          <w:lang w:val="pt-BR"/>
        </w:rPr>
        <w:t xml:space="preserve">2 ( </w:t>
      </w:r>
      <w:r xmlns:w="http://schemas.openxmlformats.org/wordprocessingml/2006/main" w:rsidRPr="00E84C88">
        <w:rPr>
          <w:rFonts w:ascii="Arial" w:eastAsia="Times New Roman" w:hAnsi="Arial" w:cs="Arial"/>
          <w:sz w:val="20"/>
          <w:szCs w:val="20"/>
          <w:lang w:val="en-US"/>
        </w:rPr>
        <w:t xml:space="preserve">two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working days</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day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during</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need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inform</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To the Client: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written</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in the form of </w:t>
      </w:r>
      <w:r xmlns:w="http://schemas.openxmlformats.org/wordprocessingml/2006/main" w:rsidRPr="00E84C88">
        <w:rPr>
          <w:rFonts w:ascii="GHEA Grapalat" w:eastAsia="Times New Roman" w:hAnsi="GHEA Grapalat" w:cs="GHEA Grapalat"/>
          <w:sz w:val="20"/>
          <w:szCs w:val="20"/>
          <w:lang w:val="pt-BR"/>
        </w:rPr>
        <w:t xml:space="preserve">:</w:t>
      </w:r>
    </w:p>
    <w:p w14:paraId="2EA0820C" w14:textId="77777777" w:rsidR="00532D6C" w:rsidRPr="00E84C88" w:rsidRDefault="00532D6C" w:rsidP="00532D6C">
      <w:pPr xmlns:w="http://schemas.openxmlformats.org/wordprocessingml/2006/main">
        <w:spacing w:after="0" w:line="240" w:lineRule="auto"/>
        <w:ind w:firstLine="360"/>
        <w:jc w:val="both"/>
        <w:rPr>
          <w:rFonts w:ascii="GHEA Grapalat" w:eastAsia="Times New Roman" w:hAnsi="GHEA Grapalat" w:cs="GHEA Grapalat"/>
          <w:sz w:val="20"/>
          <w:szCs w:val="20"/>
          <w:lang w:val="pt-BR"/>
        </w:rPr>
      </w:pPr>
      <w:r xmlns:w="http://schemas.openxmlformats.org/wordprocessingml/2006/main" w:rsidRPr="00E84C88">
        <w:rPr>
          <w:rFonts w:ascii="GHEA Grapalat" w:eastAsia="Times New Roman" w:hAnsi="GHEA Grapalat" w:cs="GHEA Grapalat"/>
          <w:sz w:val="20"/>
          <w:szCs w:val="20"/>
          <w:lang w:val="pt-BR"/>
        </w:rPr>
        <w:t xml:space="preserve">1.8 </w:t>
      </w:r>
      <w:r xmlns:w="http://schemas.openxmlformats.org/wordprocessingml/2006/main" w:rsidRPr="00E84C88">
        <w:rPr>
          <w:rFonts w:ascii="Arial" w:eastAsia="Times New Roman" w:hAnsi="Arial" w:cs="Arial"/>
          <w:sz w:val="20"/>
          <w:szCs w:val="20"/>
          <w:lang w:val="pt-BR"/>
        </w:rPr>
        <w:t xml:space="preserve">This</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the agreement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and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adjacent</w:t>
      </w:r>
      <w:r xmlns:w="http://schemas.openxmlformats.org/wordprocessingml/2006/main" w:rsidRPr="00E84C88">
        <w:rPr>
          <w:rFonts w:ascii="GHEA Grapalat" w:eastAsia="Times New Roman" w:hAnsi="GHEA Grapalat" w:cs="GHEA Grapalat"/>
          <w:sz w:val="20"/>
          <w:szCs w:val="20"/>
          <w:lang w:val="pt-BR"/>
        </w:rPr>
        <w:t xml:space="preserve"> The </w:t>
      </w:r>
      <w:r xmlns:w="http://schemas.openxmlformats.org/wordprocessingml/2006/main" w:rsidRPr="00E84C88">
        <w:rPr>
          <w:rFonts w:ascii="Arial" w:eastAsia="Times New Roman" w:hAnsi="Arial" w:cs="Arial"/>
          <w:sz w:val="20"/>
          <w:szCs w:val="20"/>
          <w:lang w:val="pt-BR"/>
        </w:rPr>
        <w:t xml:space="preserve">warning </w:t>
      </w:r>
      <w:r xmlns:w="http://schemas.openxmlformats.org/wordprocessingml/2006/main" w:rsidRPr="00E84C88">
        <w:rPr>
          <w:rFonts w:ascii="Arial" w:eastAsia="Times New Roman" w:hAnsi="Arial" w:cs="Arial"/>
          <w:sz w:val="20"/>
          <w:szCs w:val="20"/>
          <w:lang w:val="hy-AM"/>
        </w:rPr>
        <w:t xml:space="preserve">sign</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Bank</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from presenting</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after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from the Bank</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independent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for reasons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ten</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working</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day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during</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To the client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the amount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not to be paid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In case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the Client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non-payment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back</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related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Company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about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information</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transfer</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is </w:t>
      </w:r>
      <w:r xmlns:w="http://schemas.openxmlformats.org/wordprocessingml/2006/main" w:rsidRPr="00E84C88">
        <w:rPr>
          <w:rFonts w:ascii="GHEA Grapalat" w:eastAsia="Times New Roman" w:hAnsi="GHEA Grapalat" w:cs="GHEA Grapalat"/>
          <w:sz w:val="20"/>
          <w:szCs w:val="20"/>
          <w:lang w:val="pt-BR"/>
        </w:rPr>
        <w:t xml:space="preserve">&lt;&lt; </w:t>
      </w:r>
      <w:r xmlns:w="http://schemas.openxmlformats.org/wordprocessingml/2006/main" w:rsidRPr="00E84C88">
        <w:rPr>
          <w:rFonts w:ascii="Arial" w:eastAsia="Times New Roman" w:hAnsi="Arial" w:cs="Arial"/>
          <w:sz w:val="20"/>
          <w:szCs w:val="20"/>
          <w:lang w:val="pt-BR"/>
        </w:rPr>
        <w:t xml:space="preserve">ACCRA</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Credit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Reporting </w:t>
      </w:r>
      <w:r xmlns:w="http://schemas.openxmlformats.org/wordprocessingml/2006/main" w:rsidRPr="00E84C88">
        <w:rPr>
          <w:rFonts w:ascii="GHEA Grapalat" w:eastAsia="Times New Roman" w:hAnsi="GHEA Grapalat" w:cs="GHEA Grapalat"/>
          <w:sz w:val="20"/>
          <w:szCs w:val="20"/>
          <w:lang w:val="pt-BR"/>
        </w:rPr>
        <w:t xml:space="preserve">&gt;&gt; </w:t>
      </w:r>
      <w:r xmlns:w="http://schemas.openxmlformats.org/wordprocessingml/2006/main" w:rsidRPr="00E84C88">
        <w:rPr>
          <w:rFonts w:ascii="Arial" w:eastAsia="Times New Roman" w:hAnsi="Arial" w:cs="Arial"/>
          <w:sz w:val="20"/>
          <w:szCs w:val="20"/>
          <w:lang w:val="pt-BR"/>
        </w:rPr>
        <w:t xml:space="preserve">CJSC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Credit)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bureau </w:t>
      </w:r>
      <w:r xmlns:w="http://schemas.openxmlformats.org/wordprocessingml/2006/main" w:rsidRPr="00E84C88">
        <w:rPr>
          <w:rFonts w:ascii="GHEA Grapalat" w:eastAsia="Times New Roman" w:hAnsi="GHEA Grapalat" w:cs="GHEA Grapalat"/>
          <w:sz w:val="20"/>
          <w:szCs w:val="20"/>
          <w:lang w:val="pt-BR"/>
        </w:rPr>
        <w:t xml:space="preserve">).</w:t>
      </w:r>
    </w:p>
    <w:p w14:paraId="5EA9DED9" w14:textId="77777777" w:rsidR="00532D6C" w:rsidRPr="00E84C88" w:rsidRDefault="00532D6C" w:rsidP="00532D6C">
      <w:pPr>
        <w:spacing w:after="0" w:line="240" w:lineRule="auto"/>
        <w:jc w:val="both"/>
        <w:rPr>
          <w:rFonts w:ascii="GHEA Grapalat" w:eastAsia="Times New Roman" w:hAnsi="GHEA Grapalat" w:cs="GHEA Grapalat"/>
          <w:sz w:val="20"/>
          <w:szCs w:val="20"/>
          <w:lang w:val="hy-AM"/>
        </w:rPr>
      </w:pPr>
    </w:p>
    <w:p w14:paraId="35D71887" w14:textId="77777777" w:rsidR="00532D6C" w:rsidRPr="00E84C88" w:rsidRDefault="00532D6C" w:rsidP="00532D6C">
      <w:pPr xmlns:w="http://schemas.openxmlformats.org/wordprocessingml/2006/main">
        <w:numPr>
          <w:ilvl w:val="0"/>
          <w:numId w:val="6"/>
        </w:numPr>
        <w:spacing w:after="0" w:line="240" w:lineRule="auto"/>
        <w:jc w:val="center"/>
        <w:rPr>
          <w:rFonts w:ascii="GHEA Grapalat" w:eastAsia="Times New Roman" w:hAnsi="GHEA Grapalat" w:cs="GHEA Grapalat"/>
          <w:b/>
          <w:bCs/>
          <w:sz w:val="20"/>
          <w:szCs w:val="20"/>
          <w:lang w:val="en-US"/>
        </w:rPr>
      </w:pPr>
      <w:r xmlns:w="http://schemas.openxmlformats.org/wordprocessingml/2006/main" w:rsidRPr="00E84C88">
        <w:rPr>
          <w:rFonts w:ascii="Arial" w:eastAsia="Times New Roman" w:hAnsi="Arial" w:cs="Arial"/>
          <w:b/>
          <w:bCs/>
          <w:sz w:val="20"/>
          <w:szCs w:val="20"/>
          <w:lang w:val="en-US"/>
        </w:rPr>
        <w:t xml:space="preserve">Other</w:t>
      </w:r>
      <w:r xmlns:w="http://schemas.openxmlformats.org/wordprocessingml/2006/main" w:rsidRPr="00E84C88">
        <w:rPr>
          <w:rFonts w:ascii="GHEA Grapalat" w:eastAsia="Times New Roman" w:hAnsi="GHEA Grapalat" w:cs="GHEA Grapalat"/>
          <w:b/>
          <w:bCs/>
          <w:sz w:val="20"/>
          <w:szCs w:val="20"/>
          <w:lang w:val="en-US"/>
        </w:rPr>
        <w:t xml:space="preserve"> </w:t>
      </w:r>
      <w:r xmlns:w="http://schemas.openxmlformats.org/wordprocessingml/2006/main" w:rsidRPr="00E84C88">
        <w:rPr>
          <w:rFonts w:ascii="Arial" w:eastAsia="Times New Roman" w:hAnsi="Arial" w:cs="Arial"/>
          <w:b/>
          <w:bCs/>
          <w:sz w:val="20"/>
          <w:szCs w:val="20"/>
          <w:lang w:val="en-US"/>
        </w:rPr>
        <w:t xml:space="preserve">conditions</w:t>
      </w:r>
    </w:p>
    <w:p w14:paraId="17D4C9E3"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GHEA Grapalat"/>
          <w:sz w:val="20"/>
          <w:szCs w:val="20"/>
          <w:lang w:val="hy-AM"/>
        </w:rPr>
      </w:pPr>
      <w:proofErr xmlns:w="http://schemas.openxmlformats.org/wordprocessingml/2006/main" w:type="gramStart"/>
      <w:r xmlns:w="http://schemas.openxmlformats.org/wordprocessingml/2006/main" w:rsidRPr="00E84C88">
        <w:rPr>
          <w:rFonts w:ascii="GHEA Grapalat" w:eastAsia="Times New Roman" w:hAnsi="GHEA Grapalat" w:cs="GHEA Grapalat"/>
          <w:sz w:val="20"/>
          <w:szCs w:val="20"/>
          <w:lang w:val="en-US"/>
        </w:rPr>
        <w:t xml:space="preserve">2.1</w:t>
      </w:r>
      <w:proofErr xmlns:w="http://schemas.openxmlformats.org/wordprocessingml/2006/main" w:type="gramEnd"/>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This</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agreement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demand letter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irrevocable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are </w:t>
      </w:r>
      <w:r xmlns:w="http://schemas.openxmlformats.org/wordprocessingml/2006/main" w:rsidRPr="00E84C88">
        <w:rPr>
          <w:rFonts w:ascii="GHEA Grapalat" w:eastAsia="Times New Roman" w:hAnsi="GHEA Grapalat" w:cs="GHEA Grapalat"/>
          <w:sz w:val="20"/>
          <w:szCs w:val="20"/>
          <w:lang w:val="hy-AM"/>
        </w:rPr>
        <w:t xml:space="preserve">,</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strength</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in</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are</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enter</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Company</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validation</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from the moment</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strength</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in</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are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until</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Customer</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sealed</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contract</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execution</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result</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complete</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be admitted</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on the day</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subsequent</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twentieth</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working</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day</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including.</w:t>
      </w:r>
      <w:r xmlns:w="http://schemas.openxmlformats.org/wordprocessingml/2006/main" w:rsidRPr="00E84C88">
        <w:rPr>
          <w:rFonts w:ascii="GHEA Grapalat" w:eastAsia="Times New Roman" w:hAnsi="GHEA Grapalat" w:cs="GHEA Grapalat"/>
          <w:sz w:val="20"/>
          <w:szCs w:val="20"/>
          <w:lang w:val="en-US"/>
        </w:rPr>
        <w:t xml:space="preserve"> </w:t>
      </w:r>
    </w:p>
    <w:p w14:paraId="5951D0F2"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GHEA Grapalat"/>
          <w:sz w:val="20"/>
          <w:szCs w:val="20"/>
          <w:lang w:val="hy-AM"/>
        </w:rPr>
      </w:pPr>
      <w:r xmlns:w="http://schemas.openxmlformats.org/wordprocessingml/2006/main" w:rsidRPr="00E84C88">
        <w:rPr>
          <w:rFonts w:ascii="GHEA Grapalat" w:eastAsia="Times New Roman" w:hAnsi="GHEA Grapalat" w:cs="GHEA Grapalat"/>
          <w:sz w:val="20"/>
          <w:szCs w:val="20"/>
          <w:lang w:val="hy-AM"/>
        </w:rPr>
        <w:t xml:space="preserve">2.2. </w:t>
      </w:r>
      <w:r xmlns:w="http://schemas.openxmlformats.org/wordprocessingml/2006/main" w:rsidRPr="00E84C88">
        <w:rPr>
          <w:rFonts w:ascii="Arial" w:eastAsia="Times New Roman" w:hAnsi="Arial" w:cs="Arial"/>
          <w:sz w:val="20"/>
          <w:szCs w:val="20"/>
          <w:lang w:val="hy-AM"/>
        </w:rPr>
        <w:t xml:space="preserve">This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agreement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adjacent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demand letter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Customer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the bank</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presenting </w:t>
      </w:r>
      <w:r xmlns:w="http://schemas.openxmlformats.org/wordprocessingml/2006/main" w:rsidRPr="00E84C88">
        <w:rPr>
          <w:rFonts w:ascii="GHEA Grapalat" w:eastAsia="Times New Roman" w:hAnsi="GHEA Grapalat" w:cs="GHEA Grapalat"/>
          <w:sz w:val="20"/>
          <w:szCs w:val="20"/>
          <w:lang w:val="hy-AM"/>
        </w:rPr>
        <w:t xml:space="preserve">:</w:t>
      </w:r>
    </w:p>
    <w:p w14:paraId="32C9B8B2"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GHEA Grapalat"/>
          <w:sz w:val="20"/>
          <w:szCs w:val="20"/>
          <w:lang w:val="hy-AM"/>
        </w:rPr>
      </w:pPr>
      <w:r xmlns:w="http://schemas.openxmlformats.org/wordprocessingml/2006/main" w:rsidRPr="00E84C88">
        <w:rPr>
          <w:rFonts w:ascii="GHEA Grapalat" w:eastAsia="Times New Roman" w:hAnsi="GHEA Grapalat" w:cs="GHEA Grapalat"/>
          <w:sz w:val="20"/>
          <w:szCs w:val="20"/>
          <w:lang w:val="hy-AM"/>
        </w:rPr>
        <w:t xml:space="preserve">2.2.1. </w:t>
      </w:r>
      <w:r xmlns:w="http://schemas.openxmlformats.org/wordprocessingml/2006/main" w:rsidRPr="00E84C88">
        <w:rPr>
          <w:rFonts w:ascii="Arial" w:eastAsia="Times New Roman" w:hAnsi="Arial" w:cs="Arial"/>
          <w:sz w:val="20"/>
          <w:szCs w:val="20"/>
          <w:lang w:val="hy-AM"/>
        </w:rPr>
        <w:t xml:space="preserve">Client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confirmed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 </w:t>
      </w:r>
      <w:r xmlns:w="http://schemas.openxmlformats.org/wordprocessingml/2006/main" w:rsidRPr="00E84C88">
        <w:rPr>
          <w:rFonts w:ascii="GHEA Grapalat" w:eastAsia="Times New Roman" w:hAnsi="GHEA Grapalat" w:cs="GHEA Grapalat"/>
          <w:sz w:val="20"/>
          <w:szCs w:val="20"/>
          <w:lang w:val="hy-AM"/>
        </w:rPr>
        <w:t xml:space="preserve">that</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company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weak</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gave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contractual</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obligations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violation </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and</w:t>
      </w:r>
    </w:p>
    <w:p w14:paraId="7FBF43E6" w14:textId="77777777" w:rsidR="00532D6C" w:rsidRPr="00E84C88" w:rsidDel="00A13215" w:rsidRDefault="00532D6C" w:rsidP="00532D6C">
      <w:pPr xmlns:w="http://schemas.openxmlformats.org/wordprocessingml/2006/main">
        <w:spacing w:after="0" w:line="240" w:lineRule="auto"/>
        <w:ind w:firstLine="567"/>
        <w:jc w:val="both"/>
        <w:rPr>
          <w:rFonts w:ascii="GHEA Grapalat" w:eastAsia="Times New Roman" w:hAnsi="GHEA Grapalat" w:cs="GHEA Grapalat"/>
          <w:sz w:val="20"/>
          <w:szCs w:val="20"/>
          <w:lang w:val="hy-AM"/>
        </w:rPr>
      </w:pPr>
      <w:r xmlns:w="http://schemas.openxmlformats.org/wordprocessingml/2006/main" w:rsidRPr="00E84C88">
        <w:rPr>
          <w:rFonts w:ascii="GHEA Grapalat" w:eastAsia="Times New Roman" w:hAnsi="GHEA Grapalat" w:cs="GHEA Grapalat"/>
          <w:sz w:val="20"/>
          <w:szCs w:val="20"/>
          <w:lang w:val="hy-AM"/>
        </w:rPr>
        <w:t xml:space="preserve">2.2.2. </w:t>
      </w:r>
      <w:r xmlns:w="http://schemas.openxmlformats.org/wordprocessingml/2006/main" w:rsidRPr="00E84C88">
        <w:rPr>
          <w:rFonts w:ascii="Arial" w:eastAsia="Times New Roman" w:hAnsi="Arial" w:cs="Arial"/>
          <w:sz w:val="20"/>
          <w:szCs w:val="20"/>
          <w:lang w:val="hy-AM"/>
        </w:rPr>
        <w:t xml:space="preserve">Company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confirmed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 </w:t>
      </w:r>
      <w:r xmlns:w="http://schemas.openxmlformats.org/wordprocessingml/2006/main" w:rsidRPr="00E84C88">
        <w:rPr>
          <w:rFonts w:ascii="GHEA Grapalat" w:eastAsia="Times New Roman" w:hAnsi="GHEA Grapalat" w:cs="GHEA Grapalat"/>
          <w:sz w:val="20"/>
          <w:szCs w:val="20"/>
          <w:lang w:val="hy-AM"/>
        </w:rPr>
        <w:t xml:space="preserve">that</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this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punishment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agreement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adjacent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demand letter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proper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signed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Company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competent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person</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 </w:t>
      </w:r>
      <w:r xmlns:w="http://schemas.openxmlformats.org/wordprocessingml/2006/main" w:rsidRPr="00E84C88">
        <w:rPr>
          <w:rFonts w:ascii="GHEA Grapalat" w:eastAsia="Times New Roman" w:hAnsi="GHEA Grapalat" w:cs="GHEA Grapalat"/>
          <w:sz w:val="20"/>
          <w:szCs w:val="20"/>
          <w:lang w:val="hy-AM"/>
        </w:rPr>
        <w:t xml:space="preserve">:</w:t>
      </w:r>
    </w:p>
    <w:p w14:paraId="679CDA72"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GHEA Grapalat"/>
          <w:sz w:val="20"/>
          <w:szCs w:val="20"/>
          <w:lang w:val="hy-AM"/>
        </w:rPr>
      </w:pPr>
      <w:r xmlns:w="http://schemas.openxmlformats.org/wordprocessingml/2006/main" w:rsidRPr="00E84C88">
        <w:rPr>
          <w:rFonts w:ascii="GHEA Grapalat" w:eastAsia="Times New Roman" w:hAnsi="GHEA Grapalat" w:cs="GHEA Grapalat"/>
          <w:sz w:val="20"/>
          <w:szCs w:val="20"/>
          <w:lang w:val="hy-AM"/>
        </w:rPr>
        <w:t xml:space="preserve">2.3 </w:t>
      </w:r>
      <w:r xmlns:w="http://schemas.openxmlformats.org/wordprocessingml/2006/main" w:rsidRPr="00E84C88">
        <w:rPr>
          <w:rFonts w:ascii="Arial" w:eastAsia="Times New Roman" w:hAnsi="Arial" w:cs="Arial"/>
          <w:sz w:val="20"/>
          <w:szCs w:val="20"/>
          <w:lang w:val="hy-AM"/>
        </w:rPr>
        <w:t xml:space="preserve">This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Agreement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on the occasion</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born</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arguments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dissolving</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are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negotiations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through.</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Consent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hand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not to bring</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case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arguments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dissolving</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are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judicial</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order.</w:t>
      </w:r>
    </w:p>
    <w:p w14:paraId="0775260D" w14:textId="77777777" w:rsidR="00532D6C" w:rsidRPr="00E84C88" w:rsidRDefault="00532D6C" w:rsidP="00532D6C">
      <w:pPr>
        <w:spacing w:after="0" w:line="240" w:lineRule="auto"/>
        <w:ind w:firstLine="567"/>
        <w:jc w:val="both"/>
        <w:rPr>
          <w:rFonts w:ascii="GHEA Grapalat" w:eastAsia="Times New Roman" w:hAnsi="GHEA Grapalat" w:cs="GHEA Grapalat"/>
          <w:sz w:val="20"/>
          <w:szCs w:val="20"/>
          <w:lang w:val="hy-AM"/>
        </w:rPr>
      </w:pPr>
    </w:p>
    <w:p w14:paraId="34418402" w14:textId="77777777" w:rsidR="00532D6C" w:rsidRPr="00E84C88" w:rsidRDefault="00532D6C" w:rsidP="00532D6C">
      <w:pPr xmlns:w="http://schemas.openxmlformats.org/wordprocessingml/2006/main">
        <w:spacing w:after="0" w:line="240" w:lineRule="auto"/>
        <w:ind w:firstLine="567"/>
        <w:jc w:val="center"/>
        <w:rPr>
          <w:rFonts w:ascii="GHEA Grapalat" w:eastAsia="Times New Roman" w:hAnsi="GHEA Grapalat" w:cs="GHEA Grapalat"/>
          <w:sz w:val="20"/>
          <w:szCs w:val="20"/>
          <w:lang w:val="hy-AM"/>
        </w:rPr>
      </w:pPr>
      <w:r xmlns:w="http://schemas.openxmlformats.org/wordprocessingml/2006/main" w:rsidRPr="00E84C88">
        <w:rPr>
          <w:rFonts w:ascii="GHEA Grapalat" w:eastAsia="Times New Roman" w:hAnsi="GHEA Grapalat" w:cs="GHEA Grapalat"/>
          <w:b/>
          <w:sz w:val="20"/>
          <w:szCs w:val="20"/>
          <w:lang w:val="hy-AM"/>
        </w:rPr>
        <w:t xml:space="preserve">3. </w:t>
      </w:r>
      <w:r xmlns:w="http://schemas.openxmlformats.org/wordprocessingml/2006/main" w:rsidRPr="00E84C88">
        <w:rPr>
          <w:rFonts w:ascii="Arial" w:eastAsia="Times New Roman" w:hAnsi="Arial" w:cs="Arial"/>
          <w:b/>
          <w:sz w:val="20"/>
          <w:szCs w:val="20"/>
          <w:lang w:val="hy-AM"/>
        </w:rPr>
        <w:t xml:space="preserve">Company</w:t>
      </w:r>
      <w:r xmlns:w="http://schemas.openxmlformats.org/wordprocessingml/2006/main" w:rsidRPr="00E84C88">
        <w:rPr>
          <w:rFonts w:ascii="GHEA Grapalat" w:eastAsia="Times New Roman" w:hAnsi="GHEA Grapalat" w:cs="GHEA Grapalat"/>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address </w:t>
      </w:r>
      <w:r xmlns:w="http://schemas.openxmlformats.org/wordprocessingml/2006/main" w:rsidRPr="00E84C88">
        <w:rPr>
          <w:rFonts w:ascii="GHEA Grapalat" w:eastAsia="Times New Roman" w:hAnsi="GHEA Grapalat" w:cs="GHEA Grapalat"/>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banking</w:t>
      </w:r>
      <w:r xmlns:w="http://schemas.openxmlformats.org/wordprocessingml/2006/main" w:rsidRPr="00E84C88">
        <w:rPr>
          <w:rFonts w:ascii="GHEA Grapalat" w:eastAsia="Times New Roman" w:hAnsi="GHEA Grapalat" w:cs="GHEA Grapalat"/>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The prerequisites </w:t>
      </w:r>
      <w:r xmlns:w="http://schemas.openxmlformats.org/wordprocessingml/2006/main" w:rsidRPr="00E84C88">
        <w:rPr>
          <w:rFonts w:ascii="GHEA Grapalat" w:eastAsia="Times New Roman" w:hAnsi="GHEA Grapalat" w:cs="GHEA Grapalat"/>
          <w:b/>
          <w:sz w:val="20"/>
          <w:szCs w:val="20"/>
          <w:lang w:val="hy-AM"/>
        </w:rPr>
        <w:t xml:space="preserve">are:</w:t>
      </w:r>
    </w:p>
    <w:p w14:paraId="50721EE9" w14:textId="77777777" w:rsidR="00532D6C" w:rsidRPr="00E84C88" w:rsidRDefault="00532D6C" w:rsidP="00532D6C">
      <w:pPr>
        <w:spacing w:after="0" w:line="240" w:lineRule="auto"/>
        <w:jc w:val="both"/>
        <w:rPr>
          <w:rFonts w:ascii="GHEA Grapalat" w:eastAsia="Times New Roman" w:hAnsi="GHEA Grapalat" w:cs="GHEA Grapalat"/>
          <w:sz w:val="20"/>
          <w:szCs w:val="20"/>
          <w:u w:val="single"/>
          <w:lang w:val="hy-AM"/>
        </w:rPr>
      </w:pPr>
      <w:r w:rsidRPr="00E84C88">
        <w:rPr>
          <w:rFonts w:ascii="GHEA Grapalat" w:eastAsia="Times New Roman" w:hAnsi="GHEA Grapalat" w:cs="GHEA Grapalat"/>
          <w:sz w:val="20"/>
          <w:szCs w:val="20"/>
          <w:u w:val="single"/>
          <w:lang w:val="hy-AM"/>
        </w:rPr>
        <w:tab/>
      </w:r>
      <w:r w:rsidRPr="00E84C88">
        <w:rPr>
          <w:rFonts w:ascii="GHEA Grapalat" w:eastAsia="Times New Roman" w:hAnsi="GHEA Grapalat" w:cs="GHEA Grapalat"/>
          <w:sz w:val="20"/>
          <w:szCs w:val="20"/>
          <w:u w:val="single"/>
          <w:lang w:val="hy-AM"/>
        </w:rPr>
        <w:tab/>
      </w:r>
      <w:r w:rsidRPr="00E84C88">
        <w:rPr>
          <w:rFonts w:ascii="GHEA Grapalat" w:eastAsia="Times New Roman" w:hAnsi="GHEA Grapalat" w:cs="GHEA Grapalat"/>
          <w:sz w:val="20"/>
          <w:szCs w:val="20"/>
          <w:u w:val="single"/>
          <w:lang w:val="hy-AM"/>
        </w:rPr>
        <w:tab/>
      </w:r>
      <w:r w:rsidRPr="00E84C88">
        <w:rPr>
          <w:rFonts w:ascii="GHEA Grapalat" w:eastAsia="Times New Roman" w:hAnsi="GHEA Grapalat" w:cs="GHEA Grapalat"/>
          <w:sz w:val="20"/>
          <w:szCs w:val="20"/>
          <w:u w:val="single"/>
          <w:lang w:val="hy-AM"/>
        </w:rPr>
        <w:tab/>
      </w:r>
      <w:r w:rsidRPr="00E84C88">
        <w:rPr>
          <w:rFonts w:ascii="GHEA Grapalat" w:eastAsia="Times New Roman" w:hAnsi="GHEA Grapalat" w:cs="GHEA Grapalat"/>
          <w:sz w:val="20"/>
          <w:szCs w:val="20"/>
          <w:u w:val="single"/>
          <w:lang w:val="hy-AM"/>
        </w:rPr>
        <w:tab/>
      </w:r>
    </w:p>
    <w:p w14:paraId="4518B6D9" w14:textId="381D756A" w:rsidR="00532D6C" w:rsidRPr="00E84C88" w:rsidRDefault="00D96837" w:rsidP="00532D6C">
      <w:pPr xmlns:w="http://schemas.openxmlformats.org/wordprocessingml/2006/main">
        <w:spacing w:after="0" w:line="240" w:lineRule="auto"/>
        <w:jc w:val="both"/>
        <w:rPr>
          <w:rFonts w:ascii="GHEA Grapalat" w:eastAsia="Times New Roman" w:hAnsi="GHEA Grapalat" w:cs="Times New Roman"/>
          <w:sz w:val="18"/>
          <w:szCs w:val="18"/>
          <w:vertAlign w:val="superscript"/>
          <w:lang w:val="hy-AM"/>
        </w:rPr>
      </w:pPr>
      <w:r xmlns:w="http://schemas.openxmlformats.org/wordprocessingml/2006/main">
        <w:rPr>
          <w:rFonts w:ascii="GHEA Grapalat" w:eastAsia="Times New Roman" w:hAnsi="GHEA Grapalat" w:cs="Times New Roman"/>
          <w:sz w:val="18"/>
          <w:szCs w:val="18"/>
          <w:vertAlign w:val="superscript"/>
          <w:lang w:val="hy-AM"/>
        </w:rPr>
        <w:t xml:space="preserve">                           </w:t>
      </w:r>
      <w:r xmlns:w="http://schemas.openxmlformats.org/wordprocessingml/2006/main" w:rsidR="00532D6C" w:rsidRPr="00E84C88">
        <w:rPr>
          <w:rFonts w:ascii="Arial" w:eastAsia="Times New Roman" w:hAnsi="Arial" w:cs="Arial"/>
          <w:sz w:val="18"/>
          <w:szCs w:val="18"/>
          <w:vertAlign w:val="superscript"/>
          <w:lang w:val="hy-AM"/>
        </w:rPr>
        <w:t xml:space="preserve">company</w:t>
      </w:r>
      <w:r xmlns:w="http://schemas.openxmlformats.org/wordprocessingml/2006/main" w:rsidR="00532D6C" w:rsidRPr="00E84C88">
        <w:rPr>
          <w:rFonts w:ascii="GHEA Grapalat" w:eastAsia="Times New Roman" w:hAnsi="GHEA Grapalat" w:cs="Times New Roman"/>
          <w:sz w:val="18"/>
          <w:szCs w:val="18"/>
          <w:vertAlign w:val="superscript"/>
          <w:lang w:val="hy-AM"/>
        </w:rPr>
        <w:t xml:space="preserve"> </w:t>
      </w:r>
      <w:r xmlns:w="http://schemas.openxmlformats.org/wordprocessingml/2006/main" w:rsidR="00532D6C" w:rsidRPr="00E84C88">
        <w:rPr>
          <w:rFonts w:ascii="Arial" w:eastAsia="Times New Roman" w:hAnsi="Arial" w:cs="Arial"/>
          <w:sz w:val="18"/>
          <w:szCs w:val="18"/>
          <w:vertAlign w:val="superscript"/>
          <w:lang w:val="hy-AM"/>
        </w:rPr>
        <w:t xml:space="preserve">name</w:t>
      </w:r>
    </w:p>
    <w:p w14:paraId="602B7361"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18"/>
          <w:szCs w:val="18"/>
          <w:u w:val="single"/>
          <w:vertAlign w:val="superscript"/>
          <w:lang w:val="hy-AM"/>
        </w:rPr>
      </w:pPr>
      <w:r xmlns:w="http://schemas.openxmlformats.org/wordprocessingml/2006/main" w:rsidRPr="00E84C88">
        <w:rPr>
          <w:rFonts w:ascii="GHEA Grapalat" w:eastAsia="Times New Roman" w:hAnsi="GHEA Grapalat" w:cs="Times New Roman"/>
          <w:sz w:val="18"/>
          <w:szCs w:val="18"/>
          <w:vertAlign w:val="superscript"/>
          <w:lang w:val="hy-AM"/>
        </w:rPr>
        <w:t xml:space="preserve"> </w:t>
      </w:r>
      <w:r xmlns:w="http://schemas.openxmlformats.org/wordprocessingml/2006/main" w:rsidRPr="00E84C88">
        <w:rPr>
          <w:rFonts w:ascii="GHEA Grapalat" w:eastAsia="Times New Roman" w:hAnsi="GHEA Grapalat" w:cs="Times New Roman"/>
          <w:sz w:val="18"/>
          <w:szCs w:val="18"/>
          <w:u w:val="single"/>
          <w:vertAlign w:val="superscript"/>
          <w:lang w:val="hy-AM"/>
        </w:rPr>
        <w:tab xmlns:w="http://schemas.openxmlformats.org/wordprocessingml/2006/main"/>
      </w:r>
      <w:r xmlns:w="http://schemas.openxmlformats.org/wordprocessingml/2006/main" w:rsidRPr="00E84C88">
        <w:rPr>
          <w:rFonts w:ascii="GHEA Grapalat" w:eastAsia="Times New Roman" w:hAnsi="GHEA Grapalat" w:cs="Times New Roman"/>
          <w:sz w:val="18"/>
          <w:szCs w:val="18"/>
          <w:u w:val="single"/>
          <w:vertAlign w:val="superscript"/>
          <w:lang w:val="hy-AM"/>
        </w:rPr>
        <w:tab xmlns:w="http://schemas.openxmlformats.org/wordprocessingml/2006/main"/>
      </w:r>
      <w:r xmlns:w="http://schemas.openxmlformats.org/wordprocessingml/2006/main" w:rsidRPr="00E84C88">
        <w:rPr>
          <w:rFonts w:ascii="GHEA Grapalat" w:eastAsia="Times New Roman" w:hAnsi="GHEA Grapalat" w:cs="Times New Roman"/>
          <w:sz w:val="18"/>
          <w:szCs w:val="18"/>
          <w:u w:val="single"/>
          <w:vertAlign w:val="superscript"/>
          <w:lang w:val="hy-AM"/>
        </w:rPr>
        <w:tab xmlns:w="http://schemas.openxmlformats.org/wordprocessingml/2006/main"/>
      </w:r>
      <w:r xmlns:w="http://schemas.openxmlformats.org/wordprocessingml/2006/main" w:rsidRPr="00E84C88">
        <w:rPr>
          <w:rFonts w:ascii="GHEA Grapalat" w:eastAsia="Times New Roman" w:hAnsi="GHEA Grapalat" w:cs="Times New Roman"/>
          <w:sz w:val="18"/>
          <w:szCs w:val="18"/>
          <w:u w:val="single"/>
          <w:vertAlign w:val="superscript"/>
          <w:lang w:val="hy-AM"/>
        </w:rPr>
        <w:tab xmlns:w="http://schemas.openxmlformats.org/wordprocessingml/2006/main"/>
      </w:r>
      <w:r xmlns:w="http://schemas.openxmlformats.org/wordprocessingml/2006/main" w:rsidRPr="00E84C88">
        <w:rPr>
          <w:rFonts w:ascii="GHEA Grapalat" w:eastAsia="Times New Roman" w:hAnsi="GHEA Grapalat" w:cs="Times New Roman"/>
          <w:sz w:val="18"/>
          <w:szCs w:val="18"/>
          <w:u w:val="single"/>
          <w:vertAlign w:val="superscript"/>
          <w:lang w:val="hy-AM"/>
        </w:rPr>
        <w:tab xmlns:w="http://schemas.openxmlformats.org/wordprocessingml/2006/main"/>
      </w:r>
    </w:p>
    <w:p w14:paraId="7DF63430" w14:textId="52BD87F3" w:rsidR="00532D6C" w:rsidRPr="00E84C88" w:rsidRDefault="00D96837" w:rsidP="00532D6C">
      <w:pPr xmlns:w="http://schemas.openxmlformats.org/wordprocessingml/2006/main">
        <w:spacing w:after="0" w:line="240" w:lineRule="auto"/>
        <w:jc w:val="both"/>
        <w:rPr>
          <w:rFonts w:ascii="GHEA Grapalat" w:eastAsia="Times New Roman" w:hAnsi="GHEA Grapalat" w:cs="Times New Roman"/>
          <w:sz w:val="18"/>
          <w:szCs w:val="18"/>
          <w:vertAlign w:val="superscript"/>
          <w:lang w:val="hy-AM"/>
        </w:rPr>
      </w:pPr>
      <w:r xmlns:w="http://schemas.openxmlformats.org/wordprocessingml/2006/main">
        <w:rPr>
          <w:rFonts w:ascii="GHEA Grapalat" w:eastAsia="Times New Roman" w:hAnsi="GHEA Grapalat" w:cs="Times New Roman"/>
          <w:sz w:val="18"/>
          <w:szCs w:val="18"/>
          <w:vertAlign w:val="superscript"/>
          <w:lang w:val="hy-AM"/>
        </w:rPr>
        <w:t xml:space="preserve">                          </w:t>
      </w:r>
      <w:r xmlns:w="http://schemas.openxmlformats.org/wordprocessingml/2006/main" w:rsidR="00532D6C" w:rsidRPr="00E84C88">
        <w:rPr>
          <w:rFonts w:ascii="Arial" w:eastAsia="Times New Roman" w:hAnsi="Arial" w:cs="Arial"/>
          <w:sz w:val="18"/>
          <w:szCs w:val="18"/>
          <w:vertAlign w:val="superscript"/>
          <w:lang w:val="hy-AM"/>
        </w:rPr>
        <w:t xml:space="preserve">company</w:t>
      </w:r>
      <w:r xmlns:w="http://schemas.openxmlformats.org/wordprocessingml/2006/main" w:rsidR="00532D6C" w:rsidRPr="00E84C88">
        <w:rPr>
          <w:rFonts w:ascii="GHEA Grapalat" w:eastAsia="Times New Roman" w:hAnsi="GHEA Grapalat" w:cs="Times New Roman"/>
          <w:sz w:val="18"/>
          <w:szCs w:val="18"/>
          <w:vertAlign w:val="superscript"/>
          <w:lang w:val="hy-AM"/>
        </w:rPr>
        <w:t xml:space="preserve"> </w:t>
      </w:r>
      <w:r xmlns:w="http://schemas.openxmlformats.org/wordprocessingml/2006/main" w:rsidR="00532D6C" w:rsidRPr="00E84C88">
        <w:rPr>
          <w:rFonts w:ascii="Arial" w:eastAsia="Times New Roman" w:hAnsi="Arial" w:cs="Arial"/>
          <w:sz w:val="18"/>
          <w:szCs w:val="18"/>
          <w:vertAlign w:val="superscript"/>
          <w:lang w:val="hy-AM"/>
        </w:rPr>
        <w:t xml:space="preserve">address</w:t>
      </w:r>
    </w:p>
    <w:p w14:paraId="693D217A" w14:textId="77777777" w:rsidR="00532D6C" w:rsidRPr="00E84C88" w:rsidRDefault="00532D6C" w:rsidP="00532D6C">
      <w:pPr>
        <w:spacing w:after="0" w:line="240" w:lineRule="auto"/>
        <w:jc w:val="both"/>
        <w:rPr>
          <w:rFonts w:ascii="GHEA Grapalat" w:eastAsia="Times New Roman" w:hAnsi="GHEA Grapalat" w:cs="Times New Roman"/>
          <w:sz w:val="18"/>
          <w:szCs w:val="18"/>
          <w:u w:val="single"/>
          <w:vertAlign w:val="superscript"/>
          <w:lang w:val="hy-AM"/>
        </w:rPr>
      </w:pPr>
      <w:r w:rsidRPr="00E84C88">
        <w:rPr>
          <w:rFonts w:ascii="GHEA Grapalat" w:eastAsia="Times New Roman" w:hAnsi="GHEA Grapalat" w:cs="Times New Roman"/>
          <w:sz w:val="18"/>
          <w:szCs w:val="18"/>
          <w:u w:val="single"/>
          <w:vertAlign w:val="superscript"/>
          <w:lang w:val="hy-AM"/>
        </w:rPr>
        <w:tab/>
      </w:r>
      <w:r w:rsidRPr="00E84C88">
        <w:rPr>
          <w:rFonts w:ascii="GHEA Grapalat" w:eastAsia="Times New Roman" w:hAnsi="GHEA Grapalat" w:cs="Times New Roman"/>
          <w:sz w:val="18"/>
          <w:szCs w:val="18"/>
          <w:u w:val="single"/>
          <w:vertAlign w:val="superscript"/>
          <w:lang w:val="hy-AM"/>
        </w:rPr>
        <w:tab/>
      </w:r>
      <w:r w:rsidRPr="00E84C88">
        <w:rPr>
          <w:rFonts w:ascii="GHEA Grapalat" w:eastAsia="Times New Roman" w:hAnsi="GHEA Grapalat" w:cs="Times New Roman"/>
          <w:sz w:val="18"/>
          <w:szCs w:val="18"/>
          <w:u w:val="single"/>
          <w:vertAlign w:val="superscript"/>
          <w:lang w:val="hy-AM"/>
        </w:rPr>
        <w:tab/>
      </w:r>
      <w:r w:rsidRPr="00E84C88">
        <w:rPr>
          <w:rFonts w:ascii="GHEA Grapalat" w:eastAsia="Times New Roman" w:hAnsi="GHEA Grapalat" w:cs="Times New Roman"/>
          <w:sz w:val="18"/>
          <w:szCs w:val="18"/>
          <w:u w:val="single"/>
          <w:vertAlign w:val="superscript"/>
          <w:lang w:val="hy-AM"/>
        </w:rPr>
        <w:tab/>
      </w:r>
      <w:r w:rsidRPr="00E84C88">
        <w:rPr>
          <w:rFonts w:ascii="GHEA Grapalat" w:eastAsia="Times New Roman" w:hAnsi="GHEA Grapalat" w:cs="Times New Roman"/>
          <w:sz w:val="18"/>
          <w:szCs w:val="18"/>
          <w:u w:val="single"/>
          <w:vertAlign w:val="superscript"/>
          <w:lang w:val="hy-AM"/>
        </w:rPr>
        <w:tab/>
      </w:r>
    </w:p>
    <w:p w14:paraId="693A31E4"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18"/>
          <w:szCs w:val="18"/>
          <w:vertAlign w:val="superscript"/>
          <w:lang w:val="hy-AM"/>
        </w:rPr>
      </w:pPr>
      <w:r xmlns:w="http://schemas.openxmlformats.org/wordprocessingml/2006/main" w:rsidRPr="00E84C88">
        <w:rPr>
          <w:rFonts w:ascii="GHEA Grapalat" w:eastAsia="Times New Roman" w:hAnsi="GHEA Grapalat" w:cs="Times New Roman"/>
          <w:sz w:val="18"/>
          <w:szCs w:val="18"/>
          <w:vertAlign w:val="superscript"/>
          <w:lang w:val="hy-AM"/>
        </w:rPr>
        <w:t xml:space="preserve">              </w:t>
      </w:r>
      <w:r xmlns:w="http://schemas.openxmlformats.org/wordprocessingml/2006/main" w:rsidRPr="00E84C88">
        <w:rPr>
          <w:rFonts w:ascii="Arial" w:eastAsia="Times New Roman" w:hAnsi="Arial" w:cs="Arial"/>
          <w:sz w:val="18"/>
          <w:szCs w:val="18"/>
          <w:vertAlign w:val="superscript"/>
          <w:lang w:val="hy-AM"/>
        </w:rPr>
        <w:t xml:space="preserve">to the company</w:t>
      </w:r>
      <w:r xmlns:w="http://schemas.openxmlformats.org/wordprocessingml/2006/main" w:rsidRPr="00E84C88">
        <w:rPr>
          <w:rFonts w:ascii="GHEA Grapalat" w:eastAsia="Times New Roman" w:hAnsi="GHEA Grapalat" w:cs="Times New Roman"/>
          <w:sz w:val="18"/>
          <w:szCs w:val="18"/>
          <w:vertAlign w:val="superscript"/>
          <w:lang w:val="hy-AM"/>
        </w:rPr>
        <w:t xml:space="preserve"> </w:t>
      </w:r>
      <w:r xmlns:w="http://schemas.openxmlformats.org/wordprocessingml/2006/main" w:rsidRPr="00E84C88">
        <w:rPr>
          <w:rFonts w:ascii="Arial" w:eastAsia="Times New Roman" w:hAnsi="Arial" w:cs="Arial"/>
          <w:sz w:val="18"/>
          <w:szCs w:val="18"/>
          <w:vertAlign w:val="superscript"/>
          <w:lang w:val="hy-AM"/>
        </w:rPr>
        <w:t xml:space="preserve">attendant</w:t>
      </w:r>
      <w:r xmlns:w="http://schemas.openxmlformats.org/wordprocessingml/2006/main" w:rsidRPr="00E84C88">
        <w:rPr>
          <w:rFonts w:ascii="GHEA Grapalat" w:eastAsia="Times New Roman" w:hAnsi="GHEA Grapalat" w:cs="Times New Roman"/>
          <w:sz w:val="18"/>
          <w:szCs w:val="18"/>
          <w:vertAlign w:val="superscript"/>
          <w:lang w:val="hy-AM"/>
        </w:rPr>
        <w:t xml:space="preserve"> </w:t>
      </w:r>
      <w:r xmlns:w="http://schemas.openxmlformats.org/wordprocessingml/2006/main" w:rsidRPr="00E84C88">
        <w:rPr>
          <w:rFonts w:ascii="Arial" w:eastAsia="Times New Roman" w:hAnsi="Arial" w:cs="Arial"/>
          <w:sz w:val="18"/>
          <w:szCs w:val="18"/>
          <w:vertAlign w:val="superscript"/>
          <w:lang w:val="hy-AM"/>
        </w:rPr>
        <w:t xml:space="preserve">bank</w:t>
      </w:r>
      <w:r xmlns:w="http://schemas.openxmlformats.org/wordprocessingml/2006/main" w:rsidRPr="00E84C88">
        <w:rPr>
          <w:rFonts w:ascii="GHEA Grapalat" w:eastAsia="Times New Roman" w:hAnsi="GHEA Grapalat" w:cs="Times New Roman"/>
          <w:sz w:val="18"/>
          <w:szCs w:val="18"/>
          <w:vertAlign w:val="superscript"/>
          <w:lang w:val="hy-AM"/>
        </w:rPr>
        <w:t xml:space="preserve"> </w:t>
      </w:r>
      <w:r xmlns:w="http://schemas.openxmlformats.org/wordprocessingml/2006/main" w:rsidRPr="00E84C88">
        <w:rPr>
          <w:rFonts w:ascii="Arial" w:eastAsia="Times New Roman" w:hAnsi="Arial" w:cs="Arial"/>
          <w:sz w:val="18"/>
          <w:szCs w:val="18"/>
          <w:vertAlign w:val="superscript"/>
          <w:lang w:val="hy-AM"/>
        </w:rPr>
        <w:t xml:space="preserve">name</w:t>
      </w:r>
    </w:p>
    <w:p w14:paraId="7898D93B" w14:textId="77777777" w:rsidR="00532D6C" w:rsidRPr="00E84C88" w:rsidRDefault="00532D6C" w:rsidP="00532D6C">
      <w:pPr>
        <w:spacing w:after="0" w:line="240" w:lineRule="auto"/>
        <w:jc w:val="both"/>
        <w:rPr>
          <w:rFonts w:ascii="GHEA Grapalat" w:eastAsia="Times New Roman" w:hAnsi="GHEA Grapalat" w:cs="Times New Roman"/>
          <w:sz w:val="18"/>
          <w:szCs w:val="18"/>
          <w:u w:val="single"/>
          <w:vertAlign w:val="superscript"/>
          <w:lang w:val="hy-AM"/>
        </w:rPr>
      </w:pPr>
      <w:r w:rsidRPr="00E84C88">
        <w:rPr>
          <w:rFonts w:ascii="GHEA Grapalat" w:eastAsia="Times New Roman" w:hAnsi="GHEA Grapalat" w:cs="Times New Roman"/>
          <w:sz w:val="18"/>
          <w:szCs w:val="18"/>
          <w:u w:val="single"/>
          <w:vertAlign w:val="superscript"/>
          <w:lang w:val="hy-AM"/>
        </w:rPr>
        <w:tab/>
      </w:r>
      <w:r w:rsidRPr="00E84C88">
        <w:rPr>
          <w:rFonts w:ascii="GHEA Grapalat" w:eastAsia="Times New Roman" w:hAnsi="GHEA Grapalat" w:cs="Times New Roman"/>
          <w:sz w:val="18"/>
          <w:szCs w:val="18"/>
          <w:u w:val="single"/>
          <w:vertAlign w:val="superscript"/>
          <w:lang w:val="hy-AM"/>
        </w:rPr>
        <w:tab/>
      </w:r>
      <w:r w:rsidRPr="00E84C88">
        <w:rPr>
          <w:rFonts w:ascii="GHEA Grapalat" w:eastAsia="Times New Roman" w:hAnsi="GHEA Grapalat" w:cs="Times New Roman"/>
          <w:sz w:val="18"/>
          <w:szCs w:val="18"/>
          <w:u w:val="single"/>
          <w:vertAlign w:val="superscript"/>
          <w:lang w:val="hy-AM"/>
        </w:rPr>
        <w:tab/>
      </w:r>
      <w:r w:rsidRPr="00E84C88">
        <w:rPr>
          <w:rFonts w:ascii="GHEA Grapalat" w:eastAsia="Times New Roman" w:hAnsi="GHEA Grapalat" w:cs="Times New Roman"/>
          <w:sz w:val="18"/>
          <w:szCs w:val="18"/>
          <w:u w:val="single"/>
          <w:vertAlign w:val="superscript"/>
          <w:lang w:val="hy-AM"/>
        </w:rPr>
        <w:tab/>
      </w:r>
      <w:r w:rsidRPr="00E84C88">
        <w:rPr>
          <w:rFonts w:ascii="GHEA Grapalat" w:eastAsia="Times New Roman" w:hAnsi="GHEA Grapalat" w:cs="Times New Roman"/>
          <w:sz w:val="18"/>
          <w:szCs w:val="18"/>
          <w:u w:val="single"/>
          <w:vertAlign w:val="superscript"/>
          <w:lang w:val="hy-AM"/>
        </w:rPr>
        <w:tab/>
      </w:r>
    </w:p>
    <w:p w14:paraId="1AD2B1BC" w14:textId="77777777" w:rsidR="00532D6C" w:rsidRPr="00E84C88" w:rsidRDefault="00532D6C" w:rsidP="00532D6C">
      <w:pPr>
        <w:spacing w:after="0" w:line="240" w:lineRule="auto"/>
        <w:jc w:val="both"/>
        <w:rPr>
          <w:rFonts w:ascii="GHEA Grapalat" w:eastAsia="Times New Roman" w:hAnsi="GHEA Grapalat" w:cs="Times New Roman"/>
          <w:sz w:val="18"/>
          <w:szCs w:val="18"/>
          <w:u w:val="single"/>
          <w:vertAlign w:val="superscript"/>
          <w:lang w:val="hy-AM"/>
        </w:rPr>
      </w:pPr>
    </w:p>
    <w:p w14:paraId="1FF9322B"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K. </w:t>
      </w:r>
      <w:r xmlns:w="http://schemas.openxmlformats.org/wordprocessingml/2006/main" w:rsidRPr="00E84C88">
        <w:rPr>
          <w:rFonts w:ascii="Arial" w:eastAsia="Times New Roman" w:hAnsi="Arial" w:cs="Arial"/>
          <w:sz w:val="20"/>
          <w:szCs w:val="20"/>
          <w:lang w:val="hy-AM"/>
        </w:rPr>
        <w:t xml:space="preserve">T.</w:t>
      </w:r>
      <w:r xmlns:w="http://schemas.openxmlformats.org/wordprocessingml/2006/main" w:rsidRPr="00E84C88">
        <w:rPr>
          <w:rFonts w:ascii="GHEA Grapalat" w:eastAsia="Times New Roman" w:hAnsi="GHEA Grapalat" w:cs="Times New Roman"/>
          <w:sz w:val="20"/>
          <w:szCs w:val="20"/>
          <w:lang w:val="hy-AM"/>
        </w:rPr>
        <w:t xml:space="preserve">​</w:t>
      </w:r>
    </w:p>
    <w:p w14:paraId="3606704A" w14:textId="77777777" w:rsidR="00532D6C" w:rsidRPr="00E84C88" w:rsidRDefault="00532D6C" w:rsidP="00532D6C">
      <w:pPr>
        <w:spacing w:after="0" w:line="240" w:lineRule="auto"/>
        <w:jc w:val="both"/>
        <w:rPr>
          <w:rFonts w:ascii="GHEA Grapalat" w:eastAsia="Times New Roman" w:hAnsi="GHEA Grapalat" w:cs="Times New Roman"/>
          <w:sz w:val="20"/>
          <w:szCs w:val="20"/>
          <w:lang w:val="hy-AM"/>
        </w:rPr>
      </w:pPr>
    </w:p>
    <w:p w14:paraId="300EAA77"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Day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month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year</w:t>
      </w:r>
    </w:p>
    <w:p w14:paraId="3DAE5A11" w14:textId="77777777" w:rsidR="00532D6C" w:rsidRPr="00E84C88" w:rsidRDefault="00532D6C" w:rsidP="00532D6C">
      <w:pPr>
        <w:spacing w:after="0" w:line="240" w:lineRule="auto"/>
        <w:jc w:val="both"/>
        <w:rPr>
          <w:rFonts w:ascii="GHEA Grapalat" w:eastAsia="Times New Roman" w:hAnsi="GHEA Grapalat" w:cs="Times New Roman"/>
          <w:sz w:val="18"/>
          <w:szCs w:val="18"/>
          <w:vertAlign w:val="superscript"/>
          <w:lang w:val="hy-AM"/>
        </w:rPr>
      </w:pPr>
    </w:p>
    <w:p w14:paraId="64C218E9" w14:textId="77777777" w:rsidR="00532D6C" w:rsidRPr="00E84C88" w:rsidRDefault="00532D6C" w:rsidP="00532D6C">
      <w:pPr>
        <w:spacing w:after="0" w:line="240" w:lineRule="auto"/>
        <w:jc w:val="both"/>
        <w:rPr>
          <w:rFonts w:ascii="GHEA Grapalat" w:eastAsia="Times New Roman" w:hAnsi="GHEA Grapalat" w:cs="GHEA Grapalat"/>
          <w:sz w:val="18"/>
          <w:szCs w:val="18"/>
          <w:lang w:val="hy-AM"/>
        </w:rPr>
      </w:pPr>
    </w:p>
    <w:p w14:paraId="0542A194" w14:textId="77777777" w:rsidR="00532D6C" w:rsidRPr="00E84C88" w:rsidRDefault="00532D6C" w:rsidP="00532D6C">
      <w:pPr xmlns:w="http://schemas.openxmlformats.org/wordprocessingml/2006/main">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16"/>
          <w:szCs w:val="16"/>
          <w:lang w:val="hy-AM"/>
        </w:rPr>
      </w:pPr>
      <w:r xmlns:w="http://schemas.openxmlformats.org/wordprocessingml/2006/main" w:rsidRPr="00E84C88">
        <w:rPr>
          <w:rFonts w:ascii="GHEA Grapalat" w:eastAsia="Times New Roman" w:hAnsi="GHEA Grapalat" w:cs="Sylfae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being filled</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is</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commission</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secretary</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by: </w:t>
      </w:r>
      <w:r xmlns:w="http://schemas.openxmlformats.org/wordprocessingml/2006/main" w:rsidRPr="00E84C88">
        <w:rPr>
          <w:rFonts w:ascii="GHEA Grapalat" w:eastAsia="Times New Roman" w:hAnsi="GHEA Grapalat" w:cs="Times New Roman"/>
          <w:sz w:val="16"/>
          <w:szCs w:val="16"/>
          <w:lang w:val="hy-AM"/>
        </w:rPr>
        <w:t xml:space="preserve">up </w:t>
      </w:r>
      <w:r xmlns:w="http://schemas.openxmlformats.org/wordprocessingml/2006/main" w:rsidRPr="00E84C88">
        <w:rPr>
          <w:rFonts w:ascii="Arial" w:eastAsia="Times New Roman" w:hAnsi="Arial" w:cs="Arial"/>
          <w:sz w:val="16"/>
          <w:szCs w:val="16"/>
          <w:lang w:val="hy-AM"/>
        </w:rPr>
        <w:t xml:space="preserve">to</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the invitation</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newsletter</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publishing </w:t>
      </w:r>
      <w:r xmlns:w="http://schemas.openxmlformats.org/wordprocessingml/2006/main" w:rsidRPr="00E84C88">
        <w:rPr>
          <w:rFonts w:ascii="GHEA Grapalat" w:eastAsia="Times New Roman" w:hAnsi="GHEA Grapalat" w:cs="Times New Roman"/>
          <w:sz w:val="16"/>
          <w:szCs w:val="16"/>
          <w:lang w:val="hy-AM"/>
        </w:rPr>
        <w:t xml:space="preserve">.</w:t>
      </w:r>
    </w:p>
    <w:p w14:paraId="683D52B3" w14:textId="77777777" w:rsidR="00532D6C" w:rsidRPr="00E84C88" w:rsidRDefault="00532D6C" w:rsidP="00532D6C">
      <w:pPr>
        <w:spacing w:after="0" w:line="240" w:lineRule="auto"/>
        <w:ind w:firstLine="567"/>
        <w:jc w:val="right"/>
        <w:rPr>
          <w:rFonts w:ascii="GHEA Grapalat" w:eastAsia="Times New Roman" w:hAnsi="GHEA Grapalat" w:cs="Times New Roman"/>
          <w:b/>
          <w:sz w:val="20"/>
          <w:szCs w:val="20"/>
          <w:lang w:val="hy-AM"/>
        </w:rPr>
      </w:pPr>
      <w:r w:rsidRPr="00E84C88">
        <w:rPr>
          <w:rFonts w:ascii="GHEA Grapalat" w:eastAsia="Times New Roman" w:hAnsi="GHEA Grapalat" w:cs="Times New Roman"/>
          <w:b/>
          <w:sz w:val="20"/>
          <w:szCs w:val="20"/>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32D6C" w:rsidRPr="00E84C88" w14:paraId="6A324395" w14:textId="77777777" w:rsidTr="00532D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9A961D" w14:textId="2DAC67ED" w:rsidR="00532D6C" w:rsidRPr="00E84C88" w:rsidRDefault="00532D6C" w:rsidP="00532D6C">
            <w:pPr xmlns:w="http://schemas.openxmlformats.org/wordprocessingml/2006/main">
              <w:spacing w:after="0" w:line="240" w:lineRule="auto"/>
              <w:rPr>
                <w:rFonts w:ascii="GHEA Grapalat" w:eastAsia="Times New Roman" w:hAnsi="GHEA Grapalat" w:cs="Sylfaen"/>
                <w:b/>
                <w:bCs/>
                <w:sz w:val="20"/>
                <w:szCs w:val="20"/>
                <w:lang w:val="hy-AM"/>
              </w:rPr>
            </w:pPr>
            <w:r xmlns:w="http://schemas.openxmlformats.org/wordprocessingml/2006/main" w:rsidRPr="00E84C88">
              <w:rPr>
                <w:rFonts w:ascii="GHEA Grapalat" w:eastAsia="Times New Roman" w:hAnsi="GHEA Grapalat" w:cs="Sylfaen"/>
                <w:sz w:val="20"/>
                <w:szCs w:val="20"/>
                <w:lang w:val="en-US"/>
              </w:rPr>
              <w:lastRenderedPageBreak xmlns:w="http://schemas.openxmlformats.org/wordprocessingml/2006/main"/>
            </w:r>
            <w:r xmlns:w="http://schemas.openxmlformats.org/wordprocessingml/2006/main" w:rsidRPr="00E84C88">
              <w:rPr>
                <w:rFonts w:ascii="GHEA Grapalat" w:eastAsia="Times New Roman" w:hAnsi="GHEA Grapalat" w:cs="Sylfaen"/>
                <w:sz w:val="20"/>
                <w:szCs w:val="20"/>
                <w:lang w:val="en-US"/>
              </w:rPr>
              <w:t xml:space="preserve">1.</w:t>
            </w:r>
            <w:r xmlns:w="http://schemas.openxmlformats.org/wordprocessingml/2006/main" w:rsidR="00D96837">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b/>
                <w:bCs/>
                <w:sz w:val="20"/>
                <w:szCs w:val="20"/>
                <w:lang w:val="en-US"/>
              </w:rPr>
              <w:t xml:space="preserve">PAYMENT</w:t>
            </w:r>
            <w:r xmlns:w="http://schemas.openxmlformats.org/wordprocessingml/2006/main" w:rsidRPr="00E84C88">
              <w:rPr>
                <w:rFonts w:ascii="GHEA Grapalat" w:eastAsia="Times New Roman" w:hAnsi="GHEA Grapalat" w:cs="Arial"/>
                <w:b/>
                <w:bCs/>
                <w:sz w:val="20"/>
                <w:szCs w:val="20"/>
                <w:lang w:val="en-US"/>
              </w:rPr>
              <w:t xml:space="preserve"> </w:t>
            </w:r>
            <w:r xmlns:w="http://schemas.openxmlformats.org/wordprocessingml/2006/main" w:rsidRPr="00E84C88">
              <w:rPr>
                <w:rFonts w:ascii="Arial" w:eastAsia="Times New Roman" w:hAnsi="Arial" w:cs="Arial"/>
                <w:b/>
                <w:bCs/>
                <w:sz w:val="20"/>
                <w:szCs w:val="20"/>
                <w:lang w:val="en-US"/>
              </w:rPr>
              <w:t xml:space="preserve">REQUEST </w:t>
            </w:r>
            <w:r xmlns:w="http://schemas.openxmlformats.org/wordprocessingml/2006/main" w:rsidRPr="00E84C88">
              <w:rPr>
                <w:rFonts w:ascii="GHEA Grapalat" w:eastAsia="Times New Roman" w:hAnsi="GHEA Grapalat" w:cs="Sylfaen"/>
                <w:b/>
                <w:bCs/>
                <w:sz w:val="20"/>
                <w:szCs w:val="20"/>
                <w:lang w:val="en-US"/>
              </w:rPr>
              <w:t xml:space="preserve">*</w:t>
            </w:r>
          </w:p>
          <w:p w14:paraId="2C7D9E65" w14:textId="77777777" w:rsidR="00532D6C" w:rsidRPr="00E84C88" w:rsidRDefault="00532D6C" w:rsidP="00532D6C">
            <w:pPr>
              <w:spacing w:after="0" w:line="240" w:lineRule="auto"/>
              <w:jc w:val="center"/>
              <w:rPr>
                <w:rFonts w:ascii="GHEA Grapalat" w:eastAsia="Times New Roman" w:hAnsi="GHEA Grapalat" w:cs="Arial"/>
                <w:bCs/>
                <w:sz w:val="20"/>
                <w:szCs w:val="20"/>
                <w:lang w:val="en-US"/>
              </w:rPr>
            </w:pPr>
          </w:p>
        </w:tc>
      </w:tr>
      <w:tr w:rsidR="00532D6C" w:rsidRPr="00E84C88" w14:paraId="2E017CD0" w14:textId="77777777" w:rsidTr="00532D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57A27E"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hy-AM"/>
              </w:rPr>
            </w:pPr>
            <w:r xmlns:w="http://schemas.openxmlformats.org/wordprocessingml/2006/main" w:rsidRPr="00E84C88">
              <w:rPr>
                <w:rFonts w:ascii="GHEA Grapalat" w:eastAsia="Times New Roman" w:hAnsi="GHEA Grapalat" w:cs="Sylfaen"/>
                <w:sz w:val="20"/>
                <w:szCs w:val="20"/>
                <w:lang w:val="hy-AM"/>
              </w:rPr>
              <w:t xml:space="preserve">2 </w:t>
            </w:r>
            <w:r xmlns:w="http://schemas.openxmlformats.org/wordprocessingml/2006/main" w:rsidRPr="00E84C88">
              <w:rPr>
                <w:rFonts w:ascii="GHEA Grapalat" w:eastAsia="Times New Roman" w:hAnsi="GHEA Grapalat" w:cs="Sylfaen"/>
                <w:sz w:val="20"/>
                <w:szCs w:val="20"/>
                <w:lang w:val="en-US"/>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Number</w:t>
            </w:r>
            <w:r xmlns:w="http://schemas.openxmlformats.org/wordprocessingml/2006/main" w:rsidRPr="00E84C88">
              <w:rPr>
                <w:rFonts w:ascii="GHEA Grapalat" w:eastAsia="Times New Roman" w:hAnsi="GHEA Grapalat" w:cs="Sylfaen"/>
                <w:sz w:val="20"/>
                <w:szCs w:val="20"/>
                <w:lang w:val="hy-AM"/>
              </w:rPr>
              <w:t xml:space="preserve"> </w:t>
            </w:r>
          </w:p>
        </w:tc>
      </w:tr>
      <w:tr w:rsidR="00532D6C" w:rsidRPr="00E84C88" w14:paraId="3CA00456" w14:textId="77777777" w:rsidTr="00532D6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1E0484" w14:textId="6D6CE1C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E84C88">
              <w:rPr>
                <w:rFonts w:ascii="GHEA Grapalat" w:eastAsia="Times New Roman" w:hAnsi="GHEA Grapalat" w:cs="Sylfaen"/>
                <w:sz w:val="20"/>
                <w:szCs w:val="20"/>
                <w:lang w:val="hy-AM"/>
              </w:rPr>
              <w:t xml:space="preserve">3. </w:t>
            </w:r>
            <w:r xmlns:w="http://schemas.openxmlformats.org/wordprocessingml/2006/main" w:rsidRPr="00E84C88">
              <w:rPr>
                <w:rFonts w:ascii="Arial" w:eastAsia="Times New Roman" w:hAnsi="Arial" w:cs="Arial"/>
                <w:sz w:val="20"/>
                <w:szCs w:val="20"/>
                <w:lang w:val="en-US"/>
              </w:rPr>
              <w:t xml:space="preserve">Presentation</w:t>
            </w:r>
            <w:r xmlns:w="http://schemas.openxmlformats.org/wordprocessingml/2006/main" w:rsidRPr="00E84C88">
              <w:rPr>
                <w:rFonts w:ascii="GHEA Grapalat" w:eastAsia="Times New Roman" w:hAnsi="GHEA Grapalat" w:cs="Sylfaen"/>
                <w:sz w:val="20"/>
                <w:szCs w:val="20"/>
                <w:lang w:val="en-US"/>
              </w:rPr>
              <w:t xml:space="preserve">​</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Date </w:t>
            </w:r>
            <w:r xmlns:w="http://schemas.openxmlformats.org/wordprocessingml/2006/main" w:rsidRPr="00E84C88">
              <w:rPr>
                <w:rFonts w:ascii="GHEA Grapalat" w:eastAsia="Times New Roman" w:hAnsi="GHEA Grapalat" w:cs="Sylfaen"/>
                <w:color w:val="000000"/>
                <w:sz w:val="20"/>
                <w:szCs w:val="20"/>
                <w:lang w:val="en-US"/>
              </w:rPr>
              <w:t xml:space="preserve">: </w:t>
            </w:r>
            <w:r xmlns:w="http://schemas.openxmlformats.org/wordprocessingml/2006/main" w:rsidRPr="00E84C88">
              <w:rPr>
                <w:rFonts w:ascii="GHEA Grapalat" w:eastAsia="Times New Roman" w:hAnsi="GHEA Grapalat" w:cs="Arial"/>
                <w:sz w:val="20"/>
                <w:szCs w:val="20"/>
                <w:lang w:val="en-US"/>
              </w:rPr>
              <w:t xml:space="preserve">___ </w:t>
            </w:r>
            <w:r xmlns:w="http://schemas.openxmlformats.org/wordprocessingml/2006/main" w:rsidRPr="00E84C88">
              <w:rPr>
                <w:rFonts w:ascii="GHEA Grapalat" w:eastAsia="Times New Roman" w:hAnsi="GHEA Grapalat" w:cs="Sylfaen"/>
                <w:color w:val="000000"/>
                <w:sz w:val="20"/>
                <w:szCs w:val="20"/>
                <w:lang w:val="en-US"/>
              </w:rPr>
              <w:t xml:space="preserve">___ </w:t>
            </w:r>
            <w:r xmlns:w="http://schemas.openxmlformats.org/wordprocessingml/2006/main" w:rsidRPr="00E84C88">
              <w:rPr>
                <w:rFonts w:ascii="GHEA Grapalat" w:eastAsia="Times New Roman" w:hAnsi="GHEA Grapalat" w:cs="Tahoma"/>
                <w:color w:val="000000"/>
                <w:sz w:val="20"/>
                <w:szCs w:val="20"/>
                <w:lang w:val="en-US"/>
              </w:rPr>
              <w:t xml:space="preserve">20___ </w:t>
            </w:r>
            <w:r xmlns:w="http://schemas.openxmlformats.org/wordprocessingml/2006/main" w:rsidRPr="00E84C88">
              <w:rPr>
                <w:rFonts w:ascii="Arial" w:eastAsia="Times New Roman" w:hAnsi="Arial" w:cs="Arial"/>
                <w:color w:val="000000"/>
                <w:sz w:val="20"/>
                <w:szCs w:val="20"/>
                <w:lang w:val="en-US"/>
              </w:rPr>
              <w:t xml:space="preserve">.</w:t>
            </w:r>
            <w:r xmlns:w="http://schemas.openxmlformats.org/wordprocessingml/2006/main" w:rsidRPr="00E84C88">
              <w:rPr>
                <w:rFonts w:ascii="GHEA Grapalat" w:eastAsia="Times New Roman" w:hAnsi="GHEA Grapalat" w:cs="Tahoma"/>
                <w:color w:val="000000"/>
                <w:sz w:val="20"/>
                <w:szCs w:val="20"/>
                <w:lang w:val="en-US"/>
              </w:rPr>
              <w:t xml:space="preserve">​</w:t>
            </w:r>
          </w:p>
        </w:tc>
      </w:tr>
      <w:tr w:rsidR="00532D6C" w:rsidRPr="00E84C88" w14:paraId="7AFB27BC" w14:textId="77777777" w:rsidTr="00532D6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D31C8D"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rPr>
            </w:pPr>
            <w:r xmlns:w="http://schemas.openxmlformats.org/wordprocessingml/2006/main" w:rsidRPr="00E84C88">
              <w:rPr>
                <w:rFonts w:ascii="GHEA Grapalat" w:eastAsia="Times New Roman" w:hAnsi="GHEA Grapalat" w:cs="Sylfaen"/>
                <w:sz w:val="20"/>
                <w:szCs w:val="20"/>
                <w:lang w:val="hy-AM"/>
              </w:rPr>
              <w:t xml:space="preserve">4. </w:t>
            </w: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Sylfaen"/>
                <w:sz w:val="20"/>
                <w:szCs w:val="20"/>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name </w:t>
            </w:r>
            <w:r xmlns:w="http://schemas.openxmlformats.org/wordprocessingml/2006/main" w:rsidRPr="00E84C88">
              <w:rPr>
                <w:rFonts w:ascii="GHEA Grapalat" w:eastAsia="Times New Roman" w:hAnsi="GHEA Grapalat" w:cs="Sylfaen"/>
                <w:sz w:val="20"/>
                <w:szCs w:val="20"/>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name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last name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Company)</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GHEA Grapalat" w:eastAsia="Times New Roman" w:hAnsi="GHEA Grapalat" w:cs="Arial"/>
                <w:sz w:val="20"/>
                <w:szCs w:val="20"/>
              </w:rPr>
              <w:t xml:space="preserve">`</w:t>
            </w:r>
          </w:p>
        </w:tc>
      </w:tr>
      <w:tr w:rsidR="00532D6C" w:rsidRPr="00E84C88" w14:paraId="2646C187" w14:textId="77777777" w:rsidTr="00532D6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304153"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rPr>
            </w:pPr>
            <w:r xmlns:w="http://schemas.openxmlformats.org/wordprocessingml/2006/main" w:rsidRPr="00E84C88">
              <w:rPr>
                <w:rFonts w:ascii="GHEA Grapalat" w:eastAsia="Times New Roman" w:hAnsi="GHEA Grapalat" w:cs="Sylfaen"/>
                <w:sz w:val="20"/>
                <w:szCs w:val="20"/>
                <w:lang w:val="hy-AM"/>
              </w:rPr>
              <w:t xml:space="preserve">5. </w:t>
            </w:r>
            <w:r xmlns:w="http://schemas.openxmlformats.org/wordprocessingml/2006/main" w:rsidRPr="00E84C88">
              <w:rPr>
                <w:rFonts w:ascii="Arial" w:eastAsia="Times New Roman" w:hAnsi="Arial" w:cs="Arial"/>
                <w:sz w:val="20"/>
                <w:szCs w:val="20"/>
                <w:lang w:val="en-US"/>
              </w:rPr>
              <w:t xml:space="preserve">Payer </w:t>
            </w:r>
            <w:r xmlns:w="http://schemas.openxmlformats.org/wordprocessingml/2006/main" w:rsidRPr="00E84C88">
              <w:rPr>
                <w:rFonts w:ascii="GHEA Grapalat" w:eastAsia="Times New Roman" w:hAnsi="GHEA Grapalat" w:cs="Sylfaen"/>
                <w:sz w:val="20"/>
                <w:szCs w:val="20"/>
              </w:rPr>
              <w:t xml:space="preserve">'s </w:t>
            </w:r>
            <w:r xmlns:w="http://schemas.openxmlformats.org/wordprocessingml/2006/main" w:rsidRPr="00E84C88">
              <w:rPr>
                <w:rFonts w:ascii="Arial" w:eastAsia="Times New Roman" w:hAnsi="Arial" w:cs="Arial"/>
                <w:sz w:val="20"/>
                <w:szCs w:val="20"/>
                <w:lang w:val="hy-AM"/>
              </w:rPr>
              <w:t xml:space="preserve">name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attendant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Financial</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organization</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Sylfaen"/>
                <w:sz w:val="20"/>
                <w:szCs w:val="20"/>
              </w:rPr>
              <w:t xml:space="preserve">(</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bank </w:t>
            </w:r>
            <w:r xmlns:w="http://schemas.openxmlformats.org/wordprocessingml/2006/main" w:rsidRPr="00E84C88">
              <w:rPr>
                <w:rFonts w:ascii="GHEA Grapalat" w:eastAsia="Times New Roman" w:hAnsi="GHEA Grapalat" w:cs="Sylfaen"/>
                <w:sz w:val="20"/>
                <w:szCs w:val="20"/>
              </w:rPr>
              <w:t xml:space="preserve">)</w:t>
            </w:r>
            <w:r xmlns:w="http://schemas.openxmlformats.org/wordprocessingml/2006/main" w:rsidRPr="00E84C88">
              <w:rPr>
                <w:rFonts w:ascii="GHEA Grapalat" w:eastAsia="Times New Roman" w:hAnsi="GHEA Grapalat" w:cs="Arial"/>
                <w:sz w:val="20"/>
                <w:szCs w:val="20"/>
              </w:rPr>
              <w:t xml:space="preserve">​</w:t>
            </w:r>
          </w:p>
        </w:tc>
      </w:tr>
      <w:tr w:rsidR="00532D6C" w:rsidRPr="00E84C88" w14:paraId="28049EF9" w14:textId="77777777" w:rsidTr="00532D6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7B309D"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lang w:val="en-US"/>
              </w:rPr>
            </w:pPr>
            <w:r xmlns:w="http://schemas.openxmlformats.org/wordprocessingml/2006/main" w:rsidRPr="00E84C88">
              <w:rPr>
                <w:rFonts w:ascii="GHEA Grapalat" w:eastAsia="Times New Roman" w:hAnsi="GHEA Grapalat" w:cs="Sylfaen"/>
                <w:sz w:val="20"/>
                <w:szCs w:val="20"/>
                <w:lang w:val="hy-AM"/>
              </w:rPr>
              <w:t xml:space="preserve">6.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Sylfaen"/>
                <w:sz w:val="20"/>
                <w:szCs w:val="20"/>
                <w:lang w:val="en-US"/>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account</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number </w:t>
            </w:r>
            <w:r xmlns:w="http://schemas.openxmlformats.org/wordprocessingml/2006/main" w:rsidRPr="00E84C88">
              <w:rPr>
                <w:rFonts w:ascii="GHEA Grapalat" w:eastAsia="Times New Roman" w:hAnsi="GHEA Grapalat" w:cs="Arial"/>
                <w:sz w:val="20"/>
                <w:szCs w:val="20"/>
                <w:lang w:val="en-US"/>
              </w:rPr>
              <w:t xml:space="preserve">:</w:t>
            </w:r>
          </w:p>
        </w:tc>
      </w:tr>
      <w:tr w:rsidR="00532D6C" w:rsidRPr="00E84C88" w14:paraId="23C27192" w14:textId="77777777" w:rsidTr="00532D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53892D"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lang w:val="en-US"/>
              </w:rPr>
            </w:pPr>
            <w:r xmlns:w="http://schemas.openxmlformats.org/wordprocessingml/2006/main" w:rsidRPr="00E84C88">
              <w:rPr>
                <w:rFonts w:ascii="GHEA Grapalat" w:eastAsia="Times New Roman" w:hAnsi="GHEA Grapalat" w:cs="Sylfaen"/>
                <w:sz w:val="20"/>
                <w:szCs w:val="20"/>
                <w:lang w:val="hy-AM"/>
              </w:rPr>
              <w:t xml:space="preserve">7.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Sylfaen"/>
                <w:sz w:val="20"/>
                <w:szCs w:val="20"/>
                <w:lang w:val="en-US"/>
              </w:rPr>
              <w:t xml:space="preserve">​</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VAT number </w:t>
            </w:r>
            <w:r xmlns:w="http://schemas.openxmlformats.org/wordprocessingml/2006/main" w:rsidRPr="00E84C88">
              <w:rPr>
                <w:rFonts w:ascii="GHEA Grapalat" w:eastAsia="Times New Roman" w:hAnsi="GHEA Grapalat" w:cs="Arial"/>
                <w:sz w:val="20"/>
                <w:szCs w:val="20"/>
                <w:lang w:val="en-US"/>
              </w:rPr>
              <w:t xml:space="preserve">:</w:t>
            </w:r>
          </w:p>
        </w:tc>
      </w:tr>
      <w:tr w:rsidR="00532D6C" w:rsidRPr="00E84C88" w14:paraId="09DCA9D3" w14:textId="77777777" w:rsidTr="00532D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8BA8EE"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lang w:val="en-US"/>
              </w:rPr>
            </w:pPr>
            <w:r xmlns:w="http://schemas.openxmlformats.org/wordprocessingml/2006/main" w:rsidRPr="00E84C88">
              <w:rPr>
                <w:rFonts w:ascii="GHEA Grapalat" w:eastAsia="Times New Roman" w:hAnsi="GHEA Grapalat" w:cs="Sylfaen"/>
                <w:sz w:val="20"/>
                <w:szCs w:val="20"/>
                <w:lang w:val="hy-AM"/>
              </w:rPr>
              <w:t xml:space="preserve">8.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Sylfaen"/>
                <w:sz w:val="20"/>
                <w:szCs w:val="20"/>
                <w:lang w:val="en-US"/>
              </w:rPr>
              <w:t xml:space="preserve">​</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PSC </w:t>
            </w:r>
            <w:r xmlns:w="http://schemas.openxmlformats.org/wordprocessingml/2006/main" w:rsidRPr="00E84C88">
              <w:rPr>
                <w:rFonts w:ascii="GHEA Grapalat" w:eastAsia="Times New Roman" w:hAnsi="GHEA Grapalat" w:cs="Arial"/>
                <w:sz w:val="20"/>
                <w:szCs w:val="20"/>
                <w:lang w:val="en-US"/>
              </w:rPr>
              <w:t xml:space="preserve">:</w:t>
            </w:r>
          </w:p>
        </w:tc>
      </w:tr>
      <w:tr w:rsidR="00532D6C" w:rsidRPr="00E84C88" w14:paraId="4E68671F" w14:textId="77777777" w:rsidTr="00532D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6BC4C3"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rPr>
            </w:pPr>
            <w:r xmlns:w="http://schemas.openxmlformats.org/wordprocessingml/2006/main" w:rsidRPr="00E84C88">
              <w:rPr>
                <w:rFonts w:ascii="GHEA Grapalat" w:eastAsia="Times New Roman" w:hAnsi="GHEA Grapalat" w:cs="Sylfaen"/>
                <w:sz w:val="20"/>
                <w:szCs w:val="20"/>
                <w:lang w:val="hy-AM"/>
              </w:rPr>
              <w:t xml:space="preserve">9.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Sylfaen"/>
                <w:sz w:val="20"/>
                <w:szCs w:val="20"/>
              </w:rPr>
              <w:t xml:space="preserve">​</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name </w:t>
            </w:r>
            <w:r xmlns:w="http://schemas.openxmlformats.org/wordprocessingml/2006/main" w:rsidRPr="00E84C88">
              <w:rPr>
                <w:rFonts w:ascii="GHEA Grapalat" w:eastAsia="Times New Roman" w:hAnsi="GHEA Grapalat" w:cs="Sylfaen"/>
                <w:sz w:val="20"/>
                <w:szCs w:val="20"/>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name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last name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Arial"/>
                <w:sz w:val="20"/>
                <w:szCs w:val="20"/>
              </w:rPr>
              <w:t xml:space="preserve">` &lt;&lt; </w:t>
            </w:r>
            <w:r xmlns:w="http://schemas.openxmlformats.org/wordprocessingml/2006/main" w:rsidRPr="00E84C88">
              <w:rPr>
                <w:rFonts w:ascii="Arial" w:eastAsia="Times New Roman" w:hAnsi="Arial" w:cs="Arial"/>
                <w:sz w:val="20"/>
                <w:szCs w:val="20"/>
                <w:lang w:val="en-US"/>
              </w:rPr>
              <w:t xml:space="preserve">Tumanyan</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utility</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economy </w:t>
            </w:r>
            <w:r xmlns:w="http://schemas.openxmlformats.org/wordprocessingml/2006/main" w:rsidRPr="00E84C88">
              <w:rPr>
                <w:rFonts w:ascii="GHEA Grapalat" w:eastAsia="Times New Roman" w:hAnsi="GHEA Grapalat" w:cs="Arial"/>
                <w:sz w:val="20"/>
                <w:szCs w:val="20"/>
              </w:rPr>
              <w:t xml:space="preserve">&gt;&gt; </w:t>
            </w:r>
            <w:r xmlns:w="http://schemas.openxmlformats.org/wordprocessingml/2006/main" w:rsidRPr="00E84C88">
              <w:rPr>
                <w:rFonts w:ascii="Arial" w:eastAsia="Times New Roman" w:hAnsi="Arial" w:cs="Arial"/>
                <w:sz w:val="20"/>
                <w:szCs w:val="20"/>
                <w:lang w:val="en-US"/>
              </w:rPr>
              <w:t xml:space="preserve">NGO</w:t>
            </w:r>
          </w:p>
        </w:tc>
      </w:tr>
      <w:tr w:rsidR="00532D6C" w:rsidRPr="00E84C88" w14:paraId="08CD9C27" w14:textId="77777777" w:rsidTr="00532D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48FAE3"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Sylfaen"/>
                <w:sz w:val="20"/>
                <w:szCs w:val="20"/>
              </w:rPr>
              <w:t xml:space="preserve">10.</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PSC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hy-AM"/>
              </w:rPr>
              <w:t xml:space="preserve">not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being filled </w:t>
            </w:r>
            <w:r xmlns:w="http://schemas.openxmlformats.org/wordprocessingml/2006/main" w:rsidRPr="00E84C88">
              <w:rPr>
                <w:rFonts w:ascii="GHEA Grapalat" w:eastAsia="Times New Roman" w:hAnsi="GHEA Grapalat" w:cs="Sylfaen"/>
                <w:sz w:val="20"/>
                <w:szCs w:val="20"/>
              </w:rPr>
              <w:t xml:space="preserve">)</w:t>
            </w:r>
          </w:p>
        </w:tc>
      </w:tr>
      <w:tr w:rsidR="00532D6C" w:rsidRPr="00E84C88" w14:paraId="4AB24B87" w14:textId="77777777" w:rsidTr="00532D6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C34CC"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lang w:val="en-US"/>
              </w:rPr>
            </w:pPr>
            <w:r xmlns:w="http://schemas.openxmlformats.org/wordprocessingml/2006/main" w:rsidRPr="00E84C88">
              <w:rPr>
                <w:rFonts w:ascii="GHEA Grapalat" w:eastAsia="Times New Roman" w:hAnsi="GHEA Grapalat" w:cs="Sylfaen"/>
                <w:sz w:val="20"/>
                <w:szCs w:val="20"/>
                <w:lang w:val="hy-AM"/>
              </w:rPr>
              <w:t xml:space="preserve">11.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Sylfaen"/>
                <w:sz w:val="20"/>
                <w:szCs w:val="20"/>
                <w:lang w:val="en-US"/>
              </w:rPr>
              <w:t xml:space="preserve">​</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VAT number </w:t>
            </w:r>
            <w:r xmlns:w="http://schemas.openxmlformats.org/wordprocessingml/2006/main" w:rsidRPr="00E84C88">
              <w:rPr>
                <w:rFonts w:ascii="GHEA Grapalat" w:eastAsia="Times New Roman" w:hAnsi="GHEA Grapalat" w:cs="Arial"/>
                <w:sz w:val="20"/>
                <w:szCs w:val="20"/>
                <w:lang w:val="en-US"/>
              </w:rPr>
              <w:t xml:space="preserve">:</w:t>
            </w:r>
          </w:p>
        </w:tc>
      </w:tr>
      <w:tr w:rsidR="00532D6C" w:rsidRPr="00E84C88" w14:paraId="1BEE521F" w14:textId="77777777" w:rsidTr="00532D6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085695" w14:textId="77777777" w:rsidR="00532D6C" w:rsidRPr="00E84C88" w:rsidRDefault="00532D6C" w:rsidP="00454CDE">
            <w:pPr xmlns:w="http://schemas.openxmlformats.org/wordprocessingml/2006/main">
              <w:spacing w:after="0" w:line="240" w:lineRule="auto"/>
              <w:rPr>
                <w:rFonts w:ascii="GHEA Grapalat" w:eastAsia="Times New Roman" w:hAnsi="GHEA Grapalat" w:cs="Arial"/>
                <w:sz w:val="20"/>
                <w:szCs w:val="20"/>
              </w:rPr>
            </w:pPr>
            <w:proofErr xmlns:w="http://schemas.openxmlformats.org/wordprocessingml/2006/main" w:type="gramStart"/>
            <w:r xmlns:w="http://schemas.openxmlformats.org/wordprocessingml/2006/main" w:rsidRPr="00E84C88">
              <w:rPr>
                <w:rFonts w:ascii="GHEA Grapalat" w:eastAsia="Times New Roman" w:hAnsi="GHEA Grapalat" w:cs="Sylfaen"/>
                <w:sz w:val="20"/>
                <w:szCs w:val="20"/>
              </w:rPr>
              <w:t xml:space="preserve">1 </w:t>
            </w:r>
            <w:r xmlns:w="http://schemas.openxmlformats.org/wordprocessingml/2006/main" w:rsidRPr="00E84C88">
              <w:rPr>
                <w:rFonts w:ascii="GHEA Grapalat" w:eastAsia="Times New Roman" w:hAnsi="GHEA Grapalat" w:cs="Sylfaen"/>
                <w:sz w:val="20"/>
                <w:szCs w:val="20"/>
                <w:lang w:val="hy-AM"/>
              </w:rPr>
              <w:t xml:space="preserve">2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Beneficiary's </w:t>
            </w:r>
            <w:r xmlns:w="http://schemas.openxmlformats.org/wordprocessingml/2006/main" w:rsidRPr="00E84C88">
              <w:rPr>
                <w:rFonts w:ascii="Arial" w:eastAsia="Times New Roman" w:hAnsi="Arial" w:cs="Arial"/>
                <w:sz w:val="20"/>
                <w:szCs w:val="20"/>
                <w:lang w:val="hy-AM"/>
              </w:rPr>
              <w:t xml:space="preserve">name</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attendant</w:t>
            </w:r>
            <w:proofErr xmlns:w="http://schemas.openxmlformats.org/wordprocessingml/2006/main" w:type="gramEnd"/>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Financial</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organization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bank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GHEA Grapalat" w:eastAsia="Times New Roman" w:hAnsi="GHEA Grapalat" w:cs="Arial"/>
                <w:sz w:val="20"/>
                <w:szCs w:val="20"/>
              </w:rPr>
              <w:t xml:space="preserve">:</w:t>
            </w:r>
          </w:p>
        </w:tc>
      </w:tr>
      <w:tr w:rsidR="00532D6C" w:rsidRPr="00E84C88" w14:paraId="12E0B651" w14:textId="77777777" w:rsidTr="00532D6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12763"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rPr>
            </w:pPr>
            <w:r xmlns:w="http://schemas.openxmlformats.org/wordprocessingml/2006/main" w:rsidRPr="00E84C88">
              <w:rPr>
                <w:rFonts w:ascii="GHEA Grapalat" w:eastAsia="Times New Roman" w:hAnsi="GHEA Grapalat" w:cs="Sylfaen"/>
                <w:sz w:val="20"/>
                <w:szCs w:val="20"/>
              </w:rPr>
              <w:t xml:space="preserve">1 </w:t>
            </w:r>
            <w:r xmlns:w="http://schemas.openxmlformats.org/wordprocessingml/2006/main" w:rsidRPr="00E84C88">
              <w:rPr>
                <w:rFonts w:ascii="GHEA Grapalat" w:eastAsia="Times New Roman" w:hAnsi="GHEA Grapalat" w:cs="Sylfaen"/>
                <w:sz w:val="20"/>
                <w:szCs w:val="20"/>
                <w:lang w:val="hy-AM"/>
              </w:rPr>
              <w:t xml:space="preserve">3.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Sylfaen"/>
                <w:sz w:val="20"/>
                <w:szCs w:val="20"/>
              </w:rPr>
              <w:t xml:space="preserve">​</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account</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number </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number </w:t>
            </w:r>
            <w:r xmlns:w="http://schemas.openxmlformats.org/wordprocessingml/2006/main" w:rsidRPr="00E84C88">
              <w:rPr>
                <w:rFonts w:ascii="GHEA Grapalat" w:eastAsia="Times New Roman" w:hAnsi="GHEA Grapalat" w:cs="Arial"/>
                <w:sz w:val="20"/>
                <w:szCs w:val="20"/>
              </w:rPr>
              <w:t xml:space="preserve">N </w:t>
            </w:r>
            <w:r xmlns:w="http://schemas.openxmlformats.org/wordprocessingml/2006/main" w:rsidRPr="00E84C88">
              <w:rPr>
                <w:rFonts w:ascii="GHEA Grapalat" w:eastAsia="Times New Roman" w:hAnsi="GHEA Grapalat" w:cs="Arial"/>
                <w:sz w:val="20"/>
                <w:szCs w:val="20"/>
              </w:rPr>
              <w:t xml:space="preserve">)</w:t>
            </w:r>
            <w:r xmlns:w="http://schemas.openxmlformats.org/wordprocessingml/2006/main" w:rsidRPr="00E84C88">
              <w:rPr>
                <w:rFonts w:ascii="GHEA Grapalat" w:eastAsia="Times New Roman" w:hAnsi="GHEA Grapalat" w:cs="Arial"/>
                <w:sz w:val="20"/>
                <w:szCs w:val="20"/>
                <w:lang w:val="en-US"/>
              </w:rPr>
              <w:t xml:space="preserve">​</w:t>
            </w:r>
          </w:p>
        </w:tc>
      </w:tr>
      <w:tr w:rsidR="00532D6C" w:rsidRPr="00E84C88" w14:paraId="27A8FDDD" w14:textId="77777777" w:rsidTr="00532D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BF017D"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lang w:val="en-US"/>
              </w:rPr>
            </w:pPr>
            <w:r xmlns:w="http://schemas.openxmlformats.org/wordprocessingml/2006/main" w:rsidRPr="00E84C88">
              <w:rPr>
                <w:rFonts w:ascii="GHEA Grapalat" w:eastAsia="Times New Roman" w:hAnsi="GHEA Grapalat" w:cs="Sylfaen"/>
                <w:sz w:val="20"/>
                <w:szCs w:val="20"/>
                <w:lang w:val="en-US"/>
              </w:rPr>
              <w:t xml:space="preserve">1 </w:t>
            </w:r>
            <w:r xmlns:w="http://schemas.openxmlformats.org/wordprocessingml/2006/main" w:rsidRPr="00E84C88">
              <w:rPr>
                <w:rFonts w:ascii="GHEA Grapalat" w:eastAsia="Times New Roman" w:hAnsi="GHEA Grapalat" w:cs="Sylfaen"/>
                <w:sz w:val="20"/>
                <w:szCs w:val="20"/>
                <w:lang w:val="hy-AM"/>
              </w:rPr>
              <w:t xml:space="preserve">4. </w:t>
            </w:r>
            <w:r xmlns:w="http://schemas.openxmlformats.org/wordprocessingml/2006/main" w:rsidRPr="00E84C88">
              <w:rPr>
                <w:rFonts w:ascii="GHEA Grapalat" w:eastAsia="Times New Roman" w:hAnsi="GHEA Grapalat" w:cs="Sylfaen"/>
                <w:sz w:val="20"/>
                <w:szCs w:val="20"/>
                <w:lang w:val="en-US"/>
              </w:rPr>
              <w:t xml:space="preserve">The </w:t>
            </w:r>
            <w:r xmlns:w="http://schemas.openxmlformats.org/wordprocessingml/2006/main" w:rsidRPr="00E84C88">
              <w:rPr>
                <w:rFonts w:ascii="Arial" w:eastAsia="Times New Roman" w:hAnsi="Arial" w:cs="Arial"/>
                <w:sz w:val="20"/>
                <w:szCs w:val="20"/>
                <w:lang w:val="en-US"/>
              </w:rPr>
              <w:t xml:space="preserve">amount</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in numbers)</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GHEA Grapalat" w:eastAsia="Times New Roman" w:hAnsi="GHEA Grapalat" w:cs="Arial"/>
                <w:sz w:val="20"/>
                <w:szCs w:val="20"/>
                <w:lang w:val="en-US"/>
              </w:rPr>
              <w:t xml:space="preserve">in </w:t>
            </w:r>
            <w:r xmlns:w="http://schemas.openxmlformats.org/wordprocessingml/2006/main" w:rsidRPr="00E84C88">
              <w:rPr>
                <w:rFonts w:ascii="Arial" w:eastAsia="Times New Roman" w:hAnsi="Arial" w:cs="Arial"/>
                <w:sz w:val="20"/>
                <w:szCs w:val="20"/>
                <w:lang w:val="en-US"/>
              </w:rPr>
              <w:t xml:space="preserve">words </w:t>
            </w:r>
            <w:r xmlns:w="http://schemas.openxmlformats.org/wordprocessingml/2006/main" w:rsidRPr="00E84C88">
              <w:rPr>
                <w:rFonts w:ascii="GHEA Grapalat" w:eastAsia="Times New Roman" w:hAnsi="GHEA Grapalat" w:cs="Sylfaen"/>
                <w:sz w:val="20"/>
                <w:szCs w:val="20"/>
              </w:rPr>
              <w:t xml:space="preserve">)</w:t>
            </w:r>
          </w:p>
        </w:tc>
      </w:tr>
      <w:tr w:rsidR="00532D6C" w:rsidRPr="00E84C88" w14:paraId="76B61E2C" w14:textId="77777777" w:rsidTr="00532D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1FDEE1"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Sylfaen"/>
                <w:sz w:val="20"/>
                <w:szCs w:val="20"/>
              </w:rPr>
              <w:t xml:space="preserve">15. </w:t>
            </w:r>
            <w:r xmlns:w="http://schemas.openxmlformats.org/wordprocessingml/2006/main" w:rsidRPr="00E84C88">
              <w:rPr>
                <w:rFonts w:ascii="Arial" w:eastAsia="Times New Roman" w:hAnsi="Arial" w:cs="Arial"/>
                <w:sz w:val="20"/>
                <w:szCs w:val="20"/>
                <w:lang w:val="hy-AM"/>
              </w:rPr>
              <w:t xml:space="preserve">Accepted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amount </w:t>
            </w:r>
            <w:proofErr xmlns:w="http://schemas.openxmlformats.org/wordprocessingml/2006/main" w:type="gramStart"/>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Sylfaen"/>
                <w:sz w:val="20"/>
                <w:szCs w:val="20"/>
              </w:rPr>
              <w:t xml:space="preserve">( </w:t>
            </w:r>
            <w:proofErr xmlns:w="http://schemas.openxmlformats.org/wordprocessingml/2006/main" w:type="gramEnd"/>
            <w:r xmlns:w="http://schemas.openxmlformats.org/wordprocessingml/2006/main" w:rsidRPr="00E84C88">
              <w:rPr>
                <w:rFonts w:ascii="Arial" w:eastAsia="Times New Roman" w:hAnsi="Arial" w:cs="Arial"/>
                <w:sz w:val="20"/>
                <w:szCs w:val="20"/>
                <w:lang w:val="en-US"/>
              </w:rPr>
              <w:t xml:space="preserve">in numbers)</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in words </w:t>
            </w:r>
            <w:r xmlns:w="http://schemas.openxmlformats.org/wordprocessingml/2006/main" w:rsidRPr="00E84C88">
              <w:rPr>
                <w:rFonts w:ascii="GHEA Grapalat" w:eastAsia="Times New Roman" w:hAnsi="GHEA Grapalat" w:cs="Sylfaen"/>
                <w:sz w:val="20"/>
                <w:szCs w:val="20"/>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hy-AM"/>
              </w:rPr>
              <w:t xml:space="preserve">intended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mentioned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money</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partial</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acceptance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for </w:t>
            </w:r>
            <w:r xmlns:w="http://schemas.openxmlformats.org/wordprocessingml/2006/main" w:rsidRPr="00E84C88">
              <w:rPr>
                <w:rFonts w:ascii="GHEA Grapalat" w:eastAsia="Times New Roman" w:hAnsi="GHEA Grapalat" w:cs="Sylfaen"/>
                <w:sz w:val="20"/>
                <w:szCs w:val="20"/>
                <w:lang w:val="hy-AM"/>
              </w:rPr>
              <w:t xml:space="preserve">which</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no</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applies </w:t>
            </w:r>
            <w:r xmlns:w="http://schemas.openxmlformats.org/wordprocessingml/2006/main" w:rsidRPr="00E84C88">
              <w:rPr>
                <w:rFonts w:ascii="GHEA Grapalat" w:eastAsia="Times New Roman" w:hAnsi="GHEA Grapalat" w:cs="Sylfaen"/>
                <w:sz w:val="20"/>
                <w:szCs w:val="20"/>
              </w:rPr>
              <w:t xml:space="preserve">)</w:t>
            </w:r>
          </w:p>
        </w:tc>
      </w:tr>
      <w:tr w:rsidR="00532D6C" w:rsidRPr="00E84C88" w14:paraId="661C3B37" w14:textId="77777777" w:rsidTr="00532D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B08647"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lang w:val="en-US"/>
              </w:rPr>
            </w:pPr>
            <w:r xmlns:w="http://schemas.openxmlformats.org/wordprocessingml/2006/main" w:rsidRPr="00E84C88">
              <w:rPr>
                <w:rFonts w:ascii="GHEA Grapalat" w:eastAsia="Times New Roman" w:hAnsi="GHEA Grapalat" w:cs="Sylfaen"/>
                <w:sz w:val="20"/>
                <w:szCs w:val="20"/>
                <w:lang w:val="en-US"/>
              </w:rPr>
              <w:t xml:space="preserve">1 </w:t>
            </w:r>
            <w:r xmlns:w="http://schemas.openxmlformats.org/wordprocessingml/2006/main" w:rsidRPr="00E84C88">
              <w:rPr>
                <w:rFonts w:ascii="GHEA Grapalat" w:eastAsia="Times New Roman" w:hAnsi="GHEA Grapalat" w:cs="Sylfaen"/>
                <w:sz w:val="20"/>
                <w:szCs w:val="20"/>
              </w:rPr>
              <w:t xml:space="preserve">6. </w:t>
            </w:r>
            <w:r xmlns:w="http://schemas.openxmlformats.org/wordprocessingml/2006/main" w:rsidRPr="00E84C88">
              <w:rPr>
                <w:rFonts w:ascii="Arial" w:eastAsia="Times New Roman" w:hAnsi="Arial" w:cs="Arial"/>
                <w:sz w:val="20"/>
                <w:szCs w:val="20"/>
                <w:lang w:val="en-US"/>
              </w:rPr>
              <w:t xml:space="preserve">Currency </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in words </w:t>
            </w:r>
            <w:r xmlns:w="http://schemas.openxmlformats.org/wordprocessingml/2006/main" w:rsidRPr="00E84C88">
              <w:rPr>
                <w:rFonts w:ascii="GHEA Grapalat" w:eastAsia="Times New Roman" w:hAnsi="GHEA Grapalat" w:cs="Sylfaen"/>
                <w:sz w:val="20"/>
                <w:szCs w:val="20"/>
                <w:lang w:val="en-US"/>
              </w:rPr>
              <w:t xml:space="preserve">)</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with code </w:t>
            </w:r>
            <w:r xmlns:w="http://schemas.openxmlformats.org/wordprocessingml/2006/main" w:rsidRPr="00E84C88">
              <w:rPr>
                <w:rFonts w:ascii="GHEA Grapalat" w:eastAsia="Times New Roman" w:hAnsi="GHEA Grapalat" w:cs="Arial"/>
                <w:sz w:val="20"/>
                <w:szCs w:val="20"/>
                <w:lang w:val="en-US"/>
              </w:rPr>
              <w:t xml:space="preserve">)</w:t>
            </w:r>
          </w:p>
        </w:tc>
      </w:tr>
      <w:tr w:rsidR="00532D6C" w:rsidRPr="00E84C88" w14:paraId="1F3D7254" w14:textId="77777777" w:rsidTr="00532D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189C9F"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lang w:val="hy-AM"/>
              </w:rPr>
            </w:pPr>
            <w:r xmlns:w="http://schemas.openxmlformats.org/wordprocessingml/2006/main" w:rsidRPr="00E84C88">
              <w:rPr>
                <w:rFonts w:ascii="GHEA Grapalat" w:eastAsia="Times New Roman" w:hAnsi="GHEA Grapalat" w:cs="Sylfaen"/>
                <w:sz w:val="20"/>
                <w:szCs w:val="20"/>
              </w:rPr>
              <w:t xml:space="preserve">1 </w:t>
            </w:r>
            <w:r xmlns:w="http://schemas.openxmlformats.org/wordprocessingml/2006/main" w:rsidRPr="00E84C88">
              <w:rPr>
                <w:rFonts w:ascii="GHEA Grapalat" w:eastAsia="Times New Roman" w:hAnsi="GHEA Grapalat" w:cs="Sylfaen"/>
                <w:sz w:val="20"/>
                <w:szCs w:val="20"/>
                <w:lang w:val="hy-AM"/>
              </w:rPr>
              <w:t xml:space="preserve">7. </w:t>
            </w:r>
            <w:r xmlns:w="http://schemas.openxmlformats.org/wordprocessingml/2006/main" w:rsidRPr="00E84C88">
              <w:rPr>
                <w:rFonts w:ascii="Arial" w:eastAsia="Times New Roman" w:hAnsi="Arial" w:cs="Arial"/>
                <w:sz w:val="20"/>
                <w:szCs w:val="20"/>
                <w:lang w:val="en-US"/>
              </w:rPr>
              <w:t xml:space="preserve">Purpose </w:t>
            </w:r>
            <w:proofErr xmlns:w="http://schemas.openxmlformats.org/wordprocessingml/2006/main" w:type="gramStart"/>
            <w:r xmlns:w="http://schemas.openxmlformats.org/wordprocessingml/2006/main" w:rsidRPr="00E84C88">
              <w:rPr>
                <w:rFonts w:ascii="GHEA Grapalat" w:eastAsia="Times New Roman" w:hAnsi="GHEA Grapalat" w:cs="Arial"/>
                <w:sz w:val="20"/>
                <w:szCs w:val="20"/>
              </w:rPr>
              <w:t xml:space="preserve">of </w:t>
            </w:r>
            <w:r xmlns:w="http://schemas.openxmlformats.org/wordprocessingml/2006/main" w:rsidRPr="00E84C88">
              <w:rPr>
                <w:rFonts w:ascii="Arial" w:eastAsia="Times New Roman" w:hAnsi="Arial" w:cs="Arial"/>
                <w:sz w:val="20"/>
                <w:szCs w:val="20"/>
                <w:lang w:val="en-US"/>
              </w:rPr>
              <w:t xml:space="preserve">the transaction </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payment </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GHEA Grapalat" w:eastAsia="Times New Roman" w:hAnsi="GHEA Grapalat" w:cs="Sylfaen"/>
                <w:sz w:val="20"/>
                <w:szCs w:val="20"/>
              </w:rPr>
              <w:t xml:space="preserve">:</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GHEA Grapalat" w:eastAsia="Times New Roman" w:hAnsi="GHEA Grapalat" w:cs="Sylfaen"/>
                <w:bCs/>
                <w:sz w:val="20"/>
                <w:szCs w:val="20"/>
              </w:rPr>
              <w:t xml:space="preserve">( </w:t>
            </w:r>
            <w:proofErr xmlns:w="http://schemas.openxmlformats.org/wordprocessingml/2006/main" w:type="gramEnd"/>
            <w:r xmlns:w="http://schemas.openxmlformats.org/wordprocessingml/2006/main" w:rsidRPr="00E84C88">
              <w:rPr>
                <w:rFonts w:ascii="Arial" w:eastAsia="Times New Roman" w:hAnsi="Arial" w:cs="Arial"/>
                <w:bCs/>
                <w:sz w:val="20"/>
                <w:szCs w:val="20"/>
                <w:lang w:val="en-US"/>
              </w:rPr>
              <w:t xml:space="preserve">qualification)</w:t>
            </w:r>
            <w:r xmlns:w="http://schemas.openxmlformats.org/wordprocessingml/2006/main" w:rsidRPr="00E84C88">
              <w:rPr>
                <w:rFonts w:ascii="GHEA Grapalat" w:eastAsia="Times New Roman" w:hAnsi="GHEA Grapalat" w:cs="Sylfaen"/>
                <w:bCs/>
                <w:sz w:val="20"/>
                <w:szCs w:val="20"/>
              </w:rPr>
              <w:t xml:space="preserve"> </w:t>
            </w:r>
            <w:r xmlns:w="http://schemas.openxmlformats.org/wordprocessingml/2006/main" w:rsidRPr="00E84C88">
              <w:rPr>
                <w:rFonts w:ascii="Arial" w:eastAsia="Times New Roman" w:hAnsi="Arial" w:cs="Arial"/>
                <w:bCs/>
                <w:sz w:val="20"/>
                <w:szCs w:val="20"/>
                <w:lang w:val="en-US"/>
              </w:rPr>
              <w:t xml:space="preserve">insurance</w:t>
            </w:r>
            <w:r xmlns:w="http://schemas.openxmlformats.org/wordprocessingml/2006/main" w:rsidRPr="00E84C88">
              <w:rPr>
                <w:rFonts w:ascii="Arial" w:eastAsia="Times New Roman" w:hAnsi="Arial" w:cs="Arial"/>
                <w:bCs/>
                <w:sz w:val="20"/>
                <w:szCs w:val="20"/>
                <w:lang w:val="hy-AM"/>
              </w:rPr>
              <w:t xml:space="preserve">​</w:t>
            </w:r>
            <w:r xmlns:w="http://schemas.openxmlformats.org/wordprocessingml/2006/main" w:rsidRPr="00E84C88">
              <w:rPr>
                <w:rFonts w:ascii="GHEA Grapalat" w:eastAsia="Times New Roman" w:hAnsi="GHEA Grapalat" w:cs="Sylfaen"/>
                <w:bCs/>
                <w:sz w:val="20"/>
                <w:szCs w:val="20"/>
                <w:lang w:val="hy-AM"/>
              </w:rPr>
              <w:t xml:space="preserve"> </w:t>
            </w:r>
            <w:r xmlns:w="http://schemas.openxmlformats.org/wordprocessingml/2006/main" w:rsidRPr="00E84C88">
              <w:rPr>
                <w:rFonts w:ascii="Arial" w:eastAsia="Times New Roman" w:hAnsi="Arial" w:cs="Arial"/>
                <w:bCs/>
                <w:sz w:val="20"/>
                <w:szCs w:val="20"/>
                <w:lang w:val="hy-AM"/>
              </w:rPr>
              <w:t xml:space="preserve">for </w:t>
            </w:r>
            <w:r xmlns:w="http://schemas.openxmlformats.org/wordprocessingml/2006/main" w:rsidRPr="00E84C88">
              <w:rPr>
                <w:rFonts w:ascii="GHEA Grapalat" w:eastAsia="Times New Roman" w:hAnsi="GHEA Grapalat" w:cs="Sylfaen"/>
                <w:bCs/>
                <w:sz w:val="20"/>
                <w:szCs w:val="20"/>
              </w:rPr>
              <w:t xml:space="preserve">)</w:t>
            </w:r>
          </w:p>
        </w:tc>
      </w:tr>
      <w:tr w:rsidR="00532D6C" w:rsidRPr="00E84C88" w14:paraId="32ADAE86" w14:textId="77777777" w:rsidTr="00532D6C">
        <w:trPr>
          <w:trHeight w:val="424"/>
        </w:trPr>
        <w:tc>
          <w:tcPr>
            <w:tcW w:w="10980" w:type="dxa"/>
            <w:gridSpan w:val="2"/>
            <w:tcBorders>
              <w:top w:val="single" w:sz="4" w:space="0" w:color="auto"/>
              <w:left w:val="single" w:sz="4" w:space="0" w:color="auto"/>
              <w:right w:val="single" w:sz="4" w:space="0" w:color="000000"/>
            </w:tcBorders>
            <w:noWrap/>
            <w:vAlign w:val="bottom"/>
          </w:tcPr>
          <w:p w14:paraId="1357CFF1"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rPr>
            </w:pPr>
            <w:r xmlns:w="http://schemas.openxmlformats.org/wordprocessingml/2006/main" w:rsidRPr="00E84C88">
              <w:rPr>
                <w:rFonts w:ascii="GHEA Grapalat" w:eastAsia="Times New Roman" w:hAnsi="GHEA Grapalat" w:cs="Sylfaen"/>
                <w:sz w:val="20"/>
                <w:szCs w:val="20"/>
              </w:rPr>
              <w:t xml:space="preserve">1 </w:t>
            </w:r>
            <w:r xmlns:w="http://schemas.openxmlformats.org/wordprocessingml/2006/main" w:rsidRPr="00E84C88">
              <w:rPr>
                <w:rFonts w:ascii="GHEA Grapalat" w:eastAsia="Times New Roman" w:hAnsi="GHEA Grapalat" w:cs="Sylfaen"/>
                <w:sz w:val="20"/>
                <w:szCs w:val="20"/>
                <w:lang w:val="hy-AM"/>
              </w:rPr>
              <w:t xml:space="preserve">8. </w:t>
            </w:r>
            <w:r xmlns:w="http://schemas.openxmlformats.org/wordprocessingml/2006/main" w:rsidRPr="00E84C88">
              <w:rPr>
                <w:rFonts w:ascii="Arial" w:eastAsia="Times New Roman" w:hAnsi="Arial" w:cs="Arial"/>
                <w:sz w:val="20"/>
                <w:szCs w:val="20"/>
                <w:lang w:val="hy-AM"/>
              </w:rPr>
              <w:t xml:space="preserve">Payment</w:t>
            </w:r>
            <w:r xmlns:w="http://schemas.openxmlformats.org/wordprocessingml/2006/main" w:rsidRPr="00E84C88">
              <w:rPr>
                <w:rFonts w:ascii="GHEA Grapalat" w:eastAsia="Times New Roman" w:hAnsi="GHEA Grapalat" w:cs="Sylfaen"/>
                <w:sz w:val="20"/>
                <w:szCs w:val="20"/>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execution</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bases: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hy-AM"/>
              </w:rPr>
              <w:t xml:space="preserve">Documents)</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name </w:t>
            </w:r>
            <w:r xmlns:w="http://schemas.openxmlformats.org/wordprocessingml/2006/main" w:rsidRPr="00E84C88">
              <w:rPr>
                <w:rFonts w:ascii="GHEA Grapalat" w:eastAsia="Times New Roman" w:hAnsi="GHEA Grapalat" w:cs="Arial"/>
                <w:sz w:val="20"/>
                <w:szCs w:val="20"/>
              </w:rPr>
              <w:t xml:space="preserve">,</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that</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including:</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punishment</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about</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agreement </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their</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numbers </w:t>
            </w:r>
            <w:r xmlns:w="http://schemas.openxmlformats.org/wordprocessingml/2006/main" w:rsidRPr="00E84C88">
              <w:rPr>
                <w:rFonts w:ascii="GHEA Grapalat" w:eastAsia="Times New Roman" w:hAnsi="GHEA Grapalat" w:cs="Arial"/>
                <w:sz w:val="20"/>
                <w:szCs w:val="20"/>
                <w:lang w:val="hy-AM"/>
              </w:rPr>
              <w:t xml:space="preserve">,</w:t>
            </w:r>
            <w:r xmlns:w="http://schemas.openxmlformats.org/wordprocessingml/2006/main" w:rsidRPr="00E84C88">
              <w:rPr>
                <w:rFonts w:ascii="GHEA Grapalat" w:eastAsia="Times New Roman" w:hAnsi="GHEA Grapalat" w:cs="Arial"/>
                <w:sz w:val="20"/>
                <w:szCs w:val="20"/>
              </w:rPr>
              <w:t xml:space="preserve"> </w:t>
            </w:r>
            <w:proofErr xmlns:w="http://schemas.openxmlformats.org/wordprocessingml/2006/main" w:type="gramStart"/>
            <w:r xmlns:w="http://schemas.openxmlformats.org/wordprocessingml/2006/main" w:rsidRPr="00E84C88">
              <w:rPr>
                <w:rFonts w:ascii="Arial" w:eastAsia="Times New Roman" w:hAnsi="Arial" w:cs="Arial"/>
                <w:sz w:val="20"/>
                <w:szCs w:val="20"/>
                <w:lang w:val="hy-AM"/>
              </w:rPr>
              <w:t xml:space="preserve">contract</w:t>
            </w:r>
            <w:r xmlns:w="http://schemas.openxmlformats.org/wordprocessingml/2006/main" w:rsidRPr="00E84C88">
              <w:rPr>
                <w:rFonts w:ascii="Arial" w:eastAsia="Times New Roman" w:hAnsi="Arial" w:cs="Arial"/>
                <w:sz w:val="20"/>
                <w:szCs w:val="20"/>
                <w:lang w:val="en-US"/>
              </w:rPr>
              <w:t xml:space="preserve">​</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the code</w:t>
            </w:r>
            <w:proofErr xmlns:w="http://schemas.openxmlformats.org/wordprocessingml/2006/main" w:type="gramEnd"/>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whose</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basis</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on</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happening</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GHEA Grapalat" w:eastAsia="Times New Roman" w:hAnsi="GHEA Grapalat" w:cs="Sylfaen"/>
                <w:sz w:val="20"/>
                <w:szCs w:val="20"/>
              </w:rPr>
              <w:t xml:space="preserve">the </w:t>
            </w:r>
            <w:r xmlns:w="http://schemas.openxmlformats.org/wordprocessingml/2006/main" w:rsidRPr="00E84C88">
              <w:rPr>
                <w:rFonts w:ascii="Arial" w:eastAsia="Times New Roman" w:hAnsi="Arial" w:cs="Arial"/>
                <w:sz w:val="20"/>
                <w:szCs w:val="20"/>
                <w:lang w:val="hy-AM"/>
              </w:rPr>
              <w:t xml:space="preserve">charge </w:t>
            </w:r>
            <w:r xmlns:w="http://schemas.openxmlformats.org/wordprocessingml/2006/main" w:rsidRPr="00E84C88">
              <w:rPr>
                <w:rFonts w:ascii="GHEA Grapalat" w:eastAsia="Times New Roman" w:hAnsi="GHEA Grapalat" w:cs="Arial"/>
                <w:sz w:val="20"/>
                <w:szCs w:val="20"/>
              </w:rPr>
              <w:t xml:space="preserve">)</w:t>
            </w:r>
          </w:p>
          <w:p w14:paraId="2AD118B5" w14:textId="77777777" w:rsidR="00532D6C" w:rsidRPr="00E84C88" w:rsidRDefault="00532D6C" w:rsidP="00532D6C">
            <w:pPr>
              <w:spacing w:after="0" w:line="240" w:lineRule="auto"/>
              <w:rPr>
                <w:rFonts w:ascii="GHEA Grapalat" w:eastAsia="Times New Roman" w:hAnsi="GHEA Grapalat" w:cs="Arial"/>
                <w:sz w:val="20"/>
                <w:szCs w:val="20"/>
              </w:rPr>
            </w:pPr>
          </w:p>
        </w:tc>
      </w:tr>
      <w:tr w:rsidR="00532D6C" w:rsidRPr="00E84C88" w14:paraId="2B733FB4" w14:textId="77777777" w:rsidTr="00532D6C">
        <w:trPr>
          <w:trHeight w:val="704"/>
        </w:trPr>
        <w:tc>
          <w:tcPr>
            <w:tcW w:w="10980" w:type="dxa"/>
            <w:gridSpan w:val="2"/>
            <w:tcBorders>
              <w:left w:val="single" w:sz="4" w:space="0" w:color="auto"/>
              <w:bottom w:val="single" w:sz="4" w:space="0" w:color="auto"/>
              <w:right w:val="single" w:sz="4" w:space="0" w:color="000000"/>
            </w:tcBorders>
            <w:noWrap/>
            <w:vAlign w:val="bottom"/>
          </w:tcPr>
          <w:p w14:paraId="4C0D0B31" w14:textId="77777777" w:rsidR="00532D6C" w:rsidRPr="00E84C88" w:rsidRDefault="00532D6C" w:rsidP="00532D6C">
            <w:pPr>
              <w:spacing w:after="0" w:line="240" w:lineRule="auto"/>
              <w:rPr>
                <w:rFonts w:ascii="GHEA Grapalat" w:eastAsia="Times New Roman" w:hAnsi="GHEA Grapalat" w:cs="Arial"/>
                <w:sz w:val="20"/>
                <w:szCs w:val="20"/>
                <w:lang w:val="hy-AM"/>
              </w:rPr>
            </w:pPr>
          </w:p>
        </w:tc>
      </w:tr>
      <w:tr w:rsidR="00532D6C" w:rsidRPr="00E84C88" w14:paraId="0B8447B6" w14:textId="77777777" w:rsidTr="00532D6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5F9B40" w14:textId="7F6E3893"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hy-AM"/>
              </w:rPr>
            </w:pPr>
            <w:r xmlns:w="http://schemas.openxmlformats.org/wordprocessingml/2006/main" w:rsidRPr="00E84C88">
              <w:rPr>
                <w:rFonts w:ascii="GHEA Grapalat" w:eastAsia="Times New Roman" w:hAnsi="GHEA Grapalat" w:cs="Sylfaen"/>
                <w:sz w:val="20"/>
                <w:szCs w:val="20"/>
                <w:lang w:val="hy-AM"/>
              </w:rPr>
              <w:t xml:space="preserve">19. </w:t>
            </w:r>
            <w:r xmlns:w="http://schemas.openxmlformats.org/wordprocessingml/2006/main" w:rsidRPr="00E84C88">
              <w:rPr>
                <w:rFonts w:ascii="Arial" w:eastAsia="Times New Roman" w:hAnsi="Arial" w:cs="Arial"/>
                <w:sz w:val="20"/>
                <w:szCs w:val="20"/>
                <w:lang w:val="hy-AM"/>
              </w:rPr>
              <w:t xml:space="preserve">Payment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conditions: </w:t>
            </w:r>
            <w:r xmlns:w="http://schemas.openxmlformats.org/wordprocessingml/2006/main" w:rsidR="00D96837">
              <w:rPr>
                <w:rFonts w:ascii="GHEA Grapalat" w:eastAsia="Times New Roman" w:hAnsi="GHEA Grapalat" w:cs="Sylfaen"/>
                <w:sz w:val="20"/>
                <w:szCs w:val="20"/>
                <w:lang w:val="hy-AM"/>
              </w:rPr>
              <w:t xml:space="preserve">&lt; </w:t>
            </w:r>
            <w:r xmlns:w="http://schemas.openxmlformats.org/wordprocessingml/2006/main" w:rsidRPr="00E84C88">
              <w:rPr>
                <w:rFonts w:ascii="Arial" w:eastAsia="Times New Roman" w:hAnsi="Arial" w:cs="Arial"/>
                <w:sz w:val="20"/>
                <w:szCs w:val="20"/>
                <w:lang w:val="hy-AM"/>
              </w:rPr>
              <w:t xml:space="preserve">accepted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payment </w:t>
            </w:r>
            <w:r xmlns:w="http://schemas.openxmlformats.org/wordprocessingml/2006/main" w:rsidRPr="00E84C88">
              <w:rPr>
                <w:rFonts w:ascii="GHEA Grapalat" w:eastAsia="Times New Roman" w:hAnsi="GHEA Grapalat" w:cs="Sylfaen"/>
                <w:sz w:val="20"/>
                <w:szCs w:val="20"/>
                <w:lang w:val="hy-AM"/>
              </w:rPr>
              <w:t xml:space="preserve">&gt;</w:t>
            </w:r>
          </w:p>
          <w:p w14:paraId="11D3F5AA" w14:textId="77777777" w:rsidR="00532D6C" w:rsidRPr="00E84C88" w:rsidRDefault="00532D6C" w:rsidP="00532D6C">
            <w:pPr>
              <w:spacing w:after="0" w:line="240" w:lineRule="auto"/>
              <w:rPr>
                <w:rFonts w:ascii="GHEA Grapalat" w:eastAsia="Times New Roman" w:hAnsi="GHEA Grapalat" w:cs="Sylfaen"/>
                <w:sz w:val="20"/>
                <w:szCs w:val="20"/>
              </w:rPr>
            </w:pPr>
          </w:p>
        </w:tc>
      </w:tr>
      <w:tr w:rsidR="00532D6C" w:rsidRPr="00E84C88" w14:paraId="20AF87CA" w14:textId="77777777" w:rsidTr="00532D6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BFD97F"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E84C88">
              <w:rPr>
                <w:rFonts w:ascii="GHEA Grapalat" w:eastAsia="Times New Roman" w:hAnsi="GHEA Grapalat" w:cs="Sylfaen"/>
                <w:sz w:val="20"/>
                <w:szCs w:val="20"/>
                <w:lang w:val="hy-AM"/>
              </w:rPr>
              <w:t xml:space="preserve">20. </w:t>
            </w:r>
            <w:r xmlns:w="http://schemas.openxmlformats.org/wordprocessingml/2006/main" w:rsidRPr="00E84C88">
              <w:rPr>
                <w:rFonts w:ascii="Arial" w:eastAsia="Times New Roman" w:hAnsi="Arial" w:cs="Arial"/>
                <w:sz w:val="20"/>
                <w:szCs w:val="20"/>
                <w:lang w:val="hy-AM"/>
              </w:rPr>
              <w:t xml:space="preserve">Display</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pages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quantity:</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Arial"/>
                <w:sz w:val="20"/>
                <w:szCs w:val="20"/>
                <w:lang w:val="en-US"/>
              </w:rPr>
              <w:t xml:space="preserve">---</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page</w:t>
            </w:r>
          </w:p>
          <w:p w14:paraId="1707C8D0" w14:textId="77777777" w:rsidR="00532D6C" w:rsidRPr="00E84C88" w:rsidRDefault="00532D6C" w:rsidP="00532D6C">
            <w:pPr>
              <w:spacing w:after="0" w:line="240" w:lineRule="auto"/>
              <w:rPr>
                <w:rFonts w:ascii="GHEA Grapalat" w:eastAsia="Times New Roman" w:hAnsi="GHEA Grapalat" w:cs="Sylfaen"/>
                <w:sz w:val="20"/>
                <w:szCs w:val="20"/>
                <w:lang w:val="hy-AM"/>
              </w:rPr>
            </w:pPr>
          </w:p>
        </w:tc>
      </w:tr>
      <w:tr w:rsidR="00532D6C" w:rsidRPr="00E84C88" w14:paraId="5D868415" w14:textId="77777777" w:rsidTr="00532D6C">
        <w:trPr>
          <w:trHeight w:val="2194"/>
        </w:trPr>
        <w:tc>
          <w:tcPr>
            <w:tcW w:w="5616" w:type="dxa"/>
            <w:tcBorders>
              <w:top w:val="nil"/>
              <w:left w:val="single" w:sz="4" w:space="0" w:color="auto"/>
              <w:bottom w:val="single" w:sz="4" w:space="0" w:color="auto"/>
              <w:right w:val="single" w:sz="4" w:space="0" w:color="auto"/>
            </w:tcBorders>
            <w:noWrap/>
            <w:vAlign w:val="bottom"/>
          </w:tcPr>
          <w:p w14:paraId="08F91B04"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Courier New"/>
                <w:sz w:val="20"/>
                <w:szCs w:val="20"/>
                <w:lang w:val="en-US"/>
              </w:rPr>
              <w:t xml:space="preserve"> </w:t>
            </w:r>
            <w:r xmlns:w="http://schemas.openxmlformats.org/wordprocessingml/2006/main" w:rsidRPr="00E84C88">
              <w:rPr>
                <w:rFonts w:ascii="GHEA Grapalat" w:eastAsia="Times New Roman" w:hAnsi="GHEA Grapalat" w:cs="Arial"/>
                <w:sz w:val="20"/>
                <w:szCs w:val="20"/>
                <w:lang w:val="hy-AM"/>
              </w:rPr>
              <w:t xml:space="preserve">22. </w:t>
            </w:r>
            <w:r xmlns:w="http://schemas.openxmlformats.org/wordprocessingml/2006/main" w:rsidRPr="00E84C88">
              <w:rPr>
                <w:rFonts w:ascii="Arial" w:eastAsia="Times New Roman" w:hAnsi="Arial" w:cs="Arial"/>
                <w:sz w:val="20"/>
                <w:szCs w:val="20"/>
                <w:lang w:val="en-US"/>
              </w:rPr>
              <w:t xml:space="preserve">a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Arial"/>
                <w:sz w:val="20"/>
                <w:szCs w:val="20"/>
              </w:rPr>
              <w:t xml:space="preserve">​</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signatures</w:t>
            </w:r>
          </w:p>
          <w:p w14:paraId="578E18A2" w14:textId="77777777" w:rsidR="00532D6C" w:rsidRPr="00E84C88" w:rsidRDefault="00532D6C" w:rsidP="00532D6C">
            <w:pPr>
              <w:spacing w:after="0" w:line="240" w:lineRule="auto"/>
              <w:rPr>
                <w:rFonts w:ascii="GHEA Grapalat" w:eastAsia="Times New Roman" w:hAnsi="GHEA Grapalat" w:cs="Sylfaen"/>
                <w:sz w:val="20"/>
                <w:szCs w:val="20"/>
              </w:rPr>
            </w:pPr>
          </w:p>
          <w:p w14:paraId="0153D0D4"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Tahoma"/>
                <w:color w:val="000000"/>
                <w:sz w:val="20"/>
                <w:szCs w:val="20"/>
              </w:rPr>
            </w:pPr>
            <w:r xmlns:w="http://schemas.openxmlformats.org/wordprocessingml/2006/main" w:rsidRPr="00E84C88">
              <w:rPr>
                <w:rFonts w:ascii="GHEA Grapalat" w:eastAsia="Times New Roman" w:hAnsi="GHEA Grapalat" w:cs="Tahoma"/>
                <w:color w:val="000000"/>
                <w:sz w:val="20"/>
                <w:szCs w:val="20"/>
              </w:rPr>
              <w:t xml:space="preserve">/____________________/</w:t>
            </w:r>
          </w:p>
          <w:p w14:paraId="077EFD8E" w14:textId="77777777" w:rsidR="00532D6C" w:rsidRPr="00E84C88" w:rsidRDefault="00532D6C" w:rsidP="00532D6C">
            <w:pPr>
              <w:spacing w:after="0" w:line="240" w:lineRule="auto"/>
              <w:rPr>
                <w:rFonts w:ascii="GHEA Grapalat" w:eastAsia="Times New Roman" w:hAnsi="GHEA Grapalat" w:cs="Tahoma"/>
                <w:color w:val="000000"/>
                <w:sz w:val="20"/>
                <w:szCs w:val="20"/>
              </w:rPr>
            </w:pPr>
          </w:p>
          <w:p w14:paraId="2DD1EE54" w14:textId="77777777" w:rsidR="00532D6C" w:rsidRPr="00E84C88" w:rsidRDefault="00532D6C" w:rsidP="00532D6C">
            <w:pPr>
              <w:spacing w:after="0" w:line="240" w:lineRule="auto"/>
              <w:rPr>
                <w:rFonts w:ascii="GHEA Grapalat" w:eastAsia="Times New Roman" w:hAnsi="GHEA Grapalat" w:cs="Sylfaen"/>
                <w:sz w:val="20"/>
                <w:szCs w:val="20"/>
              </w:rPr>
            </w:pPr>
          </w:p>
          <w:p w14:paraId="69B0E544"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Tahoma"/>
                <w:color w:val="000000"/>
                <w:sz w:val="20"/>
                <w:szCs w:val="20"/>
              </w:rPr>
              <w:t xml:space="preserve">/____________________/</w:t>
            </w:r>
          </w:p>
          <w:p w14:paraId="4258549B" w14:textId="77777777" w:rsidR="00532D6C" w:rsidRPr="00E84C88" w:rsidRDefault="00532D6C" w:rsidP="00532D6C">
            <w:pPr>
              <w:spacing w:after="0" w:line="240" w:lineRule="auto"/>
              <w:rPr>
                <w:rFonts w:ascii="GHEA Grapalat" w:eastAsia="Times New Roman" w:hAnsi="GHEA Grapalat" w:cs="Sylfaen"/>
                <w:sz w:val="20"/>
                <w:szCs w:val="20"/>
              </w:rPr>
            </w:pPr>
          </w:p>
          <w:p w14:paraId="51B299DF"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Sylfaen"/>
                <w:sz w:val="20"/>
                <w:szCs w:val="20"/>
                <w:lang w:val="hy-AM"/>
              </w:rPr>
              <w:t xml:space="preserve">22. </w:t>
            </w:r>
            <w:r xmlns:w="http://schemas.openxmlformats.org/wordprocessingml/2006/main" w:rsidRPr="00E84C88">
              <w:rPr>
                <w:rFonts w:ascii="Arial" w:eastAsia="Times New Roman" w:hAnsi="Arial" w:cs="Arial"/>
                <w:sz w:val="20"/>
                <w:szCs w:val="20"/>
                <w:lang w:val="en-US"/>
              </w:rPr>
              <w:t xml:space="preserve">b </w:t>
            </w:r>
            <w:r xmlns:w="http://schemas.openxmlformats.org/wordprocessingml/2006/main" w:rsidRPr="00E84C88">
              <w:rPr>
                <w:rFonts w:ascii="GHEA Grapalat" w:eastAsia="Times New Roman" w:hAnsi="GHEA Grapalat" w:cs="Sylfaen"/>
                <w:sz w:val="20"/>
                <w:szCs w:val="20"/>
              </w:rPr>
              <w:t xml:space="preserve">.</w:t>
            </w:r>
            <w:r xmlns:w="http://schemas.openxmlformats.org/wordprocessingml/2006/main" w:rsidRPr="00E84C88">
              <w:rPr>
                <w:rFonts w:ascii="GHEA Grapalat" w:eastAsia="Times New Roman" w:hAnsi="GHEA Grapalat" w:cs="Sylfaen"/>
                <w:sz w:val="20"/>
                <w:szCs w:val="20"/>
              </w:rPr>
              <w:t xml:space="preserve">​</w:t>
            </w:r>
          </w:p>
          <w:p w14:paraId="4BC5D880" w14:textId="738D1CDF" w:rsidR="00532D6C" w:rsidRPr="00E84C88" w:rsidRDefault="00D96837" w:rsidP="00532D6C">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Pr>
                <w:rFonts w:ascii="GHEA Grapalat" w:eastAsia="Times New Roman" w:hAnsi="GHEA Grapalat" w:cs="Sylfaen"/>
                <w:sz w:val="20"/>
                <w:szCs w:val="20"/>
              </w:rPr>
              <w:t xml:space="preserve">                                                                     </w:t>
            </w:r>
            <w:r xmlns:w="http://schemas.openxmlformats.org/wordprocessingml/2006/main" w:rsidR="00532D6C" w:rsidRPr="00E84C88">
              <w:rPr>
                <w:rFonts w:ascii="Arial" w:eastAsia="Times New Roman" w:hAnsi="Arial" w:cs="Arial"/>
                <w:sz w:val="20"/>
                <w:szCs w:val="20"/>
                <w:lang w:val="en-US"/>
              </w:rPr>
              <w:t xml:space="preserve">K. </w:t>
            </w:r>
            <w:r xmlns:w="http://schemas.openxmlformats.org/wordprocessingml/2006/main" w:rsidR="00532D6C" w:rsidRPr="00E84C88">
              <w:rPr>
                <w:rFonts w:ascii="Arial" w:eastAsia="Times New Roman" w:hAnsi="Arial" w:cs="Arial"/>
                <w:sz w:val="20"/>
                <w:szCs w:val="20"/>
                <w:lang w:val="en-US"/>
              </w:rPr>
              <w:t xml:space="preserve">T.</w:t>
            </w:r>
            <w:r xmlns:w="http://schemas.openxmlformats.org/wordprocessingml/2006/main" w:rsidR="00532D6C" w:rsidRPr="00E84C88">
              <w:rPr>
                <w:rFonts w:ascii="GHEA Grapalat" w:eastAsia="Times New Roman" w:hAnsi="GHEA Grapalat" w:cs="Sylfaen"/>
                <w:sz w:val="20"/>
                <w:szCs w:val="20"/>
              </w:rPr>
              <w:t xml:space="preserve">​</w:t>
            </w:r>
            <w:r xmlns:w="http://schemas.openxmlformats.org/wordprocessingml/2006/main" w:rsidR="00532D6C" w:rsidRPr="00E84C88">
              <w:rPr>
                <w:rFonts w:ascii="GHEA Grapalat" w:eastAsia="Times New Roman" w:hAnsi="GHEA Grapalat" w:cs="Sylfaen"/>
                <w:sz w:val="20"/>
                <w:szCs w:val="20"/>
              </w:rPr>
              <w:t xml:space="preserve">​</w:t>
            </w:r>
          </w:p>
          <w:p w14:paraId="000F9433" w14:textId="77777777" w:rsidR="00532D6C" w:rsidRPr="00E84C88" w:rsidRDefault="00532D6C" w:rsidP="00532D6C">
            <w:pPr>
              <w:spacing w:after="0" w:line="240" w:lineRule="auto"/>
              <w:rPr>
                <w:rFonts w:ascii="GHEA Grapalat" w:eastAsia="Times New Roman"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0B51901"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Arial"/>
                <w:sz w:val="20"/>
                <w:szCs w:val="20"/>
                <w:lang w:val="hy-AM"/>
              </w:rPr>
              <w:t xml:space="preserve">2 </w:t>
            </w:r>
            <w:r xmlns:w="http://schemas.openxmlformats.org/wordprocessingml/2006/main" w:rsidRPr="00E84C88">
              <w:rPr>
                <w:rFonts w:ascii="GHEA Grapalat" w:eastAsia="Times New Roman" w:hAnsi="GHEA Grapalat" w:cs="Arial"/>
                <w:sz w:val="20"/>
                <w:szCs w:val="20"/>
              </w:rPr>
              <w:t xml:space="preserve">1. </w:t>
            </w:r>
            <w:r xmlns:w="http://schemas.openxmlformats.org/wordprocessingml/2006/main" w:rsidRPr="00E84C88">
              <w:rPr>
                <w:rFonts w:ascii="Arial" w:eastAsia="Times New Roman" w:hAnsi="Arial" w:cs="Arial"/>
                <w:sz w:val="20"/>
                <w:szCs w:val="20"/>
                <w:lang w:val="en-US"/>
              </w:rPr>
              <w:t xml:space="preserve">a </w:t>
            </w:r>
            <w:r xmlns:w="http://schemas.openxmlformats.org/wordprocessingml/2006/main" w:rsidRPr="00E84C88">
              <w:rPr>
                <w:rFonts w:ascii="GHEA Grapalat" w:eastAsia="Times New Roman" w:hAnsi="GHEA Grapalat" w:cs="Sylfaen"/>
                <w:sz w:val="20"/>
                <w:szCs w:val="20"/>
              </w:rPr>
              <w:t xml:space="preserve">.</w:t>
            </w:r>
            <w:r xmlns:w="http://schemas.openxmlformats.org/wordprocessingml/2006/main" w:rsidRPr="00E84C88">
              <w:rPr>
                <w:rFonts w:ascii="GHEA Grapalat" w:eastAsia="Times New Roman" w:hAnsi="GHEA Grapalat" w:cs="Courier New"/>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signatures </w:t>
            </w:r>
            <w:r xmlns:w="http://schemas.openxmlformats.org/wordprocessingml/2006/main" w:rsidRPr="00E84C88">
              <w:rPr>
                <w:rFonts w:ascii="GHEA Grapalat" w:eastAsia="Times New Roman" w:hAnsi="GHEA Grapalat" w:cs="Sylfaen"/>
                <w:sz w:val="20"/>
                <w:szCs w:val="20"/>
              </w:rPr>
              <w:t xml:space="preserve">:</w:t>
            </w:r>
          </w:p>
          <w:p w14:paraId="6E8D2935" w14:textId="77777777" w:rsidR="00532D6C" w:rsidRPr="00E84C88" w:rsidRDefault="00532D6C" w:rsidP="00532D6C">
            <w:pPr>
              <w:spacing w:after="0" w:line="240" w:lineRule="auto"/>
              <w:jc w:val="right"/>
              <w:rPr>
                <w:rFonts w:ascii="GHEA Grapalat" w:eastAsia="Times New Roman" w:hAnsi="GHEA Grapalat" w:cs="Sylfaen"/>
                <w:sz w:val="20"/>
                <w:szCs w:val="20"/>
              </w:rPr>
            </w:pPr>
          </w:p>
          <w:p w14:paraId="3872C8D2" w14:textId="28E95A90" w:rsidR="00532D6C" w:rsidRPr="00E84C88" w:rsidRDefault="00D96837" w:rsidP="00532D6C">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Pr>
                <w:rFonts w:ascii="GHEA Grapalat" w:eastAsia="Times New Roman" w:hAnsi="GHEA Grapalat" w:cs="Tahoma"/>
                <w:color w:val="000000"/>
                <w:sz w:val="20"/>
                <w:szCs w:val="20"/>
              </w:rPr>
              <w:t xml:space="preserve">/____________________/</w:t>
            </w:r>
          </w:p>
          <w:p w14:paraId="268EEFCA" w14:textId="77777777" w:rsidR="00532D6C" w:rsidRPr="00E84C88" w:rsidRDefault="00532D6C" w:rsidP="00532D6C">
            <w:pPr>
              <w:spacing w:after="0" w:line="240" w:lineRule="auto"/>
              <w:jc w:val="right"/>
              <w:rPr>
                <w:rFonts w:ascii="GHEA Grapalat" w:eastAsia="Times New Roman" w:hAnsi="GHEA Grapalat" w:cs="Tahoma"/>
                <w:color w:val="000000"/>
                <w:sz w:val="20"/>
                <w:szCs w:val="20"/>
              </w:rPr>
            </w:pPr>
          </w:p>
          <w:p w14:paraId="5491E782" w14:textId="77777777" w:rsidR="00532D6C" w:rsidRPr="00E84C88" w:rsidRDefault="00532D6C" w:rsidP="00532D6C">
            <w:pPr>
              <w:spacing w:after="0" w:line="240" w:lineRule="auto"/>
              <w:jc w:val="right"/>
              <w:rPr>
                <w:rFonts w:ascii="GHEA Grapalat" w:eastAsia="Times New Roman" w:hAnsi="GHEA Grapalat" w:cs="Tahoma"/>
                <w:color w:val="000000"/>
                <w:sz w:val="20"/>
                <w:szCs w:val="20"/>
              </w:rPr>
            </w:pPr>
          </w:p>
          <w:p w14:paraId="7C6B38DE"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Tahoma"/>
                <w:color w:val="000000"/>
                <w:sz w:val="20"/>
                <w:szCs w:val="20"/>
              </w:rPr>
              <w:t xml:space="preserve">/____________________/</w:t>
            </w:r>
          </w:p>
          <w:p w14:paraId="3871AA44" w14:textId="77777777" w:rsidR="00532D6C" w:rsidRPr="00E84C88" w:rsidRDefault="00532D6C" w:rsidP="00532D6C">
            <w:pPr>
              <w:spacing w:after="0" w:line="240" w:lineRule="auto"/>
              <w:jc w:val="right"/>
              <w:rPr>
                <w:rFonts w:ascii="GHEA Grapalat" w:eastAsia="Times New Roman" w:hAnsi="GHEA Grapalat" w:cs="Sylfaen"/>
                <w:sz w:val="20"/>
                <w:szCs w:val="20"/>
              </w:rPr>
            </w:pPr>
          </w:p>
          <w:p w14:paraId="7B9DB1DD" w14:textId="26D9316F" w:rsidR="00532D6C" w:rsidRPr="00E84C88" w:rsidRDefault="00532D6C" w:rsidP="00532D6C">
            <w:pPr xmlns:w="http://schemas.openxmlformats.org/wordprocessingml/2006/main">
              <w:spacing w:after="0" w:line="240" w:lineRule="auto"/>
              <w:jc w:val="right"/>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Sylfaen"/>
                <w:sz w:val="20"/>
                <w:szCs w:val="20"/>
                <w:lang w:val="hy-AM"/>
              </w:rPr>
              <w:t xml:space="preserve">2 </w:t>
            </w:r>
            <w:r xmlns:w="http://schemas.openxmlformats.org/wordprocessingml/2006/main" w:rsidRPr="00E84C88">
              <w:rPr>
                <w:rFonts w:ascii="GHEA Grapalat" w:eastAsia="Times New Roman" w:hAnsi="GHEA Grapalat" w:cs="Sylfaen"/>
                <w:sz w:val="20"/>
                <w:szCs w:val="20"/>
              </w:rPr>
              <w:t xml:space="preserve">1. </w:t>
            </w:r>
            <w:r xmlns:w="http://schemas.openxmlformats.org/wordprocessingml/2006/main" w:rsidRPr="00E84C88">
              <w:rPr>
                <w:rFonts w:ascii="Arial" w:eastAsia="Times New Roman" w:hAnsi="Arial" w:cs="Arial"/>
                <w:sz w:val="20"/>
                <w:szCs w:val="20"/>
                <w:lang w:val="en-US"/>
              </w:rPr>
              <w:t xml:space="preserve">b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K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T </w:t>
            </w:r>
            <w:r xmlns:w="http://schemas.openxmlformats.org/wordprocessingml/2006/main" w:rsidRPr="00E84C88">
              <w:rPr>
                <w:rFonts w:ascii="GHEA Grapalat" w:eastAsia="Times New Roman" w:hAnsi="GHEA Grapalat" w:cs="Sylfaen"/>
                <w:sz w:val="20"/>
                <w:szCs w:val="20"/>
              </w:rPr>
              <w:t xml:space="preserve">.</w:t>
            </w:r>
          </w:p>
          <w:p w14:paraId="6BBD7035" w14:textId="77777777" w:rsidR="00532D6C" w:rsidRPr="00E84C88" w:rsidRDefault="00532D6C" w:rsidP="00532D6C">
            <w:pPr>
              <w:spacing w:after="0" w:line="240" w:lineRule="auto"/>
              <w:jc w:val="right"/>
              <w:rPr>
                <w:rFonts w:ascii="GHEA Grapalat" w:eastAsia="Times New Roman" w:hAnsi="GHEA Grapalat" w:cs="Sylfaen"/>
                <w:sz w:val="20"/>
                <w:szCs w:val="20"/>
              </w:rPr>
            </w:pPr>
          </w:p>
        </w:tc>
      </w:tr>
      <w:tr w:rsidR="00532D6C" w:rsidRPr="00E84C88" w14:paraId="420DEF46" w14:textId="77777777" w:rsidTr="00532D6C">
        <w:trPr>
          <w:trHeight w:val="2058"/>
        </w:trPr>
        <w:tc>
          <w:tcPr>
            <w:tcW w:w="5616" w:type="dxa"/>
            <w:tcBorders>
              <w:top w:val="single" w:sz="4" w:space="0" w:color="auto"/>
              <w:left w:val="single" w:sz="4" w:space="0" w:color="auto"/>
              <w:right w:val="single" w:sz="4" w:space="0" w:color="auto"/>
            </w:tcBorders>
            <w:noWrap/>
            <w:vAlign w:val="bottom"/>
          </w:tcPr>
          <w:p w14:paraId="0C8609F3" w14:textId="77777777" w:rsidR="00532D6C" w:rsidRPr="00E84C88" w:rsidRDefault="00532D6C" w:rsidP="00532D6C">
            <w:pPr xmlns:w="http://schemas.openxmlformats.org/wordprocessingml/2006/main">
              <w:spacing w:after="0" w:line="240" w:lineRule="auto"/>
              <w:rPr>
                <w:rFonts w:ascii="GHEA Grapalat" w:eastAsia="Times New Roman" w:hAnsi="GHEA Grapalat" w:cs="Tahoma"/>
                <w:color w:val="000000"/>
                <w:sz w:val="20"/>
                <w:szCs w:val="20"/>
              </w:rPr>
            </w:pPr>
            <w:r xmlns:w="http://schemas.openxmlformats.org/wordprocessingml/2006/main" w:rsidRPr="00E84C88">
              <w:rPr>
                <w:rFonts w:ascii="GHEA Grapalat" w:eastAsia="Times New Roman" w:hAnsi="GHEA Grapalat" w:cs="Tahoma"/>
                <w:color w:val="000000"/>
                <w:sz w:val="20"/>
                <w:szCs w:val="20"/>
              </w:rPr>
              <w:t xml:space="preserve">2 </w:t>
            </w:r>
            <w:r xmlns:w="http://schemas.openxmlformats.org/wordprocessingml/2006/main" w:rsidRPr="00E84C88">
              <w:rPr>
                <w:rFonts w:ascii="GHEA Grapalat" w:eastAsia="Times New Roman" w:hAnsi="GHEA Grapalat" w:cs="Tahoma"/>
                <w:color w:val="000000"/>
                <w:sz w:val="20"/>
                <w:szCs w:val="20"/>
                <w:lang w:val="hy-AM"/>
              </w:rPr>
              <w:t xml:space="preserve">4 </w:t>
            </w:r>
            <w:r xmlns:w="http://schemas.openxmlformats.org/wordprocessingml/2006/main" w:rsidRPr="00E84C88">
              <w:rPr>
                <w:rFonts w:ascii="GHEA Grapalat" w:eastAsia="Times New Roman" w:hAnsi="GHEA Grapalat" w:cs="Tahoma"/>
                <w:color w:val="000000"/>
                <w:sz w:val="20"/>
                <w:szCs w:val="20"/>
              </w:rPr>
              <w:t xml:space="preserve">. </w:t>
            </w:r>
            <w:r xmlns:w="http://schemas.openxmlformats.org/wordprocessingml/2006/main" w:rsidRPr="00E84C88">
              <w:rPr>
                <w:rFonts w:ascii="Arial" w:eastAsia="Times New Roman" w:hAnsi="Arial" w:cs="Arial"/>
                <w:color w:val="000000"/>
                <w:sz w:val="20"/>
                <w:szCs w:val="20"/>
                <w:lang w:val="en-US"/>
              </w:rPr>
              <w:t xml:space="preserve">a </w:t>
            </w:r>
            <w:r xmlns:w="http://schemas.openxmlformats.org/wordprocessingml/2006/main" w:rsidRPr="00E84C88">
              <w:rPr>
                <w:rFonts w:ascii="GHEA Grapalat" w:eastAsia="Times New Roman" w:hAnsi="GHEA Grapalat" w:cs="Tahoma"/>
                <w:color w:val="000000"/>
                <w:sz w:val="20"/>
                <w:szCs w:val="20"/>
              </w:rPr>
              <w:t xml:space="preserve">. </w:t>
            </w:r>
            <w:r xmlns:w="http://schemas.openxmlformats.org/wordprocessingml/2006/main" w:rsidRPr="00E84C88">
              <w:rPr>
                <w:rFonts w:ascii="Arial" w:eastAsia="Times New Roman" w:hAnsi="Arial" w:cs="Arial"/>
                <w:color w:val="000000"/>
                <w:sz w:val="20"/>
                <w:szCs w:val="20"/>
                <w:lang w:val="hy-AM"/>
              </w:rPr>
              <w:t xml:space="preserve">To the beneficiary</w:t>
            </w:r>
            <w:r xmlns:w="http://schemas.openxmlformats.org/wordprocessingml/2006/main" w:rsidRPr="00E84C88">
              <w:rPr>
                <w:rFonts w:ascii="GHEA Grapalat" w:eastAsia="Times New Roman" w:hAnsi="GHEA Grapalat" w:cs="Tahoma"/>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attendant</w:t>
            </w:r>
            <w:r xmlns:w="http://schemas.openxmlformats.org/wordprocessingml/2006/main" w:rsidRPr="00E84C88">
              <w:rPr>
                <w:rFonts w:ascii="GHEA Grapalat" w:eastAsia="Times New Roman" w:hAnsi="GHEA Grapalat" w:cs="Tahoma"/>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financial</w:t>
            </w:r>
            <w:r xmlns:w="http://schemas.openxmlformats.org/wordprocessingml/2006/main" w:rsidRPr="00E84C88">
              <w:rPr>
                <w:rFonts w:ascii="GHEA Grapalat" w:eastAsia="Times New Roman" w:hAnsi="GHEA Grapalat" w:cs="Tahoma"/>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organization</w:t>
            </w:r>
            <w:r xmlns:w="http://schemas.openxmlformats.org/wordprocessingml/2006/main" w:rsidRPr="00E84C88">
              <w:rPr>
                <w:rFonts w:ascii="GHEA Grapalat" w:eastAsia="Times New Roman" w:hAnsi="GHEA Grapalat" w:cs="Tahoma"/>
                <w:color w:val="000000"/>
                <w:sz w:val="20"/>
                <w:szCs w:val="20"/>
              </w:rPr>
              <w:t xml:space="preserve"> </w:t>
            </w:r>
          </w:p>
          <w:p w14:paraId="0D386D79" w14:textId="392B7860" w:rsidR="00532D6C" w:rsidRPr="00E84C88" w:rsidRDefault="00D96837" w:rsidP="00532D6C">
            <w:pPr xmlns:w="http://schemas.openxmlformats.org/wordprocessingml/2006/main">
              <w:spacing w:after="0" w:line="240" w:lineRule="auto"/>
              <w:rPr>
                <w:rFonts w:ascii="GHEA Grapalat" w:eastAsia="Times New Roman" w:hAnsi="GHEA Grapalat" w:cs="Tahoma"/>
                <w:color w:val="000000"/>
                <w:sz w:val="20"/>
                <w:szCs w:val="20"/>
                <w:lang w:val="hy-AM"/>
              </w:rPr>
            </w:pPr>
            <w:r xmlns:w="http://schemas.openxmlformats.org/wordprocessingml/2006/main">
              <w:rPr>
                <w:rFonts w:ascii="GHEA Grapalat" w:eastAsia="Times New Roman" w:hAnsi="GHEA Grapalat" w:cs="Tahoma"/>
                <w:color w:val="000000"/>
                <w:sz w:val="20"/>
                <w:szCs w:val="20"/>
              </w:rPr>
              <w:t xml:space="preserve">                         </w:t>
            </w:r>
            <w:r xmlns:w="http://schemas.openxmlformats.org/wordprocessingml/2006/main" w:rsidR="00532D6C" w:rsidRPr="00E84C88">
              <w:rPr>
                <w:rFonts w:ascii="GHEA Grapalat" w:eastAsia="Times New Roman" w:hAnsi="GHEA Grapalat" w:cs="Tahoma"/>
                <w:color w:val="000000"/>
                <w:sz w:val="20"/>
                <w:szCs w:val="20"/>
                <w:lang w:val="hy-AM"/>
              </w:rPr>
              <w:t xml:space="preserve">                 </w:t>
            </w:r>
          </w:p>
          <w:p w14:paraId="48CC654B" w14:textId="02EA73EE" w:rsidR="00532D6C" w:rsidRPr="00E84C88" w:rsidRDefault="00D96837" w:rsidP="00532D6C">
            <w:pPr xmlns:w="http://schemas.openxmlformats.org/wordprocessingml/2006/main">
              <w:spacing w:after="0" w:line="240" w:lineRule="auto"/>
              <w:rPr>
                <w:rFonts w:ascii="GHEA Grapalat" w:eastAsia="Times New Roman" w:hAnsi="GHEA Grapalat" w:cs="Tahoma"/>
                <w:color w:val="000000"/>
                <w:sz w:val="20"/>
                <w:szCs w:val="20"/>
              </w:rPr>
            </w:pPr>
            <w:r xmlns:w="http://schemas.openxmlformats.org/wordprocessingml/2006/main">
              <w:rPr>
                <w:rFonts w:ascii="GHEA Grapalat" w:eastAsia="Times New Roman" w:hAnsi="GHEA Grapalat" w:cs="Tahoma"/>
                <w:color w:val="000000"/>
                <w:sz w:val="20"/>
                <w:szCs w:val="20"/>
                <w:lang w:val="hy-AM"/>
              </w:rPr>
              <w:t xml:space="preserve">                                             </w:t>
            </w:r>
            <w:r xmlns:w="http://schemas.openxmlformats.org/wordprocessingml/2006/main" w:rsidR="00532D6C" w:rsidRPr="00E84C88">
              <w:rPr>
                <w:rFonts w:ascii="GHEA Grapalat" w:eastAsia="Times New Roman" w:hAnsi="GHEA Grapalat" w:cs="Tahoma"/>
                <w:color w:val="000000"/>
                <w:sz w:val="20"/>
                <w:szCs w:val="20"/>
              </w:rPr>
              <w:t xml:space="preserve">/____________________/</w:t>
            </w:r>
          </w:p>
          <w:p w14:paraId="6456B9C6"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Sylfaen"/>
                <w:sz w:val="20"/>
                <w:szCs w:val="20"/>
              </w:rPr>
              <w:t xml:space="preserve">  </w:t>
            </w:r>
          </w:p>
          <w:p w14:paraId="6E21BE5D" w14:textId="0FB05E4D" w:rsidR="00532D6C" w:rsidRPr="00E84C88" w:rsidRDefault="00D96837" w:rsidP="00532D6C">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Pr>
                <w:rFonts w:ascii="GHEA Grapalat" w:eastAsia="Times New Roman" w:hAnsi="GHEA Grapalat" w:cs="Sylfaen"/>
                <w:sz w:val="20"/>
                <w:szCs w:val="20"/>
              </w:rPr>
              <w:t xml:space="preserve">                                               </w:t>
            </w:r>
            <w:r xmlns:w="http://schemas.openxmlformats.org/wordprocessingml/2006/main" w:rsidR="00532D6C" w:rsidRPr="00E84C88">
              <w:rPr>
                <w:rFonts w:ascii="GHEA Grapalat" w:eastAsia="Times New Roman" w:hAnsi="GHEA Grapalat" w:cs="Sylfaen"/>
                <w:sz w:val="20"/>
                <w:szCs w:val="20"/>
                <w:lang w:val="en-US"/>
              </w:rPr>
              <w:t xml:space="preserve">/ </w:t>
            </w:r>
            <w:r xmlns:w="http://schemas.openxmlformats.org/wordprocessingml/2006/main" w:rsidR="00532D6C" w:rsidRPr="00E84C88">
              <w:rPr>
                <w:rFonts w:ascii="Arial" w:eastAsia="Times New Roman" w:hAnsi="Arial" w:cs="Arial"/>
                <w:sz w:val="20"/>
                <w:szCs w:val="20"/>
                <w:lang w:val="en-US"/>
              </w:rPr>
              <w:t xml:space="preserve">signature </w:t>
            </w:r>
            <w:r xmlns:w="http://schemas.openxmlformats.org/wordprocessingml/2006/main" w:rsidR="00532D6C" w:rsidRPr="00E84C88">
              <w:rPr>
                <w:rFonts w:ascii="GHEA Grapalat" w:eastAsia="Times New Roman" w:hAnsi="GHEA Grapalat" w:cs="Sylfaen"/>
                <w:sz w:val="20"/>
                <w:szCs w:val="20"/>
                <w:lang w:val="en-US"/>
              </w:rPr>
              <w:t xml:space="preserve">/</w:t>
            </w:r>
          </w:p>
          <w:p w14:paraId="1F90E308" w14:textId="77777777" w:rsidR="00532D6C" w:rsidRPr="00E84C88" w:rsidRDefault="00532D6C" w:rsidP="00532D6C">
            <w:pPr>
              <w:spacing w:after="0" w:line="240" w:lineRule="auto"/>
              <w:rPr>
                <w:rFonts w:ascii="GHEA Grapalat" w:eastAsia="Times New Roman" w:hAnsi="GHEA Grapalat" w:cs="Tahoma"/>
                <w:color w:val="000000"/>
                <w:sz w:val="20"/>
                <w:szCs w:val="20"/>
                <w:lang w:val="en-US"/>
              </w:rPr>
            </w:pPr>
          </w:p>
          <w:p w14:paraId="14627D74" w14:textId="77777777" w:rsidR="00532D6C" w:rsidRPr="00E84C88" w:rsidRDefault="00532D6C" w:rsidP="00532D6C">
            <w:pPr>
              <w:spacing w:after="0" w:line="240" w:lineRule="auto"/>
              <w:rPr>
                <w:rFonts w:ascii="GHEA Grapalat" w:eastAsia="Times New Roman" w:hAnsi="GHEA Grapalat" w:cs="Arial"/>
                <w:sz w:val="20"/>
                <w:szCs w:val="20"/>
                <w:lang w:val="en-US"/>
              </w:rPr>
            </w:pPr>
          </w:p>
        </w:tc>
        <w:tc>
          <w:tcPr>
            <w:tcW w:w="5364" w:type="dxa"/>
            <w:tcBorders>
              <w:top w:val="single" w:sz="4" w:space="0" w:color="auto"/>
              <w:left w:val="nil"/>
              <w:right w:val="single" w:sz="4" w:space="0" w:color="auto"/>
            </w:tcBorders>
            <w:noWrap/>
            <w:vAlign w:val="bottom"/>
          </w:tcPr>
          <w:p w14:paraId="217392ED" w14:textId="77777777" w:rsidR="00532D6C" w:rsidRPr="00E84C88" w:rsidRDefault="00532D6C" w:rsidP="00532D6C">
            <w:pPr xmlns:w="http://schemas.openxmlformats.org/wordprocessingml/2006/main">
              <w:spacing w:after="0" w:line="240" w:lineRule="auto"/>
              <w:rPr>
                <w:rFonts w:ascii="GHEA Grapalat" w:eastAsia="Times New Roman" w:hAnsi="GHEA Grapalat" w:cs="Tahoma"/>
                <w:color w:val="000000"/>
                <w:sz w:val="20"/>
                <w:szCs w:val="20"/>
                <w:lang w:val="en-US"/>
              </w:rPr>
            </w:pPr>
            <w:r xmlns:w="http://schemas.openxmlformats.org/wordprocessingml/2006/main" w:rsidRPr="00E84C88">
              <w:rPr>
                <w:rFonts w:ascii="GHEA Grapalat" w:eastAsia="Times New Roman" w:hAnsi="GHEA Grapalat" w:cs="Tahoma"/>
                <w:color w:val="000000"/>
                <w:sz w:val="20"/>
                <w:szCs w:val="20"/>
                <w:lang w:val="en-US"/>
              </w:rPr>
              <w:t xml:space="preserve">2 </w:t>
            </w:r>
            <w:r xmlns:w="http://schemas.openxmlformats.org/wordprocessingml/2006/main" w:rsidRPr="00E84C88">
              <w:rPr>
                <w:rFonts w:ascii="GHEA Grapalat" w:eastAsia="Times New Roman" w:hAnsi="GHEA Grapalat" w:cs="Tahoma"/>
                <w:color w:val="000000"/>
                <w:sz w:val="20"/>
                <w:szCs w:val="20"/>
                <w:lang w:val="hy-AM"/>
              </w:rPr>
              <w:t xml:space="preserve">3 </w:t>
            </w:r>
            <w:r xmlns:w="http://schemas.openxmlformats.org/wordprocessingml/2006/main" w:rsidRPr="00E84C88">
              <w:rPr>
                <w:rFonts w:ascii="GHEA Grapalat" w:eastAsia="Times New Roman" w:hAnsi="GHEA Grapalat" w:cs="Tahoma"/>
                <w:color w:val="000000"/>
                <w:sz w:val="20"/>
                <w:szCs w:val="20"/>
                <w:lang w:val="en-US"/>
              </w:rPr>
              <w:t xml:space="preserve">. </w:t>
            </w:r>
            <w:r xmlns:w="http://schemas.openxmlformats.org/wordprocessingml/2006/main" w:rsidRPr="00E84C88">
              <w:rPr>
                <w:rFonts w:ascii="Arial" w:eastAsia="Times New Roman" w:hAnsi="Arial" w:cs="Arial"/>
                <w:color w:val="000000"/>
                <w:sz w:val="20"/>
                <w:szCs w:val="20"/>
                <w:lang w:val="en-US"/>
              </w:rPr>
              <w:t xml:space="preserve">a </w:t>
            </w:r>
            <w:r xmlns:w="http://schemas.openxmlformats.org/wordprocessingml/2006/main" w:rsidRPr="00E84C88">
              <w:rPr>
                <w:rFonts w:ascii="GHEA Grapalat" w:eastAsia="Times New Roman" w:hAnsi="GHEA Grapalat" w:cs="Tahoma"/>
                <w:color w:val="000000"/>
                <w:sz w:val="20"/>
                <w:szCs w:val="20"/>
                <w:lang w:val="en-US"/>
              </w:rPr>
              <w:t xml:space="preserve">. </w:t>
            </w:r>
            <w:r xmlns:w="http://schemas.openxmlformats.org/wordprocessingml/2006/main" w:rsidRPr="00E84C88">
              <w:rPr>
                <w:rFonts w:ascii="Arial" w:eastAsia="Times New Roman" w:hAnsi="Arial" w:cs="Arial"/>
                <w:color w:val="000000"/>
                <w:sz w:val="20"/>
                <w:szCs w:val="20"/>
                <w:lang w:val="hy-AM"/>
              </w:rPr>
              <w:t xml:space="preserve">To the payer</w:t>
            </w:r>
            <w:r xmlns:w="http://schemas.openxmlformats.org/wordprocessingml/2006/main" w:rsidRPr="00E84C88">
              <w:rPr>
                <w:rFonts w:ascii="GHEA Grapalat" w:eastAsia="Times New Roman" w:hAnsi="GHEA Grapalat" w:cs="Tahoma"/>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attendant</w:t>
            </w:r>
            <w:r xmlns:w="http://schemas.openxmlformats.org/wordprocessingml/2006/main" w:rsidRPr="00E84C88">
              <w:rPr>
                <w:rFonts w:ascii="GHEA Grapalat" w:eastAsia="Times New Roman" w:hAnsi="GHEA Grapalat" w:cs="Tahoma"/>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financial</w:t>
            </w:r>
            <w:r xmlns:w="http://schemas.openxmlformats.org/wordprocessingml/2006/main" w:rsidRPr="00E84C88">
              <w:rPr>
                <w:rFonts w:ascii="GHEA Grapalat" w:eastAsia="Times New Roman" w:hAnsi="GHEA Grapalat" w:cs="Tahoma"/>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organization</w:t>
            </w:r>
            <w:r xmlns:w="http://schemas.openxmlformats.org/wordprocessingml/2006/main" w:rsidRPr="00E84C88">
              <w:rPr>
                <w:rFonts w:ascii="GHEA Grapalat" w:eastAsia="Times New Roman" w:hAnsi="GHEA Grapalat" w:cs="Tahoma"/>
                <w:color w:val="000000"/>
                <w:sz w:val="20"/>
                <w:szCs w:val="20"/>
                <w:lang w:val="en-US"/>
              </w:rPr>
              <w:t xml:space="preserve"> </w:t>
            </w:r>
          </w:p>
          <w:p w14:paraId="69D84205" w14:textId="77777777" w:rsidR="00532D6C" w:rsidRPr="00E84C88" w:rsidRDefault="00532D6C" w:rsidP="00532D6C">
            <w:pPr>
              <w:spacing w:after="0" w:line="240" w:lineRule="auto"/>
              <w:jc w:val="right"/>
              <w:rPr>
                <w:rFonts w:ascii="GHEA Grapalat" w:eastAsia="Times New Roman" w:hAnsi="GHEA Grapalat" w:cs="Tahoma"/>
                <w:color w:val="000000"/>
                <w:sz w:val="20"/>
                <w:szCs w:val="20"/>
                <w:lang w:val="en-US"/>
              </w:rPr>
            </w:pPr>
          </w:p>
          <w:p w14:paraId="2869B54D" w14:textId="77777777" w:rsidR="00532D6C" w:rsidRPr="00E84C88" w:rsidRDefault="00532D6C" w:rsidP="00532D6C">
            <w:pPr>
              <w:spacing w:after="0" w:line="240" w:lineRule="auto"/>
              <w:jc w:val="right"/>
              <w:rPr>
                <w:rFonts w:ascii="GHEA Grapalat" w:eastAsia="Times New Roman" w:hAnsi="GHEA Grapalat" w:cs="Tahoma"/>
                <w:color w:val="000000"/>
                <w:sz w:val="20"/>
                <w:szCs w:val="20"/>
                <w:lang w:val="en-US"/>
              </w:rPr>
            </w:pPr>
          </w:p>
          <w:p w14:paraId="7A5D0BA2"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Tahoma"/>
                <w:color w:val="000000"/>
                <w:sz w:val="20"/>
                <w:szCs w:val="20"/>
                <w:lang w:val="en-US"/>
              </w:rPr>
            </w:pPr>
            <w:r xmlns:w="http://schemas.openxmlformats.org/wordprocessingml/2006/main" w:rsidRPr="00E84C88">
              <w:rPr>
                <w:rFonts w:ascii="GHEA Grapalat" w:eastAsia="Times New Roman" w:hAnsi="GHEA Grapalat" w:cs="Tahoma"/>
                <w:color w:val="000000"/>
                <w:sz w:val="20"/>
                <w:szCs w:val="20"/>
                <w:lang w:val="en-US"/>
              </w:rPr>
              <w:t xml:space="preserve">/____________________/</w:t>
            </w:r>
          </w:p>
          <w:p w14:paraId="5E943CB0" w14:textId="378BE569" w:rsidR="00532D6C" w:rsidRPr="00E84C88" w:rsidRDefault="00D96837" w:rsidP="00532D6C">
            <w:pPr xmlns:w="http://schemas.openxmlformats.org/wordprocessingml/2006/main">
              <w:spacing w:after="0" w:line="240" w:lineRule="auto"/>
              <w:jc w:val="center"/>
              <w:rPr>
                <w:rFonts w:ascii="GHEA Grapalat" w:eastAsia="Times New Roman" w:hAnsi="GHEA Grapalat" w:cs="Sylfaen"/>
                <w:sz w:val="20"/>
                <w:szCs w:val="20"/>
                <w:lang w:val="en-US"/>
              </w:rPr>
            </w:pPr>
            <w:r xmlns:w="http://schemas.openxmlformats.org/wordprocessingml/2006/main">
              <w:rPr>
                <w:rFonts w:ascii="GHEA Grapalat" w:eastAsia="Times New Roman" w:hAnsi="GHEA Grapalat" w:cs="Tahoma"/>
                <w:color w:val="000000"/>
                <w:sz w:val="20"/>
                <w:szCs w:val="20"/>
                <w:lang w:val="en-US"/>
              </w:rPr>
              <w:t xml:space="preserve">                                               </w:t>
            </w:r>
            <w:r xmlns:w="http://schemas.openxmlformats.org/wordprocessingml/2006/main" w:rsidR="00532D6C" w:rsidRPr="00E84C88">
              <w:rPr>
                <w:rFonts w:ascii="GHEA Grapalat" w:eastAsia="Times New Roman" w:hAnsi="GHEA Grapalat" w:cs="Sylfaen"/>
                <w:sz w:val="20"/>
                <w:szCs w:val="20"/>
                <w:lang w:val="en-US"/>
              </w:rPr>
              <w:t xml:space="preserve">/ </w:t>
            </w:r>
            <w:r xmlns:w="http://schemas.openxmlformats.org/wordprocessingml/2006/main" w:rsidR="00532D6C" w:rsidRPr="00E84C88">
              <w:rPr>
                <w:rFonts w:ascii="Arial" w:eastAsia="Times New Roman" w:hAnsi="Arial" w:cs="Arial"/>
                <w:sz w:val="20"/>
                <w:szCs w:val="20"/>
                <w:lang w:val="en-US"/>
              </w:rPr>
              <w:t xml:space="preserve">signature </w:t>
            </w:r>
            <w:r xmlns:w="http://schemas.openxmlformats.org/wordprocessingml/2006/main" w:rsidR="00532D6C" w:rsidRPr="00E84C88">
              <w:rPr>
                <w:rFonts w:ascii="GHEA Grapalat" w:eastAsia="Times New Roman" w:hAnsi="GHEA Grapalat" w:cs="Sylfaen"/>
                <w:sz w:val="20"/>
                <w:szCs w:val="20"/>
                <w:lang w:val="en-US"/>
              </w:rPr>
              <w:t xml:space="preserve">/</w:t>
            </w:r>
          </w:p>
          <w:p w14:paraId="77E90912" w14:textId="77777777" w:rsidR="00532D6C" w:rsidRPr="00E84C88" w:rsidRDefault="00532D6C" w:rsidP="00532D6C">
            <w:pPr>
              <w:spacing w:after="0" w:line="240" w:lineRule="auto"/>
              <w:jc w:val="right"/>
              <w:rPr>
                <w:rFonts w:ascii="GHEA Grapalat" w:eastAsia="Times New Roman" w:hAnsi="GHEA Grapalat" w:cs="Arial"/>
                <w:sz w:val="20"/>
                <w:szCs w:val="20"/>
                <w:lang w:val="hy-AM"/>
              </w:rPr>
            </w:pPr>
          </w:p>
        </w:tc>
      </w:tr>
      <w:tr w:rsidR="00532D6C" w:rsidRPr="00C4546D" w14:paraId="54D19720" w14:textId="77777777" w:rsidTr="00532D6C">
        <w:trPr>
          <w:trHeight w:val="2194"/>
        </w:trPr>
        <w:tc>
          <w:tcPr>
            <w:tcW w:w="5616" w:type="dxa"/>
            <w:tcBorders>
              <w:top w:val="nil"/>
              <w:left w:val="single" w:sz="4" w:space="0" w:color="auto"/>
              <w:bottom w:val="single" w:sz="4" w:space="0" w:color="auto"/>
              <w:right w:val="single" w:sz="4" w:space="0" w:color="auto"/>
            </w:tcBorders>
            <w:noWrap/>
            <w:vAlign w:val="bottom"/>
          </w:tcPr>
          <w:p w14:paraId="2BA13476" w14:textId="4827D47F"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E84C88">
              <w:rPr>
                <w:rFonts w:ascii="GHEA Grapalat" w:eastAsia="Times New Roman" w:hAnsi="GHEA Grapalat" w:cs="Sylfaen"/>
                <w:sz w:val="20"/>
                <w:szCs w:val="20"/>
                <w:lang w:val="en-US"/>
              </w:rPr>
              <w:lastRenderedPageBreak xmlns:w="http://schemas.openxmlformats.org/wordprocessingml/2006/main"/>
            </w:r>
            <w:r xmlns:w="http://schemas.openxmlformats.org/wordprocessingml/2006/main" w:rsidRPr="00E84C88">
              <w:rPr>
                <w:rFonts w:ascii="GHEA Grapalat" w:eastAsia="Times New Roman" w:hAnsi="GHEA Grapalat" w:cs="Sylfaen"/>
                <w:sz w:val="20"/>
                <w:szCs w:val="20"/>
                <w:lang w:val="en-US"/>
              </w:rPr>
              <w:t xml:space="preserve">24. </w:t>
            </w:r>
            <w:r xmlns:w="http://schemas.openxmlformats.org/wordprocessingml/2006/main" w:rsidRPr="00E84C88">
              <w:rPr>
                <w:rFonts w:ascii="Arial" w:eastAsia="Times New Roman" w:hAnsi="Arial" w:cs="Arial"/>
                <w:sz w:val="20"/>
                <w:szCs w:val="20"/>
                <w:lang w:val="en-US"/>
              </w:rPr>
              <w:t xml:space="preserve">b </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K </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 </w:t>
            </w:r>
            <w:r xmlns:w="http://schemas.openxmlformats.org/wordprocessingml/2006/main" w:rsidRPr="00E84C88">
              <w:rPr>
                <w:rFonts w:ascii="GHEA Grapalat" w:eastAsia="Times New Roman" w:hAnsi="GHEA Grapalat" w:cs="Sylfaen"/>
                <w:sz w:val="20"/>
                <w:szCs w:val="20"/>
                <w:lang w:val="en-US"/>
              </w:rPr>
              <w:t xml:space="preserve">.</w:t>
            </w:r>
          </w:p>
          <w:p w14:paraId="62665926" w14:textId="77777777" w:rsidR="00532D6C" w:rsidRPr="00E84C88" w:rsidRDefault="00532D6C" w:rsidP="00532D6C">
            <w:pPr>
              <w:spacing w:after="0" w:line="240" w:lineRule="auto"/>
              <w:rPr>
                <w:rFonts w:ascii="GHEA Grapalat" w:eastAsia="Times New Roman" w:hAnsi="GHEA Grapalat" w:cs="Sylfaen"/>
                <w:sz w:val="20"/>
                <w:szCs w:val="20"/>
                <w:lang w:val="en-US"/>
              </w:rPr>
            </w:pPr>
          </w:p>
          <w:p w14:paraId="0B76EF2F" w14:textId="77777777" w:rsidR="00532D6C" w:rsidRPr="00E84C88" w:rsidRDefault="00532D6C" w:rsidP="00532D6C">
            <w:pPr>
              <w:spacing w:after="0" w:line="240" w:lineRule="auto"/>
              <w:rPr>
                <w:rFonts w:ascii="GHEA Grapalat" w:eastAsia="Times New Roman" w:hAnsi="GHEA Grapalat" w:cs="Sylfaen"/>
                <w:sz w:val="20"/>
                <w:szCs w:val="20"/>
                <w:lang w:val="en-US"/>
              </w:rPr>
            </w:pPr>
          </w:p>
          <w:p w14:paraId="6CC29286" w14:textId="6B63E016"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E84C88">
              <w:rPr>
                <w:rFonts w:ascii="GHEA Grapalat" w:eastAsia="Times New Roman" w:hAnsi="GHEA Grapalat" w:cs="Tahoma"/>
                <w:color w:val="000000"/>
                <w:sz w:val="20"/>
                <w:szCs w:val="20"/>
                <w:lang w:val="en-US"/>
              </w:rPr>
              <w:t xml:space="preserve"> </w:t>
            </w:r>
            <w:r xmlns:w="http://schemas.openxmlformats.org/wordprocessingml/2006/main" w:rsidRPr="00E84C88">
              <w:rPr>
                <w:rFonts w:ascii="GHEA Grapalat" w:eastAsia="Times New Roman" w:hAnsi="GHEA Grapalat" w:cs="Sylfaen"/>
                <w:sz w:val="20"/>
                <w:szCs w:val="20"/>
                <w:lang w:val="en-US"/>
              </w:rPr>
              <w:t xml:space="preserve">2 </w:t>
            </w:r>
            <w:r xmlns:w="http://schemas.openxmlformats.org/wordprocessingml/2006/main" w:rsidRPr="00E84C88">
              <w:rPr>
                <w:rFonts w:ascii="GHEA Grapalat" w:eastAsia="Times New Roman" w:hAnsi="GHEA Grapalat" w:cs="Sylfaen"/>
                <w:sz w:val="20"/>
                <w:szCs w:val="20"/>
                <w:lang w:val="hy-AM"/>
              </w:rPr>
              <w:t xml:space="preserve">4. </w:t>
            </w:r>
            <w:r xmlns:w="http://schemas.openxmlformats.org/wordprocessingml/2006/main" w:rsidRPr="00E84C88">
              <w:rPr>
                <w:rFonts w:ascii="Arial" w:eastAsia="Times New Roman" w:hAnsi="Arial" w:cs="Arial"/>
                <w:sz w:val="20"/>
                <w:szCs w:val="20"/>
                <w:lang w:val="hy-AM"/>
              </w:rPr>
              <w:t xml:space="preserve">c </w:t>
            </w:r>
            <w:r xmlns:w="http://schemas.openxmlformats.org/wordprocessingml/2006/main" w:rsidR="00D96837">
              <w:rPr>
                <w:rFonts w:ascii="GHEA Grapalat" w:eastAsia="Times New Roman" w:hAnsi="GHEA Grapalat" w:cs="Tahoma"/>
                <w:color w:val="000000"/>
                <w:sz w:val="20"/>
                <w:szCs w:val="20"/>
                <w:lang w:val="en-US"/>
              </w:rPr>
              <w:t xml:space="preserve">___ </w:t>
            </w:r>
            <w:r xmlns:w="http://schemas.openxmlformats.org/wordprocessingml/2006/main" w:rsidRPr="00E84C88">
              <w:rPr>
                <w:rFonts w:ascii="GHEA Grapalat" w:eastAsia="Times New Roman" w:hAnsi="GHEA Grapalat" w:cs="Sylfaen"/>
                <w:color w:val="000000"/>
                <w:sz w:val="20"/>
                <w:szCs w:val="20"/>
                <w:lang w:val="en-US"/>
              </w:rPr>
              <w:t xml:space="preserve">___ </w:t>
            </w:r>
            <w:r xmlns:w="http://schemas.openxmlformats.org/wordprocessingml/2006/main" w:rsidRPr="00E84C88">
              <w:rPr>
                <w:rFonts w:ascii="GHEA Grapalat" w:eastAsia="Times New Roman" w:hAnsi="GHEA Grapalat" w:cs="Tahoma"/>
                <w:color w:val="000000"/>
                <w:sz w:val="20"/>
                <w:szCs w:val="20"/>
                <w:lang w:val="en-US"/>
              </w:rPr>
              <w:t xml:space="preserve">20___ </w:t>
            </w:r>
            <w:r xmlns:w="http://schemas.openxmlformats.org/wordprocessingml/2006/main" w:rsidRPr="00E84C88">
              <w:rPr>
                <w:rFonts w:ascii="Arial" w:eastAsia="Times New Roman" w:hAnsi="Arial" w:cs="Arial"/>
                <w:color w:val="000000"/>
                <w:sz w:val="20"/>
                <w:szCs w:val="20"/>
                <w:lang w:val="en-US"/>
              </w:rPr>
              <w:t xml:space="preserve">y </w:t>
            </w:r>
            <w:r xmlns:w="http://schemas.openxmlformats.org/wordprocessingml/2006/main" w:rsidRPr="00E84C88">
              <w:rPr>
                <w:rFonts w:ascii="GHEA Grapalat" w:eastAsia="Times New Roman" w:hAnsi="GHEA Grapalat" w:cs="Sylfaen"/>
                <w:color w:val="000000"/>
                <w:sz w:val="20"/>
                <w:szCs w:val="20"/>
                <w:lang w:val="en-US"/>
              </w:rPr>
              <w:t xml:space="preserve">.</w:t>
            </w:r>
            <w:r xmlns:w="http://schemas.openxmlformats.org/wordprocessingml/2006/main" w:rsidRPr="00E84C88">
              <w:rPr>
                <w:rFonts w:ascii="GHEA Grapalat" w:eastAsia="Times New Roman" w:hAnsi="GHEA Grapalat" w:cs="Sylfaen"/>
                <w:sz w:val="20"/>
                <w:szCs w:val="20"/>
                <w:lang w:val="en-US"/>
              </w:rPr>
              <w:t xml:space="preserve">​</w:t>
            </w:r>
            <w:r xmlns:w="http://schemas.openxmlformats.org/wordprocessingml/2006/main" w:rsidRPr="00E84C88">
              <w:rPr>
                <w:rFonts w:ascii="GHEA Grapalat" w:eastAsia="Times New Roman" w:hAnsi="GHEA Grapalat" w:cs="Sylfaen"/>
                <w:sz w:val="20"/>
                <w:szCs w:val="20"/>
                <w:lang w:val="en-US"/>
              </w:rPr>
              <w:t xml:space="preserve"> </w:t>
            </w:r>
          </w:p>
          <w:p w14:paraId="7F7BFE36" w14:textId="77777777" w:rsidR="00532D6C" w:rsidRPr="00E84C88" w:rsidRDefault="00532D6C" w:rsidP="00532D6C">
            <w:pPr>
              <w:spacing w:after="0" w:line="240" w:lineRule="auto"/>
              <w:rPr>
                <w:rFonts w:ascii="GHEA Grapalat" w:eastAsia="Times New Roman" w:hAnsi="GHEA Grapalat" w:cs="Sylfaen"/>
                <w:sz w:val="20"/>
                <w:szCs w:val="20"/>
                <w:lang w:val="en-US"/>
              </w:rPr>
            </w:pPr>
          </w:p>
          <w:p w14:paraId="52D44E3C"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E84C88">
              <w:rPr>
                <w:rFonts w:ascii="GHEA Grapalat" w:eastAsia="Times New Roman" w:hAnsi="GHEA Grapalat" w:cs="Sylfaen"/>
                <w:sz w:val="20"/>
                <w:szCs w:val="20"/>
                <w:lang w:val="en-US"/>
              </w:rPr>
              <w:t xml:space="preserve">  </w:t>
            </w:r>
          </w:p>
          <w:p w14:paraId="35CA2DF0" w14:textId="77777777" w:rsidR="00532D6C" w:rsidRPr="00E84C88" w:rsidRDefault="00532D6C" w:rsidP="00532D6C">
            <w:pPr>
              <w:spacing w:after="0" w:line="240" w:lineRule="auto"/>
              <w:rPr>
                <w:rFonts w:ascii="GHEA Grapalat" w:eastAsia="Times New Roman" w:hAnsi="GHEA Grapalat" w:cs="Arial"/>
                <w:sz w:val="20"/>
                <w:szCs w:val="20"/>
                <w:lang w:val="en-US"/>
              </w:rPr>
            </w:pPr>
          </w:p>
        </w:tc>
        <w:tc>
          <w:tcPr>
            <w:tcW w:w="5364" w:type="dxa"/>
            <w:tcBorders>
              <w:top w:val="nil"/>
              <w:left w:val="nil"/>
              <w:bottom w:val="single" w:sz="4" w:space="0" w:color="auto"/>
              <w:right w:val="single" w:sz="4" w:space="0" w:color="auto"/>
            </w:tcBorders>
            <w:noWrap/>
            <w:vAlign w:val="bottom"/>
          </w:tcPr>
          <w:p w14:paraId="2851175F" w14:textId="7213D4DF"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E84C88">
              <w:rPr>
                <w:rFonts w:ascii="GHEA Grapalat" w:eastAsia="Times New Roman" w:hAnsi="GHEA Grapalat" w:cs="Sylfaen"/>
                <w:sz w:val="20"/>
                <w:szCs w:val="20"/>
                <w:lang w:val="en-US"/>
              </w:rPr>
              <w:t xml:space="preserve">23. </w:t>
            </w:r>
            <w:r xmlns:w="http://schemas.openxmlformats.org/wordprocessingml/2006/main" w:rsidRPr="00E84C88">
              <w:rPr>
                <w:rFonts w:ascii="Arial" w:eastAsia="Times New Roman" w:hAnsi="Arial" w:cs="Arial"/>
                <w:sz w:val="20"/>
                <w:szCs w:val="20"/>
                <w:lang w:val="en-US"/>
              </w:rPr>
              <w:t xml:space="preserve">b </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K </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 </w:t>
            </w:r>
            <w:r xmlns:w="http://schemas.openxmlformats.org/wordprocessingml/2006/main" w:rsidRPr="00E84C88">
              <w:rPr>
                <w:rFonts w:ascii="GHEA Grapalat" w:eastAsia="Times New Roman" w:hAnsi="GHEA Grapalat" w:cs="Sylfaen"/>
                <w:sz w:val="20"/>
                <w:szCs w:val="20"/>
                <w:lang w:val="en-US"/>
              </w:rPr>
              <w:t xml:space="preserve">.</w:t>
            </w:r>
          </w:p>
          <w:p w14:paraId="49FA606B" w14:textId="77777777" w:rsidR="00532D6C" w:rsidRPr="00E84C88" w:rsidRDefault="00532D6C" w:rsidP="00532D6C">
            <w:pPr>
              <w:spacing w:after="0" w:line="240" w:lineRule="auto"/>
              <w:rPr>
                <w:rFonts w:ascii="GHEA Grapalat" w:eastAsia="Times New Roman" w:hAnsi="GHEA Grapalat" w:cs="Sylfaen"/>
                <w:sz w:val="20"/>
                <w:szCs w:val="20"/>
                <w:lang w:val="en-US"/>
              </w:rPr>
            </w:pPr>
          </w:p>
          <w:p w14:paraId="2551B899"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E84C88">
              <w:rPr>
                <w:rFonts w:ascii="GHEA Grapalat" w:eastAsia="Times New Roman" w:hAnsi="GHEA Grapalat" w:cs="Sylfaen"/>
                <w:sz w:val="20"/>
                <w:szCs w:val="20"/>
                <w:lang w:val="en-US"/>
              </w:rPr>
              <w:t xml:space="preserve">                     </w:t>
            </w:r>
          </w:p>
          <w:p w14:paraId="4B23833F"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color w:val="000000"/>
                <w:sz w:val="20"/>
                <w:szCs w:val="20"/>
                <w:lang w:val="en-US"/>
              </w:rPr>
            </w:pPr>
            <w:r xmlns:w="http://schemas.openxmlformats.org/wordprocessingml/2006/main" w:rsidRPr="00E84C88">
              <w:rPr>
                <w:rFonts w:ascii="GHEA Grapalat" w:eastAsia="Times New Roman" w:hAnsi="GHEA Grapalat" w:cs="Sylfaen"/>
                <w:sz w:val="20"/>
                <w:szCs w:val="20"/>
                <w:lang w:val="en-US"/>
              </w:rPr>
              <w:t xml:space="preserve">23. </w:t>
            </w:r>
            <w:r xmlns:w="http://schemas.openxmlformats.org/wordprocessingml/2006/main" w:rsidRPr="00E84C88">
              <w:rPr>
                <w:rFonts w:ascii="Arial" w:eastAsia="Times New Roman" w:hAnsi="Arial" w:cs="Arial"/>
                <w:sz w:val="20"/>
                <w:szCs w:val="20"/>
                <w:lang w:val="hy-AM"/>
              </w:rPr>
              <w:t xml:space="preserve">c </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Execution</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Date </w:t>
            </w:r>
            <w:r xmlns:w="http://schemas.openxmlformats.org/wordprocessingml/2006/main" w:rsidRPr="00E84C88">
              <w:rPr>
                <w:rFonts w:ascii="GHEA Grapalat" w:eastAsia="Times New Roman" w:hAnsi="GHEA Grapalat" w:cs="Sylfaen"/>
                <w:color w:val="000000"/>
                <w:sz w:val="20"/>
                <w:szCs w:val="20"/>
                <w:lang w:val="en-US"/>
              </w:rPr>
              <w:t xml:space="preserve">: </w:t>
            </w:r>
            <w:r xmlns:w="http://schemas.openxmlformats.org/wordprocessingml/2006/main" w:rsidRPr="00E84C88">
              <w:rPr>
                <w:rFonts w:ascii="GHEA Grapalat" w:eastAsia="Times New Roman" w:hAnsi="GHEA Grapalat" w:cs="Sylfaen"/>
                <w:sz w:val="20"/>
                <w:szCs w:val="20"/>
                <w:lang w:val="en-US"/>
              </w:rPr>
              <w:t xml:space="preserve">___ </w:t>
            </w:r>
            <w:r xmlns:w="http://schemas.openxmlformats.org/wordprocessingml/2006/main" w:rsidRPr="00E84C88">
              <w:rPr>
                <w:rFonts w:ascii="GHEA Grapalat" w:eastAsia="Times New Roman" w:hAnsi="GHEA Grapalat" w:cs="Sylfaen"/>
                <w:color w:val="000000"/>
                <w:sz w:val="20"/>
                <w:szCs w:val="20"/>
                <w:lang w:val="en-US"/>
              </w:rPr>
              <w:t xml:space="preserve">___ </w:t>
            </w:r>
            <w:r xmlns:w="http://schemas.openxmlformats.org/wordprocessingml/2006/main" w:rsidRPr="00E84C88">
              <w:rPr>
                <w:rFonts w:ascii="GHEA Grapalat" w:eastAsia="Times New Roman" w:hAnsi="GHEA Grapalat" w:cs="Tahoma"/>
                <w:color w:val="000000"/>
                <w:sz w:val="20"/>
                <w:szCs w:val="20"/>
                <w:lang w:val="en-US"/>
              </w:rPr>
              <w:t xml:space="preserve">20___ </w:t>
            </w:r>
            <w:r xmlns:w="http://schemas.openxmlformats.org/wordprocessingml/2006/main" w:rsidRPr="00E84C88">
              <w:rPr>
                <w:rFonts w:ascii="Arial" w:eastAsia="Times New Roman" w:hAnsi="Arial" w:cs="Arial"/>
                <w:color w:val="000000"/>
                <w:sz w:val="20"/>
                <w:szCs w:val="20"/>
                <w:lang w:val="en-US"/>
              </w:rPr>
              <w:t xml:space="preserve">.</w:t>
            </w:r>
            <w:r xmlns:w="http://schemas.openxmlformats.org/wordprocessingml/2006/main" w:rsidRPr="00E84C88">
              <w:rPr>
                <w:rFonts w:ascii="GHEA Grapalat" w:eastAsia="Times New Roman" w:hAnsi="GHEA Grapalat" w:cs="Tahoma"/>
                <w:color w:val="000000"/>
                <w:sz w:val="20"/>
                <w:szCs w:val="20"/>
                <w:lang w:val="en-US"/>
              </w:rPr>
              <w:t xml:space="preserve">​</w:t>
            </w:r>
          </w:p>
          <w:p w14:paraId="2C6EF489" w14:textId="77777777" w:rsidR="00532D6C" w:rsidRPr="00E84C88" w:rsidRDefault="00532D6C" w:rsidP="00532D6C">
            <w:pPr>
              <w:spacing w:after="0" w:line="240" w:lineRule="auto"/>
              <w:rPr>
                <w:rFonts w:ascii="GHEA Grapalat" w:eastAsia="Times New Roman" w:hAnsi="GHEA Grapalat" w:cs="Sylfaen"/>
                <w:color w:val="000000"/>
                <w:sz w:val="20"/>
                <w:szCs w:val="20"/>
                <w:lang w:val="en-US"/>
              </w:rPr>
            </w:pPr>
          </w:p>
          <w:p w14:paraId="37A7EDC8" w14:textId="77777777" w:rsidR="00532D6C" w:rsidRPr="00E84C88" w:rsidRDefault="00532D6C" w:rsidP="00532D6C">
            <w:pPr>
              <w:spacing w:after="0" w:line="240" w:lineRule="auto"/>
              <w:rPr>
                <w:rFonts w:ascii="GHEA Grapalat" w:eastAsia="Times New Roman" w:hAnsi="GHEA Grapalat" w:cs="Sylfaen"/>
                <w:sz w:val="20"/>
                <w:szCs w:val="20"/>
                <w:lang w:val="en-US"/>
              </w:rPr>
            </w:pPr>
          </w:p>
          <w:p w14:paraId="4059EC78" w14:textId="77777777" w:rsidR="00532D6C" w:rsidRPr="00E84C88" w:rsidRDefault="00532D6C" w:rsidP="00532D6C">
            <w:pPr>
              <w:spacing w:after="0" w:line="240" w:lineRule="auto"/>
              <w:jc w:val="right"/>
              <w:rPr>
                <w:rFonts w:ascii="GHEA Grapalat" w:eastAsia="Times New Roman" w:hAnsi="GHEA Grapalat" w:cs="Arial"/>
                <w:sz w:val="20"/>
                <w:szCs w:val="20"/>
                <w:lang w:val="en-US"/>
              </w:rPr>
            </w:pPr>
          </w:p>
        </w:tc>
      </w:tr>
    </w:tbl>
    <w:p w14:paraId="079F972C"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sz w:val="16"/>
          <w:szCs w:val="24"/>
          <w:lang w:val="hy-AM"/>
        </w:rPr>
      </w:pPr>
    </w:p>
    <w:p w14:paraId="10771FB8"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sz w:val="16"/>
          <w:szCs w:val="24"/>
          <w:lang w:val="hy-AM"/>
        </w:rPr>
      </w:pPr>
    </w:p>
    <w:p w14:paraId="45089A2E"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sz w:val="16"/>
          <w:szCs w:val="24"/>
          <w:lang w:val="hy-AM"/>
        </w:rPr>
      </w:pPr>
    </w:p>
    <w:p w14:paraId="760FA35C"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sz w:val="16"/>
          <w:szCs w:val="24"/>
          <w:lang w:val="hy-AM"/>
        </w:rPr>
      </w:pPr>
    </w:p>
    <w:p w14:paraId="50FAF9A8"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sz w:val="16"/>
          <w:szCs w:val="24"/>
          <w:lang w:val="hy-AM"/>
        </w:rPr>
      </w:pPr>
    </w:p>
    <w:p w14:paraId="474877F9" w14:textId="77777777" w:rsidR="00532D6C" w:rsidRPr="00E84C88" w:rsidRDefault="00532D6C" w:rsidP="00532D6C">
      <w:pPr xmlns:w="http://schemas.openxmlformats.org/wordprocessingml/2006/main">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20"/>
          <w:szCs w:val="20"/>
          <w:lang w:val="hy-AM"/>
        </w:rPr>
      </w:pP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Payment</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demand letter</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being filled</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is</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according to</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this</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by invitation</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defined</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Payment</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demand letter</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mandatory</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prerequisites</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and</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filling</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in order </w:t>
      </w:r>
      <w:r xmlns:w="http://schemas.openxmlformats.org/wordprocessingml/2006/main" w:rsidRPr="00E84C88">
        <w:rPr>
          <w:rFonts w:ascii="GHEA Grapalat" w:eastAsia="Times New Roman" w:hAnsi="GHEA Grapalat" w:cs="Times New Roman"/>
          <w:sz w:val="16"/>
          <w:szCs w:val="24"/>
          <w:lang w:val="hy-AM"/>
        </w:rPr>
        <w:t xml:space="preserve">.</w:t>
      </w:r>
    </w:p>
    <w:p w14:paraId="422F726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lang w:val="nl-NL"/>
        </w:rPr>
      </w:pPr>
      <w:r xmlns:w="http://schemas.openxmlformats.org/wordprocessingml/2006/main" w:rsidRPr="00E84C88">
        <w:rPr>
          <w:rFonts w:ascii="GHEA Grapalat" w:eastAsia="Times New Roman" w:hAnsi="GHEA Grapalat" w:cs="Times New Roman"/>
          <w:b/>
          <w:sz w:val="24"/>
          <w:szCs w:val="24"/>
          <w:lang w:val="hy-AM"/>
        </w:rPr>
        <w:br xmlns:w="http://schemas.openxmlformats.org/wordprocessingml/2006/main" w:type="page"/>
      </w:r>
      <w:r xmlns:w="http://schemas.openxmlformats.org/wordprocessingml/2006/main" w:rsidRPr="00E84C88">
        <w:rPr>
          <w:rFonts w:ascii="Arial" w:eastAsia="Times New Roman" w:hAnsi="Arial" w:cs="Arial"/>
          <w:b/>
          <w:lang w:val="hy-AM"/>
        </w:rPr>
        <w:lastRenderedPageBreak xmlns:w="http://schemas.openxmlformats.org/wordprocessingml/2006/main"/>
      </w:r>
      <w:r xmlns:w="http://schemas.openxmlformats.org/wordprocessingml/2006/main" w:rsidRPr="00E84C88">
        <w:rPr>
          <w:rFonts w:ascii="Arial" w:eastAsia="Times New Roman" w:hAnsi="Arial" w:cs="Arial"/>
          <w:b/>
          <w:lang w:val="hy-AM"/>
        </w:rPr>
        <w:t xml:space="preserve">Payment</w:t>
      </w:r>
      <w:r xmlns:w="http://schemas.openxmlformats.org/wordprocessingml/2006/main" w:rsidRPr="00E84C88">
        <w:rPr>
          <w:rFonts w:ascii="GHEA Grapalat" w:eastAsia="Times New Roman" w:hAnsi="GHEA Grapalat" w:cs="Times New Roman"/>
          <w:b/>
          <w:lang w:val="nl-NL"/>
        </w:rPr>
        <w:t xml:space="preserve"> </w:t>
      </w:r>
      <w:r xmlns:w="http://schemas.openxmlformats.org/wordprocessingml/2006/main" w:rsidRPr="00E84C88">
        <w:rPr>
          <w:rFonts w:ascii="Arial" w:eastAsia="Times New Roman" w:hAnsi="Arial" w:cs="Arial"/>
          <w:b/>
          <w:lang w:val="hy-AM"/>
        </w:rPr>
        <w:t xml:space="preserve">demand letter</w:t>
      </w:r>
      <w:r xmlns:w="http://schemas.openxmlformats.org/wordprocessingml/2006/main" w:rsidRPr="00E84C88">
        <w:rPr>
          <w:rFonts w:ascii="GHEA Grapalat" w:eastAsia="Times New Roman" w:hAnsi="GHEA Grapalat" w:cs="Times New Roman"/>
          <w:b/>
          <w:lang w:val="nl-NL"/>
        </w:rPr>
        <w:t xml:space="preserve"> </w:t>
      </w:r>
      <w:r xmlns:w="http://schemas.openxmlformats.org/wordprocessingml/2006/main" w:rsidRPr="00E84C88">
        <w:rPr>
          <w:rFonts w:ascii="Arial" w:eastAsia="Times New Roman" w:hAnsi="Arial" w:cs="Arial"/>
          <w:b/>
          <w:lang w:val="hy-AM"/>
        </w:rPr>
        <w:t xml:space="preserve">mandatory</w:t>
      </w:r>
      <w:r xmlns:w="http://schemas.openxmlformats.org/wordprocessingml/2006/main" w:rsidRPr="00E84C88">
        <w:rPr>
          <w:rFonts w:ascii="GHEA Grapalat" w:eastAsia="Times New Roman" w:hAnsi="GHEA Grapalat" w:cs="Times New Roman"/>
          <w:b/>
          <w:lang w:val="nl-NL"/>
        </w:rPr>
        <w:t xml:space="preserve"> </w:t>
      </w:r>
      <w:r xmlns:w="http://schemas.openxmlformats.org/wordprocessingml/2006/main" w:rsidRPr="00E84C88">
        <w:rPr>
          <w:rFonts w:ascii="Arial" w:eastAsia="Times New Roman" w:hAnsi="Arial" w:cs="Arial"/>
          <w:b/>
          <w:lang w:val="hy-AM"/>
        </w:rPr>
        <w:t xml:space="preserve">prerequisites</w:t>
      </w:r>
      <w:r xmlns:w="http://schemas.openxmlformats.org/wordprocessingml/2006/main" w:rsidRPr="00E84C88">
        <w:rPr>
          <w:rFonts w:ascii="GHEA Grapalat" w:eastAsia="Times New Roman" w:hAnsi="GHEA Grapalat" w:cs="Times New Roman"/>
          <w:b/>
          <w:lang w:val="nl-NL"/>
        </w:rPr>
        <w:t xml:space="preserve"> </w:t>
      </w:r>
      <w:r xmlns:w="http://schemas.openxmlformats.org/wordprocessingml/2006/main" w:rsidRPr="00E84C88">
        <w:rPr>
          <w:rFonts w:ascii="Arial" w:eastAsia="Times New Roman" w:hAnsi="Arial" w:cs="Arial"/>
          <w:b/>
          <w:lang w:val="hy-AM"/>
        </w:rPr>
        <w:t xml:space="preserve">and</w:t>
      </w:r>
      <w:r xmlns:w="http://schemas.openxmlformats.org/wordprocessingml/2006/main" w:rsidRPr="00E84C88">
        <w:rPr>
          <w:rFonts w:ascii="GHEA Grapalat" w:eastAsia="Times New Roman" w:hAnsi="GHEA Grapalat" w:cs="Times New Roman"/>
          <w:b/>
          <w:lang w:val="nl-NL"/>
        </w:rPr>
        <w:t xml:space="preserve"> </w:t>
      </w:r>
      <w:r xmlns:w="http://schemas.openxmlformats.org/wordprocessingml/2006/main" w:rsidRPr="00E84C88">
        <w:rPr>
          <w:rFonts w:ascii="Arial" w:eastAsia="Times New Roman" w:hAnsi="Arial" w:cs="Arial"/>
          <w:b/>
          <w:lang w:val="hy-AM"/>
        </w:rPr>
        <w:t xml:space="preserve">filling</w:t>
      </w:r>
      <w:r xmlns:w="http://schemas.openxmlformats.org/wordprocessingml/2006/main" w:rsidRPr="00E84C88">
        <w:rPr>
          <w:rFonts w:ascii="GHEA Grapalat" w:eastAsia="Times New Roman" w:hAnsi="GHEA Grapalat" w:cs="Times New Roman"/>
          <w:b/>
          <w:lang w:val="nl-NL"/>
        </w:rPr>
        <w:t xml:space="preserve"> </w:t>
      </w:r>
      <w:r xmlns:w="http://schemas.openxmlformats.org/wordprocessingml/2006/main" w:rsidRPr="00E84C88">
        <w:rPr>
          <w:rFonts w:ascii="Arial" w:eastAsia="Times New Roman" w:hAnsi="Arial" w:cs="Arial"/>
          <w:b/>
          <w:lang w:val="hy-AM"/>
        </w:rPr>
        <w:t xml:space="preserve">the guide</w:t>
      </w:r>
    </w:p>
    <w:p w14:paraId="3144EFA7" w14:textId="77777777" w:rsidR="00532D6C" w:rsidRPr="00E84C88" w:rsidRDefault="00532D6C" w:rsidP="00532D6C">
      <w:pPr>
        <w:spacing w:after="0" w:line="240" w:lineRule="auto"/>
        <w:jc w:val="center"/>
        <w:rPr>
          <w:rFonts w:ascii="GHEA Grapalat" w:eastAsia="Times New Roman" w:hAnsi="GHEA Grapalat" w:cs="Times New Roman"/>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532D6C" w:rsidRPr="00E84C88" w14:paraId="5AC118B1" w14:textId="77777777" w:rsidTr="00532D6C">
        <w:tc>
          <w:tcPr>
            <w:tcW w:w="720" w:type="dxa"/>
            <w:tcBorders>
              <w:top w:val="single" w:sz="4" w:space="0" w:color="auto"/>
              <w:left w:val="single" w:sz="4" w:space="0" w:color="auto"/>
              <w:bottom w:val="single" w:sz="4" w:space="0" w:color="auto"/>
              <w:right w:val="single" w:sz="4" w:space="0" w:color="auto"/>
            </w:tcBorders>
          </w:tcPr>
          <w:p w14:paraId="3CAA946A"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H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H</w:t>
            </w:r>
          </w:p>
        </w:tc>
        <w:tc>
          <w:tcPr>
            <w:tcW w:w="1938" w:type="dxa"/>
            <w:tcBorders>
              <w:top w:val="single" w:sz="4" w:space="0" w:color="auto"/>
              <w:left w:val="single" w:sz="4" w:space="0" w:color="auto"/>
              <w:bottom w:val="single" w:sz="4" w:space="0" w:color="auto"/>
              <w:right w:val="single" w:sz="4" w:space="0" w:color="auto"/>
            </w:tcBorders>
          </w:tcPr>
          <w:p w14:paraId="770C699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GHEA Grapalat" w:eastAsia="Times New Roman" w:hAnsi="GHEA Grapalat" w:cs="Times New Roman"/>
                <w:b/>
                <w:sz w:val="20"/>
                <w:szCs w:val="20"/>
                <w:lang w:val="en-US"/>
              </w:rPr>
              <w:t xml:space="preserve">&lt;&lt; </w:t>
            </w:r>
            <w:r xmlns:w="http://schemas.openxmlformats.org/wordprocessingml/2006/main" w:rsidRPr="00E84C88">
              <w:rPr>
                <w:rFonts w:ascii="Arial" w:eastAsia="Times New Roman" w:hAnsi="Arial" w:cs="Arial"/>
                <w:b/>
                <w:sz w:val="20"/>
                <w:szCs w:val="20"/>
                <w:lang w:val="en-US"/>
              </w:rPr>
              <w:t xml:space="preserve">Payment</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request </w:t>
            </w:r>
            <w:r xmlns:w="http://schemas.openxmlformats.org/wordprocessingml/2006/main" w:rsidRPr="00E84C88">
              <w:rPr>
                <w:rFonts w:ascii="GHEA Grapalat" w:eastAsia="Times New Roman" w:hAnsi="GHEA Grapalat" w:cs="Times New Roman"/>
                <w:b/>
                <w:sz w:val="20"/>
                <w:szCs w:val="20"/>
                <w:lang w:val="en-US"/>
              </w:rPr>
              <w:t xml:space="preserve">&gt;&gt; </w:t>
            </w:r>
            <w:r xmlns:w="http://schemas.openxmlformats.org/wordprocessingml/2006/main" w:rsidRPr="00E84C88">
              <w:rPr>
                <w:rFonts w:ascii="Arial" w:eastAsia="Times New Roman" w:hAnsi="Arial" w:cs="Arial"/>
                <w:b/>
                <w:sz w:val="20"/>
                <w:szCs w:val="20"/>
                <w:lang w:val="en-US"/>
              </w:rPr>
              <w:t xml:space="preserve">document</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prerequisites</w:t>
            </w:r>
          </w:p>
        </w:tc>
        <w:tc>
          <w:tcPr>
            <w:tcW w:w="2050" w:type="dxa"/>
            <w:tcBorders>
              <w:top w:val="single" w:sz="4" w:space="0" w:color="auto"/>
              <w:left w:val="single" w:sz="4" w:space="0" w:color="auto"/>
              <w:bottom w:val="single" w:sz="4" w:space="0" w:color="auto"/>
              <w:right w:val="single" w:sz="4" w:space="0" w:color="auto"/>
            </w:tcBorders>
          </w:tcPr>
          <w:p w14:paraId="323ACF5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Arial" w:eastAsia="Times New Roman" w:hAnsi="Arial" w:cs="Arial"/>
                <w:b/>
                <w:sz w:val="20"/>
                <w:szCs w:val="20"/>
                <w:lang w:val="en-US"/>
              </w:rPr>
              <w:t xml:space="preserve">Noted</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field </w:t>
            </w:r>
            <w:r xmlns:w="http://schemas.openxmlformats.org/wordprocessingml/2006/main" w:rsidRPr="00E84C88">
              <w:rPr>
                <w:rFonts w:ascii="GHEA Grapalat" w:eastAsia="Times New Roman" w:hAnsi="GHEA Grapalat" w:cs="Times New Roman"/>
                <w:b/>
                <w:sz w:val="20"/>
                <w:szCs w:val="20"/>
                <w:lang w:val="en-US"/>
              </w:rPr>
              <w:t xml:space="preserve">/</w:t>
            </w:r>
          </w:p>
          <w:p w14:paraId="1530492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Arial" w:eastAsia="Times New Roman" w:hAnsi="Arial" w:cs="Arial"/>
                <w:b/>
                <w:sz w:val="20"/>
                <w:szCs w:val="20"/>
                <w:lang w:val="en-US"/>
              </w:rPr>
              <w:t xml:space="preserve">prerequisite</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existence</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in the document</w:t>
            </w:r>
          </w:p>
        </w:tc>
        <w:tc>
          <w:tcPr>
            <w:tcW w:w="3350" w:type="dxa"/>
            <w:tcBorders>
              <w:top w:val="single" w:sz="4" w:space="0" w:color="auto"/>
              <w:left w:val="single" w:sz="4" w:space="0" w:color="auto"/>
              <w:bottom w:val="single" w:sz="4" w:space="0" w:color="auto"/>
              <w:right w:val="single" w:sz="4" w:space="0" w:color="auto"/>
            </w:tcBorders>
          </w:tcPr>
          <w:p w14:paraId="7872C77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hy-AM"/>
              </w:rPr>
            </w:pPr>
            <w:r xmlns:w="http://schemas.openxmlformats.org/wordprocessingml/2006/main" w:rsidRPr="00E84C88">
              <w:rPr>
                <w:rFonts w:ascii="Arial" w:eastAsia="Times New Roman" w:hAnsi="Arial" w:cs="Arial"/>
                <w:b/>
                <w:sz w:val="20"/>
                <w:szCs w:val="20"/>
                <w:lang w:val="en-US"/>
              </w:rPr>
              <w:t xml:space="preserve">Valid condition</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filling</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the requirement</w:t>
            </w:r>
            <w:r xmlns:w="http://schemas.openxmlformats.org/wordprocessingml/2006/main" w:rsidRPr="00E84C88">
              <w:rPr>
                <w:rFonts w:ascii="GHEA Grapalat" w:eastAsia="Times New Roman" w:hAnsi="GHEA Grapalat" w:cs="Times New Roman"/>
                <w:b/>
                <w:sz w:val="20"/>
                <w:szCs w:val="20"/>
                <w:lang w:val="hy-AM"/>
              </w:rPr>
              <w:t xml:space="preserve"> </w:t>
            </w:r>
          </w:p>
          <w:p w14:paraId="6659F9F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hy-AM"/>
              </w:rPr>
              <w:t xml:space="preserve">shopping)</w:t>
            </w: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process</w:t>
            </w: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back</w:t>
            </w: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related </w:t>
            </w:r>
            <w:r xmlns:w="http://schemas.openxmlformats.org/wordprocessingml/2006/main" w:rsidRPr="00E84C88">
              <w:rPr>
                <w:rFonts w:ascii="GHEA Grapalat" w:eastAsia="Times New Roman" w:hAnsi="GHEA Grapalat" w:cs="Times New Roman"/>
                <w:b/>
                <w:sz w:val="20"/>
                <w:szCs w:val="20"/>
                <w:lang w:val="en-US"/>
              </w:rPr>
              <w:t xml:space="preserve">)</w:t>
            </w:r>
          </w:p>
        </w:tc>
        <w:tc>
          <w:tcPr>
            <w:tcW w:w="2640" w:type="dxa"/>
            <w:tcBorders>
              <w:top w:val="single" w:sz="4" w:space="0" w:color="auto"/>
              <w:left w:val="single" w:sz="4" w:space="0" w:color="auto"/>
              <w:bottom w:val="single" w:sz="4" w:space="0" w:color="auto"/>
              <w:right w:val="single" w:sz="4" w:space="0" w:color="auto"/>
            </w:tcBorders>
          </w:tcPr>
          <w:p w14:paraId="24D75053" w14:textId="77777777" w:rsidR="00532D6C" w:rsidRPr="00E84C88" w:rsidRDefault="00532D6C" w:rsidP="00532D6C">
            <w:pPr xmlns:w="http://schemas.openxmlformats.org/wordprocessingml/2006/main">
              <w:spacing w:after="0" w:line="240" w:lineRule="auto"/>
              <w:ind w:left="-588" w:firstLine="588"/>
              <w:jc w:val="center"/>
              <w:rPr>
                <w:rFonts w:ascii="GHEA Grapalat" w:eastAsia="Times New Roman" w:hAnsi="GHEA Grapalat" w:cs="Times New Roman"/>
                <w:b/>
                <w:sz w:val="20"/>
                <w:szCs w:val="20"/>
                <w:lang w:val="en-US"/>
              </w:rPr>
            </w:pPr>
            <w:r xmlns:w="http://schemas.openxmlformats.org/wordprocessingml/2006/main" w:rsidRPr="00E84C88">
              <w:rPr>
                <w:rFonts w:ascii="Arial" w:eastAsia="Times New Roman" w:hAnsi="Arial" w:cs="Arial"/>
                <w:b/>
                <w:sz w:val="20"/>
                <w:szCs w:val="20"/>
                <w:lang w:val="en-US"/>
              </w:rPr>
              <w:t xml:space="preserve">Validity condition</w:t>
            </w:r>
          </w:p>
          <w:p w14:paraId="73314096" w14:textId="77777777" w:rsidR="00532D6C" w:rsidRPr="00E84C88" w:rsidRDefault="00532D6C" w:rsidP="00532D6C">
            <w:pPr xmlns:w="http://schemas.openxmlformats.org/wordprocessingml/2006/main">
              <w:spacing w:after="0" w:line="240" w:lineRule="auto"/>
              <w:ind w:left="-588" w:firstLine="588"/>
              <w:jc w:val="center"/>
              <w:rPr>
                <w:rFonts w:ascii="GHEA Grapalat" w:eastAsia="Times New Roman" w:hAnsi="GHEA Grapalat" w:cs="Times New Roman"/>
                <w:b/>
                <w:sz w:val="20"/>
                <w:szCs w:val="20"/>
                <w:lang w:val="en-US"/>
              </w:rPr>
            </w:pPr>
            <w:r xmlns:w="http://schemas.openxmlformats.org/wordprocessingml/2006/main" w:rsidRPr="00E84C88">
              <w:rPr>
                <w:rFonts w:ascii="Arial" w:eastAsia="Times New Roman" w:hAnsi="Arial" w:cs="Arial"/>
                <w:b/>
                <w:sz w:val="20"/>
                <w:szCs w:val="20"/>
                <w:lang w:val="en-US"/>
              </w:rPr>
              <w:t xml:space="preserve">complementary</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side </w:t>
            </w:r>
            <w:r xmlns:w="http://schemas.openxmlformats.org/wordprocessingml/2006/main" w:rsidRPr="00E84C88">
              <w:rPr>
                <w:rFonts w:ascii="GHEA Grapalat" w:eastAsia="Times New Roman" w:hAnsi="GHEA Grapalat" w:cs="Times New Roman"/>
                <w:b/>
                <w:sz w:val="20"/>
                <w:szCs w:val="20"/>
                <w:lang w:val="en-US"/>
              </w:rPr>
              <w:t xml:space="preserve">:</w:t>
            </w:r>
          </w:p>
          <w:p w14:paraId="4387C2C9" w14:textId="77777777" w:rsidR="00532D6C" w:rsidRPr="00E84C88" w:rsidRDefault="00532D6C" w:rsidP="00532D6C">
            <w:pPr xmlns:w="http://schemas.openxmlformats.org/wordprocessingml/2006/main">
              <w:spacing w:after="0" w:line="240" w:lineRule="auto"/>
              <w:ind w:left="-588" w:firstLine="588"/>
              <w:jc w:val="center"/>
              <w:rPr>
                <w:rFonts w:ascii="GHEA Grapalat" w:eastAsia="Times New Roman" w:hAnsi="GHEA Grapalat" w:cs="Times New Roman"/>
                <w:b/>
                <w:sz w:val="20"/>
                <w:szCs w:val="20"/>
                <w:lang w:val="en-US"/>
              </w:rPr>
            </w:pPr>
            <w:r xmlns:w="http://schemas.openxmlformats.org/wordprocessingml/2006/main" w:rsidRPr="00E84C88">
              <w:rPr>
                <w:rFonts w:ascii="Arial" w:eastAsia="Times New Roman" w:hAnsi="Arial" w:cs="Arial"/>
                <w:b/>
                <w:sz w:val="20"/>
                <w:szCs w:val="20"/>
                <w:lang w:val="en-US"/>
              </w:rPr>
              <w:t xml:space="preserve">beneficiary</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or</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payer</w:t>
            </w:r>
          </w:p>
          <w:p w14:paraId="4A488271" w14:textId="77777777" w:rsidR="00532D6C" w:rsidRPr="00E84C88" w:rsidRDefault="00532D6C" w:rsidP="00532D6C">
            <w:pPr xmlns:w="http://schemas.openxmlformats.org/wordprocessingml/2006/main">
              <w:spacing w:after="0" w:line="240" w:lineRule="auto"/>
              <w:ind w:left="-588" w:firstLine="588"/>
              <w:jc w:val="center"/>
              <w:rPr>
                <w:rFonts w:ascii="GHEA Grapalat" w:eastAsia="Times New Roman" w:hAnsi="GHEA Grapalat" w:cs="Times New Roman"/>
                <w:b/>
                <w:sz w:val="20"/>
                <w:szCs w:val="20"/>
                <w:lang w:val="en-US"/>
              </w:rPr>
            </w:pP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hy-AM"/>
              </w:rPr>
              <w:t xml:space="preserve">shopping)</w:t>
            </w: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process</w:t>
            </w: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back</w:t>
            </w: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related </w:t>
            </w:r>
            <w:r xmlns:w="http://schemas.openxmlformats.org/wordprocessingml/2006/main" w:rsidRPr="00E84C88">
              <w:rPr>
                <w:rFonts w:ascii="GHEA Grapalat" w:eastAsia="Times New Roman" w:hAnsi="GHEA Grapalat" w:cs="Times New Roman"/>
                <w:b/>
                <w:sz w:val="20"/>
                <w:szCs w:val="20"/>
                <w:lang w:val="en-US"/>
              </w:rPr>
              <w:t xml:space="preserve">)</w:t>
            </w:r>
          </w:p>
        </w:tc>
      </w:tr>
      <w:tr w:rsidR="00532D6C" w:rsidRPr="00E84C88" w14:paraId="740FFD75" w14:textId="77777777" w:rsidTr="00532D6C">
        <w:tc>
          <w:tcPr>
            <w:tcW w:w="720" w:type="dxa"/>
            <w:tcBorders>
              <w:top w:val="single" w:sz="4" w:space="0" w:color="auto"/>
              <w:left w:val="single" w:sz="4" w:space="0" w:color="auto"/>
              <w:bottom w:val="single" w:sz="4" w:space="0" w:color="auto"/>
              <w:right w:val="single" w:sz="4" w:space="0" w:color="auto"/>
            </w:tcBorders>
          </w:tcPr>
          <w:p w14:paraId="3CDD30D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GHEA Grapalat" w:eastAsia="Times New Roman" w:hAnsi="GHEA Grapalat" w:cs="Times New Roman"/>
                <w:b/>
                <w:sz w:val="20"/>
                <w:szCs w:val="20"/>
                <w:lang w:val="en-US"/>
              </w:rPr>
              <w:t xml:space="preserve">1</w:t>
            </w:r>
          </w:p>
        </w:tc>
        <w:tc>
          <w:tcPr>
            <w:tcW w:w="1938" w:type="dxa"/>
            <w:tcBorders>
              <w:top w:val="single" w:sz="4" w:space="0" w:color="auto"/>
              <w:left w:val="single" w:sz="4" w:space="0" w:color="auto"/>
              <w:bottom w:val="single" w:sz="4" w:space="0" w:color="auto"/>
              <w:right w:val="single" w:sz="4" w:space="0" w:color="auto"/>
            </w:tcBorders>
          </w:tcPr>
          <w:p w14:paraId="0CA8841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GHEA Grapalat" w:eastAsia="Times New Roman" w:hAnsi="GHEA Grapalat" w:cs="Times New Roman"/>
                <w:b/>
                <w:sz w:val="20"/>
                <w:szCs w:val="20"/>
                <w:lang w:val="en-US"/>
              </w:rPr>
              <w:t xml:space="preserve">2</w:t>
            </w:r>
          </w:p>
        </w:tc>
        <w:tc>
          <w:tcPr>
            <w:tcW w:w="2050" w:type="dxa"/>
            <w:tcBorders>
              <w:top w:val="single" w:sz="4" w:space="0" w:color="auto"/>
              <w:left w:val="single" w:sz="4" w:space="0" w:color="auto"/>
              <w:bottom w:val="single" w:sz="4" w:space="0" w:color="auto"/>
              <w:right w:val="single" w:sz="4" w:space="0" w:color="auto"/>
            </w:tcBorders>
          </w:tcPr>
          <w:p w14:paraId="37DF950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GHEA Grapalat" w:eastAsia="Times New Roman" w:hAnsi="GHEA Grapalat" w:cs="Times New Roman"/>
                <w:b/>
                <w:sz w:val="20"/>
                <w:szCs w:val="20"/>
                <w:lang w:val="en-US"/>
              </w:rPr>
              <w:t xml:space="preserve">3</w:t>
            </w:r>
          </w:p>
        </w:tc>
        <w:tc>
          <w:tcPr>
            <w:tcW w:w="3350" w:type="dxa"/>
            <w:tcBorders>
              <w:top w:val="single" w:sz="4" w:space="0" w:color="auto"/>
              <w:left w:val="single" w:sz="4" w:space="0" w:color="auto"/>
              <w:bottom w:val="single" w:sz="4" w:space="0" w:color="auto"/>
              <w:right w:val="single" w:sz="4" w:space="0" w:color="auto"/>
            </w:tcBorders>
          </w:tcPr>
          <w:p w14:paraId="1766373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GHEA Grapalat" w:eastAsia="Times New Roman" w:hAnsi="GHEA Grapalat" w:cs="Times New Roman"/>
                <w:b/>
                <w:sz w:val="20"/>
                <w:szCs w:val="20"/>
                <w:lang w:val="en-US"/>
              </w:rPr>
              <w:t xml:space="preserve">4</w:t>
            </w:r>
          </w:p>
        </w:tc>
        <w:tc>
          <w:tcPr>
            <w:tcW w:w="2640" w:type="dxa"/>
            <w:tcBorders>
              <w:top w:val="single" w:sz="4" w:space="0" w:color="auto"/>
              <w:left w:val="single" w:sz="4" w:space="0" w:color="auto"/>
              <w:bottom w:val="single" w:sz="4" w:space="0" w:color="auto"/>
              <w:right w:val="single" w:sz="4" w:space="0" w:color="auto"/>
            </w:tcBorders>
          </w:tcPr>
          <w:p w14:paraId="47611FD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GHEA Grapalat" w:eastAsia="Times New Roman" w:hAnsi="GHEA Grapalat" w:cs="Times New Roman"/>
                <w:b/>
                <w:sz w:val="20"/>
                <w:szCs w:val="20"/>
                <w:lang w:val="en-US"/>
              </w:rPr>
              <w:t xml:space="preserve">5</w:t>
            </w:r>
          </w:p>
        </w:tc>
      </w:tr>
      <w:tr w:rsidR="00532D6C" w:rsidRPr="00C4546D" w14:paraId="3FFDE69F" w14:textId="77777777" w:rsidTr="00532D6C">
        <w:tc>
          <w:tcPr>
            <w:tcW w:w="720" w:type="dxa"/>
            <w:tcBorders>
              <w:top w:val="single" w:sz="4" w:space="0" w:color="auto"/>
              <w:left w:val="single" w:sz="4" w:space="0" w:color="auto"/>
              <w:bottom w:val="single" w:sz="4" w:space="0" w:color="auto"/>
              <w:right w:val="single" w:sz="4" w:space="0" w:color="auto"/>
            </w:tcBorders>
          </w:tcPr>
          <w:p w14:paraId="247B56B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Times New Roman"/>
                <w:sz w:val="20"/>
                <w:szCs w:val="20"/>
                <w:lang w:val="hy-AM"/>
              </w:rPr>
              <w:t xml:space="preserve">1.</w:t>
            </w:r>
          </w:p>
        </w:tc>
        <w:tc>
          <w:tcPr>
            <w:tcW w:w="1938" w:type="dxa"/>
            <w:tcBorders>
              <w:top w:val="single" w:sz="4" w:space="0" w:color="auto"/>
              <w:left w:val="single" w:sz="4" w:space="0" w:color="auto"/>
              <w:bottom w:val="single" w:sz="4" w:space="0" w:color="auto"/>
              <w:right w:val="single" w:sz="4" w:space="0" w:color="auto"/>
            </w:tcBorders>
          </w:tcPr>
          <w:p w14:paraId="2ABB2D0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Document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name</w:t>
            </w:r>
          </w:p>
        </w:tc>
        <w:tc>
          <w:tcPr>
            <w:tcW w:w="2050" w:type="dxa"/>
            <w:tcBorders>
              <w:top w:val="single" w:sz="4" w:space="0" w:color="auto"/>
              <w:left w:val="single" w:sz="4" w:space="0" w:color="auto"/>
              <w:bottom w:val="single" w:sz="4" w:space="0" w:color="auto"/>
              <w:right w:val="single" w:sz="4" w:space="0" w:color="auto"/>
            </w:tcBorders>
          </w:tcPr>
          <w:p w14:paraId="69BC6C3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Required</w:t>
            </w:r>
          </w:p>
        </w:tc>
        <w:tc>
          <w:tcPr>
            <w:tcW w:w="3350" w:type="dxa"/>
            <w:tcBorders>
              <w:top w:val="single" w:sz="4" w:space="0" w:color="auto"/>
              <w:left w:val="single" w:sz="4" w:space="0" w:color="auto"/>
              <w:bottom w:val="single" w:sz="4" w:space="0" w:color="auto"/>
              <w:right w:val="single" w:sz="4" w:space="0" w:color="auto"/>
            </w:tcBorders>
          </w:tcPr>
          <w:p w14:paraId="7C907D0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2640" w:type="dxa"/>
            <w:tcBorders>
              <w:top w:val="single" w:sz="4" w:space="0" w:color="auto"/>
              <w:left w:val="single" w:sz="4" w:space="0" w:color="auto"/>
              <w:bottom w:val="single" w:sz="4" w:space="0" w:color="auto"/>
              <w:right w:val="single" w:sz="4" w:space="0" w:color="auto"/>
            </w:tcBorders>
          </w:tcPr>
          <w:p w14:paraId="4E1969D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Document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advance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filled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 </w:t>
            </w:r>
            <w:r xmlns:w="http://schemas.openxmlformats.org/wordprocessingml/2006/main" w:rsidRPr="00E84C88">
              <w:rPr>
                <w:rFonts w:ascii="GHEA Grapalat" w:eastAsia="Times New Roman" w:hAnsi="GHEA Grapalat" w:cs="Times New Roman"/>
                <w:sz w:val="20"/>
                <w:szCs w:val="20"/>
                <w:lang w:val="hy-AM"/>
              </w:rPr>
              <w:t xml:space="preserve">&lt; </w:t>
            </w:r>
            <w:r xmlns:w="http://schemas.openxmlformats.org/wordprocessingml/2006/main" w:rsidRPr="00E84C88">
              <w:rPr>
                <w:rFonts w:ascii="Arial" w:eastAsia="Times New Roman" w:hAnsi="Arial" w:cs="Arial"/>
                <w:sz w:val="20"/>
                <w:szCs w:val="20"/>
                <w:lang w:val="hy-AM"/>
              </w:rPr>
              <w:t xml:space="preserve">Payment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demand letter </w:t>
            </w:r>
            <w:r xmlns:w="http://schemas.openxmlformats.org/wordprocessingml/2006/main" w:rsidRPr="00E84C88">
              <w:rPr>
                <w:rFonts w:ascii="GHEA Grapalat" w:eastAsia="Times New Roman" w:hAnsi="GHEA Grapalat" w:cs="Times New Roman"/>
                <w:sz w:val="20"/>
                <w:szCs w:val="20"/>
                <w:lang w:val="hy-AM"/>
              </w:rPr>
              <w:t xml:space="preserve">&gt;</w:t>
            </w:r>
          </w:p>
        </w:tc>
      </w:tr>
      <w:tr w:rsidR="00532D6C" w:rsidRPr="00C4546D" w14:paraId="75207760" w14:textId="77777777" w:rsidTr="00532D6C">
        <w:tc>
          <w:tcPr>
            <w:tcW w:w="720" w:type="dxa"/>
            <w:tcBorders>
              <w:top w:val="single" w:sz="4" w:space="0" w:color="auto"/>
              <w:left w:val="single" w:sz="4" w:space="0" w:color="auto"/>
              <w:bottom w:val="single" w:sz="4" w:space="0" w:color="auto"/>
              <w:right w:val="single" w:sz="4" w:space="0" w:color="auto"/>
            </w:tcBorders>
          </w:tcPr>
          <w:p w14:paraId="0A853E3A" w14:textId="77777777" w:rsidR="00532D6C" w:rsidRPr="00E84C88" w:rsidRDefault="00532D6C" w:rsidP="00532D6C">
            <w:pPr>
              <w:numPr>
                <w:ilvl w:val="0"/>
                <w:numId w:val="17"/>
              </w:numPr>
              <w:spacing w:after="0" w:line="240" w:lineRule="auto"/>
              <w:contextualSpacing/>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14:paraId="34B0F017"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demand letter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number</w:t>
            </w:r>
          </w:p>
        </w:tc>
        <w:tc>
          <w:tcPr>
            <w:tcW w:w="2050" w:type="dxa"/>
            <w:tcBorders>
              <w:top w:val="single" w:sz="4" w:space="0" w:color="auto"/>
              <w:left w:val="single" w:sz="4" w:space="0" w:color="auto"/>
              <w:bottom w:val="single" w:sz="4" w:space="0" w:color="auto"/>
              <w:right w:val="single" w:sz="4" w:space="0" w:color="auto"/>
            </w:tcBorders>
          </w:tcPr>
          <w:p w14:paraId="02F784F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Required</w:t>
            </w:r>
          </w:p>
        </w:tc>
        <w:tc>
          <w:tcPr>
            <w:tcW w:w="3350" w:type="dxa"/>
            <w:tcBorders>
              <w:top w:val="single" w:sz="4" w:space="0" w:color="auto"/>
              <w:left w:val="single" w:sz="4" w:space="0" w:color="auto"/>
              <w:bottom w:val="single" w:sz="4" w:space="0" w:color="auto"/>
              <w:right w:val="single" w:sz="4" w:space="0" w:color="auto"/>
            </w:tcBorders>
          </w:tcPr>
          <w:p w14:paraId="6CB4ACB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2640" w:type="dxa"/>
            <w:tcBorders>
              <w:top w:val="single" w:sz="4" w:space="0" w:color="auto"/>
              <w:left w:val="single" w:sz="4" w:space="0" w:color="auto"/>
              <w:bottom w:val="single" w:sz="4" w:space="0" w:color="auto"/>
              <w:right w:val="single" w:sz="4" w:space="0" w:color="auto"/>
            </w:tcBorders>
          </w:tcPr>
          <w:p w14:paraId="6A525F5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the bank</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demand letter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when presenting</w:t>
            </w:r>
          </w:p>
        </w:tc>
      </w:tr>
      <w:tr w:rsidR="00532D6C" w:rsidRPr="00C4546D" w14:paraId="3AAD42C0" w14:textId="77777777" w:rsidTr="00532D6C">
        <w:tc>
          <w:tcPr>
            <w:tcW w:w="720" w:type="dxa"/>
            <w:tcBorders>
              <w:top w:val="single" w:sz="4" w:space="0" w:color="auto"/>
              <w:left w:val="single" w:sz="4" w:space="0" w:color="auto"/>
              <w:bottom w:val="single" w:sz="4" w:space="0" w:color="auto"/>
              <w:right w:val="single" w:sz="4" w:space="0" w:color="auto"/>
            </w:tcBorders>
          </w:tcPr>
          <w:p w14:paraId="799097DB" w14:textId="77777777" w:rsidR="00532D6C" w:rsidRPr="00E84C88" w:rsidRDefault="00532D6C" w:rsidP="00532D6C">
            <w:pPr>
              <w:numPr>
                <w:ilvl w:val="0"/>
                <w:numId w:val="17"/>
              </w:numPr>
              <w:spacing w:after="0" w:line="240" w:lineRule="auto"/>
              <w:ind w:hanging="436"/>
              <w:contextualSpacing/>
              <w:jc w:val="both"/>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14:paraId="3B1EA1AC"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presentation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date</w:t>
            </w:r>
          </w:p>
        </w:tc>
        <w:tc>
          <w:tcPr>
            <w:tcW w:w="2050" w:type="dxa"/>
            <w:tcBorders>
              <w:top w:val="single" w:sz="4" w:space="0" w:color="auto"/>
              <w:left w:val="single" w:sz="4" w:space="0" w:color="auto"/>
              <w:bottom w:val="single" w:sz="4" w:space="0" w:color="auto"/>
              <w:right w:val="single" w:sz="4" w:space="0" w:color="auto"/>
            </w:tcBorders>
          </w:tcPr>
          <w:p w14:paraId="212D19B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Required</w:t>
            </w:r>
          </w:p>
        </w:tc>
        <w:tc>
          <w:tcPr>
            <w:tcW w:w="3350" w:type="dxa"/>
            <w:tcBorders>
              <w:top w:val="single" w:sz="4" w:space="0" w:color="auto"/>
              <w:left w:val="single" w:sz="4" w:space="0" w:color="auto"/>
              <w:bottom w:val="single" w:sz="4" w:space="0" w:color="auto"/>
              <w:right w:val="single" w:sz="4" w:space="0" w:color="auto"/>
            </w:tcBorders>
          </w:tcPr>
          <w:p w14:paraId="5A40D10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p w14:paraId="039FFF4B"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c>
          <w:tcPr>
            <w:tcW w:w="2640" w:type="dxa"/>
            <w:tcBorders>
              <w:top w:val="single" w:sz="4" w:space="0" w:color="auto"/>
              <w:left w:val="single" w:sz="4" w:space="0" w:color="auto"/>
              <w:bottom w:val="single" w:sz="4" w:space="0" w:color="auto"/>
              <w:right w:val="single" w:sz="4" w:space="0" w:color="auto"/>
            </w:tcBorders>
          </w:tcPr>
          <w:p w14:paraId="2C119C7D" w14:textId="77777777" w:rsidR="00532D6C" w:rsidRPr="00E84C88" w:rsidRDefault="00532D6C" w:rsidP="00532D6C">
            <w:pPr xmlns:w="http://schemas.openxmlformats.org/wordprocessingml/2006/main">
              <w:spacing w:after="0" w:line="240" w:lineRule="auto"/>
              <w:ind w:left="132" w:hanging="132"/>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the bank</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demand letter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presentation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day </w:t>
            </w:r>
            <w:r xmlns:w="http://schemas.openxmlformats.org/wordprocessingml/2006/main" w:rsidRPr="00E84C88">
              <w:rPr>
                <w:rFonts w:ascii="GHEA Grapalat" w:eastAsia="Times New Roman" w:hAnsi="GHEA Grapalat" w:cs="Times New Roman"/>
                <w:sz w:val="20"/>
                <w:szCs w:val="20"/>
                <w:lang w:val="hy-AM"/>
              </w:rPr>
              <w:t xml:space="preserve">.</w:t>
            </w:r>
          </w:p>
        </w:tc>
      </w:tr>
      <w:tr w:rsidR="00532D6C" w:rsidRPr="00E84C88" w14:paraId="5E82CA1E" w14:textId="77777777" w:rsidTr="00532D6C">
        <w:tc>
          <w:tcPr>
            <w:tcW w:w="720" w:type="dxa"/>
            <w:tcBorders>
              <w:top w:val="single" w:sz="4" w:space="0" w:color="auto"/>
              <w:left w:val="single" w:sz="4" w:space="0" w:color="auto"/>
              <w:bottom w:val="single" w:sz="4" w:space="0" w:color="auto"/>
              <w:right w:val="single" w:sz="4" w:space="0" w:color="auto"/>
            </w:tcBorders>
          </w:tcPr>
          <w:p w14:paraId="23E68356" w14:textId="77777777" w:rsidR="00532D6C" w:rsidRPr="00E84C88" w:rsidRDefault="00532D6C" w:rsidP="00532D6C">
            <w:pPr>
              <w:numPr>
                <w:ilvl w:val="0"/>
                <w:numId w:val="17"/>
              </w:numPr>
              <w:spacing w:after="0" w:line="240" w:lineRule="auto"/>
              <w:ind w:hanging="436"/>
              <w:contextualSpacing/>
              <w:jc w:val="both"/>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14:paraId="5D494DF0"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name </w:t>
            </w:r>
            <w:r xmlns:w="http://schemas.openxmlformats.org/wordprocessingml/2006/main" w:rsidRPr="00E84C88">
              <w:rPr>
                <w:rFonts w:ascii="GHEA Grapalat" w:eastAsia="Times New Roman" w:hAnsi="GHEA Grapalat" w:cs="Sylfaen"/>
                <w:sz w:val="20"/>
                <w:szCs w:val="20"/>
                <w:lang w:val="en-US"/>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name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last name</w:t>
            </w:r>
          </w:p>
        </w:tc>
        <w:tc>
          <w:tcPr>
            <w:tcW w:w="2050" w:type="dxa"/>
            <w:tcBorders>
              <w:top w:val="single" w:sz="4" w:space="0" w:color="auto"/>
              <w:left w:val="single" w:sz="4" w:space="0" w:color="auto"/>
              <w:bottom w:val="single" w:sz="4" w:space="0" w:color="auto"/>
              <w:right w:val="single" w:sz="4" w:space="0" w:color="auto"/>
            </w:tcBorders>
          </w:tcPr>
          <w:p w14:paraId="603FC5E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Required</w:t>
            </w:r>
          </w:p>
        </w:tc>
        <w:tc>
          <w:tcPr>
            <w:tcW w:w="3350" w:type="dxa"/>
            <w:tcBorders>
              <w:top w:val="single" w:sz="4" w:space="0" w:color="auto"/>
              <w:left w:val="single" w:sz="4" w:space="0" w:color="auto"/>
              <w:bottom w:val="single" w:sz="4" w:space="0" w:color="auto"/>
              <w:right w:val="single" w:sz="4" w:space="0" w:color="auto"/>
            </w:tcBorders>
          </w:tcPr>
          <w:p w14:paraId="0998275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p w14:paraId="2D29976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name of </w:t>
            </w:r>
            <w:r xmlns:w="http://schemas.openxmlformats.org/wordprocessingml/2006/main" w:rsidRPr="00E84C88">
              <w:rPr>
                <w:rFonts w:ascii="Arial" w:eastAsia="Times New Roman" w:hAnsi="Arial" w:cs="Arial"/>
                <w:sz w:val="20"/>
                <w:szCs w:val="20"/>
                <w:lang w:val="en-US"/>
              </w:rPr>
              <w:t xml:space="preserve">the </w:t>
            </w:r>
            <w:r xmlns:w="http://schemas.openxmlformats.org/wordprocessingml/2006/main" w:rsidRPr="00E84C88">
              <w:rPr>
                <w:rFonts w:ascii="Arial" w:eastAsia="Times New Roman" w:hAnsi="Arial" w:cs="Arial"/>
                <w:sz w:val="20"/>
                <w:szCs w:val="20"/>
                <w:lang w:val="en-US"/>
              </w:rPr>
              <w:t xml:space="preserve">person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payer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GHEA Grapalat" w:eastAsia="Times New Roman" w:hAnsi="GHEA Grapalat" w:cs="Times New Roman"/>
                <w:sz w:val="20"/>
                <w:szCs w:val="20"/>
                <w:lang w:val="en-US"/>
              </w:rPr>
              <w:t xml:space="preserve">whose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from the account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need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be charged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demand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mentioned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Amount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Filling</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first name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last name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if</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physical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person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name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if</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legal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person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Noted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are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also</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other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data </w:t>
            </w:r>
            <w:r xmlns:w="http://schemas.openxmlformats.org/wordprocessingml/2006/main" w:rsidRPr="00E84C88">
              <w:rPr>
                <w:rFonts w:ascii="Arial" w:eastAsia="Times New Roman" w:hAnsi="Arial" w:cs="Arial"/>
                <w:sz w:val="20"/>
                <w:szCs w:val="20"/>
                <w:lang w:val="en-US"/>
              </w:rPr>
              <w:t xml:space="preserve">according </w:t>
            </w:r>
            <w:r xmlns:w="http://schemas.openxmlformats.org/wordprocessingml/2006/main" w:rsidRPr="00E84C88">
              <w:rPr>
                <w:rFonts w:ascii="GHEA Grapalat" w:eastAsia="Times New Roman" w:hAnsi="GHEA Grapalat" w:cs="Times New Roman"/>
                <w:sz w:val="20"/>
                <w:szCs w:val="20"/>
                <w:lang w:val="en-US"/>
              </w:rPr>
              <w:t xml:space="preserve">to</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necessity </w:t>
            </w:r>
            <w:r xmlns:w="http://schemas.openxmlformats.org/wordprocessingml/2006/main" w:rsidRPr="00E84C88">
              <w:rPr>
                <w:rFonts w:ascii="GHEA Grapalat" w:eastAsia="Times New Roman" w:hAnsi="GHEA Grapalat" w:cs="Times New Roman"/>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Filling up</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w:t>
            </w:r>
          </w:p>
        </w:tc>
        <w:tc>
          <w:tcPr>
            <w:tcW w:w="2640" w:type="dxa"/>
            <w:tcBorders>
              <w:top w:val="single" w:sz="4" w:space="0" w:color="auto"/>
              <w:left w:val="single" w:sz="4" w:space="0" w:color="auto"/>
              <w:bottom w:val="single" w:sz="4" w:space="0" w:color="auto"/>
              <w:right w:val="single" w:sz="4" w:space="0" w:color="auto"/>
            </w:tcBorders>
          </w:tcPr>
          <w:p w14:paraId="2FA16A96" w14:textId="77777777" w:rsidR="00532D6C" w:rsidRPr="00E84C88" w:rsidRDefault="00532D6C" w:rsidP="00532D6C">
            <w:pPr xmlns:w="http://schemas.openxmlformats.org/wordprocessingml/2006/main">
              <w:spacing w:after="0" w:line="240" w:lineRule="auto"/>
              <w:ind w:left="252" w:hanging="252"/>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w:t>
            </w:r>
          </w:p>
        </w:tc>
      </w:tr>
      <w:tr w:rsidR="00532D6C" w:rsidRPr="00E84C88" w14:paraId="5AFAF721" w14:textId="77777777" w:rsidTr="00532D6C">
        <w:tc>
          <w:tcPr>
            <w:tcW w:w="720" w:type="dxa"/>
            <w:tcBorders>
              <w:top w:val="single" w:sz="4" w:space="0" w:color="auto"/>
              <w:left w:val="single" w:sz="4" w:space="0" w:color="auto"/>
              <w:bottom w:val="single" w:sz="4" w:space="0" w:color="auto"/>
              <w:right w:val="single" w:sz="4" w:space="0" w:color="auto"/>
            </w:tcBorders>
          </w:tcPr>
          <w:p w14:paraId="5A90C1A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5.</w:t>
            </w:r>
          </w:p>
        </w:tc>
        <w:tc>
          <w:tcPr>
            <w:tcW w:w="1938" w:type="dxa"/>
            <w:tcBorders>
              <w:top w:val="single" w:sz="4" w:space="0" w:color="auto"/>
              <w:left w:val="single" w:sz="4" w:space="0" w:color="auto"/>
              <w:bottom w:val="single" w:sz="4" w:space="0" w:color="auto"/>
              <w:right w:val="single" w:sz="4" w:space="0" w:color="auto"/>
            </w:tcBorders>
          </w:tcPr>
          <w:p w14:paraId="7E612A6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financial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name of </w:t>
            </w:r>
            <w:r xmlns:w="http://schemas.openxmlformats.org/wordprocessingml/2006/main" w:rsidRPr="00E84C88">
              <w:rPr>
                <w:rFonts w:ascii="Arial" w:eastAsia="Times New Roman" w:hAnsi="Arial" w:cs="Arial"/>
                <w:sz w:val="20"/>
                <w:szCs w:val="20"/>
                <w:lang w:val="en-US"/>
              </w:rPr>
              <w:t xml:space="preserve">the organization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branch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bank </w:t>
            </w:r>
            <w:r xmlns:w="http://schemas.openxmlformats.org/wordprocessingml/2006/main" w:rsidRPr="00E84C88">
              <w:rPr>
                <w:rFonts w:ascii="GHEA Grapalat" w:eastAsia="Times New Roman" w:hAnsi="GHEA Grapalat" w:cs="Times New Roman"/>
                <w:sz w:val="20"/>
                <w:szCs w:val="20"/>
                <w:lang w:val="en-US"/>
              </w:rPr>
              <w:t xml:space="preserve">)</w:t>
            </w:r>
          </w:p>
        </w:tc>
        <w:tc>
          <w:tcPr>
            <w:tcW w:w="2050" w:type="dxa"/>
            <w:tcBorders>
              <w:top w:val="single" w:sz="4" w:space="0" w:color="auto"/>
              <w:left w:val="single" w:sz="4" w:space="0" w:color="auto"/>
              <w:bottom w:val="single" w:sz="4" w:space="0" w:color="auto"/>
              <w:right w:val="single" w:sz="4" w:space="0" w:color="auto"/>
            </w:tcBorders>
          </w:tcPr>
          <w:p w14:paraId="70A5C23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Required</w:t>
            </w:r>
          </w:p>
        </w:tc>
        <w:tc>
          <w:tcPr>
            <w:tcW w:w="3350" w:type="dxa"/>
            <w:tcBorders>
              <w:top w:val="single" w:sz="4" w:space="0" w:color="auto"/>
              <w:left w:val="single" w:sz="4" w:space="0" w:color="auto"/>
              <w:bottom w:val="single" w:sz="4" w:space="0" w:color="auto"/>
              <w:right w:val="single" w:sz="4" w:space="0" w:color="auto"/>
            </w:tcBorders>
          </w:tcPr>
          <w:p w14:paraId="22185C0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r xmlns:w="http://schemas.openxmlformats.org/wordprocessingml/2006/main" w:rsidRPr="00E84C88">
              <w:rPr>
                <w:rFonts w:ascii="GHEA Grapalat" w:eastAsia="Times New Roman" w:hAnsi="GHEA Grapalat" w:cs="Times New Roman"/>
                <w:sz w:val="20"/>
                <w:szCs w:val="20"/>
                <w:lang w:val="en-US"/>
              </w:rPr>
              <w:t xml:space="preserve"> </w:t>
            </w:r>
          </w:p>
        </w:tc>
        <w:tc>
          <w:tcPr>
            <w:tcW w:w="2640" w:type="dxa"/>
            <w:tcBorders>
              <w:top w:val="single" w:sz="4" w:space="0" w:color="auto"/>
              <w:left w:val="single" w:sz="4" w:space="0" w:color="auto"/>
              <w:bottom w:val="single" w:sz="4" w:space="0" w:color="auto"/>
              <w:right w:val="single" w:sz="4" w:space="0" w:color="auto"/>
            </w:tcBorders>
          </w:tcPr>
          <w:p w14:paraId="1B8F13E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w:t>
            </w:r>
          </w:p>
        </w:tc>
      </w:tr>
      <w:tr w:rsidR="00532D6C" w:rsidRPr="00E84C88" w14:paraId="541DA0AB" w14:textId="77777777" w:rsidTr="00532D6C">
        <w:tc>
          <w:tcPr>
            <w:tcW w:w="720" w:type="dxa"/>
            <w:tcBorders>
              <w:top w:val="single" w:sz="4" w:space="0" w:color="auto"/>
              <w:left w:val="single" w:sz="4" w:space="0" w:color="auto"/>
              <w:bottom w:val="single" w:sz="4" w:space="0" w:color="auto"/>
              <w:right w:val="single" w:sz="4" w:space="0" w:color="auto"/>
            </w:tcBorders>
          </w:tcPr>
          <w:p w14:paraId="68E79D0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6.</w:t>
            </w:r>
          </w:p>
        </w:tc>
        <w:tc>
          <w:tcPr>
            <w:tcW w:w="1938" w:type="dxa"/>
            <w:tcBorders>
              <w:top w:val="single" w:sz="4" w:space="0" w:color="auto"/>
              <w:left w:val="single" w:sz="4" w:space="0" w:color="auto"/>
              <w:bottom w:val="single" w:sz="4" w:space="0" w:color="auto"/>
              <w:right w:val="single" w:sz="4" w:space="0" w:color="auto"/>
            </w:tcBorders>
          </w:tcPr>
          <w:p w14:paraId="187F1E6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account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number</w:t>
            </w:r>
          </w:p>
        </w:tc>
        <w:tc>
          <w:tcPr>
            <w:tcW w:w="2050" w:type="dxa"/>
            <w:tcBorders>
              <w:top w:val="single" w:sz="4" w:space="0" w:color="auto"/>
              <w:left w:val="single" w:sz="4" w:space="0" w:color="auto"/>
              <w:bottom w:val="single" w:sz="4" w:space="0" w:color="auto"/>
              <w:right w:val="single" w:sz="4" w:space="0" w:color="auto"/>
            </w:tcBorders>
          </w:tcPr>
          <w:p w14:paraId="5FBE5CF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Required</w:t>
            </w:r>
          </w:p>
        </w:tc>
        <w:tc>
          <w:tcPr>
            <w:tcW w:w="3350" w:type="dxa"/>
            <w:tcBorders>
              <w:top w:val="single" w:sz="4" w:space="0" w:color="auto"/>
              <w:left w:val="single" w:sz="4" w:space="0" w:color="auto"/>
              <w:bottom w:val="single" w:sz="4" w:space="0" w:color="auto"/>
              <w:right w:val="single" w:sz="4" w:space="0" w:color="auto"/>
            </w:tcBorders>
          </w:tcPr>
          <w:p w14:paraId="250139C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p w14:paraId="3B11B30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banking</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account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number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himself</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financial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in the organization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branch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from which</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need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be charged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demand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mentioned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amount</w:t>
            </w:r>
            <w:r xmlns:w="http://schemas.openxmlformats.org/wordprocessingml/2006/main" w:rsidRPr="00E84C88">
              <w:rPr>
                <w:rFonts w:ascii="GHEA Grapalat" w:eastAsia="Times New Roman" w:hAnsi="GHEA Grapalat" w:cs="Times New Roman"/>
                <w:sz w:val="20"/>
                <w:szCs w:val="20"/>
                <w:lang w:val="en-US"/>
              </w:rPr>
              <w:t xml:space="preserve"> </w:t>
            </w:r>
          </w:p>
        </w:tc>
        <w:tc>
          <w:tcPr>
            <w:tcW w:w="2640" w:type="dxa"/>
            <w:tcBorders>
              <w:top w:val="single" w:sz="4" w:space="0" w:color="auto"/>
              <w:left w:val="single" w:sz="4" w:space="0" w:color="auto"/>
              <w:bottom w:val="single" w:sz="4" w:space="0" w:color="auto"/>
              <w:right w:val="single" w:sz="4" w:space="0" w:color="auto"/>
            </w:tcBorders>
          </w:tcPr>
          <w:p w14:paraId="310CD39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w:t>
            </w:r>
          </w:p>
        </w:tc>
      </w:tr>
      <w:tr w:rsidR="00532D6C" w:rsidRPr="00E84C88" w14:paraId="753CBBDE" w14:textId="77777777" w:rsidTr="00532D6C">
        <w:tc>
          <w:tcPr>
            <w:tcW w:w="720" w:type="dxa"/>
            <w:tcBorders>
              <w:top w:val="single" w:sz="4" w:space="0" w:color="auto"/>
              <w:left w:val="single" w:sz="4" w:space="0" w:color="auto"/>
              <w:bottom w:val="single" w:sz="4" w:space="0" w:color="auto"/>
              <w:right w:val="single" w:sz="4" w:space="0" w:color="auto"/>
            </w:tcBorders>
          </w:tcPr>
          <w:p w14:paraId="0FA99A0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7.</w:t>
            </w:r>
          </w:p>
        </w:tc>
        <w:tc>
          <w:tcPr>
            <w:tcW w:w="1938" w:type="dxa"/>
            <w:tcBorders>
              <w:top w:val="single" w:sz="4" w:space="0" w:color="auto"/>
              <w:left w:val="single" w:sz="4" w:space="0" w:color="auto"/>
              <w:bottom w:val="single" w:sz="4" w:space="0" w:color="auto"/>
              <w:right w:val="single" w:sz="4" w:space="0" w:color="auto"/>
            </w:tcBorders>
          </w:tcPr>
          <w:p w14:paraId="788723E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VAT number</w:t>
            </w:r>
          </w:p>
        </w:tc>
        <w:tc>
          <w:tcPr>
            <w:tcW w:w="2050" w:type="dxa"/>
            <w:tcBorders>
              <w:top w:val="single" w:sz="4" w:space="0" w:color="auto"/>
              <w:left w:val="single" w:sz="4" w:space="0" w:color="auto"/>
              <w:bottom w:val="single" w:sz="4" w:space="0" w:color="auto"/>
              <w:right w:val="single" w:sz="4" w:space="0" w:color="auto"/>
            </w:tcBorders>
          </w:tcPr>
          <w:p w14:paraId="737976E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Required</w:t>
            </w:r>
          </w:p>
        </w:tc>
        <w:tc>
          <w:tcPr>
            <w:tcW w:w="3350" w:type="dxa"/>
            <w:tcBorders>
              <w:top w:val="single" w:sz="4" w:space="0" w:color="auto"/>
              <w:left w:val="single" w:sz="4" w:space="0" w:color="auto"/>
              <w:bottom w:val="single" w:sz="4" w:space="0" w:color="auto"/>
              <w:right w:val="single" w:sz="4" w:space="0" w:color="auto"/>
            </w:tcBorders>
          </w:tcPr>
          <w:p w14:paraId="15D3BDC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no</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mandatory</w:t>
            </w:r>
          </w:p>
          <w:p w14:paraId="772391B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Armenia</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Republic</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normative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legal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acts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limited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in </w:t>
            </w:r>
            <w:r xmlns:w="http://schemas.openxmlformats.org/wordprocessingml/2006/main" w:rsidRPr="00E84C88">
              <w:rPr>
                <w:rFonts w:ascii="Arial" w:eastAsia="Times New Roman" w:hAnsi="Arial" w:cs="Arial"/>
                <w:sz w:val="20"/>
                <w:szCs w:val="20"/>
                <w:lang w:val="en-US"/>
              </w:rPr>
              <w:t xml:space="preserve">cases </w:t>
            </w:r>
            <w:r xmlns:w="http://schemas.openxmlformats.org/wordprocessingml/2006/main" w:rsidRPr="00E84C88">
              <w:rPr>
                <w:rFonts w:ascii="GHEA Grapalat" w:eastAsia="Times New Roman" w:hAnsi="GHEA Grapalat" w:cs="Times New Roman"/>
                <w:sz w:val="20"/>
                <w:szCs w:val="20"/>
                <w:lang w:val="en-US"/>
              </w:rPr>
              <w:t xml:space="preserve">when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being</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registered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taxpayer</w:t>
            </w:r>
          </w:p>
        </w:tc>
        <w:tc>
          <w:tcPr>
            <w:tcW w:w="2640" w:type="dxa"/>
            <w:tcBorders>
              <w:top w:val="single" w:sz="4" w:space="0" w:color="auto"/>
              <w:left w:val="single" w:sz="4" w:space="0" w:color="auto"/>
              <w:bottom w:val="single" w:sz="4" w:space="0" w:color="auto"/>
              <w:right w:val="single" w:sz="4" w:space="0" w:color="auto"/>
            </w:tcBorders>
          </w:tcPr>
          <w:p w14:paraId="2A9A1C4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w:t>
            </w:r>
          </w:p>
        </w:tc>
      </w:tr>
      <w:tr w:rsidR="00532D6C" w:rsidRPr="00E84C88" w14:paraId="5916DE11" w14:textId="77777777" w:rsidTr="00532D6C">
        <w:tc>
          <w:tcPr>
            <w:tcW w:w="720" w:type="dxa"/>
            <w:tcBorders>
              <w:top w:val="single" w:sz="4" w:space="0" w:color="auto"/>
              <w:left w:val="single" w:sz="4" w:space="0" w:color="auto"/>
              <w:bottom w:val="single" w:sz="4" w:space="0" w:color="auto"/>
              <w:right w:val="single" w:sz="4" w:space="0" w:color="auto"/>
            </w:tcBorders>
          </w:tcPr>
          <w:p w14:paraId="3600243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8.</w:t>
            </w:r>
          </w:p>
        </w:tc>
        <w:tc>
          <w:tcPr>
            <w:tcW w:w="1938" w:type="dxa"/>
            <w:tcBorders>
              <w:top w:val="single" w:sz="4" w:space="0" w:color="auto"/>
              <w:left w:val="single" w:sz="4" w:space="0" w:color="auto"/>
              <w:bottom w:val="single" w:sz="4" w:space="0" w:color="auto"/>
              <w:right w:val="single" w:sz="4" w:space="0" w:color="auto"/>
            </w:tcBorders>
          </w:tcPr>
          <w:p w14:paraId="3E793F0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PSC</w:t>
            </w:r>
          </w:p>
        </w:tc>
        <w:tc>
          <w:tcPr>
            <w:tcW w:w="2050" w:type="dxa"/>
            <w:tcBorders>
              <w:top w:val="single" w:sz="4" w:space="0" w:color="auto"/>
              <w:left w:val="single" w:sz="4" w:space="0" w:color="auto"/>
              <w:bottom w:val="single" w:sz="4" w:space="0" w:color="auto"/>
              <w:right w:val="single" w:sz="4" w:space="0" w:color="auto"/>
            </w:tcBorders>
          </w:tcPr>
          <w:p w14:paraId="4C7481A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2C9DE84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no</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mandatory</w:t>
            </w:r>
          </w:p>
          <w:p w14:paraId="40E425F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Armenia</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Republic</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normative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legal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acts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defined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in </w:t>
            </w:r>
            <w:r xmlns:w="http://schemas.openxmlformats.org/wordprocessingml/2006/main" w:rsidRPr="00E84C88">
              <w:rPr>
                <w:rFonts w:ascii="Arial" w:eastAsia="Times New Roman" w:hAnsi="Arial" w:cs="Arial"/>
                <w:sz w:val="20"/>
                <w:szCs w:val="20"/>
                <w:lang w:val="en-US"/>
              </w:rPr>
              <w:t xml:space="preserve">cases </w:t>
            </w:r>
            <w:r xmlns:w="http://schemas.openxmlformats.org/wordprocessingml/2006/main" w:rsidRPr="00E84C88">
              <w:rPr>
                <w:rFonts w:ascii="GHEA Grapalat" w:eastAsia="Times New Roman" w:hAnsi="GHEA Grapalat" w:cs="Times New Roman"/>
                <w:sz w:val="20"/>
                <w:szCs w:val="20"/>
                <w:lang w:val="en-US"/>
              </w:rPr>
              <w:t xml:space="preserve">when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being</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physical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person</w:t>
            </w:r>
          </w:p>
        </w:tc>
        <w:tc>
          <w:tcPr>
            <w:tcW w:w="2640" w:type="dxa"/>
            <w:tcBorders>
              <w:top w:val="single" w:sz="4" w:space="0" w:color="auto"/>
              <w:left w:val="single" w:sz="4" w:space="0" w:color="auto"/>
              <w:bottom w:val="single" w:sz="4" w:space="0" w:color="auto"/>
              <w:right w:val="single" w:sz="4" w:space="0" w:color="auto"/>
            </w:tcBorders>
          </w:tcPr>
          <w:p w14:paraId="0B911D1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w:t>
            </w:r>
          </w:p>
        </w:tc>
      </w:tr>
      <w:tr w:rsidR="00532D6C" w:rsidRPr="00C4546D" w14:paraId="7DF9EBAD" w14:textId="77777777" w:rsidTr="00532D6C">
        <w:tc>
          <w:tcPr>
            <w:tcW w:w="720" w:type="dxa"/>
            <w:tcBorders>
              <w:top w:val="single" w:sz="4" w:space="0" w:color="auto"/>
              <w:left w:val="single" w:sz="4" w:space="0" w:color="auto"/>
              <w:bottom w:val="single" w:sz="4" w:space="0" w:color="auto"/>
              <w:right w:val="single" w:sz="4" w:space="0" w:color="auto"/>
            </w:tcBorders>
          </w:tcPr>
          <w:p w14:paraId="5D5207A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9.</w:t>
            </w:r>
          </w:p>
        </w:tc>
        <w:tc>
          <w:tcPr>
            <w:tcW w:w="1938" w:type="dxa"/>
            <w:tcBorders>
              <w:top w:val="single" w:sz="4" w:space="0" w:color="auto"/>
              <w:left w:val="single" w:sz="4" w:space="0" w:color="auto"/>
              <w:bottom w:val="single" w:sz="4" w:space="0" w:color="auto"/>
              <w:right w:val="single" w:sz="4" w:space="0" w:color="auto"/>
            </w:tcBorders>
          </w:tcPr>
          <w:p w14:paraId="2EFD0EA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lastRenderedPageBreak xmlns:w="http://schemas.openxmlformats.org/wordprocessingml/2006/main"/>
            </w:r>
            <w:r xmlns:w="http://schemas.openxmlformats.org/wordprocessingml/2006/main" w:rsidRPr="00E84C88">
              <w:rPr>
                <w:rFonts w:ascii="Arial" w:eastAsia="Times New Roman" w:hAnsi="Arial" w:cs="Arial"/>
                <w:sz w:val="20"/>
                <w:szCs w:val="20"/>
                <w:lang w:val="hy-AM"/>
              </w:rPr>
              <w:t xml:space="preserve">name </w:t>
            </w:r>
            <w:r xmlns:w="http://schemas.openxmlformats.org/wordprocessingml/2006/main" w:rsidRPr="00E84C88">
              <w:rPr>
                <w:rFonts w:ascii="GHEA Grapalat" w:eastAsia="Times New Roman" w:hAnsi="GHEA Grapalat" w:cs="Sylfaen"/>
                <w:sz w:val="20"/>
                <w:szCs w:val="20"/>
                <w:lang w:val="en-US"/>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name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last name</w:t>
            </w:r>
          </w:p>
        </w:tc>
        <w:tc>
          <w:tcPr>
            <w:tcW w:w="2050" w:type="dxa"/>
            <w:tcBorders>
              <w:top w:val="single" w:sz="4" w:space="0" w:color="auto"/>
              <w:left w:val="single" w:sz="4" w:space="0" w:color="auto"/>
              <w:bottom w:val="single" w:sz="4" w:space="0" w:color="auto"/>
              <w:right w:val="single" w:sz="4" w:space="0" w:color="auto"/>
            </w:tcBorders>
          </w:tcPr>
          <w:p w14:paraId="3D26F25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lastRenderedPageBreak xmlns:w="http://schemas.openxmlformats.org/wordprocessingml/2006/main"/>
            </w:r>
            <w:r xmlns:w="http://schemas.openxmlformats.org/wordprocessingml/2006/main" w:rsidRPr="00E84C88">
              <w:rPr>
                <w:rFonts w:ascii="Arial" w:eastAsia="Times New Roman" w:hAnsi="Arial" w:cs="Arial"/>
                <w:sz w:val="20"/>
                <w:szCs w:val="20"/>
                <w:lang w:val="en-US"/>
              </w:rPr>
              <w:t xml:space="preserve">Required</w:t>
            </w:r>
          </w:p>
        </w:tc>
        <w:tc>
          <w:tcPr>
            <w:tcW w:w="3350" w:type="dxa"/>
            <w:tcBorders>
              <w:top w:val="single" w:sz="4" w:space="0" w:color="auto"/>
              <w:left w:val="single" w:sz="4" w:space="0" w:color="auto"/>
              <w:bottom w:val="single" w:sz="4" w:space="0" w:color="auto"/>
              <w:right w:val="single" w:sz="4" w:space="0" w:color="auto"/>
            </w:tcBorders>
          </w:tcPr>
          <w:p w14:paraId="1A2C6BE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p w14:paraId="3534EE9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lastRenderedPageBreak xmlns:w="http://schemas.openxmlformats.org/wordprocessingml/2006/main"/>
            </w: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being</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person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Recipient's </w:t>
            </w:r>
            <w:r xmlns:w="http://schemas.openxmlformats.org/wordprocessingml/2006/main" w:rsidRPr="00E84C88">
              <w:rPr>
                <w:rFonts w:ascii="Arial" w:eastAsia="Times New Roman" w:hAnsi="Arial" w:cs="Arial"/>
                <w:sz w:val="20"/>
                <w:szCs w:val="20"/>
                <w:lang w:val="en-US"/>
              </w:rPr>
              <w:t xml:space="preserve">(name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be specified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are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also</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other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data </w:t>
            </w:r>
            <w:r xmlns:w="http://schemas.openxmlformats.org/wordprocessingml/2006/main" w:rsidRPr="00E84C88">
              <w:rPr>
                <w:rFonts w:ascii="Arial" w:eastAsia="Times New Roman" w:hAnsi="Arial" w:cs="Arial"/>
                <w:sz w:val="20"/>
                <w:szCs w:val="20"/>
                <w:lang w:val="en-US"/>
              </w:rPr>
              <w:t xml:space="preserve">according </w:t>
            </w:r>
            <w:r xmlns:w="http://schemas.openxmlformats.org/wordprocessingml/2006/main" w:rsidRPr="00E84C88">
              <w:rPr>
                <w:rFonts w:ascii="GHEA Grapalat" w:eastAsia="Times New Roman" w:hAnsi="GHEA Grapalat" w:cs="Times New Roman"/>
                <w:sz w:val="20"/>
                <w:szCs w:val="20"/>
                <w:lang w:val="en-US"/>
              </w:rPr>
              <w:t xml:space="preserve">to</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necessity</w:t>
            </w:r>
          </w:p>
        </w:tc>
        <w:tc>
          <w:tcPr>
            <w:tcW w:w="2640" w:type="dxa"/>
            <w:tcBorders>
              <w:top w:val="single" w:sz="4" w:space="0" w:color="auto"/>
              <w:left w:val="single" w:sz="4" w:space="0" w:color="auto"/>
              <w:bottom w:val="single" w:sz="4" w:space="0" w:color="auto"/>
              <w:right w:val="single" w:sz="4" w:space="0" w:color="auto"/>
            </w:tcBorders>
          </w:tcPr>
          <w:p w14:paraId="4AB0DC2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lastRenderedPageBreak xmlns:w="http://schemas.openxmlformats.org/wordprocessingml/2006/main"/>
            </w:r>
            <w:r xmlns:w="http://schemas.openxmlformats.org/wordprocessingml/2006/main" w:rsidRPr="00E84C88">
              <w:rPr>
                <w:rFonts w:ascii="Arial" w:eastAsia="Times New Roman" w:hAnsi="Arial" w:cs="Arial"/>
                <w:sz w:val="20"/>
                <w:szCs w:val="20"/>
                <w:lang w:val="en-US"/>
              </w:rPr>
              <w:t xml:space="preserve">in advance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lastRenderedPageBreak xmlns:w="http://schemas.openxmlformats.org/wordprocessingml/2006/main"/>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w:t>
            </w:r>
            <w:r xmlns:w="http://schemas.openxmlformats.org/wordprocessingml/2006/main" w:rsidRPr="00E84C88">
              <w:rPr>
                <w:rFonts w:ascii="GHEA Grapalat" w:eastAsia="Times New Roman" w:hAnsi="GHEA Grapalat" w:cs="Times New Roman"/>
                <w:sz w:val="20"/>
                <w:szCs w:val="20"/>
                <w:lang w:val="en-US"/>
              </w:rPr>
              <w:t xml:space="preserve">invitation</w:t>
            </w:r>
            <w:r xmlns:w="http://schemas.openxmlformats.org/wordprocessingml/2006/main" w:rsidRPr="00E84C88">
              <w:rPr>
                <w:rFonts w:ascii="Arial" w:eastAsia="Times New Roman" w:hAnsi="Arial" w:cs="Arial"/>
                <w:sz w:val="20"/>
                <w:szCs w:val="20"/>
                <w:lang w:val="en-US"/>
              </w:rPr>
              <w:t xml:space="preserve">​</w:t>
            </w:r>
          </w:p>
        </w:tc>
      </w:tr>
      <w:tr w:rsidR="00532D6C" w:rsidRPr="00E84C88" w14:paraId="1E4589B6" w14:textId="77777777" w:rsidTr="00532D6C">
        <w:tc>
          <w:tcPr>
            <w:tcW w:w="720" w:type="dxa"/>
            <w:tcBorders>
              <w:top w:val="single" w:sz="4" w:space="0" w:color="auto"/>
              <w:left w:val="single" w:sz="4" w:space="0" w:color="auto"/>
              <w:bottom w:val="single" w:sz="4" w:space="0" w:color="auto"/>
              <w:right w:val="single" w:sz="4" w:space="0" w:color="auto"/>
            </w:tcBorders>
          </w:tcPr>
          <w:p w14:paraId="77D3383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Times New Roman"/>
                <w:sz w:val="20"/>
                <w:szCs w:val="20"/>
                <w:lang w:val="hy-AM"/>
              </w:rPr>
              <w:lastRenderedPageBreak xmlns:w="http://schemas.openxmlformats.org/wordprocessingml/2006/main"/>
            </w:r>
            <w:r xmlns:w="http://schemas.openxmlformats.org/wordprocessingml/2006/main" w:rsidRPr="00E84C88">
              <w:rPr>
                <w:rFonts w:ascii="GHEA Grapalat" w:eastAsia="Times New Roman" w:hAnsi="GHEA Grapalat" w:cs="Times New Roman"/>
                <w:sz w:val="20"/>
                <w:szCs w:val="20"/>
                <w:lang w:val="hy-AM"/>
              </w:rPr>
              <w:t xml:space="preserve">10.</w:t>
            </w:r>
          </w:p>
        </w:tc>
        <w:tc>
          <w:tcPr>
            <w:tcW w:w="1938" w:type="dxa"/>
            <w:tcBorders>
              <w:top w:val="single" w:sz="4" w:space="0" w:color="auto"/>
              <w:left w:val="single" w:sz="4" w:space="0" w:color="auto"/>
              <w:bottom w:val="single" w:sz="4" w:space="0" w:color="auto"/>
              <w:right w:val="single" w:sz="4" w:space="0" w:color="auto"/>
            </w:tcBorders>
          </w:tcPr>
          <w:p w14:paraId="7D1FA2D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H </w:t>
            </w:r>
            <w:r xmlns:w="http://schemas.openxmlformats.org/wordprocessingml/2006/main" w:rsidRPr="00E84C88">
              <w:rPr>
                <w:rFonts w:ascii="Arial" w:eastAsia="Times New Roman" w:hAnsi="Arial" w:cs="Arial"/>
                <w:sz w:val="20"/>
                <w:szCs w:val="20"/>
                <w:lang w:val="hy-AM"/>
              </w:rPr>
              <w:t xml:space="preserve">P.S.</w:t>
            </w:r>
          </w:p>
        </w:tc>
        <w:tc>
          <w:tcPr>
            <w:tcW w:w="2050" w:type="dxa"/>
            <w:tcBorders>
              <w:top w:val="single" w:sz="4" w:space="0" w:color="auto"/>
              <w:left w:val="single" w:sz="4" w:space="0" w:color="auto"/>
              <w:bottom w:val="single" w:sz="4" w:space="0" w:color="auto"/>
              <w:right w:val="single" w:sz="4" w:space="0" w:color="auto"/>
            </w:tcBorders>
          </w:tcPr>
          <w:p w14:paraId="41B5FED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Required</w:t>
            </w:r>
          </w:p>
        </w:tc>
        <w:tc>
          <w:tcPr>
            <w:tcW w:w="3350" w:type="dxa"/>
            <w:tcBorders>
              <w:top w:val="single" w:sz="4" w:space="0" w:color="auto"/>
              <w:left w:val="single" w:sz="4" w:space="0" w:color="auto"/>
              <w:bottom w:val="single" w:sz="4" w:space="0" w:color="auto"/>
              <w:right w:val="single" w:sz="4" w:space="0" w:color="auto"/>
            </w:tcBorders>
          </w:tcPr>
          <w:p w14:paraId="7DFF8DD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no</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mandatory</w:t>
            </w:r>
          </w:p>
          <w:p w14:paraId="4FF199B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shopping)</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back</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related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process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no</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being filled </w:t>
            </w:r>
            <w:r xmlns:w="http://schemas.openxmlformats.org/wordprocessingml/2006/main" w:rsidRPr="00E84C88">
              <w:rPr>
                <w:rFonts w:ascii="GHEA Grapalat" w:eastAsia="Times New Roman" w:hAnsi="GHEA Grapalat" w:cs="Sylfaen"/>
                <w:sz w:val="20"/>
                <w:szCs w:val="20"/>
                <w:lang w:val="en-US"/>
              </w:rPr>
              <w:t xml:space="preserve">)</w:t>
            </w:r>
          </w:p>
        </w:tc>
        <w:tc>
          <w:tcPr>
            <w:tcW w:w="2640" w:type="dxa"/>
            <w:tcBorders>
              <w:top w:val="single" w:sz="4" w:space="0" w:color="auto"/>
              <w:left w:val="single" w:sz="4" w:space="0" w:color="auto"/>
              <w:bottom w:val="single" w:sz="4" w:space="0" w:color="auto"/>
              <w:right w:val="single" w:sz="4" w:space="0" w:color="auto"/>
            </w:tcBorders>
          </w:tcPr>
          <w:p w14:paraId="02A20FD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hy-AM"/>
              </w:rPr>
              <w:t xml:space="preserve">not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being filled </w:t>
            </w:r>
            <w:r xmlns:w="http://schemas.openxmlformats.org/wordprocessingml/2006/main" w:rsidRPr="00E84C88">
              <w:rPr>
                <w:rFonts w:ascii="GHEA Grapalat" w:eastAsia="Times New Roman" w:hAnsi="GHEA Grapalat" w:cs="Sylfaen"/>
                <w:sz w:val="20"/>
                <w:szCs w:val="20"/>
              </w:rPr>
              <w:t xml:space="preserve">)</w:t>
            </w:r>
          </w:p>
        </w:tc>
      </w:tr>
      <w:tr w:rsidR="00532D6C" w:rsidRPr="00C4546D" w14:paraId="0CB5D39D" w14:textId="77777777" w:rsidTr="00532D6C">
        <w:tc>
          <w:tcPr>
            <w:tcW w:w="720" w:type="dxa"/>
            <w:tcBorders>
              <w:top w:val="single" w:sz="4" w:space="0" w:color="auto"/>
              <w:left w:val="single" w:sz="4" w:space="0" w:color="auto"/>
              <w:bottom w:val="single" w:sz="4" w:space="0" w:color="auto"/>
              <w:right w:val="single" w:sz="4" w:space="0" w:color="auto"/>
            </w:tcBorders>
          </w:tcPr>
          <w:p w14:paraId="6CC0DB3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11.</w:t>
            </w:r>
          </w:p>
        </w:tc>
        <w:tc>
          <w:tcPr>
            <w:tcW w:w="1938" w:type="dxa"/>
            <w:tcBorders>
              <w:top w:val="single" w:sz="4" w:space="0" w:color="auto"/>
              <w:left w:val="single" w:sz="4" w:space="0" w:color="auto"/>
              <w:bottom w:val="single" w:sz="4" w:space="0" w:color="auto"/>
              <w:right w:val="single" w:sz="4" w:space="0" w:color="auto"/>
            </w:tcBorders>
          </w:tcPr>
          <w:p w14:paraId="3DA6C47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VAT number</w:t>
            </w:r>
          </w:p>
        </w:tc>
        <w:tc>
          <w:tcPr>
            <w:tcW w:w="2050" w:type="dxa"/>
            <w:tcBorders>
              <w:top w:val="single" w:sz="4" w:space="0" w:color="auto"/>
              <w:left w:val="single" w:sz="4" w:space="0" w:color="auto"/>
              <w:bottom w:val="single" w:sz="4" w:space="0" w:color="auto"/>
              <w:right w:val="single" w:sz="4" w:space="0" w:color="auto"/>
            </w:tcBorders>
          </w:tcPr>
          <w:p w14:paraId="41CCE4D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Required</w:t>
            </w:r>
          </w:p>
        </w:tc>
        <w:tc>
          <w:tcPr>
            <w:tcW w:w="3350" w:type="dxa"/>
            <w:tcBorders>
              <w:top w:val="single" w:sz="4" w:space="0" w:color="auto"/>
              <w:left w:val="single" w:sz="4" w:space="0" w:color="auto"/>
              <w:bottom w:val="single" w:sz="4" w:space="0" w:color="auto"/>
              <w:right w:val="single" w:sz="4" w:space="0" w:color="auto"/>
            </w:tcBorders>
          </w:tcPr>
          <w:p w14:paraId="6C733E5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no</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mandatory</w:t>
            </w:r>
          </w:p>
          <w:p w14:paraId="1C2B07E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Armenia</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Republic</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normative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legal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acts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defined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in </w:t>
            </w:r>
            <w:r xmlns:w="http://schemas.openxmlformats.org/wordprocessingml/2006/main" w:rsidRPr="00E84C88">
              <w:rPr>
                <w:rFonts w:ascii="Arial" w:eastAsia="Times New Roman" w:hAnsi="Arial" w:cs="Arial"/>
                <w:sz w:val="20"/>
                <w:szCs w:val="20"/>
                <w:lang w:val="en-US"/>
              </w:rPr>
              <w:t xml:space="preserve">cases </w:t>
            </w:r>
            <w:r xmlns:w="http://schemas.openxmlformats.org/wordprocessingml/2006/main" w:rsidRPr="00E84C88">
              <w:rPr>
                <w:rFonts w:ascii="GHEA Grapalat" w:eastAsia="Times New Roman" w:hAnsi="GHEA Grapalat" w:cs="Times New Roman"/>
                <w:sz w:val="20"/>
                <w:szCs w:val="20"/>
                <w:lang w:val="en-US"/>
              </w:rPr>
              <w:t xml:space="preserve">when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being</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registered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taxpayer</w:t>
            </w:r>
            <w:r xmlns:w="http://schemas.openxmlformats.org/wordprocessingml/2006/main" w:rsidRPr="00E84C88">
              <w:rPr>
                <w:rFonts w:ascii="GHEA Grapalat" w:eastAsia="Times New Roman" w:hAnsi="GHEA Grapalat" w:cs="Times New Roman"/>
                <w:sz w:val="20"/>
                <w:szCs w:val="20"/>
                <w:lang w:val="en-US"/>
              </w:rPr>
              <w:t xml:space="preserve"> </w:t>
            </w:r>
          </w:p>
        </w:tc>
        <w:tc>
          <w:tcPr>
            <w:tcW w:w="2640" w:type="dxa"/>
            <w:tcBorders>
              <w:top w:val="single" w:sz="4" w:space="0" w:color="auto"/>
              <w:left w:val="single" w:sz="4" w:space="0" w:color="auto"/>
              <w:bottom w:val="single" w:sz="4" w:space="0" w:color="auto"/>
              <w:right w:val="single" w:sz="4" w:space="0" w:color="auto"/>
            </w:tcBorders>
          </w:tcPr>
          <w:p w14:paraId="39DA748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in advance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w:t>
            </w:r>
            <w:r xmlns:w="http://schemas.openxmlformats.org/wordprocessingml/2006/main" w:rsidRPr="00E84C88">
              <w:rPr>
                <w:rFonts w:ascii="GHEA Grapalat" w:eastAsia="Times New Roman" w:hAnsi="GHEA Grapalat" w:cs="Times New Roman"/>
                <w:sz w:val="20"/>
                <w:szCs w:val="20"/>
                <w:lang w:val="en-US"/>
              </w:rPr>
              <w:t xml:space="preserve">invitation</w:t>
            </w:r>
            <w:r xmlns:w="http://schemas.openxmlformats.org/wordprocessingml/2006/main" w:rsidRPr="00E84C88">
              <w:rPr>
                <w:rFonts w:ascii="Arial" w:eastAsia="Times New Roman" w:hAnsi="Arial" w:cs="Arial"/>
                <w:sz w:val="20"/>
                <w:szCs w:val="20"/>
                <w:lang w:val="en-US"/>
              </w:rPr>
              <w:t xml:space="preserve">​</w:t>
            </w:r>
          </w:p>
        </w:tc>
      </w:tr>
      <w:tr w:rsidR="00532D6C" w:rsidRPr="00C4546D" w14:paraId="0DCF9F2A" w14:textId="77777777" w:rsidTr="00532D6C">
        <w:tc>
          <w:tcPr>
            <w:tcW w:w="720" w:type="dxa"/>
            <w:tcBorders>
              <w:top w:val="single" w:sz="4" w:space="0" w:color="auto"/>
              <w:left w:val="single" w:sz="4" w:space="0" w:color="auto"/>
              <w:bottom w:val="single" w:sz="4" w:space="0" w:color="auto"/>
              <w:right w:val="single" w:sz="4" w:space="0" w:color="auto"/>
            </w:tcBorders>
          </w:tcPr>
          <w:p w14:paraId="3683DCB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12.</w:t>
            </w:r>
          </w:p>
        </w:tc>
        <w:tc>
          <w:tcPr>
            <w:tcW w:w="1938" w:type="dxa"/>
            <w:tcBorders>
              <w:top w:val="single" w:sz="4" w:space="0" w:color="auto"/>
              <w:left w:val="single" w:sz="4" w:space="0" w:color="auto"/>
              <w:bottom w:val="single" w:sz="4" w:space="0" w:color="auto"/>
              <w:right w:val="single" w:sz="4" w:space="0" w:color="auto"/>
            </w:tcBorders>
          </w:tcPr>
          <w:p w14:paraId="7BB7388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the 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financial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name of </w:t>
            </w:r>
            <w:r xmlns:w="http://schemas.openxmlformats.org/wordprocessingml/2006/main" w:rsidRPr="00E84C88">
              <w:rPr>
                <w:rFonts w:ascii="Arial" w:eastAsia="Times New Roman" w:hAnsi="Arial" w:cs="Arial"/>
                <w:sz w:val="20"/>
                <w:szCs w:val="20"/>
                <w:lang w:val="en-US"/>
              </w:rPr>
              <w:t xml:space="preserve">the organization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branch </w:t>
            </w:r>
            <w:r xmlns:w="http://schemas.openxmlformats.org/wordprocessingml/2006/main" w:rsidRPr="00E84C88">
              <w:rPr>
                <w:rFonts w:ascii="GHEA Grapalat" w:eastAsia="Times New Roman" w:hAnsi="GHEA Grapalat" w:cs="Times New Roman"/>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 </w:t>
            </w:r>
          </w:p>
        </w:tc>
        <w:tc>
          <w:tcPr>
            <w:tcW w:w="2050" w:type="dxa"/>
            <w:tcBorders>
              <w:top w:val="single" w:sz="4" w:space="0" w:color="auto"/>
              <w:left w:val="single" w:sz="4" w:space="0" w:color="auto"/>
              <w:bottom w:val="single" w:sz="4" w:space="0" w:color="auto"/>
              <w:right w:val="single" w:sz="4" w:space="0" w:color="auto"/>
            </w:tcBorders>
          </w:tcPr>
          <w:p w14:paraId="3F00DAB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Required</w:t>
            </w:r>
          </w:p>
        </w:tc>
        <w:tc>
          <w:tcPr>
            <w:tcW w:w="3350" w:type="dxa"/>
            <w:tcBorders>
              <w:top w:val="single" w:sz="4" w:space="0" w:color="auto"/>
              <w:left w:val="single" w:sz="4" w:space="0" w:color="auto"/>
              <w:bottom w:val="single" w:sz="4" w:space="0" w:color="auto"/>
              <w:right w:val="single" w:sz="4" w:space="0" w:color="auto"/>
            </w:tcBorders>
          </w:tcPr>
          <w:p w14:paraId="1ED3EE4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2640" w:type="dxa"/>
            <w:tcBorders>
              <w:top w:val="single" w:sz="4" w:space="0" w:color="auto"/>
              <w:left w:val="single" w:sz="4" w:space="0" w:color="auto"/>
              <w:bottom w:val="single" w:sz="4" w:space="0" w:color="auto"/>
              <w:right w:val="single" w:sz="4" w:space="0" w:color="auto"/>
            </w:tcBorders>
          </w:tcPr>
          <w:p w14:paraId="436827E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in advance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w:t>
            </w:r>
            <w:r xmlns:w="http://schemas.openxmlformats.org/wordprocessingml/2006/main" w:rsidRPr="00E84C88">
              <w:rPr>
                <w:rFonts w:ascii="GHEA Grapalat" w:eastAsia="Times New Roman" w:hAnsi="GHEA Grapalat" w:cs="Times New Roman"/>
                <w:sz w:val="20"/>
                <w:szCs w:val="20"/>
                <w:lang w:val="en-US"/>
              </w:rPr>
              <w:t xml:space="preserve">invitation</w:t>
            </w:r>
            <w:r xmlns:w="http://schemas.openxmlformats.org/wordprocessingml/2006/main" w:rsidRPr="00E84C88">
              <w:rPr>
                <w:rFonts w:ascii="Arial" w:eastAsia="Times New Roman" w:hAnsi="Arial" w:cs="Arial"/>
                <w:sz w:val="20"/>
                <w:szCs w:val="20"/>
                <w:lang w:val="en-US"/>
              </w:rPr>
              <w:t xml:space="preserve">​</w:t>
            </w:r>
          </w:p>
        </w:tc>
      </w:tr>
      <w:tr w:rsidR="00532D6C" w:rsidRPr="00C4546D" w14:paraId="75E2D061" w14:textId="77777777" w:rsidTr="00532D6C">
        <w:tc>
          <w:tcPr>
            <w:tcW w:w="720" w:type="dxa"/>
            <w:tcBorders>
              <w:top w:val="single" w:sz="4" w:space="0" w:color="auto"/>
              <w:left w:val="single" w:sz="4" w:space="0" w:color="auto"/>
              <w:bottom w:val="single" w:sz="4" w:space="0" w:color="auto"/>
              <w:right w:val="single" w:sz="4" w:space="0" w:color="auto"/>
            </w:tcBorders>
          </w:tcPr>
          <w:p w14:paraId="7119C45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13.</w:t>
            </w:r>
          </w:p>
        </w:tc>
        <w:tc>
          <w:tcPr>
            <w:tcW w:w="1938" w:type="dxa"/>
            <w:tcBorders>
              <w:top w:val="single" w:sz="4" w:space="0" w:color="auto"/>
              <w:left w:val="single" w:sz="4" w:space="0" w:color="auto"/>
              <w:bottom w:val="single" w:sz="4" w:space="0" w:color="auto"/>
              <w:right w:val="single" w:sz="4" w:space="0" w:color="auto"/>
            </w:tcBorders>
          </w:tcPr>
          <w:p w14:paraId="048EB67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account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number</w:t>
            </w:r>
          </w:p>
        </w:tc>
        <w:tc>
          <w:tcPr>
            <w:tcW w:w="2050" w:type="dxa"/>
            <w:tcBorders>
              <w:top w:val="single" w:sz="4" w:space="0" w:color="auto"/>
              <w:left w:val="single" w:sz="4" w:space="0" w:color="auto"/>
              <w:bottom w:val="single" w:sz="4" w:space="0" w:color="auto"/>
              <w:right w:val="single" w:sz="4" w:space="0" w:color="auto"/>
            </w:tcBorders>
          </w:tcPr>
          <w:p w14:paraId="71F9EFB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Required</w:t>
            </w:r>
          </w:p>
        </w:tc>
        <w:tc>
          <w:tcPr>
            <w:tcW w:w="3350" w:type="dxa"/>
            <w:tcBorders>
              <w:top w:val="single" w:sz="4" w:space="0" w:color="auto"/>
              <w:left w:val="single" w:sz="4" w:space="0" w:color="auto"/>
              <w:bottom w:val="single" w:sz="4" w:space="0" w:color="auto"/>
              <w:right w:val="single" w:sz="4" w:space="0" w:color="auto"/>
            </w:tcBorders>
          </w:tcPr>
          <w:p w14:paraId="1C6EBB3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p w14:paraId="5F11F8F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bank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treasury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account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number </w:t>
            </w:r>
            <w:r xmlns:w="http://schemas.openxmlformats.org/wordprocessingml/2006/main" w:rsidRPr="00E84C88">
              <w:rPr>
                <w:rFonts w:ascii="GHEA Grapalat" w:eastAsia="Times New Roman" w:hAnsi="GHEA Grapalat" w:cs="Times New Roman"/>
                <w:sz w:val="20"/>
                <w:szCs w:val="20"/>
                <w:lang w:val="en-US"/>
              </w:rPr>
              <w:t xml:space="preserve">of </w:t>
            </w:r>
            <w:r xmlns:w="http://schemas.openxmlformats.org/wordprocessingml/2006/main" w:rsidRPr="00E84C88">
              <w:rPr>
                <w:rFonts w:ascii="Arial" w:eastAsia="Times New Roman" w:hAnsi="Arial" w:cs="Arial"/>
                <w:sz w:val="20"/>
                <w:szCs w:val="20"/>
                <w:lang w:val="en-US"/>
              </w:rPr>
              <w:t xml:space="preserve">which</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need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 transferred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from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charged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means</w:t>
            </w:r>
          </w:p>
        </w:tc>
        <w:tc>
          <w:tcPr>
            <w:tcW w:w="2640" w:type="dxa"/>
            <w:tcBorders>
              <w:top w:val="single" w:sz="4" w:space="0" w:color="auto"/>
              <w:left w:val="single" w:sz="4" w:space="0" w:color="auto"/>
              <w:bottom w:val="single" w:sz="4" w:space="0" w:color="auto"/>
              <w:right w:val="single" w:sz="4" w:space="0" w:color="auto"/>
            </w:tcBorders>
          </w:tcPr>
          <w:p w14:paraId="4F89D5F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in advance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w:t>
            </w:r>
            <w:r xmlns:w="http://schemas.openxmlformats.org/wordprocessingml/2006/main" w:rsidRPr="00E84C88">
              <w:rPr>
                <w:rFonts w:ascii="GHEA Grapalat" w:eastAsia="Times New Roman" w:hAnsi="GHEA Grapalat" w:cs="Times New Roman"/>
                <w:sz w:val="20"/>
                <w:szCs w:val="20"/>
                <w:lang w:val="en-US"/>
              </w:rPr>
              <w:t xml:space="preserve">invitation</w:t>
            </w:r>
            <w:r xmlns:w="http://schemas.openxmlformats.org/wordprocessingml/2006/main" w:rsidRPr="00E84C88">
              <w:rPr>
                <w:rFonts w:ascii="Arial" w:eastAsia="Times New Roman" w:hAnsi="Arial" w:cs="Arial"/>
                <w:sz w:val="20"/>
                <w:szCs w:val="20"/>
                <w:lang w:val="en-US"/>
              </w:rPr>
              <w:t xml:space="preserve">​</w:t>
            </w:r>
          </w:p>
        </w:tc>
      </w:tr>
      <w:tr w:rsidR="00532D6C" w:rsidRPr="00E84C88" w14:paraId="16F6D9BF" w14:textId="77777777" w:rsidTr="00532D6C">
        <w:tc>
          <w:tcPr>
            <w:tcW w:w="720" w:type="dxa"/>
            <w:tcBorders>
              <w:top w:val="single" w:sz="4" w:space="0" w:color="auto"/>
              <w:left w:val="single" w:sz="4" w:space="0" w:color="auto"/>
              <w:bottom w:val="single" w:sz="4" w:space="0" w:color="auto"/>
              <w:right w:val="single" w:sz="4" w:space="0" w:color="auto"/>
            </w:tcBorders>
          </w:tcPr>
          <w:p w14:paraId="1960FD0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14.</w:t>
            </w:r>
          </w:p>
        </w:tc>
        <w:tc>
          <w:tcPr>
            <w:tcW w:w="1938" w:type="dxa"/>
            <w:tcBorders>
              <w:top w:val="single" w:sz="4" w:space="0" w:color="auto"/>
              <w:left w:val="single" w:sz="4" w:space="0" w:color="auto"/>
              <w:bottom w:val="single" w:sz="4" w:space="0" w:color="auto"/>
              <w:right w:val="single" w:sz="4" w:space="0" w:color="auto"/>
            </w:tcBorders>
          </w:tcPr>
          <w:p w14:paraId="38D866B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amount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in numbers)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in words </w:t>
            </w:r>
            <w:r xmlns:w="http://schemas.openxmlformats.org/wordprocessingml/2006/main" w:rsidRPr="00E84C88">
              <w:rPr>
                <w:rFonts w:ascii="GHEA Grapalat" w:eastAsia="Times New Roman" w:hAnsi="GHEA Grapalat" w:cs="Times New Roman"/>
                <w:sz w:val="20"/>
                <w:szCs w:val="20"/>
                <w:lang w:val="en-US"/>
              </w:rPr>
              <w:t xml:space="preserve">)</w:t>
            </w:r>
          </w:p>
        </w:tc>
        <w:tc>
          <w:tcPr>
            <w:tcW w:w="2050" w:type="dxa"/>
            <w:tcBorders>
              <w:top w:val="single" w:sz="4" w:space="0" w:color="auto"/>
              <w:left w:val="single" w:sz="4" w:space="0" w:color="auto"/>
              <w:bottom w:val="single" w:sz="4" w:space="0" w:color="auto"/>
              <w:right w:val="single" w:sz="4" w:space="0" w:color="auto"/>
            </w:tcBorders>
          </w:tcPr>
          <w:p w14:paraId="60EA2F0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Required</w:t>
            </w:r>
          </w:p>
        </w:tc>
        <w:tc>
          <w:tcPr>
            <w:tcW w:w="3350" w:type="dxa"/>
            <w:tcBorders>
              <w:top w:val="single" w:sz="4" w:space="0" w:color="auto"/>
              <w:left w:val="single" w:sz="4" w:space="0" w:color="auto"/>
              <w:bottom w:val="single" w:sz="4" w:space="0" w:color="auto"/>
              <w:right w:val="single" w:sz="4" w:space="0" w:color="auto"/>
            </w:tcBorders>
          </w:tcPr>
          <w:p w14:paraId="131B45F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p w14:paraId="1857B21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the 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subject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amount</w:t>
            </w:r>
          </w:p>
        </w:tc>
        <w:tc>
          <w:tcPr>
            <w:tcW w:w="2640" w:type="dxa"/>
            <w:tcBorders>
              <w:top w:val="single" w:sz="4" w:space="0" w:color="auto"/>
              <w:left w:val="single" w:sz="4" w:space="0" w:color="auto"/>
              <w:bottom w:val="single" w:sz="4" w:space="0" w:color="auto"/>
              <w:right w:val="single" w:sz="4" w:space="0" w:color="auto"/>
            </w:tcBorders>
          </w:tcPr>
          <w:p w14:paraId="7758711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w:t>
            </w:r>
            <w:r xmlns:w="http://schemas.openxmlformats.org/wordprocessingml/2006/main" w:rsidRPr="00E84C88">
              <w:rPr>
                <w:rFonts w:ascii="GHEA Grapalat" w:eastAsia="Times New Roman" w:hAnsi="GHEA Grapalat" w:cs="Times New Roman"/>
                <w:sz w:val="20"/>
                <w:szCs w:val="20"/>
                <w:lang w:val="hy-AM"/>
              </w:rPr>
              <w:t xml:space="preserve"> </w:t>
            </w:r>
          </w:p>
        </w:tc>
      </w:tr>
      <w:tr w:rsidR="00532D6C" w:rsidRPr="00C4546D" w14:paraId="62C26E9E" w14:textId="77777777" w:rsidTr="00532D6C">
        <w:tc>
          <w:tcPr>
            <w:tcW w:w="720" w:type="dxa"/>
            <w:tcBorders>
              <w:top w:val="single" w:sz="4" w:space="0" w:color="auto"/>
              <w:left w:val="single" w:sz="4" w:space="0" w:color="auto"/>
              <w:bottom w:val="single" w:sz="4" w:space="0" w:color="auto"/>
              <w:right w:val="single" w:sz="4" w:space="0" w:color="auto"/>
            </w:tcBorders>
          </w:tcPr>
          <w:p w14:paraId="170C20F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Times New Roman"/>
                <w:sz w:val="20"/>
                <w:szCs w:val="20"/>
                <w:lang w:val="hy-AM"/>
              </w:rPr>
              <w:t xml:space="preserve">15.</w:t>
            </w:r>
          </w:p>
        </w:tc>
        <w:tc>
          <w:tcPr>
            <w:tcW w:w="1938" w:type="dxa"/>
            <w:tcBorders>
              <w:top w:val="single" w:sz="4" w:space="0" w:color="auto"/>
              <w:left w:val="single" w:sz="4" w:space="0" w:color="auto"/>
              <w:bottom w:val="single" w:sz="4" w:space="0" w:color="auto"/>
              <w:right w:val="single" w:sz="4" w:space="0" w:color="auto"/>
            </w:tcBorders>
          </w:tcPr>
          <w:p w14:paraId="4759A6D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Accepted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amount: </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numbers)</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and</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words </w:t>
            </w:r>
            <w:r xmlns:w="http://schemas.openxmlformats.org/wordprocessingml/2006/main" w:rsidRPr="00E84C88">
              <w:rPr>
                <w:rFonts w:ascii="GHEA Grapalat" w:eastAsia="Times New Roman" w:hAnsi="GHEA Grapalat" w:cs="Sylfaen"/>
                <w:sz w:val="20"/>
                <w:szCs w:val="20"/>
                <w:lang w:val="hy-AM"/>
              </w:rPr>
              <w:t xml:space="preserve">)</w:t>
            </w:r>
          </w:p>
        </w:tc>
        <w:tc>
          <w:tcPr>
            <w:tcW w:w="2050" w:type="dxa"/>
            <w:tcBorders>
              <w:top w:val="single" w:sz="4" w:space="0" w:color="auto"/>
              <w:left w:val="single" w:sz="4" w:space="0" w:color="auto"/>
              <w:bottom w:val="single" w:sz="4" w:space="0" w:color="auto"/>
              <w:right w:val="single" w:sz="4" w:space="0" w:color="auto"/>
            </w:tcBorders>
          </w:tcPr>
          <w:p w14:paraId="5562F47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en-US"/>
              </w:rPr>
              <w:t xml:space="preserve">Required</w:t>
            </w:r>
          </w:p>
        </w:tc>
        <w:tc>
          <w:tcPr>
            <w:tcW w:w="3350" w:type="dxa"/>
            <w:tcBorders>
              <w:top w:val="single" w:sz="4" w:space="0" w:color="auto"/>
              <w:left w:val="single" w:sz="4" w:space="0" w:color="auto"/>
              <w:bottom w:val="single" w:sz="4" w:space="0" w:color="auto"/>
              <w:right w:val="single" w:sz="4" w:space="0" w:color="auto"/>
            </w:tcBorders>
          </w:tcPr>
          <w:p w14:paraId="5048D84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no</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mandatory</w:t>
            </w:r>
          </w:p>
          <w:p w14:paraId="159D5F2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intended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mentioned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money</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partial</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acceptance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for </w:t>
            </w:r>
            <w:r xmlns:w="http://schemas.openxmlformats.org/wordprocessingml/2006/main" w:rsidRPr="00E84C88">
              <w:rPr>
                <w:rFonts w:ascii="GHEA Grapalat" w:eastAsia="Times New Roman" w:hAnsi="GHEA Grapalat" w:cs="Sylfaen"/>
                <w:sz w:val="20"/>
                <w:szCs w:val="20"/>
                <w:lang w:val="hy-AM"/>
              </w:rPr>
              <w:t xml:space="preserve">which</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shopping</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back</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related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no</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applies </w:t>
            </w:r>
            <w:r xmlns:w="http://schemas.openxmlformats.org/wordprocessingml/2006/main" w:rsidRPr="00E84C88">
              <w:rPr>
                <w:rFonts w:ascii="GHEA Grapalat" w:eastAsia="Times New Roman" w:hAnsi="GHEA Grapalat" w:cs="Sylfaen"/>
                <w:sz w:val="20"/>
                <w:szCs w:val="20"/>
                <w:lang w:val="hy-AM"/>
              </w:rPr>
              <w:t xml:space="preserve">)</w:t>
            </w:r>
          </w:p>
        </w:tc>
        <w:tc>
          <w:tcPr>
            <w:tcW w:w="2640" w:type="dxa"/>
            <w:tcBorders>
              <w:top w:val="single" w:sz="4" w:space="0" w:color="auto"/>
              <w:left w:val="single" w:sz="4" w:space="0" w:color="auto"/>
              <w:bottom w:val="single" w:sz="4" w:space="0" w:color="auto"/>
              <w:right w:val="single" w:sz="4" w:space="0" w:color="auto"/>
            </w:tcBorders>
          </w:tcPr>
          <w:p w14:paraId="51591D3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not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being filled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no</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applies </w:t>
            </w:r>
            <w:r xmlns:w="http://schemas.openxmlformats.org/wordprocessingml/2006/main" w:rsidRPr="00E84C88">
              <w:rPr>
                <w:rFonts w:ascii="GHEA Grapalat" w:eastAsia="Times New Roman" w:hAnsi="GHEA Grapalat" w:cs="Sylfaen"/>
                <w:sz w:val="20"/>
                <w:szCs w:val="20"/>
                <w:lang w:val="hy-AM"/>
              </w:rPr>
              <w:t xml:space="preserve">)</w:t>
            </w:r>
          </w:p>
        </w:tc>
      </w:tr>
      <w:tr w:rsidR="00532D6C" w:rsidRPr="00E84C88" w14:paraId="384A7545" w14:textId="77777777" w:rsidTr="00532D6C">
        <w:tc>
          <w:tcPr>
            <w:tcW w:w="720" w:type="dxa"/>
            <w:tcBorders>
              <w:top w:val="single" w:sz="4" w:space="0" w:color="auto"/>
              <w:left w:val="single" w:sz="4" w:space="0" w:color="auto"/>
              <w:bottom w:val="single" w:sz="4" w:space="0" w:color="auto"/>
              <w:right w:val="single" w:sz="4" w:space="0" w:color="auto"/>
            </w:tcBorders>
          </w:tcPr>
          <w:p w14:paraId="581A809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Times New Roman"/>
                <w:sz w:val="20"/>
                <w:szCs w:val="20"/>
                <w:lang w:val="hy-AM"/>
              </w:rPr>
              <w:t xml:space="preserve">16.</w:t>
            </w:r>
          </w:p>
        </w:tc>
        <w:tc>
          <w:tcPr>
            <w:tcW w:w="1938" w:type="dxa"/>
            <w:tcBorders>
              <w:top w:val="single" w:sz="4" w:space="0" w:color="auto"/>
              <w:left w:val="single" w:sz="4" w:space="0" w:color="auto"/>
              <w:bottom w:val="single" w:sz="4" w:space="0" w:color="auto"/>
              <w:right w:val="single" w:sz="4" w:space="0" w:color="auto"/>
            </w:tcBorders>
          </w:tcPr>
          <w:p w14:paraId="0BC4B90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currency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in words)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with code </w:t>
            </w:r>
            <w:r xmlns:w="http://schemas.openxmlformats.org/wordprocessingml/2006/main" w:rsidRPr="00E84C88">
              <w:rPr>
                <w:rFonts w:ascii="GHEA Grapalat" w:eastAsia="Times New Roman" w:hAnsi="GHEA Grapalat" w:cs="Times New Roman"/>
                <w:sz w:val="20"/>
                <w:szCs w:val="20"/>
                <w:lang w:val="en-US"/>
              </w:rPr>
              <w:t xml:space="preserve">)</w:t>
            </w:r>
          </w:p>
        </w:tc>
        <w:tc>
          <w:tcPr>
            <w:tcW w:w="2050" w:type="dxa"/>
            <w:tcBorders>
              <w:top w:val="single" w:sz="4" w:space="0" w:color="auto"/>
              <w:left w:val="single" w:sz="4" w:space="0" w:color="auto"/>
              <w:bottom w:val="single" w:sz="4" w:space="0" w:color="auto"/>
              <w:right w:val="single" w:sz="4" w:space="0" w:color="auto"/>
            </w:tcBorders>
          </w:tcPr>
          <w:p w14:paraId="14FA87D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Required</w:t>
            </w:r>
          </w:p>
        </w:tc>
        <w:tc>
          <w:tcPr>
            <w:tcW w:w="3350" w:type="dxa"/>
            <w:tcBorders>
              <w:top w:val="single" w:sz="4" w:space="0" w:color="auto"/>
              <w:left w:val="single" w:sz="4" w:space="0" w:color="auto"/>
              <w:bottom w:val="single" w:sz="4" w:space="0" w:color="auto"/>
              <w:right w:val="single" w:sz="4" w:space="0" w:color="auto"/>
            </w:tcBorders>
          </w:tcPr>
          <w:p w14:paraId="6A3A6EE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2640" w:type="dxa"/>
            <w:tcBorders>
              <w:top w:val="single" w:sz="4" w:space="0" w:color="auto"/>
              <w:left w:val="single" w:sz="4" w:space="0" w:color="auto"/>
              <w:bottom w:val="single" w:sz="4" w:space="0" w:color="auto"/>
              <w:right w:val="single" w:sz="4" w:space="0" w:color="auto"/>
            </w:tcBorders>
          </w:tcPr>
          <w:p w14:paraId="5EBDF41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w:t>
            </w:r>
          </w:p>
        </w:tc>
      </w:tr>
      <w:tr w:rsidR="00532D6C" w:rsidRPr="00C4546D" w14:paraId="40232F72" w14:textId="77777777" w:rsidTr="00532D6C">
        <w:tc>
          <w:tcPr>
            <w:tcW w:w="720" w:type="dxa"/>
            <w:tcBorders>
              <w:top w:val="single" w:sz="4" w:space="0" w:color="auto"/>
              <w:left w:val="single" w:sz="4" w:space="0" w:color="auto"/>
              <w:bottom w:val="single" w:sz="4" w:space="0" w:color="auto"/>
              <w:right w:val="single" w:sz="4" w:space="0" w:color="auto"/>
            </w:tcBorders>
          </w:tcPr>
          <w:p w14:paraId="1B819A2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17.</w:t>
            </w:r>
          </w:p>
        </w:tc>
        <w:tc>
          <w:tcPr>
            <w:tcW w:w="1938" w:type="dxa"/>
            <w:tcBorders>
              <w:top w:val="single" w:sz="4" w:space="0" w:color="auto"/>
              <w:left w:val="single" w:sz="4" w:space="0" w:color="auto"/>
              <w:bottom w:val="single" w:sz="4" w:space="0" w:color="auto"/>
              <w:right w:val="single" w:sz="4" w:space="0" w:color="auto"/>
            </w:tcBorders>
          </w:tcPr>
          <w:p w14:paraId="5603ABF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transaction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goal</w:t>
            </w:r>
          </w:p>
        </w:tc>
        <w:tc>
          <w:tcPr>
            <w:tcW w:w="2050" w:type="dxa"/>
            <w:tcBorders>
              <w:top w:val="single" w:sz="4" w:space="0" w:color="auto"/>
              <w:left w:val="single" w:sz="4" w:space="0" w:color="auto"/>
              <w:bottom w:val="single" w:sz="4" w:space="0" w:color="auto"/>
              <w:right w:val="single" w:sz="4" w:space="0" w:color="auto"/>
            </w:tcBorders>
          </w:tcPr>
          <w:p w14:paraId="65E864B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Required</w:t>
            </w:r>
          </w:p>
        </w:tc>
        <w:tc>
          <w:tcPr>
            <w:tcW w:w="3350" w:type="dxa"/>
            <w:tcBorders>
              <w:top w:val="single" w:sz="4" w:space="0" w:color="auto"/>
              <w:left w:val="single" w:sz="4" w:space="0" w:color="auto"/>
              <w:bottom w:val="single" w:sz="4" w:space="0" w:color="auto"/>
              <w:right w:val="single" w:sz="4" w:space="0" w:color="auto"/>
            </w:tcBorders>
          </w:tcPr>
          <w:p w14:paraId="1F6BA4D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en-US"/>
              </w:rPr>
              <w:t xml:space="preserve">Required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being filled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qualification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provision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number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words</w:t>
            </w:r>
          </w:p>
        </w:tc>
        <w:tc>
          <w:tcPr>
            <w:tcW w:w="2640" w:type="dxa"/>
            <w:tcBorders>
              <w:top w:val="single" w:sz="4" w:space="0" w:color="auto"/>
              <w:left w:val="single" w:sz="4" w:space="0" w:color="auto"/>
              <w:bottom w:val="single" w:sz="4" w:space="0" w:color="auto"/>
              <w:right w:val="single" w:sz="4" w:space="0" w:color="auto"/>
            </w:tcBorders>
          </w:tcPr>
          <w:p w14:paraId="7FA0352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in advance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being filled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beneficiary</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 </w:t>
            </w:r>
            <w:r xmlns:w="http://schemas.openxmlformats.org/wordprocessingml/2006/main" w:rsidRPr="00E84C88">
              <w:rPr>
                <w:rFonts w:ascii="GHEA Grapalat" w:eastAsia="Times New Roman" w:hAnsi="GHEA Grapalat" w:cs="Times New Roman"/>
                <w:sz w:val="20"/>
                <w:szCs w:val="20"/>
                <w:lang w:val="hy-AM"/>
              </w:rPr>
              <w:t xml:space="preserve">invitation</w:t>
            </w:r>
            <w:r xmlns:w="http://schemas.openxmlformats.org/wordprocessingml/2006/main" w:rsidRPr="00E84C88">
              <w:rPr>
                <w:rFonts w:ascii="Arial" w:eastAsia="Times New Roman" w:hAnsi="Arial" w:cs="Arial"/>
                <w:sz w:val="20"/>
                <w:szCs w:val="20"/>
                <w:lang w:val="hy-AM"/>
              </w:rPr>
              <w:t xml:space="preserve">​</w:t>
            </w:r>
          </w:p>
        </w:tc>
      </w:tr>
      <w:tr w:rsidR="00532D6C" w:rsidRPr="00E84C88" w14:paraId="3D27594C" w14:textId="77777777" w:rsidTr="00532D6C">
        <w:tc>
          <w:tcPr>
            <w:tcW w:w="720" w:type="dxa"/>
            <w:tcBorders>
              <w:top w:val="single" w:sz="4" w:space="0" w:color="auto"/>
              <w:left w:val="single" w:sz="4" w:space="0" w:color="auto"/>
              <w:bottom w:val="single" w:sz="4" w:space="0" w:color="auto"/>
              <w:right w:val="single" w:sz="4" w:space="0" w:color="auto"/>
            </w:tcBorders>
          </w:tcPr>
          <w:p w14:paraId="20DFF70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18.</w:t>
            </w:r>
          </w:p>
        </w:tc>
        <w:tc>
          <w:tcPr>
            <w:tcW w:w="1938" w:type="dxa"/>
            <w:tcBorders>
              <w:top w:val="single" w:sz="4" w:space="0" w:color="auto"/>
              <w:left w:val="single" w:sz="4" w:space="0" w:color="auto"/>
              <w:bottom w:val="single" w:sz="4" w:space="0" w:color="auto"/>
              <w:right w:val="single" w:sz="4" w:space="0" w:color="auto"/>
            </w:tcBorders>
          </w:tcPr>
          <w:p w14:paraId="4B141CA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Payment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execution</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bases:</w:t>
            </w:r>
            <w:r xmlns:w="http://schemas.openxmlformats.org/wordprocessingml/2006/main" w:rsidRPr="00E84C88">
              <w:rPr>
                <w:rFonts w:ascii="GHEA Grapalat" w:eastAsia="Times New Roman" w:hAnsi="GHEA Grapalat"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14:paraId="5D9D434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752C107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p w14:paraId="36801B6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demand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mentioned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money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collection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the 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number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base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being</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document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w:t>
            </w:r>
            <w:r xmlns:w="http://schemas.openxmlformats.org/wordprocessingml/2006/main" w:rsidRPr="00E84C88">
              <w:rPr>
                <w:rFonts w:ascii="Arial" w:eastAsia="Times New Roman" w:hAnsi="Arial" w:cs="Arial"/>
                <w:sz w:val="20"/>
                <w:szCs w:val="20"/>
                <w:lang w:val="en-US"/>
              </w:rPr>
              <w:t xml:space="preserve">data </w:t>
            </w:r>
            <w:r xmlns:w="http://schemas.openxmlformats.org/wordprocessingml/2006/main" w:rsidRPr="00E84C88">
              <w:rPr>
                <w:rFonts w:ascii="GHEA Grapalat" w:eastAsia="Times New Roman" w:hAnsi="GHEA Grapalat" w:cs="Times New Roman"/>
                <w:sz w:val="20"/>
                <w:szCs w:val="20"/>
                <w:lang w:val="en-US"/>
              </w:rPr>
              <w:t xml:space="preserve">which</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basis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demand letter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present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the bank</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demand letter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presentation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number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base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being</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contract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number </w:t>
            </w:r>
            <w:r xmlns:w="http://schemas.openxmlformats.org/wordprocessingml/2006/main" w:rsidRPr="00E84C88">
              <w:rPr>
                <w:rFonts w:ascii="GHEA Grapalat" w:eastAsia="Times New Roman" w:hAnsi="GHEA Grapalat" w:cs="Times New Roman"/>
                <w:sz w:val="20"/>
                <w:szCs w:val="20"/>
                <w:lang w:val="hy-AM"/>
              </w:rPr>
              <w:t xml:space="preserve">,</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purchase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procedure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code</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according to</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punishment</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about</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agreement </w:t>
            </w:r>
            <w:r xmlns:w="http://schemas.openxmlformats.org/wordprocessingml/2006/main" w:rsidRPr="00E84C88">
              <w:rPr>
                <w:rFonts w:ascii="GHEA Grapalat" w:eastAsia="Times New Roman" w:hAnsi="GHEA Grapalat" w:cs="Arial"/>
                <w:sz w:val="20"/>
                <w:szCs w:val="20"/>
                <w:lang w:val="hy-AM"/>
              </w:rPr>
              <w:t xml:space="preserve">,</w:t>
            </w:r>
          </w:p>
        </w:tc>
        <w:tc>
          <w:tcPr>
            <w:tcW w:w="2640" w:type="dxa"/>
            <w:tcBorders>
              <w:top w:val="single" w:sz="4" w:space="0" w:color="auto"/>
              <w:left w:val="single" w:sz="4" w:space="0" w:color="auto"/>
              <w:bottom w:val="single" w:sz="4" w:space="0" w:color="auto"/>
              <w:right w:val="single" w:sz="4" w:space="0" w:color="auto"/>
            </w:tcBorders>
          </w:tcPr>
          <w:p w14:paraId="6BA8934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beneficiary</w:t>
            </w:r>
            <w:r xmlns:w="http://schemas.openxmlformats.org/wordprocessingml/2006/main" w:rsidRPr="00E84C88">
              <w:rPr>
                <w:rFonts w:ascii="Arial" w:eastAsia="Times New Roman" w:hAnsi="Arial" w:cs="Arial"/>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w:t>
            </w:r>
          </w:p>
        </w:tc>
      </w:tr>
      <w:tr w:rsidR="00532D6C" w:rsidRPr="00C4546D" w14:paraId="778F6C26" w14:textId="77777777" w:rsidTr="00532D6C">
        <w:tc>
          <w:tcPr>
            <w:tcW w:w="720" w:type="dxa"/>
            <w:tcBorders>
              <w:top w:val="single" w:sz="4" w:space="0" w:color="auto"/>
              <w:left w:val="single" w:sz="4" w:space="0" w:color="auto"/>
              <w:bottom w:val="single" w:sz="4" w:space="0" w:color="auto"/>
              <w:right w:val="single" w:sz="4" w:space="0" w:color="auto"/>
            </w:tcBorders>
          </w:tcPr>
          <w:p w14:paraId="2999832A" w14:textId="77777777" w:rsidR="00532D6C" w:rsidRPr="00E84C88" w:rsidDel="0010680B"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Times New Roman"/>
                <w:sz w:val="20"/>
                <w:szCs w:val="20"/>
                <w:lang w:val="hy-AM"/>
              </w:rPr>
              <w:t xml:space="preserve">19.</w:t>
            </w:r>
          </w:p>
        </w:tc>
        <w:tc>
          <w:tcPr>
            <w:tcW w:w="1938" w:type="dxa"/>
            <w:tcBorders>
              <w:top w:val="single" w:sz="4" w:space="0" w:color="auto"/>
              <w:left w:val="single" w:sz="4" w:space="0" w:color="auto"/>
              <w:bottom w:val="single" w:sz="4" w:space="0" w:color="auto"/>
              <w:right w:val="single" w:sz="4" w:space="0" w:color="auto"/>
            </w:tcBorders>
          </w:tcPr>
          <w:p w14:paraId="0149B1D6" w14:textId="3DA4BCDA"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Payment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conditions:</w:t>
            </w:r>
            <w:r xmlns:w="http://schemas.openxmlformats.org/wordprocessingml/2006/main" w:rsidR="00D96837">
              <w:rPr>
                <w:rFonts w:ascii="GHEA Grapalat" w:eastAsia="Times New Roman" w:hAnsi="GHEA Grapalat"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14:paraId="03380E7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Required</w:t>
            </w:r>
          </w:p>
        </w:tc>
        <w:tc>
          <w:tcPr>
            <w:tcW w:w="3350" w:type="dxa"/>
            <w:tcBorders>
              <w:top w:val="single" w:sz="4" w:space="0" w:color="auto"/>
              <w:left w:val="single" w:sz="4" w:space="0" w:color="auto"/>
              <w:bottom w:val="single" w:sz="4" w:space="0" w:color="auto"/>
              <w:right w:val="single" w:sz="4" w:space="0" w:color="auto"/>
            </w:tcBorders>
          </w:tcPr>
          <w:p w14:paraId="1890067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sz w:val="20"/>
                <w:szCs w:val="20"/>
                <w:lang w:val="hy-AM"/>
              </w:rPr>
            </w:pPr>
            <w:r xmlns:w="http://schemas.openxmlformats.org/wordprocessingml/2006/main" w:rsidRPr="00E84C88">
              <w:rPr>
                <w:rFonts w:ascii="Arial" w:eastAsia="Times New Roman" w:hAnsi="Arial" w:cs="Arial"/>
                <w:sz w:val="20"/>
                <w:szCs w:val="20"/>
                <w:lang w:val="en-US"/>
              </w:rPr>
              <w:t xml:space="preserve">mandatory</w:t>
            </w:r>
            <w:r xmlns:w="http://schemas.openxmlformats.org/wordprocessingml/2006/main" w:rsidRPr="00E84C88">
              <w:rPr>
                <w:rFonts w:ascii="GHEA Grapalat" w:eastAsia="Times New Roman" w:hAnsi="GHEA Grapalat" w:cs="Sylfaen"/>
                <w:sz w:val="20"/>
                <w:szCs w:val="20"/>
                <w:lang w:val="hy-AM"/>
              </w:rPr>
              <w:t xml:space="preserve"> </w:t>
            </w:r>
          </w:p>
          <w:p w14:paraId="68558FC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sz w:val="20"/>
                <w:szCs w:val="20"/>
                <w:lang w:val="hy-AM"/>
              </w:rPr>
            </w:pPr>
            <w:r xmlns:w="http://schemas.openxmlformats.org/wordprocessingml/2006/main" w:rsidRPr="00E84C88">
              <w:rPr>
                <w:rFonts w:ascii="Arial" w:eastAsia="Times New Roman" w:hAnsi="Arial" w:cs="Arial"/>
                <w:sz w:val="20"/>
                <w:szCs w:val="20"/>
                <w:lang w:val="hy-AM"/>
              </w:rPr>
              <w:t xml:space="preserve">being filled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 </w:t>
            </w:r>
            <w:r xmlns:w="http://schemas.openxmlformats.org/wordprocessingml/2006/main" w:rsidRPr="00E84C88">
              <w:rPr>
                <w:rFonts w:ascii="GHEA Grapalat" w:eastAsia="Times New Roman" w:hAnsi="GHEA Grapalat" w:cs="Sylfaen"/>
                <w:sz w:val="20"/>
                <w:szCs w:val="20"/>
                <w:lang w:val="hy-AM"/>
              </w:rPr>
              <w:t xml:space="preserve">&lt; </w:t>
            </w:r>
            <w:r xmlns:w="http://schemas.openxmlformats.org/wordprocessingml/2006/main" w:rsidRPr="00E84C88">
              <w:rPr>
                <w:rFonts w:ascii="Arial" w:eastAsia="Times New Roman" w:hAnsi="Arial" w:cs="Arial"/>
                <w:sz w:val="20"/>
                <w:szCs w:val="20"/>
                <w:lang w:val="hy-AM"/>
              </w:rPr>
              <w:t xml:space="preserve">accepted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payment </w:t>
            </w:r>
            <w:r xmlns:w="http://schemas.openxmlformats.org/wordprocessingml/2006/main" w:rsidRPr="00E84C88">
              <w:rPr>
                <w:rFonts w:ascii="GHEA Grapalat" w:eastAsia="Times New Roman" w:hAnsi="GHEA Grapalat" w:cs="Sylfaen"/>
                <w:sz w:val="20"/>
                <w:szCs w:val="20"/>
                <w:lang w:val="hy-AM"/>
              </w:rPr>
              <w:t xml:space="preserve">&gt; </w:t>
            </w:r>
            <w:r xmlns:w="http://schemas.openxmlformats.org/wordprocessingml/2006/main" w:rsidRPr="00E84C88">
              <w:rPr>
                <w:rFonts w:ascii="Arial" w:eastAsia="Times New Roman" w:hAnsi="Arial" w:cs="Arial"/>
                <w:sz w:val="20"/>
                <w:szCs w:val="20"/>
                <w:lang w:val="hy-AM"/>
              </w:rPr>
              <w:t xml:space="preserve">words </w:t>
            </w:r>
            <w:r xmlns:w="http://schemas.openxmlformats.org/wordprocessingml/2006/main" w:rsidRPr="00E84C88">
              <w:rPr>
                <w:rFonts w:ascii="GHEA Grapalat" w:eastAsia="Times New Roman" w:hAnsi="GHEA Grapalat" w:cs="Sylfaen"/>
                <w:sz w:val="20"/>
                <w:szCs w:val="20"/>
                <w:lang w:val="hy-AM"/>
              </w:rPr>
              <w:t xml:space="preserve">,</w:t>
            </w:r>
          </w:p>
          <w:p w14:paraId="357AD1B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which</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appointment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that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signing</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demand letter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advance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gives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his/her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agreement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mentioned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amount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his/her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from the account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charge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number</w:t>
            </w:r>
            <w:r xmlns:w="http://schemas.openxmlformats.org/wordprocessingml/2006/main" w:rsidRPr="00E84C88">
              <w:rPr>
                <w:rFonts w:ascii="GHEA Grapalat" w:eastAsia="Times New Roman" w:hAnsi="GHEA Grapalat" w:cs="Sylfaen"/>
                <w:sz w:val="20"/>
                <w:szCs w:val="20"/>
                <w:lang w:val="hy-AM"/>
              </w:rPr>
              <w:t xml:space="preserve"> </w:t>
            </w:r>
          </w:p>
        </w:tc>
        <w:tc>
          <w:tcPr>
            <w:tcW w:w="2640" w:type="dxa"/>
            <w:tcBorders>
              <w:top w:val="single" w:sz="4" w:space="0" w:color="auto"/>
              <w:left w:val="single" w:sz="4" w:space="0" w:color="auto"/>
              <w:bottom w:val="single" w:sz="4" w:space="0" w:color="auto"/>
              <w:right w:val="single" w:sz="4" w:space="0" w:color="auto"/>
            </w:tcBorders>
          </w:tcPr>
          <w:p w14:paraId="43CBABE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in advance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being filled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beneficiary</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Times New Roman"/>
                <w:sz w:val="20"/>
                <w:szCs w:val="20"/>
                <w:lang w:val="hy-AM"/>
              </w:rPr>
              <w:t xml:space="preserve"> </w:t>
            </w:r>
          </w:p>
        </w:tc>
      </w:tr>
      <w:tr w:rsidR="00532D6C" w:rsidRPr="00E84C88" w14:paraId="550624E7" w14:textId="77777777" w:rsidTr="00532D6C">
        <w:tc>
          <w:tcPr>
            <w:tcW w:w="720" w:type="dxa"/>
            <w:tcBorders>
              <w:top w:val="single" w:sz="4" w:space="0" w:color="auto"/>
              <w:left w:val="single" w:sz="4" w:space="0" w:color="auto"/>
              <w:bottom w:val="single" w:sz="4" w:space="0" w:color="auto"/>
              <w:right w:val="single" w:sz="4" w:space="0" w:color="auto"/>
            </w:tcBorders>
          </w:tcPr>
          <w:p w14:paraId="5434F1D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Times New Roman"/>
                <w:sz w:val="20"/>
                <w:szCs w:val="20"/>
                <w:lang w:val="hy-AM"/>
              </w:rPr>
              <w:lastRenderedPageBreak xmlns:w="http://schemas.openxmlformats.org/wordprocessingml/2006/main"/>
            </w:r>
            <w:r xmlns:w="http://schemas.openxmlformats.org/wordprocessingml/2006/main" w:rsidRPr="00E84C88">
              <w:rPr>
                <w:rFonts w:ascii="GHEA Grapalat" w:eastAsia="Times New Roman" w:hAnsi="GHEA Grapalat" w:cs="Times New Roman"/>
                <w:sz w:val="20"/>
                <w:szCs w:val="20"/>
                <w:lang w:val="hy-AM"/>
              </w:rPr>
              <w:t xml:space="preserve">20.</w:t>
            </w:r>
          </w:p>
        </w:tc>
        <w:tc>
          <w:tcPr>
            <w:tcW w:w="1938" w:type="dxa"/>
            <w:tcBorders>
              <w:top w:val="single" w:sz="4" w:space="0" w:color="auto"/>
              <w:left w:val="single" w:sz="4" w:space="0" w:color="auto"/>
              <w:bottom w:val="single" w:sz="4" w:space="0" w:color="auto"/>
              <w:right w:val="single" w:sz="4" w:space="0" w:color="auto"/>
            </w:tcBorders>
          </w:tcPr>
          <w:p w14:paraId="0E2E2DF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exhibition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pages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number</w:t>
            </w:r>
          </w:p>
        </w:tc>
        <w:tc>
          <w:tcPr>
            <w:tcW w:w="2050" w:type="dxa"/>
            <w:tcBorders>
              <w:top w:val="single" w:sz="4" w:space="0" w:color="auto"/>
              <w:left w:val="single" w:sz="4" w:space="0" w:color="auto"/>
              <w:bottom w:val="single" w:sz="4" w:space="0" w:color="auto"/>
              <w:right w:val="single" w:sz="4" w:space="0" w:color="auto"/>
            </w:tcBorders>
          </w:tcPr>
          <w:p w14:paraId="1CA5BE9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Required</w:t>
            </w:r>
          </w:p>
        </w:tc>
        <w:tc>
          <w:tcPr>
            <w:tcW w:w="3350" w:type="dxa"/>
            <w:tcBorders>
              <w:top w:val="single" w:sz="4" w:space="0" w:color="auto"/>
              <w:left w:val="single" w:sz="4" w:space="0" w:color="auto"/>
              <w:bottom w:val="single" w:sz="4" w:space="0" w:color="auto"/>
              <w:right w:val="single" w:sz="4" w:space="0" w:color="auto"/>
            </w:tcBorders>
          </w:tcPr>
          <w:p w14:paraId="1D8E3FC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no</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mandatory</w:t>
            </w:r>
          </w:p>
          <w:p w14:paraId="7530F48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the requester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adjacent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presented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documents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pages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number </w:t>
            </w:r>
            <w:r xmlns:w="http://schemas.openxmlformats.org/wordprocessingml/2006/main" w:rsidRPr="00E84C88">
              <w:rPr>
                <w:rFonts w:ascii="GHEA Grapalat" w:eastAsia="Times New Roman" w:hAnsi="GHEA Grapalat" w:cs="Times New Roman"/>
                <w:sz w:val="20"/>
                <w:szCs w:val="20"/>
                <w:lang w:val="en-US"/>
              </w:rPr>
              <w:t xml:space="preserve">of </w:t>
            </w:r>
            <w:r xmlns:w="http://schemas.openxmlformats.org/wordprocessingml/2006/main" w:rsidRPr="00E84C88">
              <w:rPr>
                <w:rFonts w:ascii="Arial" w:eastAsia="Times New Roman" w:hAnsi="Arial" w:cs="Arial"/>
                <w:sz w:val="20"/>
                <w:szCs w:val="20"/>
                <w:lang w:val="en-US"/>
              </w:rPr>
              <w:t xml:space="preserve">which</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need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 provided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the payer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the bank </w:t>
            </w:r>
            <w:r xmlns:w="http://schemas.openxmlformats.org/wordprocessingml/2006/main" w:rsidRPr="00E84C88">
              <w:rPr>
                <w:rFonts w:ascii="GHEA Grapalat" w:eastAsia="Times New Roman" w:hAnsi="GHEA Grapalat" w:cs="Times New Roman"/>
                <w:sz w:val="20"/>
                <w:szCs w:val="20"/>
                <w:lang w:val="en-US"/>
              </w:rPr>
              <w:t xml:space="preserve">)</w:t>
            </w:r>
          </w:p>
          <w:p w14:paraId="7222C7D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If</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be filled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 </w:t>
            </w:r>
            <w:r xmlns:w="http://schemas.openxmlformats.org/wordprocessingml/2006/main" w:rsidRPr="00E84C88">
              <w:rPr>
                <w:rFonts w:ascii="GHEA Grapalat" w:eastAsia="Times New Roman" w:hAnsi="GHEA Grapalat" w:cs="Times New Roman"/>
                <w:sz w:val="20"/>
                <w:szCs w:val="20"/>
                <w:lang w:val="hy-AM"/>
              </w:rPr>
              <w:t xml:space="preserve">&lt; </w:t>
            </w:r>
            <w:r xmlns:w="http://schemas.openxmlformats.org/wordprocessingml/2006/main" w:rsidRPr="00E84C88">
              <w:rPr>
                <w:rFonts w:ascii="Arial" w:eastAsia="Times New Roman" w:hAnsi="Arial" w:cs="Arial"/>
                <w:sz w:val="20"/>
                <w:szCs w:val="20"/>
                <w:lang w:val="hy-AM"/>
              </w:rPr>
              <w:t xml:space="preserve">Payment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execution</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bases </w:t>
            </w:r>
            <w:r xmlns:w="http://schemas.openxmlformats.org/wordprocessingml/2006/main" w:rsidRPr="00E84C88">
              <w:rPr>
                <w:rFonts w:ascii="GHEA Grapalat" w:eastAsia="Times New Roman" w:hAnsi="GHEA Grapalat" w:cs="Sylfaen"/>
                <w:sz w:val="20"/>
                <w:szCs w:val="20"/>
                <w:lang w:val="hy-AM"/>
              </w:rPr>
              <w:t xml:space="preserve">&gt; </w:t>
            </w:r>
            <w:r xmlns:w="http://schemas.openxmlformats.org/wordprocessingml/2006/main" w:rsidRPr="00E84C88">
              <w:rPr>
                <w:rFonts w:ascii="Arial" w:eastAsia="Times New Roman" w:hAnsi="Arial" w:cs="Arial"/>
                <w:sz w:val="20"/>
                <w:szCs w:val="20"/>
                <w:lang w:val="hy-AM"/>
              </w:rPr>
              <w:t xml:space="preserve">field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then</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this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data</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mandatory</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being filled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 </w:t>
            </w:r>
            <w:r xmlns:w="http://schemas.openxmlformats.org/wordprocessingml/2006/main" w:rsidRPr="00E84C88">
              <w:rPr>
                <w:rFonts w:ascii="GHEA Grapalat" w:eastAsia="Times New Roman" w:hAnsi="GHEA Grapalat" w:cs="Sylfaen"/>
                <w:sz w:val="20"/>
                <w:szCs w:val="20"/>
                <w:lang w:val="en-US"/>
              </w:rPr>
              <w:t xml:space="preserve">.</w:t>
            </w:r>
          </w:p>
        </w:tc>
        <w:tc>
          <w:tcPr>
            <w:tcW w:w="2640" w:type="dxa"/>
            <w:tcBorders>
              <w:top w:val="single" w:sz="4" w:space="0" w:color="auto"/>
              <w:left w:val="single" w:sz="4" w:space="0" w:color="auto"/>
              <w:bottom w:val="single" w:sz="4" w:space="0" w:color="auto"/>
              <w:right w:val="single" w:sz="4" w:space="0" w:color="auto"/>
            </w:tcBorders>
          </w:tcPr>
          <w:p w14:paraId="3B58B43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by</w:t>
            </w:r>
          </w:p>
        </w:tc>
      </w:tr>
      <w:tr w:rsidR="00532D6C" w:rsidRPr="00C4546D" w14:paraId="65D91AFE" w14:textId="77777777" w:rsidTr="00532D6C">
        <w:tc>
          <w:tcPr>
            <w:tcW w:w="720" w:type="dxa"/>
            <w:tcBorders>
              <w:top w:val="single" w:sz="4" w:space="0" w:color="auto"/>
              <w:left w:val="single" w:sz="4" w:space="0" w:color="auto"/>
              <w:bottom w:val="single" w:sz="4" w:space="0" w:color="auto"/>
              <w:right w:val="single" w:sz="4" w:space="0" w:color="auto"/>
            </w:tcBorders>
          </w:tcPr>
          <w:p w14:paraId="67C28EF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2 </w:t>
            </w:r>
            <w:r xmlns:w="http://schemas.openxmlformats.org/wordprocessingml/2006/main" w:rsidRPr="00E84C88">
              <w:rPr>
                <w:rFonts w:ascii="GHEA Grapalat" w:eastAsia="Times New Roman" w:hAnsi="GHEA Grapalat" w:cs="Times New Roman"/>
                <w:sz w:val="20"/>
                <w:szCs w:val="20"/>
                <w:lang w:val="en-US"/>
              </w:rPr>
              <w:t xml:space="preserve">1. </w:t>
            </w:r>
            <w:r xmlns:w="http://schemas.openxmlformats.org/wordprocessingml/2006/main" w:rsidRPr="00E84C88">
              <w:rPr>
                <w:rFonts w:ascii="Arial" w:eastAsia="Times New Roman" w:hAnsi="Arial" w:cs="Arial"/>
                <w:sz w:val="20"/>
                <w:szCs w:val="20"/>
                <w:lang w:val="en-US"/>
              </w:rPr>
              <w:t xml:space="preserve">a </w:t>
            </w:r>
            <w:r xmlns:w="http://schemas.openxmlformats.org/wordprocessingml/2006/main" w:rsidRPr="00E84C88">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14:paraId="2DF3FD9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signature</w:t>
            </w:r>
          </w:p>
        </w:tc>
        <w:tc>
          <w:tcPr>
            <w:tcW w:w="2050" w:type="dxa"/>
            <w:tcBorders>
              <w:top w:val="single" w:sz="4" w:space="0" w:color="auto"/>
              <w:left w:val="single" w:sz="4" w:space="0" w:color="auto"/>
              <w:bottom w:val="single" w:sz="4" w:space="0" w:color="auto"/>
              <w:right w:val="single" w:sz="4" w:space="0" w:color="auto"/>
            </w:tcBorders>
          </w:tcPr>
          <w:p w14:paraId="04544B7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Required</w:t>
            </w:r>
          </w:p>
        </w:tc>
        <w:tc>
          <w:tcPr>
            <w:tcW w:w="3350" w:type="dxa"/>
            <w:tcBorders>
              <w:top w:val="single" w:sz="4" w:space="0" w:color="auto"/>
              <w:left w:val="single" w:sz="4" w:space="0" w:color="auto"/>
              <w:bottom w:val="single" w:sz="4" w:space="0" w:color="auto"/>
              <w:right w:val="single" w:sz="4" w:space="0" w:color="auto"/>
            </w:tcBorders>
          </w:tcPr>
          <w:p w14:paraId="30E0FF1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p w14:paraId="42A7A2F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en-US"/>
              </w:rPr>
              <w:t xml:space="preserve">this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field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demand letter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presentation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case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which</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if</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Payment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conditions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the field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mentioned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 </w:t>
            </w:r>
            <w:r xmlns:w="http://schemas.openxmlformats.org/wordprocessingml/2006/main" w:rsidRPr="00E84C88">
              <w:rPr>
                <w:rFonts w:ascii="GHEA Grapalat" w:eastAsia="Times New Roman" w:hAnsi="GHEA Grapalat" w:cs="Times New Roman"/>
                <w:sz w:val="20"/>
                <w:szCs w:val="20"/>
                <w:lang w:val="hy-AM"/>
              </w:rPr>
              <w:t xml:space="preserve">&lt; </w:t>
            </w:r>
            <w:r xmlns:w="http://schemas.openxmlformats.org/wordprocessingml/2006/main" w:rsidRPr="00E84C88">
              <w:rPr>
                <w:rFonts w:ascii="Arial" w:eastAsia="Times New Roman" w:hAnsi="Arial" w:cs="Arial"/>
                <w:sz w:val="20"/>
                <w:szCs w:val="20"/>
                <w:lang w:val="hy-AM"/>
              </w:rPr>
              <w:t xml:space="preserve">accepted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payment </w:t>
            </w:r>
            <w:r xmlns:w="http://schemas.openxmlformats.org/wordprocessingml/2006/main" w:rsidRPr="00E84C88">
              <w:rPr>
                <w:rFonts w:ascii="GHEA Grapalat" w:eastAsia="Times New Roman" w:hAnsi="GHEA Grapalat" w:cs="Times New Roman"/>
                <w:sz w:val="20"/>
                <w:szCs w:val="20"/>
                <w:lang w:val="hy-AM"/>
              </w:rPr>
              <w:t xml:space="preserve">&gt; </w:t>
            </w:r>
            <w:r xmlns:w="http://schemas.openxmlformats.org/wordprocessingml/2006/main" w:rsidRPr="00E84C88">
              <w:rPr>
                <w:rFonts w:ascii="Arial" w:eastAsia="Times New Roman" w:hAnsi="Arial" w:cs="Arial"/>
                <w:sz w:val="20"/>
                <w:szCs w:val="20"/>
                <w:lang w:val="hy-AM"/>
              </w:rPr>
              <w:t xml:space="preserve">then</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 signing:</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advance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agreeing</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mentioned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amount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his/her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from the account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charge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Number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electronic</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 the way</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demand letter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presentation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case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the field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being put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electronic</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signature </w:t>
            </w:r>
            <w:r xmlns:w="http://schemas.openxmlformats.org/wordprocessingml/2006/main" w:rsidRPr="00E84C88">
              <w:rPr>
                <w:rFonts w:ascii="GHEA Grapalat" w:eastAsia="Times New Roman" w:hAnsi="GHEA Grapalat" w:cs="Times New Roman"/>
                <w:sz w:val="20"/>
                <w:szCs w:val="20"/>
                <w:lang w:val="hy-AM"/>
              </w:rPr>
              <w:t xml:space="preserve">:</w:t>
            </w:r>
          </w:p>
          <w:p w14:paraId="34230C96"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FA694D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being signed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or</w:t>
            </w:r>
            <w:r xmlns:w="http://schemas.openxmlformats.org/wordprocessingml/2006/main" w:rsidRPr="00E84C88">
              <w:rPr>
                <w:rFonts w:ascii="GHEA Grapalat" w:eastAsia="Times New Roman" w:hAnsi="GHEA Grapalat" w:cs="Times New Roman"/>
                <w:sz w:val="20"/>
                <w:szCs w:val="20"/>
                <w:lang w:val="hy-AM"/>
              </w:rPr>
              <w:t xml:space="preserve"> </w:t>
            </w:r>
          </w:p>
          <w:p w14:paraId="74A88E0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being put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electronic</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signature</w:t>
            </w:r>
          </w:p>
          <w:p w14:paraId="015CF2BE"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p>
        </w:tc>
      </w:tr>
      <w:tr w:rsidR="00532D6C" w:rsidRPr="00C4546D" w14:paraId="3E3A9E80" w14:textId="77777777" w:rsidTr="00532D6C">
        <w:tc>
          <w:tcPr>
            <w:tcW w:w="720" w:type="dxa"/>
            <w:tcBorders>
              <w:top w:val="single" w:sz="4" w:space="0" w:color="auto"/>
              <w:left w:val="single" w:sz="4" w:space="0" w:color="auto"/>
              <w:bottom w:val="single" w:sz="4" w:space="0" w:color="auto"/>
              <w:right w:val="single" w:sz="4" w:space="0" w:color="auto"/>
            </w:tcBorders>
            <w:vAlign w:val="center"/>
          </w:tcPr>
          <w:p w14:paraId="54ED766A" w14:textId="77777777" w:rsidR="00532D6C" w:rsidRPr="00E84C88" w:rsidRDefault="00532D6C" w:rsidP="00532D6C">
            <w:pPr xmlns:w="http://schemas.openxmlformats.org/wordprocessingml/2006/main">
              <w:spacing w:after="0" w:line="240" w:lineRule="auto"/>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2 </w:t>
            </w:r>
            <w:r xmlns:w="http://schemas.openxmlformats.org/wordprocessingml/2006/main" w:rsidRPr="00E84C88">
              <w:rPr>
                <w:rFonts w:ascii="GHEA Grapalat" w:eastAsia="Times New Roman" w:hAnsi="GHEA Grapalat" w:cs="Times New Roman"/>
                <w:sz w:val="20"/>
                <w:szCs w:val="20"/>
                <w:lang w:val="en-US"/>
              </w:rPr>
              <w:t xml:space="preserve">1. </w:t>
            </w:r>
            <w:r xmlns:w="http://schemas.openxmlformats.org/wordprocessingml/2006/main" w:rsidRPr="00E84C88">
              <w:rPr>
                <w:rFonts w:ascii="Arial" w:eastAsia="Times New Roman" w:hAnsi="Arial" w:cs="Arial"/>
                <w:sz w:val="20"/>
                <w:szCs w:val="20"/>
                <w:lang w:val="en-US"/>
              </w:rPr>
              <w:t xml:space="preserve">b </w:t>
            </w:r>
            <w:r xmlns:w="http://schemas.openxmlformats.org/wordprocessingml/2006/main" w:rsidRPr="00E84C88">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14:paraId="34E4944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seal</w:t>
            </w:r>
          </w:p>
        </w:tc>
        <w:tc>
          <w:tcPr>
            <w:tcW w:w="2050" w:type="dxa"/>
            <w:tcBorders>
              <w:top w:val="single" w:sz="4" w:space="0" w:color="auto"/>
              <w:left w:val="single" w:sz="4" w:space="0" w:color="auto"/>
              <w:bottom w:val="single" w:sz="4" w:space="0" w:color="auto"/>
              <w:right w:val="single" w:sz="4" w:space="0" w:color="auto"/>
            </w:tcBorders>
          </w:tcPr>
          <w:p w14:paraId="4019447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Required</w:t>
            </w:r>
          </w:p>
        </w:tc>
        <w:tc>
          <w:tcPr>
            <w:tcW w:w="3350" w:type="dxa"/>
            <w:tcBorders>
              <w:top w:val="single" w:sz="4" w:space="0" w:color="auto"/>
              <w:left w:val="single" w:sz="4" w:space="0" w:color="auto"/>
              <w:bottom w:val="single" w:sz="4" w:space="0" w:color="auto"/>
              <w:right w:val="single" w:sz="4" w:space="0" w:color="auto"/>
            </w:tcBorders>
          </w:tcPr>
          <w:p w14:paraId="2464F09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 </w:t>
            </w:r>
            <w:r xmlns:w="http://schemas.openxmlformats.org/wordprocessingml/2006/main" w:rsidRPr="00E84C88">
              <w:rPr>
                <w:rFonts w:ascii="GHEA Grapalat" w:eastAsia="Times New Roman" w:hAnsi="GHEA Grapalat" w:cs="Times New Roman"/>
                <w:sz w:val="20"/>
                <w:szCs w:val="20"/>
                <w:lang w:val="en-US"/>
              </w:rPr>
              <w:t xml:space="preserve">:</w:t>
            </w:r>
          </w:p>
          <w:p w14:paraId="4F6F66E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en-US"/>
              </w:rPr>
              <w:t xml:space="preserve">seal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availability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in </w:t>
            </w:r>
            <w:r xmlns:w="http://schemas.openxmlformats.org/wordprocessingml/2006/main" w:rsidRPr="00E84C88">
              <w:rPr>
                <w:rFonts w:ascii="Arial" w:eastAsia="Times New Roman" w:hAnsi="Arial" w:cs="Arial"/>
                <w:sz w:val="20"/>
                <w:szCs w:val="20"/>
                <w:lang w:val="hy-AM"/>
              </w:rPr>
              <w:t xml:space="preserve">case </w:t>
            </w:r>
            <w:r xmlns:w="http://schemas.openxmlformats.org/wordprocessingml/2006/main" w:rsidRPr="00E84C88">
              <w:rPr>
                <w:rFonts w:ascii="GHEA Grapalat" w:eastAsia="Times New Roman" w:hAnsi="GHEA Grapalat" w:cs="Times New Roman"/>
                <w:sz w:val="20"/>
                <w:szCs w:val="20"/>
                <w:lang w:val="hy-AM"/>
              </w:rPr>
              <w:t xml:space="preserve">when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demand letter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present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paper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 the way</w:t>
            </w:r>
          </w:p>
        </w:tc>
        <w:tc>
          <w:tcPr>
            <w:tcW w:w="2640" w:type="dxa"/>
            <w:tcBorders>
              <w:top w:val="single" w:sz="4" w:space="0" w:color="auto"/>
              <w:left w:val="single" w:sz="4" w:space="0" w:color="auto"/>
              <w:bottom w:val="single" w:sz="4" w:space="0" w:color="auto"/>
              <w:right w:val="single" w:sz="4" w:space="0" w:color="auto"/>
            </w:tcBorders>
          </w:tcPr>
          <w:p w14:paraId="7FCBFB7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being sealed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Times New Roman"/>
                <w:sz w:val="20"/>
                <w:szCs w:val="20"/>
                <w:lang w:val="hy-AM"/>
              </w:rPr>
              <w:t xml:space="preserve"> </w:t>
            </w:r>
          </w:p>
          <w:p w14:paraId="4F7B09F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paper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 the way</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when presenting</w:t>
            </w:r>
          </w:p>
        </w:tc>
      </w:tr>
      <w:tr w:rsidR="00532D6C" w:rsidRPr="00E84C88" w14:paraId="07A75033" w14:textId="77777777" w:rsidTr="00532D6C">
        <w:tc>
          <w:tcPr>
            <w:tcW w:w="720" w:type="dxa"/>
            <w:tcBorders>
              <w:top w:val="single" w:sz="4" w:space="0" w:color="auto"/>
              <w:left w:val="single" w:sz="4" w:space="0" w:color="auto"/>
              <w:bottom w:val="single" w:sz="4" w:space="0" w:color="auto"/>
              <w:right w:val="single" w:sz="4" w:space="0" w:color="auto"/>
            </w:tcBorders>
          </w:tcPr>
          <w:p w14:paraId="69DF76C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22. </w:t>
            </w:r>
            <w:r xmlns:w="http://schemas.openxmlformats.org/wordprocessingml/2006/main" w:rsidRPr="00E84C88">
              <w:rPr>
                <w:rFonts w:ascii="Arial" w:eastAsia="Times New Roman" w:hAnsi="Arial" w:cs="Arial"/>
                <w:sz w:val="20"/>
                <w:szCs w:val="20"/>
                <w:lang w:val="en-US"/>
              </w:rPr>
              <w:t xml:space="preserve">a </w:t>
            </w:r>
            <w:r xmlns:w="http://schemas.openxmlformats.org/wordprocessingml/2006/main" w:rsidRPr="00E84C88">
              <w:rPr>
                <w:rFonts w:ascii="GHEA Grapalat" w:eastAsia="Times New Roman" w:hAnsi="GHEA Grapalat" w:cs="Times New Roman"/>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14:paraId="3CDDA2A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signature</w:t>
            </w:r>
          </w:p>
        </w:tc>
        <w:tc>
          <w:tcPr>
            <w:tcW w:w="2050" w:type="dxa"/>
            <w:tcBorders>
              <w:top w:val="single" w:sz="4" w:space="0" w:color="auto"/>
              <w:left w:val="single" w:sz="4" w:space="0" w:color="auto"/>
              <w:bottom w:val="single" w:sz="4" w:space="0" w:color="auto"/>
              <w:right w:val="single" w:sz="4" w:space="0" w:color="auto"/>
            </w:tcBorders>
          </w:tcPr>
          <w:p w14:paraId="1DB627D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Required</w:t>
            </w:r>
          </w:p>
        </w:tc>
        <w:tc>
          <w:tcPr>
            <w:tcW w:w="3350" w:type="dxa"/>
            <w:tcBorders>
              <w:top w:val="single" w:sz="4" w:space="0" w:color="auto"/>
              <w:left w:val="single" w:sz="4" w:space="0" w:color="auto"/>
              <w:bottom w:val="single" w:sz="4" w:space="0" w:color="auto"/>
              <w:right w:val="single" w:sz="4" w:space="0" w:color="auto"/>
            </w:tcBorders>
          </w:tcPr>
          <w:p w14:paraId="7022C23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Required </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en-US"/>
              </w:rPr>
              <w:t xml:space="preserve"> </w:t>
            </w:r>
          </w:p>
          <w:p w14:paraId="0081756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bank</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when presenting</w:t>
            </w:r>
          </w:p>
        </w:tc>
        <w:tc>
          <w:tcPr>
            <w:tcW w:w="2640" w:type="dxa"/>
            <w:tcBorders>
              <w:top w:val="single" w:sz="4" w:space="0" w:color="auto"/>
              <w:left w:val="single" w:sz="4" w:space="0" w:color="auto"/>
              <w:bottom w:val="single" w:sz="4" w:space="0" w:color="auto"/>
              <w:right w:val="single" w:sz="4" w:space="0" w:color="auto"/>
            </w:tcBorders>
          </w:tcPr>
          <w:p w14:paraId="018287F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being signed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w:t>
            </w:r>
          </w:p>
        </w:tc>
      </w:tr>
      <w:tr w:rsidR="00532D6C" w:rsidRPr="00C4546D" w14:paraId="757DA477" w14:textId="77777777" w:rsidTr="00532D6C">
        <w:tc>
          <w:tcPr>
            <w:tcW w:w="720" w:type="dxa"/>
            <w:tcBorders>
              <w:top w:val="single" w:sz="4" w:space="0" w:color="auto"/>
              <w:left w:val="single" w:sz="4" w:space="0" w:color="auto"/>
              <w:bottom w:val="single" w:sz="4" w:space="0" w:color="auto"/>
              <w:right w:val="single" w:sz="4" w:space="0" w:color="auto"/>
            </w:tcBorders>
            <w:vAlign w:val="center"/>
          </w:tcPr>
          <w:p w14:paraId="38BC735A" w14:textId="77777777" w:rsidR="00532D6C" w:rsidRPr="00E84C88" w:rsidRDefault="00532D6C" w:rsidP="00532D6C">
            <w:pPr xmlns:w="http://schemas.openxmlformats.org/wordprocessingml/2006/main">
              <w:spacing w:after="0" w:line="240" w:lineRule="auto"/>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22. </w:t>
            </w:r>
            <w:r xmlns:w="http://schemas.openxmlformats.org/wordprocessingml/2006/main" w:rsidRPr="00E84C88">
              <w:rPr>
                <w:rFonts w:ascii="Arial" w:eastAsia="Times New Roman" w:hAnsi="Arial" w:cs="Arial"/>
                <w:sz w:val="20"/>
                <w:szCs w:val="20"/>
                <w:lang w:val="en-US"/>
              </w:rPr>
              <w:t xml:space="preserve">b </w:t>
            </w:r>
            <w:r xmlns:w="http://schemas.openxmlformats.org/wordprocessingml/2006/main" w:rsidRPr="00E84C88">
              <w:rPr>
                <w:rFonts w:ascii="GHEA Grapalat" w:eastAsia="Times New Roman" w:hAnsi="GHEA Grapalat" w:cs="Times New Roman"/>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14:paraId="30A2257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seal</w:t>
            </w:r>
          </w:p>
        </w:tc>
        <w:tc>
          <w:tcPr>
            <w:tcW w:w="2050" w:type="dxa"/>
            <w:tcBorders>
              <w:top w:val="single" w:sz="4" w:space="0" w:color="auto"/>
              <w:left w:val="single" w:sz="4" w:space="0" w:color="auto"/>
              <w:bottom w:val="single" w:sz="4" w:space="0" w:color="auto"/>
              <w:right w:val="single" w:sz="4" w:space="0" w:color="auto"/>
            </w:tcBorders>
          </w:tcPr>
          <w:p w14:paraId="578380C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Required</w:t>
            </w:r>
          </w:p>
        </w:tc>
        <w:tc>
          <w:tcPr>
            <w:tcW w:w="3350" w:type="dxa"/>
            <w:tcBorders>
              <w:top w:val="single" w:sz="4" w:space="0" w:color="auto"/>
              <w:left w:val="single" w:sz="4" w:space="0" w:color="auto"/>
              <w:bottom w:val="single" w:sz="4" w:space="0" w:color="auto"/>
              <w:right w:val="single" w:sz="4" w:space="0" w:color="auto"/>
            </w:tcBorders>
          </w:tcPr>
          <w:p w14:paraId="6AEFF72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 </w:t>
            </w:r>
            <w:r xmlns:w="http://schemas.openxmlformats.org/wordprocessingml/2006/main" w:rsidRPr="00E84C88">
              <w:rPr>
                <w:rFonts w:ascii="GHEA Grapalat" w:eastAsia="Times New Roman" w:hAnsi="GHEA Grapalat" w:cs="Times New Roman"/>
                <w:sz w:val="20"/>
                <w:szCs w:val="20"/>
                <w:lang w:val="en-US"/>
              </w:rPr>
              <w:t xml:space="preserve">:</w:t>
            </w:r>
          </w:p>
          <w:p w14:paraId="12E9A17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seal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availability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in case</w:t>
            </w:r>
          </w:p>
        </w:tc>
        <w:tc>
          <w:tcPr>
            <w:tcW w:w="2640" w:type="dxa"/>
            <w:tcBorders>
              <w:top w:val="single" w:sz="4" w:space="0" w:color="auto"/>
              <w:left w:val="single" w:sz="4" w:space="0" w:color="auto"/>
              <w:bottom w:val="single" w:sz="4" w:space="0" w:color="auto"/>
              <w:right w:val="single" w:sz="4" w:space="0" w:color="auto"/>
            </w:tcBorders>
          </w:tcPr>
          <w:p w14:paraId="27E3DCF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en-US"/>
              </w:rPr>
              <w:t xml:space="preserve">being sealed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w:t>
            </w:r>
            <w:r xmlns:w="http://schemas.openxmlformats.org/wordprocessingml/2006/main" w:rsidRPr="00E84C88">
              <w:rPr>
                <w:rFonts w:ascii="GHEA Grapalat" w:eastAsia="Times New Roman" w:hAnsi="GHEA Grapalat" w:cs="Times New Roman"/>
                <w:sz w:val="20"/>
                <w:szCs w:val="20"/>
                <w:lang w:val="hy-AM"/>
              </w:rPr>
              <w:t xml:space="preserve"> </w:t>
            </w:r>
          </w:p>
          <w:p w14:paraId="6BA008C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paper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 the way</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bank</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when presenting</w:t>
            </w:r>
          </w:p>
        </w:tc>
      </w:tr>
      <w:tr w:rsidR="00532D6C" w:rsidRPr="00C4546D" w14:paraId="766BCDBB" w14:textId="77777777" w:rsidTr="00532D6C">
        <w:tc>
          <w:tcPr>
            <w:tcW w:w="720" w:type="dxa"/>
            <w:tcBorders>
              <w:top w:val="single" w:sz="4" w:space="0" w:color="auto"/>
              <w:left w:val="single" w:sz="4" w:space="0" w:color="auto"/>
              <w:bottom w:val="single" w:sz="4" w:space="0" w:color="auto"/>
              <w:right w:val="single" w:sz="4" w:space="0" w:color="auto"/>
            </w:tcBorders>
          </w:tcPr>
          <w:p w14:paraId="701B51E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en-US"/>
              </w:rPr>
              <w:t xml:space="preserve">2 </w:t>
            </w:r>
            <w:r xmlns:w="http://schemas.openxmlformats.org/wordprocessingml/2006/main" w:rsidRPr="00E84C88">
              <w:rPr>
                <w:rFonts w:ascii="GHEA Grapalat" w:eastAsia="Times New Roman" w:hAnsi="GHEA Grapalat" w:cs="Times New Roman"/>
                <w:sz w:val="20"/>
                <w:szCs w:val="20"/>
                <w:lang w:val="hy-AM"/>
              </w:rPr>
              <w:t xml:space="preserve">3. </w:t>
            </w:r>
            <w:r xmlns:w="http://schemas.openxmlformats.org/wordprocessingml/2006/main" w:rsidRPr="00E84C88">
              <w:rPr>
                <w:rFonts w:ascii="Arial" w:eastAsia="Times New Roman" w:hAnsi="Arial" w:cs="Arial"/>
                <w:sz w:val="20"/>
                <w:szCs w:val="20"/>
                <w:lang w:val="en-US"/>
              </w:rPr>
              <w:t xml:space="preserve">a </w:t>
            </w:r>
            <w:r xmlns:w="http://schemas.openxmlformats.org/wordprocessingml/2006/main" w:rsidRPr="00E84C88">
              <w:rPr>
                <w:rFonts w:ascii="GHEA Grapalat" w:eastAsia="Times New Roman" w:hAnsi="GHEA Grapalat" w:cs="Times New Roman"/>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14:paraId="632201A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financial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employee </w:t>
            </w:r>
            <w:r xmlns:w="http://schemas.openxmlformats.org/wordprocessingml/2006/main" w:rsidRPr="00E84C88">
              <w:rPr>
                <w:rFonts w:ascii="Arial" w:eastAsia="Times New Roman" w:hAnsi="Arial" w:cs="Arial"/>
                <w:sz w:val="20"/>
                <w:szCs w:val="20"/>
                <w:lang w:val="en-US"/>
              </w:rPr>
              <w:t xml:space="preserve">of the organization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branch </w:t>
            </w:r>
            <w:r xmlns:w="http://schemas.openxmlformats.org/wordprocessingml/2006/main" w:rsidRPr="00E84C88">
              <w:rPr>
                <w:rFonts w:ascii="GHEA Grapalat" w:eastAsia="Times New Roman" w:hAnsi="GHEA Grapalat" w:cs="Times New Roman"/>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signature</w:t>
            </w:r>
          </w:p>
        </w:tc>
        <w:tc>
          <w:tcPr>
            <w:tcW w:w="2050" w:type="dxa"/>
            <w:tcBorders>
              <w:top w:val="single" w:sz="4" w:space="0" w:color="auto"/>
              <w:left w:val="single" w:sz="4" w:space="0" w:color="auto"/>
              <w:bottom w:val="single" w:sz="4" w:space="0" w:color="auto"/>
              <w:right w:val="single" w:sz="4" w:space="0" w:color="auto"/>
            </w:tcBorders>
          </w:tcPr>
          <w:p w14:paraId="2AA7464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Required</w:t>
            </w:r>
          </w:p>
        </w:tc>
        <w:tc>
          <w:tcPr>
            <w:tcW w:w="3350" w:type="dxa"/>
            <w:tcBorders>
              <w:top w:val="single" w:sz="4" w:space="0" w:color="auto"/>
              <w:left w:val="single" w:sz="4" w:space="0" w:color="auto"/>
              <w:bottom w:val="single" w:sz="4" w:space="0" w:color="auto"/>
              <w:right w:val="single" w:sz="4" w:space="0" w:color="auto"/>
            </w:tcBorders>
          </w:tcPr>
          <w:p w14:paraId="6E40ECD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p w14:paraId="4BCB9B8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demand letter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financial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of </w:t>
            </w:r>
            <w:r xmlns:w="http://schemas.openxmlformats.org/wordprocessingml/2006/main" w:rsidRPr="00E84C88">
              <w:rPr>
                <w:rFonts w:ascii="Arial" w:eastAsia="Times New Roman" w:hAnsi="Arial" w:cs="Arial"/>
                <w:sz w:val="20"/>
                <w:szCs w:val="20"/>
                <w:lang w:val="en-US"/>
              </w:rPr>
              <w:t xml:space="preserve">the organization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paper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the way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presented</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to be </w:t>
            </w:r>
            <w:r xmlns:w="http://schemas.openxmlformats.org/wordprocessingml/2006/main" w:rsidRPr="00E84C88">
              <w:rPr>
                <w:rFonts w:ascii="Arial" w:eastAsia="Times New Roman" w:hAnsi="Arial" w:cs="Arial"/>
                <w:sz w:val="20"/>
                <w:szCs w:val="20"/>
                <w:lang w:val="hy-AM"/>
              </w:rPr>
              <w:t xml:space="preserve">full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in case</w:t>
            </w:r>
          </w:p>
        </w:tc>
        <w:tc>
          <w:tcPr>
            <w:tcW w:w="2640" w:type="dxa"/>
            <w:tcBorders>
              <w:top w:val="single" w:sz="4" w:space="0" w:color="auto"/>
              <w:left w:val="single" w:sz="4" w:space="0" w:color="auto"/>
              <w:bottom w:val="single" w:sz="4" w:space="0" w:color="auto"/>
              <w:right w:val="single" w:sz="4" w:space="0" w:color="auto"/>
            </w:tcBorders>
          </w:tcPr>
          <w:p w14:paraId="5D1B2BCA"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r>
      <w:tr w:rsidR="00532D6C" w:rsidRPr="00C4546D" w14:paraId="7653DF1C" w14:textId="77777777" w:rsidTr="00532D6C">
        <w:tc>
          <w:tcPr>
            <w:tcW w:w="720" w:type="dxa"/>
            <w:tcBorders>
              <w:top w:val="single" w:sz="4" w:space="0" w:color="auto"/>
              <w:left w:val="single" w:sz="4" w:space="0" w:color="auto"/>
              <w:bottom w:val="single" w:sz="4" w:space="0" w:color="auto"/>
              <w:right w:val="single" w:sz="4" w:space="0" w:color="auto"/>
            </w:tcBorders>
            <w:vAlign w:val="center"/>
          </w:tcPr>
          <w:p w14:paraId="20C0679C" w14:textId="77777777" w:rsidR="00532D6C" w:rsidRPr="00E84C88" w:rsidRDefault="00532D6C" w:rsidP="00532D6C">
            <w:pPr xmlns:w="http://schemas.openxmlformats.org/wordprocessingml/2006/main">
              <w:spacing w:after="0" w:line="240" w:lineRule="auto"/>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en-US"/>
              </w:rPr>
              <w:t xml:space="preserve">2 </w:t>
            </w:r>
            <w:r xmlns:w="http://schemas.openxmlformats.org/wordprocessingml/2006/main" w:rsidRPr="00E84C88">
              <w:rPr>
                <w:rFonts w:ascii="GHEA Grapalat" w:eastAsia="Times New Roman" w:hAnsi="GHEA Grapalat" w:cs="Times New Roman"/>
                <w:sz w:val="20"/>
                <w:szCs w:val="20"/>
                <w:lang w:val="hy-AM"/>
              </w:rPr>
              <w:t xml:space="preserve">3. </w:t>
            </w:r>
            <w:r xmlns:w="http://schemas.openxmlformats.org/wordprocessingml/2006/main" w:rsidRPr="00E84C88">
              <w:rPr>
                <w:rFonts w:ascii="Arial" w:eastAsia="Times New Roman" w:hAnsi="Arial" w:cs="Arial"/>
                <w:sz w:val="20"/>
                <w:szCs w:val="20"/>
                <w:lang w:val="en-US"/>
              </w:rPr>
              <w:t xml:space="preserve">b </w:t>
            </w:r>
            <w:r xmlns:w="http://schemas.openxmlformats.org/wordprocessingml/2006/main" w:rsidRPr="00E84C88">
              <w:rPr>
                <w:rFonts w:ascii="GHEA Grapalat" w:eastAsia="Times New Roman" w:hAnsi="GHEA Grapalat" w:cs="Times New Roman"/>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14:paraId="10539C1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financial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the seal </w:t>
            </w:r>
            <w:r xmlns:w="http://schemas.openxmlformats.org/wordprocessingml/2006/main" w:rsidRPr="00E84C88">
              <w:rPr>
                <w:rFonts w:ascii="Arial" w:eastAsia="Times New Roman" w:hAnsi="Arial" w:cs="Arial"/>
                <w:sz w:val="20"/>
                <w:szCs w:val="20"/>
                <w:lang w:val="en-US"/>
              </w:rPr>
              <w:t xml:space="preserve">of </w:t>
            </w:r>
            <w:r xmlns:w="http://schemas.openxmlformats.org/wordprocessingml/2006/main" w:rsidRPr="00E84C88">
              <w:rPr>
                <w:rFonts w:ascii="Arial" w:eastAsia="Times New Roman" w:hAnsi="Arial" w:cs="Arial"/>
                <w:sz w:val="20"/>
                <w:szCs w:val="20"/>
                <w:lang w:val="en-US"/>
              </w:rPr>
              <w:t xml:space="preserve">the organization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branch </w:t>
            </w:r>
            <w:r xmlns:w="http://schemas.openxmlformats.org/wordprocessingml/2006/main" w:rsidRPr="00E84C88">
              <w:rPr>
                <w:rFonts w:ascii="GHEA Grapalat" w:eastAsia="Times New Roman" w:hAnsi="GHEA Grapalat" w:cs="Times New Roman"/>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 </w:t>
            </w:r>
          </w:p>
        </w:tc>
        <w:tc>
          <w:tcPr>
            <w:tcW w:w="2050" w:type="dxa"/>
            <w:tcBorders>
              <w:top w:val="single" w:sz="4" w:space="0" w:color="auto"/>
              <w:left w:val="single" w:sz="4" w:space="0" w:color="auto"/>
              <w:bottom w:val="single" w:sz="4" w:space="0" w:color="auto"/>
              <w:right w:val="single" w:sz="4" w:space="0" w:color="auto"/>
            </w:tcBorders>
          </w:tcPr>
          <w:p w14:paraId="7297348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Required</w:t>
            </w:r>
          </w:p>
        </w:tc>
        <w:tc>
          <w:tcPr>
            <w:tcW w:w="3350" w:type="dxa"/>
            <w:tcBorders>
              <w:top w:val="single" w:sz="4" w:space="0" w:color="auto"/>
              <w:left w:val="single" w:sz="4" w:space="0" w:color="auto"/>
              <w:bottom w:val="single" w:sz="4" w:space="0" w:color="auto"/>
              <w:right w:val="single" w:sz="4" w:space="0" w:color="auto"/>
            </w:tcBorders>
          </w:tcPr>
          <w:p w14:paraId="2DC8198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p w14:paraId="708755A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demand letter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financial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of </w:t>
            </w:r>
            <w:r xmlns:w="http://schemas.openxmlformats.org/wordprocessingml/2006/main" w:rsidRPr="00E84C88">
              <w:rPr>
                <w:rFonts w:ascii="Arial" w:eastAsia="Times New Roman" w:hAnsi="Arial" w:cs="Arial"/>
                <w:sz w:val="20"/>
                <w:szCs w:val="20"/>
                <w:lang w:val="en-US"/>
              </w:rPr>
              <w:t xml:space="preserve">the organization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paper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the way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presented</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to be </w:t>
            </w:r>
            <w:r xmlns:w="http://schemas.openxmlformats.org/wordprocessingml/2006/main" w:rsidRPr="00E84C88">
              <w:rPr>
                <w:rFonts w:ascii="Arial" w:eastAsia="Times New Roman" w:hAnsi="Arial" w:cs="Arial"/>
                <w:sz w:val="20"/>
                <w:szCs w:val="20"/>
                <w:lang w:val="hy-AM"/>
              </w:rPr>
              <w:t xml:space="preserve">full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in case</w:t>
            </w:r>
          </w:p>
        </w:tc>
        <w:tc>
          <w:tcPr>
            <w:tcW w:w="2640" w:type="dxa"/>
            <w:tcBorders>
              <w:top w:val="single" w:sz="4" w:space="0" w:color="auto"/>
              <w:left w:val="single" w:sz="4" w:space="0" w:color="auto"/>
              <w:bottom w:val="single" w:sz="4" w:space="0" w:color="auto"/>
              <w:right w:val="single" w:sz="4" w:space="0" w:color="auto"/>
            </w:tcBorders>
          </w:tcPr>
          <w:p w14:paraId="12EF0307"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r>
      <w:tr w:rsidR="00532D6C" w:rsidRPr="00C4546D" w14:paraId="675E1F29" w14:textId="77777777" w:rsidTr="00532D6C">
        <w:tc>
          <w:tcPr>
            <w:tcW w:w="720" w:type="dxa"/>
            <w:tcBorders>
              <w:top w:val="single" w:sz="4" w:space="0" w:color="auto"/>
              <w:left w:val="single" w:sz="4" w:space="0" w:color="auto"/>
              <w:bottom w:val="single" w:sz="4" w:space="0" w:color="auto"/>
              <w:right w:val="single" w:sz="4" w:space="0" w:color="auto"/>
            </w:tcBorders>
          </w:tcPr>
          <w:p w14:paraId="0AA31E8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Times New Roman"/>
                <w:sz w:val="20"/>
                <w:szCs w:val="20"/>
                <w:lang w:val="en-US"/>
              </w:rPr>
              <w:t xml:space="preserve">2 </w:t>
            </w:r>
            <w:r xmlns:w="http://schemas.openxmlformats.org/wordprocessingml/2006/main" w:rsidRPr="00E84C88">
              <w:rPr>
                <w:rFonts w:ascii="GHEA Grapalat" w:eastAsia="Times New Roman" w:hAnsi="GHEA Grapalat" w:cs="Times New Roman"/>
                <w:sz w:val="20"/>
                <w:szCs w:val="20"/>
                <w:lang w:val="hy-AM"/>
              </w:rPr>
              <w:t xml:space="preserve">3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c</w:t>
            </w:r>
          </w:p>
        </w:tc>
        <w:tc>
          <w:tcPr>
            <w:tcW w:w="1938" w:type="dxa"/>
            <w:tcBorders>
              <w:top w:val="single" w:sz="4" w:space="0" w:color="auto"/>
              <w:left w:val="single" w:sz="4" w:space="0" w:color="auto"/>
              <w:bottom w:val="single" w:sz="4" w:space="0" w:color="auto"/>
              <w:right w:val="single" w:sz="4" w:space="0" w:color="auto"/>
            </w:tcBorders>
          </w:tcPr>
          <w:p w14:paraId="2ED6BD2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to the payer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attendant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financial</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 </w:t>
            </w:r>
            <w:r xmlns:w="http://schemas.openxmlformats.org/wordprocessingml/2006/main" w:rsidRPr="00E84C88">
              <w:rPr>
                <w:rFonts w:ascii="Arial" w:eastAsia="Times New Roman" w:hAnsi="Arial" w:cs="Arial"/>
                <w:sz w:val="20"/>
                <w:szCs w:val="20"/>
                <w:lang w:val="hy-AM"/>
              </w:rPr>
              <w:t xml:space="preserve">the organization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branch </w:t>
            </w:r>
            <w:r xmlns:w="http://schemas.openxmlformats.org/wordprocessingml/2006/main" w:rsidRPr="00E84C88">
              <w:rPr>
                <w:rFonts w:ascii="GHEA Grapalat" w:eastAsia="Times New Roman" w:hAnsi="GHEA Grapalat" w:cs="Times New Roman"/>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execution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date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hour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minute</w:t>
            </w:r>
          </w:p>
        </w:tc>
        <w:tc>
          <w:tcPr>
            <w:tcW w:w="2050" w:type="dxa"/>
            <w:tcBorders>
              <w:top w:val="single" w:sz="4" w:space="0" w:color="auto"/>
              <w:left w:val="single" w:sz="4" w:space="0" w:color="auto"/>
              <w:bottom w:val="single" w:sz="4" w:space="0" w:color="auto"/>
              <w:right w:val="single" w:sz="4" w:space="0" w:color="auto"/>
            </w:tcBorders>
          </w:tcPr>
          <w:p w14:paraId="7F22EC5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Required</w:t>
            </w:r>
          </w:p>
        </w:tc>
        <w:tc>
          <w:tcPr>
            <w:tcW w:w="3350" w:type="dxa"/>
            <w:tcBorders>
              <w:top w:val="single" w:sz="4" w:space="0" w:color="auto"/>
              <w:left w:val="single" w:sz="4" w:space="0" w:color="auto"/>
              <w:bottom w:val="single" w:sz="4" w:space="0" w:color="auto"/>
              <w:right w:val="single" w:sz="4" w:space="0" w:color="auto"/>
            </w:tcBorders>
          </w:tcPr>
          <w:p w14:paraId="79D18C6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p w14:paraId="77048B0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financial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w:t>
            </w:r>
            <w:r xmlns:w="http://schemas.openxmlformats.org/wordprocessingml/2006/main" w:rsidRPr="00E84C88">
              <w:rPr>
                <w:rFonts w:ascii="Arial" w:eastAsia="Times New Roman" w:hAnsi="Arial" w:cs="Arial"/>
                <w:sz w:val="20"/>
                <w:szCs w:val="20"/>
                <w:lang w:val="en-US"/>
              </w:rPr>
              <w:t xml:space="preserve">the organization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branch </w:t>
            </w:r>
            <w:r xmlns:w="http://schemas.openxmlformats.org/wordprocessingml/2006/main" w:rsidRPr="00E84C88">
              <w:rPr>
                <w:rFonts w:ascii="GHEA Grapalat" w:eastAsia="Times New Roman" w:hAnsi="GHEA Grapalat" w:cs="Times New Roman"/>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mandatory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be noted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demand letter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execution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date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hour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minute</w:t>
            </w:r>
          </w:p>
        </w:tc>
        <w:tc>
          <w:tcPr>
            <w:tcW w:w="2640" w:type="dxa"/>
            <w:tcBorders>
              <w:top w:val="single" w:sz="4" w:space="0" w:color="auto"/>
              <w:left w:val="single" w:sz="4" w:space="0" w:color="auto"/>
              <w:bottom w:val="single" w:sz="4" w:space="0" w:color="auto"/>
              <w:right w:val="single" w:sz="4" w:space="0" w:color="auto"/>
            </w:tcBorders>
          </w:tcPr>
          <w:p w14:paraId="0455B71A"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r>
      <w:tr w:rsidR="00532D6C" w:rsidRPr="00C4546D" w14:paraId="19FCF63C" w14:textId="77777777" w:rsidTr="00532D6C">
        <w:tc>
          <w:tcPr>
            <w:tcW w:w="720" w:type="dxa"/>
            <w:tcBorders>
              <w:top w:val="single" w:sz="4" w:space="0" w:color="auto"/>
              <w:left w:val="single" w:sz="4" w:space="0" w:color="auto"/>
              <w:bottom w:val="single" w:sz="4" w:space="0" w:color="auto"/>
              <w:right w:val="single" w:sz="4" w:space="0" w:color="auto"/>
            </w:tcBorders>
          </w:tcPr>
          <w:p w14:paraId="20DE430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en-US"/>
              </w:rPr>
              <w:t xml:space="preserve">2 </w:t>
            </w:r>
            <w:r xmlns:w="http://schemas.openxmlformats.org/wordprocessingml/2006/main" w:rsidRPr="00E84C88">
              <w:rPr>
                <w:rFonts w:ascii="GHEA Grapalat" w:eastAsia="Times New Roman" w:hAnsi="GHEA Grapalat" w:cs="Times New Roman"/>
                <w:sz w:val="20"/>
                <w:szCs w:val="20"/>
                <w:lang w:val="hy-AM"/>
              </w:rPr>
              <w:t xml:space="preserve">4. </w:t>
            </w:r>
            <w:r xmlns:w="http://schemas.openxmlformats.org/wordprocessingml/2006/main" w:rsidRPr="00E84C88">
              <w:rPr>
                <w:rFonts w:ascii="Arial" w:eastAsia="Times New Roman" w:hAnsi="Arial" w:cs="Arial"/>
                <w:sz w:val="20"/>
                <w:szCs w:val="20"/>
                <w:lang w:val="en-US"/>
              </w:rPr>
              <w:t xml:space="preserve">a </w:t>
            </w:r>
            <w:r xmlns:w="http://schemas.openxmlformats.org/wordprocessingml/2006/main" w:rsidRPr="00E84C88">
              <w:rPr>
                <w:rFonts w:ascii="GHEA Grapalat" w:eastAsia="Times New Roman" w:hAnsi="GHEA Grapalat" w:cs="Times New Roman"/>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14:paraId="09BD78C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the 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financial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employee </w:t>
            </w:r>
            <w:r xmlns:w="http://schemas.openxmlformats.org/wordprocessingml/2006/main" w:rsidRPr="00E84C88">
              <w:rPr>
                <w:rFonts w:ascii="Arial" w:eastAsia="Times New Roman" w:hAnsi="Arial" w:cs="Arial"/>
                <w:sz w:val="20"/>
                <w:szCs w:val="20"/>
                <w:lang w:val="en-US"/>
              </w:rPr>
              <w:t xml:space="preserve">of the organization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branch </w:t>
            </w:r>
            <w:r xmlns:w="http://schemas.openxmlformats.org/wordprocessingml/2006/main" w:rsidRPr="00E84C88">
              <w:rPr>
                <w:rFonts w:ascii="GHEA Grapalat" w:eastAsia="Times New Roman" w:hAnsi="GHEA Grapalat" w:cs="Times New Roman"/>
                <w:sz w:val="20"/>
                <w:szCs w:val="20"/>
                <w:lang w:val="en-US"/>
              </w:rPr>
              <w:t xml:space="preserve">)</w:t>
            </w:r>
            <w:r xmlns:w="http://schemas.openxmlformats.org/wordprocessingml/2006/main" w:rsidRPr="00E84C88">
              <w:rPr>
                <w:rFonts w:ascii="Arial" w:eastAsia="Times New Roman" w:hAnsi="Arial" w:cs="Arial"/>
                <w:sz w:val="20"/>
                <w:szCs w:val="20"/>
                <w:lang w:val="en-US"/>
              </w:rPr>
              <w:lastRenderedPageBreak xmlns:w="http://schemas.openxmlformats.org/wordprocessingml/2006/main"/>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signature</w:t>
            </w:r>
          </w:p>
        </w:tc>
        <w:tc>
          <w:tcPr>
            <w:tcW w:w="2050" w:type="dxa"/>
            <w:tcBorders>
              <w:top w:val="single" w:sz="4" w:space="0" w:color="auto"/>
              <w:left w:val="single" w:sz="4" w:space="0" w:color="auto"/>
              <w:bottom w:val="single" w:sz="4" w:space="0" w:color="auto"/>
              <w:right w:val="single" w:sz="4" w:space="0" w:color="auto"/>
            </w:tcBorders>
          </w:tcPr>
          <w:p w14:paraId="44CEFDA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lastRenderedPageBreak xmlns:w="http://schemas.openxmlformats.org/wordprocessingml/2006/main"/>
            </w:r>
            <w:r xmlns:w="http://schemas.openxmlformats.org/wordprocessingml/2006/main" w:rsidRPr="00E84C88">
              <w:rPr>
                <w:rFonts w:ascii="Arial" w:eastAsia="Times New Roman" w:hAnsi="Arial" w:cs="Arial"/>
                <w:sz w:val="20"/>
                <w:szCs w:val="20"/>
                <w:lang w:val="en-US"/>
              </w:rPr>
              <w:t xml:space="preserve">Required</w:t>
            </w:r>
          </w:p>
        </w:tc>
        <w:tc>
          <w:tcPr>
            <w:tcW w:w="3350" w:type="dxa"/>
            <w:tcBorders>
              <w:top w:val="single" w:sz="4" w:space="0" w:color="auto"/>
              <w:left w:val="single" w:sz="4" w:space="0" w:color="auto"/>
              <w:bottom w:val="single" w:sz="4" w:space="0" w:color="auto"/>
              <w:right w:val="single" w:sz="4" w:space="0" w:color="auto"/>
            </w:tcBorders>
          </w:tcPr>
          <w:p w14:paraId="53E4B7B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no</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mandatory</w:t>
            </w:r>
          </w:p>
          <w:p w14:paraId="0868EA7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being filled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demand letter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the 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financial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of </w:t>
            </w:r>
            <w:r xmlns:w="http://schemas.openxmlformats.org/wordprocessingml/2006/main" w:rsidRPr="00E84C88">
              <w:rPr>
                <w:rFonts w:ascii="Arial" w:eastAsia="Times New Roman" w:hAnsi="Arial" w:cs="Arial"/>
                <w:sz w:val="20"/>
                <w:szCs w:val="20"/>
                <w:lang w:val="en-US"/>
              </w:rPr>
              <w:t xml:space="preserve">the organization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lastRenderedPageBreak xmlns:w="http://schemas.openxmlformats.org/wordprocessingml/2006/main"/>
            </w:r>
            <w:r xmlns:w="http://schemas.openxmlformats.org/wordprocessingml/2006/main" w:rsidRPr="00E84C88">
              <w:rPr>
                <w:rFonts w:ascii="Arial" w:eastAsia="Times New Roman" w:hAnsi="Arial" w:cs="Arial"/>
                <w:sz w:val="20"/>
                <w:szCs w:val="20"/>
                <w:lang w:val="en-US"/>
              </w:rPr>
              <w:t xml:space="preserve">to </w:t>
            </w:r>
            <w:r xmlns:w="http://schemas.openxmlformats.org/wordprocessingml/2006/main" w:rsidRPr="00E84C88">
              <w:rPr>
                <w:rFonts w:ascii="Arial" w:eastAsia="Times New Roman" w:hAnsi="Arial" w:cs="Arial"/>
                <w:sz w:val="20"/>
                <w:szCs w:val="20"/>
                <w:lang w:val="en-US"/>
              </w:rPr>
              <w:t xml:space="preserve">introduce</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in </w:t>
            </w:r>
            <w:r xmlns:w="http://schemas.openxmlformats.org/wordprocessingml/2006/main" w:rsidRPr="00E84C88">
              <w:rPr>
                <w:rFonts w:ascii="Arial" w:eastAsia="Times New Roman" w:hAnsi="Arial" w:cs="Arial"/>
                <w:sz w:val="20"/>
                <w:szCs w:val="20"/>
                <w:lang w:val="en-US"/>
              </w:rPr>
              <w:t xml:space="preserve">the case </w:t>
            </w:r>
            <w:r xmlns:w="http://schemas.openxmlformats.org/wordprocessingml/2006/main" w:rsidRPr="00E84C88">
              <w:rPr>
                <w:rFonts w:ascii="GHEA Grapalat" w:eastAsia="Times New Roman" w:hAnsi="GHEA Grapalat" w:cs="Times New Roman"/>
                <w:sz w:val="20"/>
                <w:szCs w:val="20"/>
                <w:lang w:val="hy-AM"/>
              </w:rPr>
              <w:t xml:space="preserve">where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sidDel="00DF049B">
              <w:rPr>
                <w:rFonts w:ascii="GHEA Grapalat" w:eastAsia="Times New Roman" w:hAnsi="GHEA Grapalat" w:cs="Times New Roman"/>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employee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signature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being put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paper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the way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presented</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demand letter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on</w:t>
            </w:r>
          </w:p>
        </w:tc>
        <w:tc>
          <w:tcPr>
            <w:tcW w:w="2640" w:type="dxa"/>
            <w:tcBorders>
              <w:top w:val="single" w:sz="4" w:space="0" w:color="auto"/>
              <w:left w:val="single" w:sz="4" w:space="0" w:color="auto"/>
              <w:bottom w:val="single" w:sz="4" w:space="0" w:color="auto"/>
              <w:right w:val="single" w:sz="4" w:space="0" w:color="auto"/>
            </w:tcBorders>
          </w:tcPr>
          <w:p w14:paraId="3BF75176"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r>
      <w:tr w:rsidR="00532D6C" w:rsidRPr="00C4546D" w14:paraId="7070EAB6" w14:textId="77777777" w:rsidTr="00532D6C">
        <w:tc>
          <w:tcPr>
            <w:tcW w:w="720" w:type="dxa"/>
            <w:tcBorders>
              <w:top w:val="single" w:sz="4" w:space="0" w:color="auto"/>
              <w:left w:val="single" w:sz="4" w:space="0" w:color="auto"/>
              <w:bottom w:val="single" w:sz="4" w:space="0" w:color="auto"/>
              <w:right w:val="single" w:sz="4" w:space="0" w:color="auto"/>
            </w:tcBorders>
          </w:tcPr>
          <w:p w14:paraId="187F118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en-US"/>
              </w:rPr>
              <w:lastRenderedPageBreak xmlns:w="http://schemas.openxmlformats.org/wordprocessingml/2006/main"/>
            </w:r>
            <w:r xmlns:w="http://schemas.openxmlformats.org/wordprocessingml/2006/main" w:rsidRPr="00E84C88">
              <w:rPr>
                <w:rFonts w:ascii="GHEA Grapalat" w:eastAsia="Times New Roman" w:hAnsi="GHEA Grapalat" w:cs="Times New Roman"/>
                <w:sz w:val="20"/>
                <w:szCs w:val="20"/>
                <w:lang w:val="en-US"/>
              </w:rPr>
              <w:t xml:space="preserve">2 </w:t>
            </w:r>
            <w:r xmlns:w="http://schemas.openxmlformats.org/wordprocessingml/2006/main" w:rsidRPr="00E84C88">
              <w:rPr>
                <w:rFonts w:ascii="GHEA Grapalat" w:eastAsia="Times New Roman" w:hAnsi="GHEA Grapalat" w:cs="Times New Roman"/>
                <w:sz w:val="20"/>
                <w:szCs w:val="20"/>
                <w:lang w:val="hy-AM"/>
              </w:rPr>
              <w:t xml:space="preserve">4. </w:t>
            </w:r>
            <w:r xmlns:w="http://schemas.openxmlformats.org/wordprocessingml/2006/main" w:rsidRPr="00E84C88">
              <w:rPr>
                <w:rFonts w:ascii="Arial" w:eastAsia="Times New Roman" w:hAnsi="Arial" w:cs="Arial"/>
                <w:sz w:val="20"/>
                <w:szCs w:val="20"/>
                <w:lang w:val="en-US"/>
              </w:rPr>
              <w:t xml:space="preserve">b </w:t>
            </w:r>
            <w:r xmlns:w="http://schemas.openxmlformats.org/wordprocessingml/2006/main" w:rsidRPr="00E84C88">
              <w:rPr>
                <w:rFonts w:ascii="GHEA Grapalat" w:eastAsia="Times New Roman" w:hAnsi="GHEA Grapalat" w:cs="Times New Roman"/>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14:paraId="5DCFFE3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profiteer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financial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the seal </w:t>
            </w:r>
            <w:r xmlns:w="http://schemas.openxmlformats.org/wordprocessingml/2006/main" w:rsidRPr="00E84C88">
              <w:rPr>
                <w:rFonts w:ascii="Arial" w:eastAsia="Times New Roman" w:hAnsi="Arial" w:cs="Arial"/>
                <w:sz w:val="20"/>
                <w:szCs w:val="20"/>
                <w:lang w:val="en-US"/>
              </w:rPr>
              <w:t xml:space="preserve">of </w:t>
            </w:r>
            <w:r xmlns:w="http://schemas.openxmlformats.org/wordprocessingml/2006/main" w:rsidRPr="00E84C88">
              <w:rPr>
                <w:rFonts w:ascii="Arial" w:eastAsia="Times New Roman" w:hAnsi="Arial" w:cs="Arial"/>
                <w:sz w:val="20"/>
                <w:szCs w:val="20"/>
                <w:lang w:val="en-US"/>
              </w:rPr>
              <w:t xml:space="preserve">the organization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branch </w:t>
            </w:r>
            <w:r xmlns:w="http://schemas.openxmlformats.org/wordprocessingml/2006/main" w:rsidRPr="00E84C88">
              <w:rPr>
                <w:rFonts w:ascii="GHEA Grapalat" w:eastAsia="Times New Roman" w:hAnsi="GHEA Grapalat" w:cs="Times New Roman"/>
                <w:sz w:val="20"/>
                <w:szCs w:val="20"/>
                <w:lang w:val="en-US"/>
              </w:rPr>
              <w:t xml:space="preserve">)</w:t>
            </w:r>
          </w:p>
        </w:tc>
        <w:tc>
          <w:tcPr>
            <w:tcW w:w="2050" w:type="dxa"/>
            <w:tcBorders>
              <w:top w:val="single" w:sz="4" w:space="0" w:color="auto"/>
              <w:left w:val="single" w:sz="4" w:space="0" w:color="auto"/>
              <w:bottom w:val="single" w:sz="4" w:space="0" w:color="auto"/>
              <w:right w:val="single" w:sz="4" w:space="0" w:color="auto"/>
            </w:tcBorders>
          </w:tcPr>
          <w:p w14:paraId="0F58A18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Required</w:t>
            </w:r>
          </w:p>
        </w:tc>
        <w:tc>
          <w:tcPr>
            <w:tcW w:w="3350" w:type="dxa"/>
            <w:tcBorders>
              <w:top w:val="single" w:sz="4" w:space="0" w:color="auto"/>
              <w:left w:val="single" w:sz="4" w:space="0" w:color="auto"/>
              <w:bottom w:val="single" w:sz="4" w:space="0" w:color="auto"/>
              <w:right w:val="single" w:sz="4" w:space="0" w:color="auto"/>
            </w:tcBorders>
          </w:tcPr>
          <w:p w14:paraId="563A9E0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no</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mandatory</w:t>
            </w:r>
          </w:p>
          <w:p w14:paraId="21CE2DE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being filled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demand letter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the latter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to </w:t>
            </w:r>
            <w:r xmlns:w="http://schemas.openxmlformats.org/wordprocessingml/2006/main" w:rsidRPr="00E84C88">
              <w:rPr>
                <w:rFonts w:ascii="Arial" w:eastAsia="Times New Roman" w:hAnsi="Arial" w:cs="Arial"/>
                <w:sz w:val="20"/>
                <w:szCs w:val="20"/>
                <w:lang w:val="en-US"/>
              </w:rPr>
              <w:t xml:space="preserve">introduce</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in </w:t>
            </w:r>
            <w:r xmlns:w="http://schemas.openxmlformats.org/wordprocessingml/2006/main" w:rsidRPr="00E84C88">
              <w:rPr>
                <w:rFonts w:ascii="Arial" w:eastAsia="Times New Roman" w:hAnsi="Arial" w:cs="Arial"/>
                <w:sz w:val="20"/>
                <w:szCs w:val="20"/>
                <w:lang w:val="en-US"/>
              </w:rPr>
              <w:t xml:space="preserve">the case </w:t>
            </w:r>
            <w:r xmlns:w="http://schemas.openxmlformats.org/wordprocessingml/2006/main" w:rsidRPr="00E84C88">
              <w:rPr>
                <w:rFonts w:ascii="GHEA Grapalat" w:eastAsia="Times New Roman" w:hAnsi="GHEA Grapalat" w:cs="Times New Roman"/>
                <w:sz w:val="20"/>
                <w:szCs w:val="20"/>
                <w:lang w:val="hy-AM"/>
              </w:rPr>
              <w:t xml:space="preserve">where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sidDel="00DF049B">
              <w:rPr>
                <w:rFonts w:ascii="GHEA Grapalat" w:eastAsia="Times New Roman" w:hAnsi="GHEA Grapalat" w:cs="Times New Roman"/>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stamp</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being put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paper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the way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presented</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demand letter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on</w:t>
            </w:r>
          </w:p>
        </w:tc>
        <w:tc>
          <w:tcPr>
            <w:tcW w:w="2640" w:type="dxa"/>
            <w:tcBorders>
              <w:top w:val="single" w:sz="4" w:space="0" w:color="auto"/>
              <w:left w:val="single" w:sz="4" w:space="0" w:color="auto"/>
              <w:bottom w:val="single" w:sz="4" w:space="0" w:color="auto"/>
              <w:right w:val="single" w:sz="4" w:space="0" w:color="auto"/>
            </w:tcBorders>
          </w:tcPr>
          <w:p w14:paraId="7DC45800"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r>
      <w:tr w:rsidR="00532D6C" w:rsidRPr="00C4546D" w14:paraId="5A4202A6" w14:textId="77777777" w:rsidTr="00532D6C">
        <w:tc>
          <w:tcPr>
            <w:tcW w:w="720" w:type="dxa"/>
            <w:tcBorders>
              <w:top w:val="single" w:sz="4" w:space="0" w:color="auto"/>
              <w:left w:val="single" w:sz="4" w:space="0" w:color="auto"/>
              <w:bottom w:val="single" w:sz="4" w:space="0" w:color="auto"/>
              <w:right w:val="single" w:sz="4" w:space="0" w:color="auto"/>
            </w:tcBorders>
          </w:tcPr>
          <w:p w14:paraId="36E94BE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en-US"/>
              </w:rPr>
              <w:t xml:space="preserve">2 </w:t>
            </w:r>
            <w:r xmlns:w="http://schemas.openxmlformats.org/wordprocessingml/2006/main" w:rsidRPr="00E84C88">
              <w:rPr>
                <w:rFonts w:ascii="GHEA Grapalat" w:eastAsia="Times New Roman" w:hAnsi="GHEA Grapalat" w:cs="Times New Roman"/>
                <w:sz w:val="20"/>
                <w:szCs w:val="20"/>
                <w:lang w:val="hy-AM"/>
              </w:rPr>
              <w:t xml:space="preserve">4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c</w:t>
            </w:r>
          </w:p>
        </w:tc>
        <w:tc>
          <w:tcPr>
            <w:tcW w:w="1938" w:type="dxa"/>
            <w:tcBorders>
              <w:top w:val="single" w:sz="4" w:space="0" w:color="auto"/>
              <w:left w:val="single" w:sz="4" w:space="0" w:color="auto"/>
              <w:bottom w:val="single" w:sz="4" w:space="0" w:color="auto"/>
              <w:right w:val="single" w:sz="4" w:space="0" w:color="auto"/>
            </w:tcBorders>
          </w:tcPr>
          <w:p w14:paraId="2F123D5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profiteer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financial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organization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date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hour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minute</w:t>
            </w:r>
          </w:p>
        </w:tc>
        <w:tc>
          <w:tcPr>
            <w:tcW w:w="2050" w:type="dxa"/>
            <w:tcBorders>
              <w:top w:val="single" w:sz="4" w:space="0" w:color="auto"/>
              <w:left w:val="single" w:sz="4" w:space="0" w:color="auto"/>
              <w:bottom w:val="single" w:sz="4" w:space="0" w:color="auto"/>
              <w:right w:val="single" w:sz="4" w:space="0" w:color="auto"/>
            </w:tcBorders>
          </w:tcPr>
          <w:p w14:paraId="69C799E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Required</w:t>
            </w:r>
          </w:p>
        </w:tc>
        <w:tc>
          <w:tcPr>
            <w:tcW w:w="3350" w:type="dxa"/>
            <w:tcBorders>
              <w:top w:val="single" w:sz="4" w:space="0" w:color="auto"/>
              <w:left w:val="single" w:sz="4" w:space="0" w:color="auto"/>
              <w:bottom w:val="single" w:sz="4" w:space="0" w:color="auto"/>
              <w:right w:val="single" w:sz="4" w:space="0" w:color="auto"/>
            </w:tcBorders>
          </w:tcPr>
          <w:p w14:paraId="296728D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no</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mandatory</w:t>
            </w:r>
          </w:p>
          <w:p w14:paraId="7596098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being filled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demand letter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the latter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to </w:t>
            </w:r>
            <w:r xmlns:w="http://schemas.openxmlformats.org/wordprocessingml/2006/main" w:rsidRPr="00E84C88">
              <w:rPr>
                <w:rFonts w:ascii="Arial" w:eastAsia="Times New Roman" w:hAnsi="Arial" w:cs="Arial"/>
                <w:sz w:val="20"/>
                <w:szCs w:val="20"/>
                <w:lang w:val="en-US"/>
              </w:rPr>
              <w:t xml:space="preserve">introduce</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in </w:t>
            </w:r>
            <w:r xmlns:w="http://schemas.openxmlformats.org/wordprocessingml/2006/main" w:rsidRPr="00E84C88">
              <w:rPr>
                <w:rFonts w:ascii="Arial" w:eastAsia="Times New Roman" w:hAnsi="Arial" w:cs="Arial"/>
                <w:sz w:val="20"/>
                <w:szCs w:val="20"/>
                <w:lang w:val="en-US"/>
              </w:rPr>
              <w:t xml:space="preserve">the case </w:t>
            </w:r>
            <w:r xmlns:w="http://schemas.openxmlformats.org/wordprocessingml/2006/main" w:rsidRPr="00E84C88">
              <w:rPr>
                <w:rFonts w:ascii="GHEA Grapalat" w:eastAsia="Times New Roman" w:hAnsi="GHEA Grapalat" w:cs="Times New Roman"/>
                <w:sz w:val="20"/>
                <w:szCs w:val="20"/>
                <w:lang w:val="hy-AM"/>
              </w:rPr>
              <w:t xml:space="preserve">where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sidDel="00DF049B">
              <w:rPr>
                <w:rFonts w:ascii="GHEA Grapalat" w:eastAsia="Times New Roman" w:hAnsi="GHEA Grapalat" w:cs="Times New Roman"/>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data</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being put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are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paper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the way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presented</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demand letter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on</w:t>
            </w:r>
          </w:p>
        </w:tc>
        <w:tc>
          <w:tcPr>
            <w:tcW w:w="2640" w:type="dxa"/>
            <w:tcBorders>
              <w:top w:val="single" w:sz="4" w:space="0" w:color="auto"/>
              <w:left w:val="single" w:sz="4" w:space="0" w:color="auto"/>
              <w:bottom w:val="single" w:sz="4" w:space="0" w:color="auto"/>
              <w:right w:val="single" w:sz="4" w:space="0" w:color="auto"/>
            </w:tcBorders>
          </w:tcPr>
          <w:p w14:paraId="17F983CD"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r>
    </w:tbl>
    <w:p w14:paraId="316C7678" w14:textId="77777777" w:rsidR="00532D6C" w:rsidRPr="00E84C88" w:rsidRDefault="00532D6C" w:rsidP="00532D6C">
      <w:pPr>
        <w:spacing w:after="0" w:line="360" w:lineRule="auto"/>
        <w:ind w:firstLine="720"/>
        <w:jc w:val="right"/>
        <w:rPr>
          <w:rFonts w:ascii="GHEA Grapalat" w:eastAsia="Times New Roman" w:hAnsi="GHEA Grapalat" w:cs="Sylfaen"/>
          <w:sz w:val="20"/>
          <w:szCs w:val="20"/>
          <w:lang w:val="en-US"/>
        </w:rPr>
      </w:pPr>
    </w:p>
    <w:p w14:paraId="29099D1B" w14:textId="77777777" w:rsidR="00532D6C" w:rsidRPr="00E84C88" w:rsidRDefault="00532D6C" w:rsidP="00532D6C">
      <w:pPr>
        <w:spacing w:after="0" w:line="360" w:lineRule="auto"/>
        <w:ind w:firstLine="720"/>
        <w:jc w:val="right"/>
        <w:rPr>
          <w:rFonts w:ascii="GHEA Grapalat" w:eastAsia="Times New Roman" w:hAnsi="GHEA Grapalat" w:cs="Sylfaen"/>
          <w:sz w:val="20"/>
          <w:szCs w:val="20"/>
          <w:lang w:val="en-US"/>
        </w:rPr>
      </w:pPr>
    </w:p>
    <w:p w14:paraId="70DCE188" w14:textId="77777777" w:rsidR="00532D6C" w:rsidRPr="00E84C88" w:rsidRDefault="00532D6C" w:rsidP="00532D6C">
      <w:pPr>
        <w:spacing w:after="0" w:line="360" w:lineRule="auto"/>
        <w:ind w:firstLine="720"/>
        <w:jc w:val="right"/>
        <w:rPr>
          <w:rFonts w:ascii="GHEA Grapalat" w:eastAsia="Times New Roman" w:hAnsi="GHEA Grapalat" w:cs="Sylfaen"/>
          <w:sz w:val="20"/>
          <w:szCs w:val="20"/>
          <w:lang w:val="en-US"/>
        </w:rPr>
      </w:pPr>
    </w:p>
    <w:p w14:paraId="64C51E9B" w14:textId="77777777" w:rsidR="00532D6C" w:rsidRPr="00E84C88" w:rsidRDefault="00532D6C" w:rsidP="00532D6C">
      <w:pPr>
        <w:spacing w:after="0" w:line="360" w:lineRule="auto"/>
        <w:ind w:firstLine="720"/>
        <w:jc w:val="right"/>
        <w:rPr>
          <w:rFonts w:ascii="GHEA Grapalat" w:eastAsia="Times New Roman" w:hAnsi="GHEA Grapalat" w:cs="Sylfaen"/>
          <w:sz w:val="20"/>
          <w:szCs w:val="20"/>
          <w:lang w:val="en-US"/>
        </w:rPr>
      </w:pPr>
    </w:p>
    <w:p w14:paraId="7934186A" w14:textId="77777777" w:rsidR="00532D6C" w:rsidRPr="00E84C88" w:rsidRDefault="00532D6C" w:rsidP="00532D6C">
      <w:pPr>
        <w:spacing w:after="0" w:line="360" w:lineRule="auto"/>
        <w:ind w:firstLine="720"/>
        <w:jc w:val="right"/>
        <w:rPr>
          <w:rFonts w:ascii="GHEA Grapalat" w:eastAsia="Times New Roman" w:hAnsi="GHEA Grapalat" w:cs="Sylfaen"/>
          <w:sz w:val="20"/>
          <w:szCs w:val="20"/>
          <w:lang w:val="en-US"/>
        </w:rPr>
      </w:pPr>
    </w:p>
    <w:p w14:paraId="5E99A13A" w14:textId="77777777" w:rsidR="00532D6C" w:rsidRPr="00E84C88" w:rsidRDefault="00532D6C" w:rsidP="00532D6C">
      <w:pPr>
        <w:spacing w:after="0" w:line="240" w:lineRule="auto"/>
        <w:rPr>
          <w:rFonts w:ascii="GHEA Grapalat" w:eastAsia="Times New Roman" w:hAnsi="GHEA Grapalat" w:cs="Times New Roman"/>
          <w:sz w:val="24"/>
          <w:szCs w:val="24"/>
          <w:lang w:val="en-US"/>
        </w:rPr>
      </w:pPr>
    </w:p>
    <w:p w14:paraId="46CB1EB0" w14:textId="77777777" w:rsidR="00532D6C" w:rsidRPr="00E84C88" w:rsidRDefault="00532D6C" w:rsidP="00532D6C">
      <w:pPr>
        <w:spacing w:after="0" w:line="240" w:lineRule="auto"/>
        <w:jc w:val="center"/>
        <w:rPr>
          <w:rFonts w:ascii="GHEA Grapalat" w:eastAsia="Times New Roman" w:hAnsi="GHEA Grapalat" w:cs="GHEA Grapalat"/>
          <w:lang w:val="hy-AM"/>
        </w:rPr>
      </w:pPr>
    </w:p>
    <w:p w14:paraId="79652000" w14:textId="77777777" w:rsidR="00532D6C" w:rsidRPr="00E84C88" w:rsidRDefault="00532D6C" w:rsidP="00532D6C">
      <w:pPr xmlns:w="http://schemas.openxmlformats.org/wordprocessingml/2006/main">
        <w:spacing w:after="0" w:line="240" w:lineRule="auto"/>
        <w:ind w:firstLine="567"/>
        <w:jc w:val="right"/>
        <w:rPr>
          <w:rFonts w:ascii="GHEA Grapalat" w:eastAsia="Times New Roman" w:hAnsi="GHEA Grapalat" w:cs="Arial"/>
          <w:b/>
          <w:sz w:val="20"/>
          <w:szCs w:val="20"/>
          <w:lang w:val="hy-AM"/>
        </w:rPr>
      </w:pPr>
      <w:r xmlns:w="http://schemas.openxmlformats.org/wordprocessingml/2006/main" w:rsidRPr="00E84C88">
        <w:rPr>
          <w:rFonts w:ascii="GHEA Grapalat" w:eastAsia="Times New Roman" w:hAnsi="GHEA Grapalat" w:cs="Times New Roman"/>
          <w:b/>
          <w:sz w:val="20"/>
          <w:szCs w:val="20"/>
          <w:lang w:val="hy-AM"/>
        </w:rPr>
        <w:br xmlns:w="http://schemas.openxmlformats.org/wordprocessingml/2006/main" w:type="page"/>
      </w:r>
      <w:r xmlns:w="http://schemas.openxmlformats.org/wordprocessingml/2006/main" w:rsidRPr="00E84C88">
        <w:rPr>
          <w:rFonts w:ascii="GHEA Grapalat" w:eastAsia="Times New Roman" w:hAnsi="GHEA Grapalat" w:cs="Arial"/>
          <w:b/>
          <w:sz w:val="20"/>
          <w:szCs w:val="20"/>
          <w:lang w:val="hy-AM"/>
        </w:rPr>
        <w:lastRenderedPageBreak xmlns:w="http://schemas.openxmlformats.org/wordprocessingml/2006/main"/>
      </w:r>
      <w:r xmlns:w="http://schemas.openxmlformats.org/wordprocessingml/2006/main" w:rsidRPr="00E84C88">
        <w:rPr>
          <w:rFonts w:ascii="GHEA Grapalat" w:eastAsia="Times New Roman" w:hAnsi="GHEA Grapalat" w:cs="Arial"/>
          <w:b/>
          <w:sz w:val="20"/>
          <w:szCs w:val="20"/>
          <w:lang w:val="hy-AM"/>
        </w:rPr>
        <w:t xml:space="preserve"> </w:t>
      </w:r>
    </w:p>
    <w:p w14:paraId="37898694"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GHEA Grapalat"/>
          <w:sz w:val="18"/>
          <w:szCs w:val="18"/>
          <w:lang w:val="hy-AM"/>
        </w:rPr>
      </w:pPr>
      <w:r xmlns:w="http://schemas.openxmlformats.org/wordprocessingml/2006/main" w:rsidRPr="00E84C88">
        <w:rPr>
          <w:rFonts w:ascii="Arial" w:eastAsia="Times New Roman" w:hAnsi="Arial" w:cs="Arial"/>
          <w:b/>
          <w:sz w:val="24"/>
          <w:szCs w:val="24"/>
          <w:lang w:val="hy-AM"/>
        </w:rPr>
        <w:t xml:space="preserve">Appendix </w:t>
      </w:r>
      <w:r xmlns:w="http://schemas.openxmlformats.org/wordprocessingml/2006/main" w:rsidRPr="00E84C88">
        <w:rPr>
          <w:rFonts w:ascii="GHEA Grapalat" w:eastAsia="Times New Roman" w:hAnsi="GHEA Grapalat" w:cs="Sylfaen"/>
          <w:b/>
          <w:sz w:val="24"/>
          <w:szCs w:val="24"/>
          <w:lang w:val="hy-AM"/>
        </w:rPr>
        <w:t xml:space="preserve">5.1</w:t>
      </w:r>
    </w:p>
    <w:p w14:paraId="31FCA8DE" w14:textId="021D880B" w:rsidR="00532D6C" w:rsidRPr="00E84C88" w:rsidRDefault="00C4546D" w:rsidP="00532D6C">
      <w:pPr xmlns:w="http://schemas.openxmlformats.org/wordprocessingml/2006/main">
        <w:spacing w:after="0" w:line="240" w:lineRule="auto"/>
        <w:ind w:firstLine="567"/>
        <w:jc w:val="right"/>
        <w:rPr>
          <w:rFonts w:ascii="GHEA Grapalat" w:eastAsia="Times New Roman" w:hAnsi="GHEA Grapalat" w:cs="Arial"/>
          <w:b/>
          <w:sz w:val="20"/>
          <w:szCs w:val="20"/>
          <w:lang w:val="es-ES"/>
        </w:rPr>
      </w:pPr>
      <w:r xmlns:w="http://schemas.openxmlformats.org/wordprocessingml/2006/main">
        <w:rPr>
          <w:rFonts w:ascii="Arial" w:eastAsia="Times New Roman" w:hAnsi="Arial" w:cs="Arial"/>
          <w:b/>
          <w:color w:val="000000"/>
          <w:sz w:val="20"/>
          <w:szCs w:val="27"/>
          <w:lang w:val="af-ZA"/>
        </w:rPr>
        <w:t xml:space="preserve">LM-THKT-GHAPZB-25/09</w:t>
      </w:r>
      <w:r xmlns:w="http://schemas.openxmlformats.org/wordprocessingml/2006/main" w:rsidR="009C6DB1">
        <w:rPr>
          <w:rFonts w:ascii="Arial" w:eastAsia="Times New Roman" w:hAnsi="Arial" w:cs="Arial"/>
          <w:b/>
          <w:color w:val="000000"/>
          <w:sz w:val="20"/>
          <w:szCs w:val="27"/>
          <w:lang w:val="hy-AM"/>
        </w:rPr>
        <w:t xml:space="preserve"> </w:t>
      </w:r>
      <w:r xmlns:w="http://schemas.openxmlformats.org/wordprocessingml/2006/main" w:rsidR="00532D6C" w:rsidRPr="00E84C88">
        <w:rPr>
          <w:rFonts w:ascii="GHEA Grapalat" w:eastAsia="Times New Roman" w:hAnsi="GHEA Grapalat" w:cs="Times New Roman"/>
          <w:b/>
          <w:color w:val="000000"/>
          <w:sz w:val="20"/>
          <w:szCs w:val="27"/>
          <w:lang w:val="af-ZA"/>
        </w:rPr>
        <w:t xml:space="preserve"> </w:t>
      </w:r>
      <w:r xmlns:w="http://schemas.openxmlformats.org/wordprocessingml/2006/main" w:rsidR="00532D6C" w:rsidRPr="00E84C88">
        <w:rPr>
          <w:rFonts w:ascii="Arial" w:eastAsia="Times New Roman" w:hAnsi="Arial" w:cs="Arial"/>
          <w:b/>
          <w:sz w:val="20"/>
          <w:szCs w:val="20"/>
          <w:lang w:val="es-ES"/>
        </w:rPr>
        <w:t xml:space="preserve">with code</w:t>
      </w:r>
    </w:p>
    <w:p w14:paraId="44E722F7" w14:textId="77777777" w:rsidR="00532D6C" w:rsidRPr="00E84C88" w:rsidRDefault="00532D6C" w:rsidP="00532D6C">
      <w:pPr xmlns:w="http://schemas.openxmlformats.org/wordprocessingml/2006/main">
        <w:spacing w:after="0" w:line="240" w:lineRule="auto"/>
        <w:ind w:firstLine="567"/>
        <w:jc w:val="right"/>
        <w:rPr>
          <w:rFonts w:ascii="GHEA Grapalat" w:eastAsia="Times New Roman" w:hAnsi="GHEA Grapalat" w:cs="Arial"/>
          <w:b/>
          <w:sz w:val="20"/>
          <w:szCs w:val="20"/>
          <w:lang w:val="es-ES"/>
        </w:rPr>
      </w:pPr>
      <w:r xmlns:w="http://schemas.openxmlformats.org/wordprocessingml/2006/main" w:rsidRPr="00E84C88">
        <w:rPr>
          <w:rFonts w:ascii="Arial" w:eastAsia="Times New Roman" w:hAnsi="Arial" w:cs="Arial"/>
          <w:b/>
          <w:sz w:val="20"/>
          <w:szCs w:val="20"/>
          <w:lang w:val="es-ES"/>
        </w:rPr>
        <w:t xml:space="preserve">quotation</w:t>
      </w:r>
      <w:r xmlns:w="http://schemas.openxmlformats.org/wordprocessingml/2006/main" w:rsidRPr="00E84C88">
        <w:rPr>
          <w:rFonts w:ascii="GHEA Grapalat" w:eastAsia="Times New Roman" w:hAnsi="GHEA Grapalat" w:cs="Sylfaen"/>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survey</w:t>
      </w:r>
      <w:r xmlns:w="http://schemas.openxmlformats.org/wordprocessingml/2006/main" w:rsidRPr="00E84C88">
        <w:rPr>
          <w:rFonts w:ascii="GHEA Grapalat" w:eastAsia="Times New Roman" w:hAnsi="GHEA Grapalat" w:cs="Sylfaen"/>
          <w:b/>
          <w:sz w:val="20"/>
          <w:szCs w:val="20"/>
          <w:lang w:val="es-ES"/>
        </w:rPr>
        <w:t xml:space="preserve"> </w:t>
      </w:r>
      <w:r xmlns:w="http://schemas.openxmlformats.org/wordprocessingml/2006/main" w:rsidRPr="00E84C88">
        <w:rPr>
          <w:rFonts w:ascii="GHEA Grapalat" w:eastAsia="Times New Roman" w:hAnsi="GHEA Grapalat" w:cs="Arial"/>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invitation</w:t>
      </w:r>
    </w:p>
    <w:p w14:paraId="72354128" w14:textId="77777777" w:rsidR="00532D6C" w:rsidRPr="00E84C88" w:rsidRDefault="00532D6C" w:rsidP="00532D6C">
      <w:pPr>
        <w:spacing w:after="0" w:line="240" w:lineRule="auto"/>
        <w:ind w:firstLine="567"/>
        <w:jc w:val="right"/>
        <w:rPr>
          <w:rFonts w:ascii="GHEA Grapalat" w:eastAsia="Times New Roman" w:hAnsi="GHEA Grapalat" w:cs="Sylfaen"/>
          <w:b/>
          <w:sz w:val="20"/>
          <w:szCs w:val="20"/>
          <w:lang w:val="es-ES"/>
        </w:rPr>
      </w:pPr>
    </w:p>
    <w:p w14:paraId="00119D2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GHEA Grapalat"/>
          <w:b/>
          <w:sz w:val="20"/>
          <w:szCs w:val="20"/>
          <w:lang w:val="hy-AM"/>
        </w:rPr>
      </w:pPr>
      <w:r xmlns:w="http://schemas.openxmlformats.org/wordprocessingml/2006/main" w:rsidRPr="00E84C88">
        <w:rPr>
          <w:rFonts w:ascii="GHEA Grapalat" w:eastAsia="Times New Roman" w:hAnsi="GHEA Grapalat" w:cs="GHEA Grapalat"/>
          <w:b/>
          <w:sz w:val="18"/>
          <w:szCs w:val="18"/>
          <w:lang w:val="hy-AM"/>
        </w:rPr>
        <w:t xml:space="preserve">       </w:t>
      </w:r>
      <w:r xmlns:w="http://schemas.openxmlformats.org/wordprocessingml/2006/main" w:rsidRPr="00E84C88">
        <w:rPr>
          <w:rFonts w:ascii="Arial" w:eastAsia="Times New Roman" w:hAnsi="Arial" w:cs="Arial"/>
          <w:b/>
          <w:sz w:val="20"/>
          <w:szCs w:val="20"/>
          <w:lang w:val="hy-AM"/>
        </w:rPr>
        <w:t xml:space="preserve">PUNISHMENT</w:t>
      </w:r>
      <w:r xmlns:w="http://schemas.openxmlformats.org/wordprocessingml/2006/main" w:rsidRPr="00E84C88">
        <w:rPr>
          <w:rFonts w:ascii="GHEA Grapalat" w:eastAsia="Times New Roman" w:hAnsi="GHEA Grapalat" w:cs="GHEA Grapalat"/>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ABOUT</w:t>
      </w:r>
      <w:r xmlns:w="http://schemas.openxmlformats.org/wordprocessingml/2006/main" w:rsidRPr="00E84C88">
        <w:rPr>
          <w:rFonts w:ascii="GHEA Grapalat" w:eastAsia="Times New Roman" w:hAnsi="GHEA Grapalat" w:cs="GHEA Grapalat"/>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AGREEMENT</w:t>
      </w:r>
      <w:r xmlns:w="http://schemas.openxmlformats.org/wordprocessingml/2006/main" w:rsidRPr="00E84C88">
        <w:rPr>
          <w:rFonts w:ascii="GHEA Grapalat" w:eastAsia="Times New Roman" w:hAnsi="GHEA Grapalat" w:cs="GHEA Grapalat"/>
          <w:b/>
          <w:sz w:val="20"/>
          <w:szCs w:val="20"/>
          <w:lang w:val="hy-AM"/>
        </w:rPr>
        <w:t xml:space="preserve"> </w:t>
      </w:r>
    </w:p>
    <w:p w14:paraId="3EC6EAA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GHEA Grapalat"/>
          <w:b/>
          <w:sz w:val="20"/>
          <w:szCs w:val="20"/>
          <w:lang w:val="hy-AM"/>
        </w:rPr>
      </w:pP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GHEA Grapalat" w:eastAsia="Times New Roman" w:hAnsi="GHEA Grapalat" w:cs="GHEA Grapalat"/>
          <w:b/>
          <w:sz w:val="20"/>
          <w:szCs w:val="20"/>
          <w:lang w:val="hy-AM"/>
        </w:rPr>
        <w:t xml:space="preserve"> </w:t>
      </w:r>
      <w:r xmlns:w="http://schemas.openxmlformats.org/wordprocessingml/2006/main" w:rsidRPr="00E84C88">
        <w:rPr>
          <w:rFonts w:ascii="GHEA Grapalat" w:eastAsia="Times New Roman" w:hAnsi="GHEA Grapalat" w:cs="GHEA Grapalat"/>
          <w:b/>
          <w:sz w:val="18"/>
          <w:szCs w:val="18"/>
          <w:lang w:val="hy-AM"/>
        </w:rPr>
        <w:t xml:space="preserve">( </w:t>
      </w:r>
      <w:r xmlns:w="http://schemas.openxmlformats.org/wordprocessingml/2006/main" w:rsidRPr="00E84C88">
        <w:rPr>
          <w:rFonts w:ascii="Arial" w:eastAsia="Times New Roman" w:hAnsi="Arial" w:cs="Arial"/>
          <w:b/>
          <w:sz w:val="18"/>
          <w:szCs w:val="18"/>
          <w:lang w:val="hy-AM"/>
        </w:rPr>
        <w:t xml:space="preserve">contract)</w:t>
      </w:r>
      <w:r xmlns:w="http://schemas.openxmlformats.org/wordprocessingml/2006/main" w:rsidRPr="00E84C88">
        <w:rPr>
          <w:rFonts w:ascii="GHEA Grapalat" w:eastAsia="Times New Roman" w:hAnsi="GHEA Grapalat" w:cs="GHEA Grapalat"/>
          <w:b/>
          <w:sz w:val="18"/>
          <w:szCs w:val="18"/>
          <w:lang w:val="hy-AM"/>
        </w:rPr>
        <w:t xml:space="preserve"> </w:t>
      </w:r>
      <w:r xmlns:w="http://schemas.openxmlformats.org/wordprocessingml/2006/main" w:rsidRPr="00E84C88">
        <w:rPr>
          <w:rFonts w:ascii="Arial" w:eastAsia="Times New Roman" w:hAnsi="Arial" w:cs="Arial"/>
          <w:b/>
          <w:sz w:val="18"/>
          <w:szCs w:val="18"/>
          <w:lang w:val="hy-AM"/>
        </w:rPr>
        <w:t xml:space="preserve">provision </w:t>
      </w:r>
      <w:r xmlns:w="http://schemas.openxmlformats.org/wordprocessingml/2006/main" w:rsidRPr="00E84C88">
        <w:rPr>
          <w:rFonts w:ascii="GHEA Grapalat" w:eastAsia="Times New Roman" w:hAnsi="GHEA Grapalat" w:cs="GHEA Grapalat"/>
          <w:b/>
          <w:sz w:val="18"/>
          <w:szCs w:val="18"/>
          <w:lang w:val="hy-AM"/>
        </w:rPr>
        <w:t xml:space="preserve">)</w:t>
      </w:r>
    </w:p>
    <w:p w14:paraId="70253B25" w14:textId="77777777" w:rsidR="00532D6C" w:rsidRPr="00E84C88" w:rsidRDefault="00532D6C" w:rsidP="00532D6C">
      <w:pPr>
        <w:spacing w:after="0" w:line="240" w:lineRule="auto"/>
        <w:rPr>
          <w:rFonts w:ascii="GHEA Grapalat" w:eastAsia="Times New Roman" w:hAnsi="GHEA Grapalat" w:cs="GHEA Grapalat"/>
          <w:b/>
          <w:sz w:val="20"/>
          <w:szCs w:val="20"/>
          <w:lang w:val="hy-AM"/>
        </w:rPr>
      </w:pPr>
    </w:p>
    <w:p w14:paraId="5F5AFB8B" w14:textId="77777777" w:rsidR="00532D6C" w:rsidRPr="00E84C88" w:rsidRDefault="00532D6C" w:rsidP="00532D6C">
      <w:pPr xmlns:w="http://schemas.openxmlformats.org/wordprocessingml/2006/main">
        <w:spacing w:after="0" w:line="240" w:lineRule="auto"/>
        <w:rPr>
          <w:rFonts w:ascii="GHEA Grapalat" w:eastAsia="Times New Roman" w:hAnsi="GHEA Grapalat" w:cs="GHEA Grapalat"/>
          <w:sz w:val="20"/>
          <w:szCs w:val="20"/>
          <w:lang w:val="hy-AM"/>
        </w:rPr>
      </w:pP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Yerevan </w:t>
      </w:r>
      <w:r xmlns:w="http://schemas.openxmlformats.org/wordprocessingml/2006/main" w:rsidRPr="00E84C88">
        <w:rPr>
          <w:rFonts w:ascii="GHEA Grapalat" w:eastAsia="Times New Roman" w:hAnsi="GHEA Grapalat" w:cs="GHEA Grapalat"/>
          <w:sz w:val="20"/>
          <w:szCs w:val="20"/>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lang w:val="hy-AM"/>
        </w:rPr>
        <w:tab xmlns:w="http://schemas.openxmlformats.org/wordprocessingml/2006/main"/>
      </w:r>
      <w:r xmlns:w="http://schemas.openxmlformats.org/wordprocessingml/2006/main" w:rsidRPr="00E84C88">
        <w:rPr>
          <w:rFonts w:ascii="Arial" w:eastAsia="Times New Roman" w:hAnsi="Arial" w:cs="Arial"/>
          <w:sz w:val="20"/>
          <w:szCs w:val="20"/>
          <w:lang w:val="hy-AM"/>
        </w:rPr>
        <w:t xml:space="preserve">city</w:t>
      </w:r>
      <w:r xmlns:w="http://schemas.openxmlformats.org/wordprocessingml/2006/main" w:rsidRPr="00E84C88">
        <w:rPr>
          <w:rFonts w:ascii="GHEA Grapalat" w:eastAsia="Times New Roman" w:hAnsi="GHEA Grapalat" w:cs="GHEA Grapalat"/>
          <w:sz w:val="20"/>
          <w:szCs w:val="20"/>
          <w:lang w:val="hy-AM"/>
        </w:rPr>
        <w:t xml:space="preserv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GHEA Grapalat" w:eastAsia="Times New Roman" w:hAnsi="GHEA Grapalat" w:cs="GHEA Grapalat"/>
          <w:sz w:val="20"/>
          <w:szCs w:val="20"/>
          <w:u w:val="single"/>
          <w:lang w:val="hy-AM"/>
        </w:rPr>
        <w:t xml:space="preserve">          </w:t>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lang w:val="hy-AM"/>
        </w:rPr>
        <w:t xml:space="preserve">20 </w:t>
      </w:r>
      <w:r xmlns:w="http://schemas.openxmlformats.org/wordprocessingml/2006/main" w:rsidRPr="00E84C88">
        <w:rPr>
          <w:rFonts w:ascii="Arial" w:eastAsia="Times New Roman" w:hAnsi="Arial" w:cs="Arial"/>
          <w:sz w:val="20"/>
          <w:szCs w:val="20"/>
          <w:lang w:val="hy-AM"/>
        </w:rPr>
        <w:t xml:space="preserve">years </w:t>
      </w:r>
      <w:r xmlns:w="http://schemas.openxmlformats.org/wordprocessingml/2006/main" w:rsidRPr="00E84C88">
        <w:rPr>
          <w:rFonts w:ascii="GHEA Grapalat" w:eastAsia="Times New Roman" w:hAnsi="GHEA Grapalat" w:cs="GHEA Grapalat"/>
          <w:sz w:val="20"/>
          <w:szCs w:val="20"/>
          <w:lang w:val="hy-AM"/>
        </w:rPr>
        <w:t xml:space="preserve">**</w:t>
      </w:r>
    </w:p>
    <w:p w14:paraId="4070DC23" w14:textId="77777777" w:rsidR="00532D6C" w:rsidRPr="00E84C88" w:rsidRDefault="00532D6C" w:rsidP="00532D6C">
      <w:pPr>
        <w:spacing w:after="0" w:line="240" w:lineRule="auto"/>
        <w:rPr>
          <w:rFonts w:ascii="GHEA Grapalat" w:eastAsia="Times New Roman" w:hAnsi="GHEA Grapalat" w:cs="GHEA Grapalat"/>
          <w:sz w:val="20"/>
          <w:szCs w:val="20"/>
          <w:lang w:val="hy-AM"/>
        </w:rPr>
      </w:pPr>
    </w:p>
    <w:p w14:paraId="44B9FFFC"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GHEA Grapalat"/>
          <w:sz w:val="20"/>
          <w:szCs w:val="20"/>
          <w:u w:val="single"/>
          <w:vertAlign w:val="subscript"/>
          <w:lang w:val="hy-AM"/>
        </w:rPr>
      </w:pPr>
      <w:r xmlns:w="http://schemas.openxmlformats.org/wordprocessingml/2006/main" w:rsidRPr="00E84C88">
        <w:rPr>
          <w:rFonts w:ascii="GHEA Grapalat" w:eastAsia="Times New Roman" w:hAnsi="GHEA Grapalat" w:cs="GHEA Grapalat"/>
          <w:sz w:val="20"/>
          <w:szCs w:val="20"/>
          <w:u w:val="single"/>
          <w:vertAlign w:val="subscript"/>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vertAlign w:val="subscript"/>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vertAlign w:val="subscript"/>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vertAlign w:val="subscript"/>
          <w:lang w:val="hy-AM"/>
        </w:rPr>
        <w:t xml:space="preserve">, </w:t>
      </w:r>
      <w:r xmlns:w="http://schemas.openxmlformats.org/wordprocessingml/2006/main" w:rsidRPr="00E84C88">
        <w:rPr>
          <w:rFonts w:ascii="Arial" w:eastAsia="Times New Roman" w:hAnsi="Arial" w:cs="Arial"/>
          <w:sz w:val="20"/>
          <w:szCs w:val="20"/>
          <w:lang w:val="hy-AM"/>
        </w:rPr>
        <w:t xml:space="preserve">in</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face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Company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director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p>
    <w:p w14:paraId="2E9E3526"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GHEA Grapalat"/>
          <w:sz w:val="20"/>
          <w:szCs w:val="20"/>
          <w:lang w:val="hy-AM"/>
        </w:rPr>
      </w:pP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Company</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name</w:t>
      </w:r>
      <w:r xmlns:w="http://schemas.openxmlformats.org/wordprocessingml/2006/main" w:rsidRPr="00E84C88">
        <w:rPr>
          <w:rFonts w:ascii="GHEA Grapalat" w:eastAsia="Times New Roman" w:hAnsi="GHEA Grapalat" w:cs="GHEA Grapalat"/>
          <w:sz w:val="20"/>
          <w:szCs w:val="20"/>
          <w:vertAlign w:val="subscript"/>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vertAlign w:val="subscript"/>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vertAlign w:val="subscript"/>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vertAlign w:val="subscript"/>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vertAlign w:val="subscript"/>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vertAlign w:val="sub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Company</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director's</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name</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last name </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passport number</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the data </w:t>
      </w:r>
      <w:r xmlns:w="http://schemas.openxmlformats.org/wordprocessingml/2006/main" w:rsidRPr="00E84C88">
        <w:rPr>
          <w:rFonts w:ascii="GHEA Grapalat" w:eastAsia="Times New Roman" w:hAnsi="GHEA Grapalat" w:cs="GHEA Grapalat"/>
          <w:sz w:val="20"/>
          <w:szCs w:val="20"/>
          <w:vertAlign w:val="subscript"/>
          <w:lang w:val="hy-AM"/>
        </w:rPr>
        <w:t xml:space="preserve">, </w:t>
      </w:r>
      <w:r xmlns:w="http://schemas.openxmlformats.org/wordprocessingml/2006/main" w:rsidRPr="00E84C88">
        <w:rPr>
          <w:rFonts w:ascii="Arial" w:eastAsia="Times New Roman" w:hAnsi="Arial" w:cs="Arial"/>
          <w:sz w:val="20"/>
          <w:szCs w:val="20"/>
          <w:lang w:val="hy-AM"/>
        </w:rPr>
        <w:t xml:space="preserve">which</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action</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Company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statute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basis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on </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hereinafter </w:t>
      </w:r>
      <w:r xmlns:w="http://schemas.openxmlformats.org/wordprocessingml/2006/main" w:rsidRPr="00E84C88">
        <w:rPr>
          <w:rFonts w:ascii="GHEA Grapalat" w:eastAsia="Times New Roman" w:hAnsi="GHEA Grapalat" w:cs="GHEA Grapalat"/>
          <w:sz w:val="20"/>
          <w:szCs w:val="20"/>
          <w:lang w:val="hy-AM"/>
        </w:rPr>
        <w:t xml:space="preserve">referred to as </w:t>
      </w:r>
      <w:r xmlns:w="http://schemas.openxmlformats.org/wordprocessingml/2006/main" w:rsidRPr="00E84C88">
        <w:rPr>
          <w:rFonts w:ascii="Arial" w:eastAsia="Times New Roman" w:hAnsi="Arial" w:cs="Arial"/>
          <w:sz w:val="20"/>
          <w:szCs w:val="20"/>
          <w:lang w:val="hy-AM"/>
        </w:rPr>
        <w:t xml:space="preserve">the Company </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hereby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one-sided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definition</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following</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punishment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payment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consent </w:t>
      </w:r>
      <w:r xmlns:w="http://schemas.openxmlformats.org/wordprocessingml/2006/main" w:rsidRPr="00E84C88">
        <w:rPr>
          <w:rFonts w:ascii="GHEA Grapalat" w:eastAsia="Times New Roman" w:hAnsi="GHEA Grapalat" w:cs="GHEA Grapalat"/>
          <w:sz w:val="20"/>
          <w:szCs w:val="20"/>
          <w:lang w:val="hy-AM"/>
        </w:rPr>
        <w:t xml:space="preserve">.</w:t>
      </w:r>
    </w:p>
    <w:p w14:paraId="0669BB0A" w14:textId="77777777" w:rsidR="00532D6C" w:rsidRPr="00E84C88" w:rsidRDefault="00532D6C" w:rsidP="00532D6C">
      <w:pPr>
        <w:spacing w:after="0" w:line="240" w:lineRule="auto"/>
        <w:ind w:firstLine="708"/>
        <w:jc w:val="both"/>
        <w:rPr>
          <w:rFonts w:ascii="GHEA Grapalat" w:eastAsia="Times New Roman" w:hAnsi="GHEA Grapalat" w:cs="GHEA Grapalat"/>
          <w:sz w:val="20"/>
          <w:szCs w:val="20"/>
          <w:lang w:val="hy-AM"/>
        </w:rPr>
      </w:pPr>
    </w:p>
    <w:p w14:paraId="21392602" w14:textId="77777777" w:rsidR="00532D6C" w:rsidRPr="00E84C88" w:rsidRDefault="00532D6C" w:rsidP="00532D6C">
      <w:pPr xmlns:w="http://schemas.openxmlformats.org/wordprocessingml/2006/main">
        <w:spacing w:after="0" w:line="240" w:lineRule="auto"/>
        <w:ind w:left="360"/>
        <w:jc w:val="center"/>
        <w:rPr>
          <w:rFonts w:ascii="GHEA Grapalat" w:eastAsia="Times New Roman" w:hAnsi="GHEA Grapalat" w:cs="GHEA Grapalat"/>
          <w:b/>
          <w:bCs/>
          <w:sz w:val="20"/>
          <w:szCs w:val="20"/>
          <w:lang w:val="pt-BR"/>
        </w:rPr>
      </w:pPr>
      <w:r xmlns:w="http://schemas.openxmlformats.org/wordprocessingml/2006/main" w:rsidRPr="00E84C88">
        <w:rPr>
          <w:rFonts w:ascii="GHEA Grapalat" w:eastAsia="Times New Roman" w:hAnsi="GHEA Grapalat" w:cs="GHEA Grapalat"/>
          <w:b/>
          <w:sz w:val="20"/>
          <w:szCs w:val="20"/>
          <w:lang w:val="hy-AM"/>
        </w:rPr>
        <w:t xml:space="preserve">1. </w:t>
      </w:r>
      <w:r xmlns:w="http://schemas.openxmlformats.org/wordprocessingml/2006/main" w:rsidRPr="00E84C88">
        <w:rPr>
          <w:rFonts w:ascii="Arial" w:eastAsia="Times New Roman" w:hAnsi="Arial" w:cs="Arial"/>
          <w:b/>
          <w:sz w:val="20"/>
          <w:szCs w:val="20"/>
          <w:lang w:val="hy-AM"/>
        </w:rPr>
        <w:t xml:space="preserve">Consent</w:t>
      </w:r>
      <w:r xmlns:w="http://schemas.openxmlformats.org/wordprocessingml/2006/main" w:rsidRPr="00E84C88">
        <w:rPr>
          <w:rFonts w:ascii="GHEA Grapalat" w:eastAsia="Times New Roman" w:hAnsi="GHEA Grapalat" w:cs="GHEA Grapalat"/>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the subject</w:t>
      </w:r>
    </w:p>
    <w:p w14:paraId="2873D71F" w14:textId="08C9D684" w:rsidR="00532D6C" w:rsidRPr="00E84C88" w:rsidRDefault="00532D6C" w:rsidP="00532D6C">
      <w:pPr xmlns:w="http://schemas.openxmlformats.org/wordprocessingml/2006/main">
        <w:spacing w:after="0" w:line="240" w:lineRule="auto"/>
        <w:jc w:val="both"/>
        <w:rPr>
          <w:rFonts w:ascii="GHEA Grapalat" w:eastAsia="Times New Roman" w:hAnsi="GHEA Grapalat" w:cs="GHEA Grapalat"/>
          <w:b/>
          <w:bCs/>
          <w:sz w:val="20"/>
          <w:szCs w:val="20"/>
          <w:lang w:val="pt-BR"/>
        </w:rPr>
      </w:pPr>
      <w:r xmlns:w="http://schemas.openxmlformats.org/wordprocessingml/2006/main" w:rsidRPr="00E84C88">
        <w:rPr>
          <w:rFonts w:ascii="GHEA Grapalat" w:eastAsia="Times New Roman" w:hAnsi="GHEA Grapalat" w:cs="GHEA Grapalat"/>
          <w:sz w:val="20"/>
          <w:szCs w:val="20"/>
          <w:lang w:val="pt-BR"/>
        </w:rPr>
        <w:tab xmlns:w="http://schemas.openxmlformats.org/wordprocessingml/2006/main"/>
      </w:r>
      <w:r xmlns:w="http://schemas.openxmlformats.org/wordprocessingml/2006/main" w:rsidRPr="00E84C88">
        <w:rPr>
          <w:rFonts w:ascii="GHEA Grapalat" w:eastAsia="Times New Roman" w:hAnsi="GHEA Grapalat" w:cs="GHEA Grapalat"/>
          <w:sz w:val="20"/>
          <w:szCs w:val="20"/>
          <w:lang w:val="pt-BR"/>
        </w:rPr>
        <w:tab xmlns:w="http://schemas.openxmlformats.org/wordprocessingml/2006/main"/>
      </w:r>
      <w:r xmlns:w="http://schemas.openxmlformats.org/wordprocessingml/2006/main" w:rsidR="00D96837">
        <w:rPr>
          <w:rFonts w:ascii="GHEA Grapalat" w:eastAsia="Times New Roman" w:hAnsi="GHEA Grapalat" w:cs="GHEA Grapalat"/>
          <w:sz w:val="20"/>
          <w:szCs w:val="20"/>
          <w:lang w:val="pt-BR"/>
        </w:rPr>
        <w:t xml:space="preserve">                           </w:t>
      </w:r>
    </w:p>
    <w:p w14:paraId="7F10832B" w14:textId="01819559" w:rsidR="00532D6C" w:rsidRPr="00E84C88" w:rsidRDefault="00532D6C" w:rsidP="00532D6C">
      <w:pPr xmlns:w="http://schemas.openxmlformats.org/wordprocessingml/2006/main">
        <w:numPr>
          <w:ilvl w:val="1"/>
          <w:numId w:val="30"/>
        </w:numPr>
        <w:spacing w:after="0" w:line="240" w:lineRule="auto"/>
        <w:ind w:left="142" w:firstLine="566"/>
        <w:jc w:val="both"/>
        <w:rPr>
          <w:rFonts w:ascii="GHEA Grapalat" w:eastAsia="Times New Roman" w:hAnsi="GHEA Grapalat" w:cs="GHEA Grapalat"/>
          <w:sz w:val="20"/>
          <w:szCs w:val="20"/>
          <w:lang w:val="pt-BR"/>
        </w:rPr>
      </w:pPr>
      <w:r xmlns:w="http://schemas.openxmlformats.org/wordprocessingml/2006/main" w:rsidRPr="00E84C88">
        <w:rPr>
          <w:rFonts w:ascii="Arial" w:eastAsia="Times New Roman" w:hAnsi="Arial" w:cs="Arial"/>
          <w:sz w:val="20"/>
          <w:szCs w:val="20"/>
          <w:lang w:val="pt-BR"/>
        </w:rPr>
        <w:t xml:space="preserve">The company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participates</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is </w:t>
      </w:r>
      <w:r xmlns:w="http://schemas.openxmlformats.org/wordprocessingml/2006/main" w:rsidRPr="00E84C88">
        <w:rPr>
          <w:rFonts w:ascii="GHEA Grapalat" w:eastAsia="Times New Roman" w:hAnsi="GHEA Grapalat" w:cs="GHEA Grapalat"/>
          <w:sz w:val="20"/>
          <w:szCs w:val="20"/>
          <w:lang w:val="pt-BR"/>
        </w:rPr>
        <w:t xml:space="preserve">&lt;&lt; </w:t>
      </w:r>
      <w:r xmlns:w="http://schemas.openxmlformats.org/wordprocessingml/2006/main" w:rsidRPr="00E84C88">
        <w:rPr>
          <w:rFonts w:ascii="Arial" w:eastAsia="Times New Roman" w:hAnsi="Arial" w:cs="Arial"/>
          <w:sz w:val="20"/>
          <w:szCs w:val="20"/>
          <w:lang w:val="pt-BR"/>
        </w:rPr>
        <w:t xml:space="preserve">Tumanyan</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utility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economy </w:t>
      </w:r>
      <w:r xmlns:w="http://schemas.openxmlformats.org/wordprocessingml/2006/main" w:rsidRPr="00E84C88">
        <w:rPr>
          <w:rFonts w:ascii="GHEA Grapalat" w:eastAsia="Times New Roman" w:hAnsi="GHEA Grapalat" w:cs="GHEA Grapalat"/>
          <w:sz w:val="20"/>
          <w:szCs w:val="20"/>
          <w:lang w:val="pt-BR"/>
        </w:rPr>
        <w:t xml:space="preserve">&gt;&gt; </w:t>
      </w:r>
      <w:r xmlns:w="http://schemas.openxmlformats.org/wordprocessingml/2006/main" w:rsidRPr="00E84C88">
        <w:rPr>
          <w:rFonts w:ascii="Arial" w:eastAsia="Times New Roman" w:hAnsi="Arial" w:cs="Arial"/>
          <w:sz w:val="20"/>
          <w:szCs w:val="20"/>
          <w:lang w:val="pt-BR"/>
        </w:rPr>
        <w:t xml:space="preserve">by </w:t>
      </w:r>
      <w:r xmlns:w="http://schemas.openxmlformats.org/wordprocessingml/2006/main" w:rsidRPr="00E84C88">
        <w:rPr>
          <w:rFonts w:ascii="Arial" w:eastAsia="Times New Roman" w:hAnsi="Arial" w:cs="Arial"/>
          <w:sz w:val="20"/>
          <w:szCs w:val="20"/>
          <w:lang w:val="pt-BR"/>
        </w:rPr>
        <w:t xml:space="preserve">the ANCO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GHEA Grapalat" w:eastAsia="Times New Roman" w:hAnsi="GHEA Grapalat" w:cs="GHEA Grapalat"/>
          <w:sz w:val="20"/>
          <w:szCs w:val="20"/>
          <w:lang w:val="pt-BR"/>
        </w:rPr>
        <w:t xml:space="preserve">hereinafter </w:t>
      </w:r>
      <w:r xmlns:w="http://schemas.openxmlformats.org/wordprocessingml/2006/main" w:rsidRPr="00E84C88">
        <w:rPr>
          <w:rFonts w:ascii="Arial" w:eastAsia="Times New Roman" w:hAnsi="Arial" w:cs="Arial"/>
          <w:sz w:val="20"/>
          <w:szCs w:val="20"/>
          <w:lang w:val="pt-BR"/>
        </w:rPr>
        <w:t xml:space="preserve">referred </w:t>
      </w:r>
      <w:r xmlns:w="http://schemas.openxmlformats.org/wordprocessingml/2006/main" w:rsidRPr="00E84C88">
        <w:rPr>
          <w:rFonts w:ascii="GHEA Grapalat" w:eastAsia="Times New Roman" w:hAnsi="GHEA Grapalat" w:cs="GHEA Grapalat"/>
          <w:sz w:val="20"/>
          <w:szCs w:val="20"/>
          <w:lang w:val="pt-BR"/>
        </w:rPr>
        <w:t xml:space="preserve">to as </w:t>
      </w:r>
      <w:r xmlns:w="http://schemas.openxmlformats.org/wordprocessingml/2006/main" w:rsidRPr="00E84C88">
        <w:rPr>
          <w:rFonts w:ascii="Arial" w:eastAsia="Times New Roman" w:hAnsi="Arial" w:cs="Arial"/>
          <w:sz w:val="20"/>
          <w:szCs w:val="20"/>
          <w:lang w:val="pt-BR"/>
        </w:rPr>
        <w:t xml:space="preserve">the </w:t>
      </w:r>
      <w:r xmlns:w="http://schemas.openxmlformats.org/wordprocessingml/2006/main" w:rsidRPr="00E84C88">
        <w:rPr>
          <w:rFonts w:ascii="Arial" w:eastAsia="Times New Roman" w:hAnsi="Arial" w:cs="Arial"/>
          <w:sz w:val="20"/>
          <w:szCs w:val="20"/>
          <w:lang w:val="pt-BR"/>
        </w:rPr>
        <w:t xml:space="preserve">Client </w:t>
      </w:r>
      <w:r xmlns:w="http://schemas.openxmlformats.org/wordprocessingml/2006/main" w:rsidRPr="00E84C88">
        <w:rPr>
          <w:rFonts w:ascii="GHEA Grapalat" w:eastAsia="Times New Roman" w:hAnsi="GHEA Grapalat" w:cs="GHEA Grapalat"/>
          <w:sz w:val="20"/>
          <w:szCs w:val="20"/>
          <w:lang w:val="pt-BR"/>
        </w:rPr>
        <w:t xml:space="preserv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organized: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00C4546D">
        <w:rPr>
          <w:rFonts w:ascii="Arial" w:eastAsia="Times New Roman" w:hAnsi="Arial" w:cs="Arial"/>
          <w:b/>
          <w:color w:val="000000"/>
          <w:sz w:val="24"/>
          <w:szCs w:val="27"/>
          <w:lang w:val="af-ZA"/>
        </w:rPr>
        <w:t xml:space="preserve">LM-THKT-GHAPZB-25/09</w:t>
      </w:r>
      <w:r xmlns:w="http://schemas.openxmlformats.org/wordprocessingml/2006/main" w:rsidRPr="00E84C88">
        <w:rPr>
          <w:rFonts w:ascii="GHEA Grapalat" w:eastAsia="Times New Roman" w:hAnsi="GHEA Grapalat" w:cs="Times New Roman"/>
          <w:b/>
          <w:color w:val="000000"/>
          <w:sz w:val="24"/>
          <w:szCs w:val="27"/>
          <w:lang w:val="af-ZA"/>
        </w:rPr>
        <w:t xml:space="preserve">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with code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purchase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to the procedure </w:t>
      </w:r>
      <w:r xmlns:w="http://schemas.openxmlformats.org/wordprocessingml/2006/main" w:rsidRPr="00E84C88">
        <w:rPr>
          <w:rFonts w:ascii="GHEA Grapalat" w:eastAsia="Times New Roman" w:hAnsi="GHEA Grapalat" w:cs="GHEA Grapalat"/>
          <w:sz w:val="20"/>
          <w:szCs w:val="20"/>
          <w:lang w:val="pt-BR"/>
        </w:rPr>
        <w:t xml:space="preserve">.</w:t>
      </w:r>
    </w:p>
    <w:p w14:paraId="378510B1" w14:textId="77777777" w:rsidR="00532D6C" w:rsidRPr="00E84C88" w:rsidRDefault="00532D6C" w:rsidP="00532D6C">
      <w:pPr xmlns:w="http://schemas.openxmlformats.org/wordprocessingml/2006/main">
        <w:spacing w:after="0" w:line="240" w:lineRule="auto"/>
        <w:ind w:firstLine="426"/>
        <w:jc w:val="both"/>
        <w:rPr>
          <w:rFonts w:ascii="GHEA Grapalat" w:eastAsia="Times New Roman" w:hAnsi="GHEA Grapalat" w:cs="GHEA Grapalat"/>
          <w:color w:val="5B9BD5"/>
          <w:sz w:val="20"/>
          <w:szCs w:val="20"/>
          <w:lang w:val="hy-AM"/>
        </w:rPr>
      </w:pPr>
      <w:r xmlns:w="http://schemas.openxmlformats.org/wordprocessingml/2006/main" w:rsidRPr="00E84C88">
        <w:rPr>
          <w:rFonts w:ascii="GHEA Grapalat" w:eastAsia="Times New Roman" w:hAnsi="GHEA Grapalat" w:cs="GHEA Grapalat"/>
          <w:sz w:val="20"/>
          <w:szCs w:val="20"/>
          <w:lang w:val="pt-BR"/>
        </w:rPr>
        <w:t xml:space="preserve">1.2 </w:t>
      </w:r>
      <w:r xmlns:w="http://schemas.openxmlformats.org/wordprocessingml/2006/main" w:rsidRPr="00E84C88">
        <w:rPr>
          <w:rFonts w:ascii="Arial" w:eastAsia="Times New Roman" w:hAnsi="Arial" w:cs="Arial"/>
          <w:sz w:val="20"/>
          <w:szCs w:val="20"/>
          <w:lang w:val="pt-BR"/>
        </w:rPr>
        <w:t xml:space="preserve">As</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purchase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procedure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as a result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to be sealed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contract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execution</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providing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Company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To the client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is</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present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this</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punishment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the agreement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and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adjacent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payment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claim form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completed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and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approved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Company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by </w:t>
      </w:r>
      <w:r xmlns:w="http://schemas.openxmlformats.org/wordprocessingml/2006/main" w:rsidRPr="00E84C88">
        <w:rPr>
          <w:rFonts w:ascii="GHEA Grapalat" w:eastAsia="Times New Roman" w:hAnsi="GHEA Grapalat" w:cs="GHEA Grapalat"/>
          <w:sz w:val="20"/>
          <w:szCs w:val="20"/>
          <w:lang w:val="pt-BR"/>
        </w:rPr>
        <w:t xml:space="preserve">:</w:t>
      </w:r>
    </w:p>
    <w:p w14:paraId="06DE2AC0" w14:textId="77777777" w:rsidR="00532D6C" w:rsidRPr="00E84C88" w:rsidRDefault="00532D6C" w:rsidP="00532D6C">
      <w:pPr xmlns:w="http://schemas.openxmlformats.org/wordprocessingml/2006/main">
        <w:spacing w:after="0" w:line="240" w:lineRule="auto"/>
        <w:ind w:firstLine="426"/>
        <w:jc w:val="both"/>
        <w:rPr>
          <w:rFonts w:ascii="GHEA Grapalat" w:eastAsia="Times New Roman" w:hAnsi="GHEA Grapalat" w:cs="GHEA Grapalat"/>
          <w:color w:val="000000"/>
          <w:sz w:val="20"/>
          <w:szCs w:val="20"/>
          <w:lang w:val="pt-BR"/>
        </w:rPr>
      </w:pPr>
      <w:r xmlns:w="http://schemas.openxmlformats.org/wordprocessingml/2006/main" w:rsidRPr="00E84C88">
        <w:rPr>
          <w:rFonts w:ascii="GHEA Grapalat" w:eastAsia="Times New Roman" w:hAnsi="GHEA Grapalat" w:cs="GHEA Grapalat"/>
          <w:color w:val="000000"/>
          <w:sz w:val="20"/>
          <w:szCs w:val="20"/>
          <w:lang w:val="pt-BR"/>
        </w:rPr>
        <w:t xml:space="preserve">1.3 </w:t>
      </w:r>
      <w:r xmlns:w="http://schemas.openxmlformats.org/wordprocessingml/2006/main" w:rsidRPr="00E84C88">
        <w:rPr>
          <w:rFonts w:ascii="Arial" w:eastAsia="Times New Roman" w:hAnsi="Arial" w:cs="Arial"/>
          <w:color w:val="000000"/>
          <w:sz w:val="20"/>
          <w:szCs w:val="20"/>
          <w:lang w:val="pt-BR"/>
        </w:rPr>
        <w:t xml:space="preserve">The company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this</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pt-BR"/>
        </w:rPr>
        <w:t xml:space="preserve">punishment</w:t>
      </w:r>
      <w:r xmlns:w="http://schemas.openxmlformats.org/wordprocessingml/2006/main" w:rsidRPr="00E84C88">
        <w:rPr>
          <w:rFonts w:ascii="GHEA Grapalat" w:eastAsia="Times New Roman" w:hAnsi="GHEA Grapalat" w:cs="GHEA Grapalat"/>
          <w:color w:val="000000"/>
          <w:sz w:val="20"/>
          <w:szCs w:val="20"/>
          <w:lang w:val="pt-BR"/>
        </w:rPr>
        <w:t xml:space="preserve"> </w:t>
      </w:r>
      <w:r xmlns:w="http://schemas.openxmlformats.org/wordprocessingml/2006/main" w:rsidRPr="00E84C88">
        <w:rPr>
          <w:rFonts w:ascii="Arial" w:eastAsia="Times New Roman" w:hAnsi="Arial" w:cs="Arial"/>
          <w:color w:val="000000"/>
          <w:sz w:val="20"/>
          <w:szCs w:val="20"/>
          <w:lang w:val="pt-BR"/>
        </w:rPr>
        <w:t xml:space="preserve">agreement</w:t>
      </w:r>
      <w:r xmlns:w="http://schemas.openxmlformats.org/wordprocessingml/2006/main" w:rsidRPr="00E84C88">
        <w:rPr>
          <w:rFonts w:ascii="Arial" w:eastAsia="Times New Roman" w:hAnsi="Arial" w:cs="Arial"/>
          <w:color w:val="000000"/>
          <w:sz w:val="20"/>
          <w:szCs w:val="20"/>
          <w:lang w:val="hy-AM"/>
        </w:rPr>
        <w:t xml:space="preserve">​</w:t>
      </w:r>
      <w:r xmlns:w="http://schemas.openxmlformats.org/wordprocessingml/2006/main" w:rsidRPr="00E84C88">
        <w:rPr>
          <w:rFonts w:ascii="Arial" w:eastAsia="Times New Roman" w:hAnsi="Arial" w:cs="Arial"/>
          <w:color w:val="000000"/>
          <w:sz w:val="20"/>
          <w:szCs w:val="20"/>
          <w:lang w:val="pt-BR"/>
        </w:rPr>
        <w:t xml:space="preserve">​</w:t>
      </w:r>
      <w:r xmlns:w="http://schemas.openxmlformats.org/wordprocessingml/2006/main" w:rsidRPr="00E84C88">
        <w:rPr>
          <w:rFonts w:ascii="Arial" w:eastAsia="Times New Roman" w:hAnsi="Arial" w:cs="Arial"/>
          <w:color w:val="000000"/>
          <w:sz w:val="20"/>
          <w:szCs w:val="20"/>
          <w:lang w:val="hy-AM"/>
        </w:rPr>
        <w:t xml:space="preserv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adjacent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presented</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payment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by signing </w:t>
      </w:r>
      <w:r xmlns:w="http://schemas.openxmlformats.org/wordprocessingml/2006/main" w:rsidRPr="00E84C88">
        <w:rPr>
          <w:rFonts w:ascii="Arial" w:eastAsia="Times New Roman" w:hAnsi="Arial" w:cs="Arial"/>
          <w:color w:val="000000"/>
          <w:sz w:val="20"/>
          <w:szCs w:val="20"/>
          <w:lang w:val="hy-AM"/>
        </w:rPr>
        <w:t xml:space="preserve">a demand letter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hereinafter </w:t>
      </w:r>
      <w:r xmlns:w="http://schemas.openxmlformats.org/wordprocessingml/2006/main" w:rsidRPr="00E84C88">
        <w:rPr>
          <w:rFonts w:ascii="GHEA Grapalat" w:eastAsia="Times New Roman" w:hAnsi="GHEA Grapalat" w:cs="GHEA Grapalat"/>
          <w:color w:val="000000"/>
          <w:sz w:val="20"/>
          <w:szCs w:val="20"/>
          <w:lang w:val="hy-AM"/>
        </w:rPr>
        <w:t xml:space="preserve">referred to as </w:t>
      </w:r>
      <w:r xmlns:w="http://schemas.openxmlformats.org/wordprocessingml/2006/main" w:rsidRPr="00E84C88">
        <w:rPr>
          <w:rFonts w:ascii="Arial" w:eastAsia="Times New Roman" w:hAnsi="Arial" w:cs="Arial"/>
          <w:color w:val="000000"/>
          <w:sz w:val="20"/>
          <w:szCs w:val="20"/>
          <w:lang w:val="hy-AM"/>
        </w:rPr>
        <w:t xml:space="preserve">the Demand Letter </w:t>
      </w:r>
      <w:r xmlns:w="http://schemas.openxmlformats.org/wordprocessingml/2006/main" w:rsidRPr="00E84C88">
        <w:rPr>
          <w:rFonts w:ascii="GHEA Grapalat" w:eastAsia="Times New Roman" w:hAnsi="GHEA Grapalat" w:cs="GHEA Grapalat"/>
          <w:color w:val="000000"/>
          <w:sz w:val="20"/>
          <w:szCs w:val="20"/>
          <w:lang w:val="hy-AM"/>
        </w:rPr>
        <w:t xml:space="preserv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irrevocably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agreeing</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is </w:t>
      </w:r>
      <w:r xmlns:w="http://schemas.openxmlformats.org/wordprocessingml/2006/main" w:rsidRPr="00E84C88">
        <w:rPr>
          <w:rFonts w:ascii="GHEA Grapalat" w:eastAsia="Times New Roman" w:hAnsi="GHEA Grapalat" w:cs="GHEA Grapalat"/>
          <w:color w:val="000000"/>
          <w:sz w:val="20"/>
          <w:szCs w:val="20"/>
          <w:lang w:val="hy-AM"/>
        </w:rPr>
        <w:t xml:space="preserve">that</w:t>
      </w:r>
      <w:r xmlns:w="http://schemas.openxmlformats.org/wordprocessingml/2006/main" w:rsidRPr="00E84C88">
        <w:rPr>
          <w:rFonts w:ascii="Arial" w:eastAsia="Times New Roman" w:hAnsi="Arial" w:cs="Arial"/>
          <w:color w:val="000000"/>
          <w:sz w:val="20"/>
          <w:szCs w:val="20"/>
          <w:lang w:val="hy-AM"/>
        </w:rPr>
        <w:t xml:space="preserve">​</w:t>
      </w:r>
      <w:r xmlns:w="http://schemas.openxmlformats.org/wordprocessingml/2006/main" w:rsidRPr="00E84C88">
        <w:rPr>
          <w:rFonts w:ascii="GHEA Grapalat" w:eastAsia="Times New Roman" w:hAnsi="GHEA Grapalat" w:cs="GHEA Grapalat"/>
          <w:color w:val="000000"/>
          <w:sz w:val="20"/>
          <w:szCs w:val="20"/>
          <w:lang w:val="hy-AM"/>
        </w:rPr>
        <w:t xml:space="preserve"> </w:t>
      </w:r>
    </w:p>
    <w:p w14:paraId="141AB010" w14:textId="77777777" w:rsidR="00532D6C" w:rsidRPr="00E84C88" w:rsidRDefault="00532D6C" w:rsidP="00532D6C">
      <w:pPr xmlns:w="http://schemas.openxmlformats.org/wordprocessingml/2006/main">
        <w:spacing w:after="0" w:line="240" w:lineRule="auto"/>
        <w:ind w:firstLine="426"/>
        <w:jc w:val="both"/>
        <w:rPr>
          <w:rFonts w:ascii="GHEA Grapalat" w:eastAsia="Times New Roman" w:hAnsi="GHEA Grapalat" w:cs="GHEA Grapalat"/>
          <w:color w:val="000000"/>
          <w:sz w:val="20"/>
          <w:szCs w:val="20"/>
          <w:lang w:val="hy-AM"/>
        </w:rPr>
      </w:pPr>
      <w:r xmlns:w="http://schemas.openxmlformats.org/wordprocessingml/2006/main" w:rsidRPr="00E84C88">
        <w:rPr>
          <w:rFonts w:ascii="Arial" w:eastAsia="Times New Roman" w:hAnsi="Arial" w:cs="Arial"/>
          <w:color w:val="000000"/>
          <w:sz w:val="20"/>
          <w:szCs w:val="20"/>
          <w:lang w:val="hy-AM"/>
        </w:rPr>
        <w:t xml:space="preserve">a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Demand letter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with signature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The company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gives</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is</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his/her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confirmation</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Demand letter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Payment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conditions</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in the field</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filled</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accepted</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payment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for </w:t>
      </w:r>
      <w:r xmlns:w="http://schemas.openxmlformats.org/wordprocessingml/2006/main" w:rsidRPr="00E84C88">
        <w:rPr>
          <w:rFonts w:ascii="GHEA Grapalat" w:eastAsia="Times New Roman" w:hAnsi="GHEA Grapalat" w:cs="GHEA Grapalat"/>
          <w:color w:val="000000"/>
          <w:sz w:val="20"/>
          <w:szCs w:val="20"/>
          <w:lang w:val="hy-AM"/>
        </w:rPr>
        <w:t xml:space="preserve">which</w:t>
      </w:r>
      <w:r xmlns:w="http://schemas.openxmlformats.org/wordprocessingml/2006/main" w:rsidRPr="00E84C88">
        <w:rPr>
          <w:rFonts w:ascii="Arial" w:eastAsia="Times New Roman" w:hAnsi="Arial" w:cs="Arial"/>
          <w:color w:val="000000"/>
          <w:sz w:val="20"/>
          <w:szCs w:val="20"/>
          <w:lang w:val="hy-AM"/>
        </w:rPr>
        <w:t xml:space="preserv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in case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mentioned</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of money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collection</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back</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related</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To the company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servicer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payer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Bank </w:t>
      </w:r>
      <w:r xmlns:w="http://schemas.openxmlformats.org/wordprocessingml/2006/main" w:rsidRPr="00E84C88">
        <w:rPr>
          <w:rFonts w:ascii="GHEA Grapalat" w:eastAsia="Times New Roman" w:hAnsi="GHEA Grapalat" w:cs="GHEA Grapalat"/>
          <w:color w:val="000000"/>
          <w:sz w:val="20"/>
          <w:szCs w:val="20"/>
          <w:lang w:val="hy-AM"/>
        </w:rPr>
        <w:t xml:space="preserve">` / </w:t>
      </w:r>
      <w:r xmlns:w="http://schemas.openxmlformats.org/wordprocessingml/2006/main" w:rsidRPr="00E84C88">
        <w:rPr>
          <w:rFonts w:ascii="Arial" w:eastAsia="Times New Roman" w:hAnsi="Arial" w:cs="Arial"/>
          <w:color w:val="000000"/>
          <w:sz w:val="20"/>
          <w:szCs w:val="20"/>
          <w:lang w:val="hy-AM"/>
        </w:rPr>
        <w:t xml:space="preserve">hereinafter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Payer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Bank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received</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The demand letter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no</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present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To the company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additional</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agreement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to receive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for </w:t>
      </w:r>
      <w:r xmlns:w="http://schemas.openxmlformats.org/wordprocessingml/2006/main" w:rsidRPr="00E84C88">
        <w:rPr>
          <w:rFonts w:ascii="Arial" w:eastAsia="Times New Roman" w:hAnsi="Arial" w:cs="Arial"/>
          <w:color w:val="000000"/>
          <w:sz w:val="20"/>
          <w:szCs w:val="20"/>
          <w:lang w:val="hy-AM"/>
        </w:rPr>
        <w:t xml:space="preserve">how </w:t>
      </w:r>
      <w:r xmlns:w="http://schemas.openxmlformats.org/wordprocessingml/2006/main" w:rsidRPr="00E84C88">
        <w:rPr>
          <w:rFonts w:ascii="GHEA Grapalat" w:eastAsia="Times New Roman" w:hAnsi="GHEA Grapalat" w:cs="GHEA Grapalat"/>
          <w:color w:val="000000"/>
          <w:sz w:val="20"/>
          <w:szCs w:val="20"/>
          <w:lang w:val="hy-AM"/>
        </w:rPr>
        <w:t xml:space="preserve">many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that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Company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by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Demand letter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on</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already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to be put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is</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signature: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acceptance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for the purpose of </w:t>
      </w:r>
      <w:r xmlns:w="http://schemas.openxmlformats.org/wordprocessingml/2006/main" w:rsidRPr="00E84C88">
        <w:rPr>
          <w:rFonts w:ascii="GHEA Grapalat" w:eastAsia="Times New Roman" w:hAnsi="GHEA Grapalat" w:cs="GHEA Grapalat"/>
          <w:color w:val="000000"/>
          <w:sz w:val="20"/>
          <w:szCs w:val="20"/>
          <w:lang w:val="hy-AM"/>
        </w:rPr>
        <w:t xml:space="preserve">:</w:t>
      </w:r>
    </w:p>
    <w:p w14:paraId="5EE12503" w14:textId="77777777" w:rsidR="00532D6C" w:rsidRPr="00E84C88" w:rsidRDefault="00532D6C" w:rsidP="00532D6C">
      <w:pPr xmlns:w="http://schemas.openxmlformats.org/wordprocessingml/2006/main">
        <w:spacing w:after="0" w:line="240" w:lineRule="auto"/>
        <w:ind w:firstLine="426"/>
        <w:jc w:val="both"/>
        <w:rPr>
          <w:rFonts w:ascii="GHEA Grapalat" w:eastAsia="Times New Roman" w:hAnsi="GHEA Grapalat" w:cs="GHEA Grapalat"/>
          <w:color w:val="000000"/>
          <w:sz w:val="20"/>
          <w:szCs w:val="20"/>
          <w:lang w:val="hy-AM"/>
        </w:rPr>
      </w:pP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b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The demand letter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base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is</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being</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Payer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Bank</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number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By request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mentioned</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whole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the amount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pt-BR"/>
        </w:rPr>
        <w:t xml:space="preserve">Company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from the account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to charge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for: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without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additional</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acceptance </w:t>
      </w:r>
      <w:r xmlns:w="http://schemas.openxmlformats.org/wordprocessingml/2006/main" w:rsidRPr="00E84C88">
        <w:rPr>
          <w:rFonts w:ascii="GHEA Grapalat" w:eastAsia="Times New Roman" w:hAnsi="GHEA Grapalat" w:cs="GHEA Grapalat"/>
          <w:color w:val="000000"/>
          <w:sz w:val="20"/>
          <w:szCs w:val="20"/>
          <w:lang w:val="hy-AM"/>
        </w:rPr>
        <w:t xml:space="preserve">.</w:t>
      </w:r>
    </w:p>
    <w:p w14:paraId="7E55BDB3" w14:textId="77777777" w:rsidR="00532D6C" w:rsidRPr="00E84C88" w:rsidRDefault="00532D6C" w:rsidP="00532D6C">
      <w:pPr xmlns:w="http://schemas.openxmlformats.org/wordprocessingml/2006/main">
        <w:spacing w:after="0" w:line="240" w:lineRule="auto"/>
        <w:ind w:firstLine="426"/>
        <w:jc w:val="both"/>
        <w:rPr>
          <w:rFonts w:ascii="GHEA Grapalat" w:eastAsia="Times New Roman" w:hAnsi="GHEA Grapalat" w:cs="GHEA Grapalat"/>
          <w:color w:val="000000"/>
          <w:sz w:val="20"/>
          <w:szCs w:val="20"/>
          <w:lang w:val="hy-AM"/>
        </w:rPr>
      </w:pPr>
      <w:r xmlns:w="http://schemas.openxmlformats.org/wordprocessingml/2006/main" w:rsidRPr="00E84C88">
        <w:rPr>
          <w:rFonts w:ascii="Arial" w:eastAsia="Times New Roman" w:hAnsi="Arial" w:cs="Arial"/>
          <w:color w:val="000000"/>
          <w:sz w:val="20"/>
          <w:szCs w:val="20"/>
          <w:lang w:val="hy-AM"/>
        </w:rPr>
        <w:t xml:space="preserve">c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pt-BR"/>
        </w:rPr>
        <w:t xml:space="preserve">The company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no</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can</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written</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or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other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by the way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Payer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To the bank</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to order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Demand letter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on</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placed</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his/her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acceptance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back</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to call</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about </w:t>
      </w:r>
      <w:r xmlns:w="http://schemas.openxmlformats.org/wordprocessingml/2006/main" w:rsidRPr="00E84C88">
        <w:rPr>
          <w:rFonts w:ascii="GHEA Grapalat" w:eastAsia="Times New Roman" w:hAnsi="GHEA Grapalat" w:cs="GHEA Grapalat"/>
          <w:color w:val="000000"/>
          <w:sz w:val="20"/>
          <w:szCs w:val="20"/>
          <w:lang w:val="hy-AM"/>
        </w:rPr>
        <w:t xml:space="preserve">.</w:t>
      </w:r>
    </w:p>
    <w:p w14:paraId="3A5B8585" w14:textId="77777777" w:rsidR="00532D6C" w:rsidRPr="00E84C88" w:rsidRDefault="00532D6C" w:rsidP="00532D6C">
      <w:pPr xmlns:w="http://schemas.openxmlformats.org/wordprocessingml/2006/main">
        <w:spacing w:after="0" w:line="240" w:lineRule="auto"/>
        <w:ind w:left="426"/>
        <w:jc w:val="both"/>
        <w:rPr>
          <w:rFonts w:ascii="GHEA Grapalat" w:eastAsia="Times New Roman" w:hAnsi="GHEA Grapalat" w:cs="GHEA Grapalat"/>
          <w:color w:val="000000"/>
          <w:sz w:val="20"/>
          <w:szCs w:val="20"/>
          <w:lang w:val="hy-AM"/>
        </w:rPr>
      </w:pPr>
      <w:r xmlns:w="http://schemas.openxmlformats.org/wordprocessingml/2006/main" w:rsidRPr="00E84C88">
        <w:rPr>
          <w:rFonts w:ascii="Arial" w:eastAsia="Times New Roman" w:hAnsi="Arial" w:cs="Arial"/>
          <w:color w:val="000000"/>
          <w:sz w:val="20"/>
          <w:szCs w:val="20"/>
          <w:lang w:val="hy-AM"/>
        </w:rPr>
        <w:t xml:space="preserve">d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pt-BR"/>
        </w:rPr>
        <w:t xml:space="preserve">The company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confirmation</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is </w:t>
      </w:r>
      <w:r xmlns:w="http://schemas.openxmlformats.org/wordprocessingml/2006/main" w:rsidRPr="00E84C88">
        <w:rPr>
          <w:rFonts w:ascii="GHEA Grapalat" w:eastAsia="Times New Roman" w:hAnsi="GHEA Grapalat" w:cs="GHEA Grapalat"/>
          <w:color w:val="000000"/>
          <w:sz w:val="20"/>
          <w:szCs w:val="20"/>
          <w:lang w:val="hy-AM"/>
        </w:rPr>
        <w:t xml:space="preserve">that</w:t>
      </w:r>
      <w:r xmlns:w="http://schemas.openxmlformats.org/wordprocessingml/2006/main" w:rsidRPr="00E84C88">
        <w:rPr>
          <w:rFonts w:ascii="Arial" w:eastAsia="Times New Roman" w:hAnsi="Arial" w:cs="Arial"/>
          <w:color w:val="000000"/>
          <w:sz w:val="20"/>
          <w:szCs w:val="20"/>
          <w:lang w:val="hy-AM"/>
        </w:rPr>
        <w:t xml:space="preserv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The demand letter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accept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is</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punishment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whole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with money </w:t>
      </w:r>
      <w:r xmlns:w="http://schemas.openxmlformats.org/wordprocessingml/2006/main" w:rsidRPr="00E84C88">
        <w:rPr>
          <w:rFonts w:ascii="GHEA Grapalat" w:eastAsia="Times New Roman" w:hAnsi="GHEA Grapalat" w:cs="GHEA Grapalat"/>
          <w:color w:val="000000"/>
          <w:sz w:val="20"/>
          <w:szCs w:val="20"/>
          <w:lang w:val="hy-AM"/>
        </w:rPr>
        <w:t xml:space="preserve">.</w:t>
      </w:r>
    </w:p>
    <w:p w14:paraId="641E2524" w14:textId="77777777" w:rsidR="00532D6C" w:rsidRPr="00E84C88" w:rsidRDefault="00532D6C" w:rsidP="00532D6C">
      <w:pPr xmlns:w="http://schemas.openxmlformats.org/wordprocessingml/2006/main">
        <w:spacing w:after="0" w:line="240" w:lineRule="auto"/>
        <w:ind w:firstLine="426"/>
        <w:jc w:val="both"/>
        <w:rPr>
          <w:rFonts w:ascii="GHEA Grapalat" w:eastAsia="Times New Roman" w:hAnsi="GHEA Grapalat" w:cs="GHEA Grapalat"/>
          <w:sz w:val="20"/>
          <w:szCs w:val="20"/>
          <w:lang w:val="hy-AM"/>
        </w:rPr>
      </w:pPr>
      <w:r xmlns:w="http://schemas.openxmlformats.org/wordprocessingml/2006/main" w:rsidRPr="00E84C88">
        <w:rPr>
          <w:rFonts w:ascii="Arial" w:eastAsia="Times New Roman" w:hAnsi="Arial" w:cs="Arial"/>
          <w:sz w:val="20"/>
          <w:szCs w:val="20"/>
          <w:lang w:val="hy-AM"/>
        </w:rPr>
        <w:t xml:space="preserve">e </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company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hereby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agreement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 </w:t>
      </w:r>
      <w:r xmlns:w="http://schemas.openxmlformats.org/wordprocessingml/2006/main" w:rsidRPr="00E84C88">
        <w:rPr>
          <w:rFonts w:ascii="GHEA Grapalat" w:eastAsia="Times New Roman" w:hAnsi="GHEA Grapalat" w:cs="GHEA Grapalat"/>
          <w:sz w:val="20"/>
          <w:szCs w:val="20"/>
          <w:lang w:val="hy-AM"/>
        </w:rPr>
        <w:t xml:space="preserve">that</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bank</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responsibility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no</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carry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Customer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presented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payment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demand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Demand letter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legitimacy </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validity </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presentation</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deadlines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Demand letter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performance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ensure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number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Bank</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implemented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actions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for </w:t>
      </w:r>
      <w:r xmlns:w="http://schemas.openxmlformats.org/wordprocessingml/2006/main" w:rsidRPr="00E84C88">
        <w:rPr>
          <w:rFonts w:ascii="GHEA Grapalat" w:eastAsia="Times New Roman" w:hAnsi="GHEA Grapalat" w:cs="GHEA Grapalat"/>
          <w:sz w:val="20"/>
          <w:szCs w:val="20"/>
          <w:lang w:val="hy-AM"/>
        </w:rPr>
        <w:t xml:space="preserve">.</w:t>
      </w:r>
    </w:p>
    <w:p w14:paraId="7383D082" w14:textId="77777777" w:rsidR="00532D6C" w:rsidRPr="00E84C88" w:rsidRDefault="00532D6C" w:rsidP="00532D6C">
      <w:pPr xmlns:w="http://schemas.openxmlformats.org/wordprocessingml/2006/main">
        <w:numPr>
          <w:ilvl w:val="1"/>
          <w:numId w:val="25"/>
        </w:numPr>
        <w:spacing w:after="0" w:line="240" w:lineRule="auto"/>
        <w:ind w:firstLine="426"/>
        <w:jc w:val="both"/>
        <w:rPr>
          <w:rFonts w:ascii="GHEA Grapalat" w:eastAsia="Times New Roman" w:hAnsi="GHEA Grapalat" w:cs="GHEA Grapalat"/>
          <w:sz w:val="20"/>
          <w:szCs w:val="20"/>
          <w:lang w:val="pt-BR"/>
        </w:rPr>
      </w:pP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Company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by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purchase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procedure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as a result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sealed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the contract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to fail to comply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or</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no</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proper</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to perform</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in case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Client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this</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punishment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the agreement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and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adjacent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The demand letter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with originals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pt-BR"/>
        </w:rPr>
        <w:t xml:space="preserve">present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is</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the bank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that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about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written</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informing</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To the Company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This</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punishment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the agreement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and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adjacent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The demand letter</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electronic</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digital</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with signature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approved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to be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in case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them</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To the bank</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are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being presented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electronic</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with media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such as</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also</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from them</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reprinted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paper</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with options </w:t>
      </w:r>
      <w:r xmlns:w="http://schemas.openxmlformats.org/wordprocessingml/2006/main" w:rsidRPr="00E84C88">
        <w:rPr>
          <w:rFonts w:ascii="GHEA Grapalat" w:eastAsia="Times New Roman" w:hAnsi="GHEA Grapalat" w:cs="GHEA Grapalat"/>
          <w:sz w:val="20"/>
          <w:szCs w:val="20"/>
          <w:lang w:val="pt-BR"/>
        </w:rPr>
        <w:t xml:space="preserve">.</w:t>
      </w:r>
    </w:p>
    <w:p w14:paraId="22E303CA" w14:textId="77777777" w:rsidR="00532D6C" w:rsidRPr="00E84C88" w:rsidRDefault="00532D6C" w:rsidP="00532D6C">
      <w:pPr xmlns:w="http://schemas.openxmlformats.org/wordprocessingml/2006/main">
        <w:numPr>
          <w:ilvl w:val="1"/>
          <w:numId w:val="25"/>
        </w:numPr>
        <w:spacing w:after="0" w:line="240" w:lineRule="auto"/>
        <w:ind w:firstLine="426"/>
        <w:jc w:val="both"/>
        <w:rPr>
          <w:rFonts w:ascii="GHEA Grapalat" w:eastAsia="Times New Roman" w:hAnsi="GHEA Grapalat" w:cs="GHEA Grapalat"/>
          <w:color w:val="000000"/>
          <w:sz w:val="20"/>
          <w:szCs w:val="20"/>
          <w:lang w:val="hy-AM"/>
        </w:rPr>
      </w:pP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Client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Payer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to the bank</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can</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is</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to present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other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additional</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documents </w:t>
      </w:r>
      <w:r xmlns:w="http://schemas.openxmlformats.org/wordprocessingml/2006/main" w:rsidRPr="00E84C88">
        <w:rPr>
          <w:rFonts w:ascii="GHEA Grapalat" w:eastAsia="Times New Roman" w:hAnsi="GHEA Grapalat" w:cs="GHEA Grapalat"/>
          <w:color w:val="000000"/>
          <w:sz w:val="20"/>
          <w:szCs w:val="20"/>
          <w:lang w:val="hy-AM"/>
        </w:rPr>
        <w:t xml:space="preserve">.</w:t>
      </w:r>
    </w:p>
    <w:p w14:paraId="7A1519E5" w14:textId="77777777" w:rsidR="00532D6C" w:rsidRPr="00E84C88" w:rsidRDefault="00532D6C" w:rsidP="00532D6C">
      <w:pPr xmlns:w="http://schemas.openxmlformats.org/wordprocessingml/2006/main">
        <w:numPr>
          <w:ilvl w:val="1"/>
          <w:numId w:val="25"/>
        </w:numPr>
        <w:spacing w:after="0" w:line="240" w:lineRule="auto"/>
        <w:ind w:firstLine="426"/>
        <w:jc w:val="both"/>
        <w:rPr>
          <w:rFonts w:ascii="GHEA Grapalat" w:eastAsia="Times New Roman" w:hAnsi="GHEA Grapalat" w:cs="GHEA Grapalat"/>
          <w:sz w:val="20"/>
          <w:szCs w:val="20"/>
          <w:lang w:val="pt-BR"/>
        </w:rPr>
      </w:pP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Bank</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 </w:t>
      </w:r>
      <w:r xmlns:w="http://schemas.openxmlformats.org/wordprocessingml/2006/main" w:rsidRPr="00E84C88">
        <w:rPr>
          <w:rFonts w:ascii="Arial" w:eastAsia="Times New Roman" w:hAnsi="Arial" w:cs="Arial"/>
          <w:sz w:val="20"/>
          <w:szCs w:val="20"/>
          <w:lang w:val="pt-BR"/>
        </w:rPr>
        <w:t xml:space="preserve">mail</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mentioned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of money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payment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as a result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Company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pt-BR"/>
        </w:rPr>
        <w:t xml:space="preserve">caused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risks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Company)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worn</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damages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and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negative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consequences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pt-BR"/>
        </w:rPr>
        <w:t xml:space="preserve">number</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The bank</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responsibility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no</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wear</w:t>
      </w:r>
      <w:r xmlns:w="http://schemas.openxmlformats.org/wordprocessingml/2006/main" w:rsidRPr="00E84C88">
        <w:rPr>
          <w:rFonts w:ascii="GHEA Grapalat" w:eastAsia="Times New Roman" w:hAnsi="GHEA Grapalat" w:cs="GHEA Grapalat"/>
          <w:sz w:val="20"/>
          <w:szCs w:val="20"/>
          <w:lang w:val="hy-AM"/>
        </w:rPr>
        <w:t xml:space="preserv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The bank</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obliged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not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check</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Company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contract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conditions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violate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facts </w:t>
      </w:r>
      <w:r xmlns:w="http://schemas.openxmlformats.org/wordprocessingml/2006/main" w:rsidRPr="00E84C88">
        <w:rPr>
          <w:rFonts w:ascii="GHEA Grapalat" w:eastAsia="Times New Roman" w:hAnsi="GHEA Grapalat" w:cs="GHEA Grapalat"/>
          <w:sz w:val="20"/>
          <w:szCs w:val="20"/>
          <w:lang w:val="hy-AM"/>
        </w:rPr>
        <w:t xml:space="preserve">.</w:t>
      </w:r>
    </w:p>
    <w:p w14:paraId="168F6B44" w14:textId="77777777" w:rsidR="00532D6C" w:rsidRPr="00E84C88" w:rsidRDefault="00532D6C" w:rsidP="00532D6C">
      <w:pPr xmlns:w="http://schemas.openxmlformats.org/wordprocessingml/2006/main">
        <w:numPr>
          <w:ilvl w:val="1"/>
          <w:numId w:val="25"/>
        </w:numPr>
        <w:spacing w:after="0" w:line="240" w:lineRule="auto"/>
        <w:ind w:firstLine="426"/>
        <w:jc w:val="both"/>
        <w:rPr>
          <w:rFonts w:ascii="GHEA Grapalat" w:eastAsia="Times New Roman" w:hAnsi="GHEA Grapalat" w:cs="GHEA Grapalat"/>
          <w:sz w:val="20"/>
          <w:szCs w:val="20"/>
          <w:lang w:val="pt-BR"/>
        </w:rPr>
      </w:pPr>
      <w:r xmlns:w="http://schemas.openxmlformats.org/wordprocessingml/2006/main" w:rsidRPr="00E84C88">
        <w:rPr>
          <w:rFonts w:ascii="Arial" w:eastAsia="Times New Roman" w:hAnsi="Arial" w:cs="Arial"/>
          <w:sz w:val="20"/>
          <w:szCs w:val="20"/>
          <w:lang w:val="hy-AM"/>
        </w:rPr>
        <w:t xml:space="preserve">It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case </w:t>
      </w:r>
      <w:r xmlns:w="http://schemas.openxmlformats.org/wordprocessingml/2006/main" w:rsidRPr="00E84C88">
        <w:rPr>
          <w:rFonts w:ascii="GHEA Grapalat" w:eastAsia="Times New Roman" w:hAnsi="GHEA Grapalat" w:cs="GHEA Grapalat"/>
          <w:sz w:val="20"/>
          <w:szCs w:val="20"/>
          <w:lang w:val="pt-BR"/>
        </w:rPr>
        <w:t xml:space="preserv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when</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Company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account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means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are not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satisfies </w:t>
      </w:r>
      <w:r xmlns:w="http://schemas.openxmlformats.org/wordprocessingml/2006/main" w:rsidRPr="00E84C88">
        <w:rPr>
          <w:rFonts w:ascii="Arial" w:eastAsia="Times New Roman" w:hAnsi="Arial" w:cs="Arial"/>
          <w:sz w:val="20"/>
          <w:szCs w:val="20"/>
          <w:lang w:val="en-US"/>
        </w:rPr>
        <w:t xml:space="preserv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the bank</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demand letter</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from receiving</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then </w:t>
      </w:r>
      <w:r xmlns:w="http://schemas.openxmlformats.org/wordprocessingml/2006/main" w:rsidRPr="00E84C88">
        <w:rPr>
          <w:rFonts w:ascii="GHEA Grapalat" w:eastAsia="Times New Roman" w:hAnsi="GHEA Grapalat" w:cs="GHEA Grapalat"/>
          <w:sz w:val="20"/>
          <w:szCs w:val="20"/>
          <w:lang w:val="pt-BR"/>
        </w:rPr>
        <w:t xml:space="preserve">2 ( </w:t>
      </w:r>
      <w:r xmlns:w="http://schemas.openxmlformats.org/wordprocessingml/2006/main" w:rsidRPr="00E84C88">
        <w:rPr>
          <w:rFonts w:ascii="Arial" w:eastAsia="Times New Roman" w:hAnsi="Arial" w:cs="Arial"/>
          <w:sz w:val="20"/>
          <w:szCs w:val="20"/>
          <w:lang w:val="en-US"/>
        </w:rPr>
        <w:t xml:space="preserve">two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working days</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day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during</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need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inform</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To the Client: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written</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in the form of </w:t>
      </w:r>
      <w:r xmlns:w="http://schemas.openxmlformats.org/wordprocessingml/2006/main" w:rsidRPr="00E84C88">
        <w:rPr>
          <w:rFonts w:ascii="GHEA Grapalat" w:eastAsia="Times New Roman" w:hAnsi="GHEA Grapalat" w:cs="GHEA Grapalat"/>
          <w:sz w:val="20"/>
          <w:szCs w:val="20"/>
          <w:lang w:val="pt-BR"/>
        </w:rPr>
        <w:t xml:space="preserve">:</w:t>
      </w:r>
    </w:p>
    <w:p w14:paraId="1712D9F6" w14:textId="77777777" w:rsidR="00532D6C" w:rsidRPr="00E84C88" w:rsidRDefault="00532D6C" w:rsidP="00532D6C">
      <w:pPr xmlns:w="http://schemas.openxmlformats.org/wordprocessingml/2006/main">
        <w:numPr>
          <w:ilvl w:val="1"/>
          <w:numId w:val="25"/>
        </w:numPr>
        <w:spacing w:after="0" w:line="240" w:lineRule="auto"/>
        <w:ind w:firstLine="426"/>
        <w:jc w:val="both"/>
        <w:rPr>
          <w:rFonts w:ascii="GHEA Grapalat" w:eastAsia="Times New Roman" w:hAnsi="GHEA Grapalat" w:cs="GHEA Grapalat"/>
          <w:sz w:val="20"/>
          <w:szCs w:val="20"/>
          <w:lang w:val="pt-BR"/>
        </w:rPr>
      </w:pP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This</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the agreement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and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adjacent</w:t>
      </w:r>
      <w:r xmlns:w="http://schemas.openxmlformats.org/wordprocessingml/2006/main" w:rsidRPr="00E84C88">
        <w:rPr>
          <w:rFonts w:ascii="GHEA Grapalat" w:eastAsia="Times New Roman" w:hAnsi="GHEA Grapalat" w:cs="GHEA Grapalat"/>
          <w:sz w:val="20"/>
          <w:szCs w:val="20"/>
          <w:lang w:val="pt-BR"/>
        </w:rPr>
        <w:t xml:space="preserve"> The </w:t>
      </w:r>
      <w:r xmlns:w="http://schemas.openxmlformats.org/wordprocessingml/2006/main" w:rsidRPr="00E84C88">
        <w:rPr>
          <w:rFonts w:ascii="Arial" w:eastAsia="Times New Roman" w:hAnsi="Arial" w:cs="Arial"/>
          <w:sz w:val="20"/>
          <w:szCs w:val="20"/>
          <w:lang w:val="pt-BR"/>
        </w:rPr>
        <w:t xml:space="preserve">warning </w:t>
      </w:r>
      <w:r xmlns:w="http://schemas.openxmlformats.org/wordprocessingml/2006/main" w:rsidRPr="00E84C88">
        <w:rPr>
          <w:rFonts w:ascii="Arial" w:eastAsia="Times New Roman" w:hAnsi="Arial" w:cs="Arial"/>
          <w:sz w:val="20"/>
          <w:szCs w:val="20"/>
          <w:lang w:val="hy-AM"/>
        </w:rPr>
        <w:t xml:space="preserve">sign</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Bank</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from presenting</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after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from the Bank</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independent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for reasons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ten</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working</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day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during</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To the client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the amount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not to be paid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In case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the Client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non-payment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back</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related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Company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about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information</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transfer</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is </w:t>
      </w:r>
      <w:r xmlns:w="http://schemas.openxmlformats.org/wordprocessingml/2006/main" w:rsidRPr="00E84C88">
        <w:rPr>
          <w:rFonts w:ascii="GHEA Grapalat" w:eastAsia="Times New Roman" w:hAnsi="GHEA Grapalat" w:cs="GHEA Grapalat"/>
          <w:sz w:val="20"/>
          <w:szCs w:val="20"/>
          <w:lang w:val="pt-BR"/>
        </w:rPr>
        <w:t xml:space="preserve">&lt;&lt; </w:t>
      </w:r>
      <w:r xmlns:w="http://schemas.openxmlformats.org/wordprocessingml/2006/main" w:rsidRPr="00E84C88">
        <w:rPr>
          <w:rFonts w:ascii="Arial" w:eastAsia="Times New Roman" w:hAnsi="Arial" w:cs="Arial"/>
          <w:sz w:val="20"/>
          <w:szCs w:val="20"/>
          <w:lang w:val="pt-BR"/>
        </w:rPr>
        <w:t xml:space="preserve">ACCRA</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Credit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Reporting </w:t>
      </w:r>
      <w:r xmlns:w="http://schemas.openxmlformats.org/wordprocessingml/2006/main" w:rsidRPr="00E84C88">
        <w:rPr>
          <w:rFonts w:ascii="GHEA Grapalat" w:eastAsia="Times New Roman" w:hAnsi="GHEA Grapalat" w:cs="GHEA Grapalat"/>
          <w:sz w:val="20"/>
          <w:szCs w:val="20"/>
          <w:lang w:val="pt-BR"/>
        </w:rPr>
        <w:t xml:space="preserve">&gt;&gt; </w:t>
      </w:r>
      <w:r xmlns:w="http://schemas.openxmlformats.org/wordprocessingml/2006/main" w:rsidRPr="00E84C88">
        <w:rPr>
          <w:rFonts w:ascii="Arial" w:eastAsia="Times New Roman" w:hAnsi="Arial" w:cs="Arial"/>
          <w:sz w:val="20"/>
          <w:szCs w:val="20"/>
          <w:lang w:val="pt-BR"/>
        </w:rPr>
        <w:t xml:space="preserve">CJSC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Credit)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bureau </w:t>
      </w:r>
      <w:r xmlns:w="http://schemas.openxmlformats.org/wordprocessingml/2006/main" w:rsidRPr="00E84C88">
        <w:rPr>
          <w:rFonts w:ascii="GHEA Grapalat" w:eastAsia="Times New Roman" w:hAnsi="GHEA Grapalat" w:cs="GHEA Grapalat"/>
          <w:sz w:val="20"/>
          <w:szCs w:val="20"/>
          <w:lang w:val="pt-BR"/>
        </w:rPr>
        <w:t xml:space="preserve">).</w:t>
      </w:r>
    </w:p>
    <w:p w14:paraId="49406611" w14:textId="77777777" w:rsidR="00532D6C" w:rsidRPr="00E84C88" w:rsidRDefault="00532D6C" w:rsidP="00532D6C">
      <w:pPr>
        <w:spacing w:after="0" w:line="240" w:lineRule="auto"/>
        <w:jc w:val="both"/>
        <w:rPr>
          <w:rFonts w:ascii="GHEA Grapalat" w:eastAsia="Times New Roman" w:hAnsi="GHEA Grapalat" w:cs="GHEA Grapalat"/>
          <w:sz w:val="20"/>
          <w:szCs w:val="20"/>
          <w:lang w:val="hy-AM"/>
        </w:rPr>
      </w:pPr>
    </w:p>
    <w:p w14:paraId="469880C1" w14:textId="77777777" w:rsidR="00532D6C" w:rsidRPr="00E84C88" w:rsidRDefault="00532D6C" w:rsidP="00532D6C">
      <w:pPr xmlns:w="http://schemas.openxmlformats.org/wordprocessingml/2006/main">
        <w:spacing w:after="0" w:line="240" w:lineRule="auto"/>
        <w:ind w:left="360"/>
        <w:jc w:val="center"/>
        <w:rPr>
          <w:rFonts w:ascii="GHEA Grapalat" w:eastAsia="Times New Roman" w:hAnsi="GHEA Grapalat" w:cs="GHEA Grapalat"/>
          <w:b/>
          <w:bCs/>
          <w:sz w:val="20"/>
          <w:szCs w:val="20"/>
          <w:lang w:val="hy-AM"/>
        </w:rPr>
      </w:pPr>
      <w:r xmlns:w="http://schemas.openxmlformats.org/wordprocessingml/2006/main" w:rsidRPr="00E84C88">
        <w:rPr>
          <w:rFonts w:ascii="GHEA Grapalat" w:eastAsia="Times New Roman" w:hAnsi="GHEA Grapalat" w:cs="GHEA Grapalat"/>
          <w:b/>
          <w:bCs/>
          <w:sz w:val="20"/>
          <w:szCs w:val="20"/>
          <w:lang w:val="hy-AM"/>
        </w:rPr>
        <w:t xml:space="preserve">2. </w:t>
      </w:r>
      <w:r xmlns:w="http://schemas.openxmlformats.org/wordprocessingml/2006/main" w:rsidRPr="00E84C88">
        <w:rPr>
          <w:rFonts w:ascii="Arial" w:eastAsia="Times New Roman" w:hAnsi="Arial" w:cs="Arial"/>
          <w:b/>
          <w:bCs/>
          <w:sz w:val="20"/>
          <w:szCs w:val="20"/>
          <w:lang w:val="hy-AM"/>
        </w:rPr>
        <w:t xml:space="preserve">Other</w:t>
      </w:r>
      <w:r xmlns:w="http://schemas.openxmlformats.org/wordprocessingml/2006/main" w:rsidRPr="00E84C88">
        <w:rPr>
          <w:rFonts w:ascii="GHEA Grapalat" w:eastAsia="Times New Roman" w:hAnsi="GHEA Grapalat" w:cs="GHEA Grapalat"/>
          <w:b/>
          <w:bCs/>
          <w:sz w:val="20"/>
          <w:szCs w:val="20"/>
          <w:lang w:val="hy-AM"/>
        </w:rPr>
        <w:t xml:space="preserve"> </w:t>
      </w:r>
      <w:r xmlns:w="http://schemas.openxmlformats.org/wordprocessingml/2006/main" w:rsidRPr="00E84C88">
        <w:rPr>
          <w:rFonts w:ascii="Arial" w:eastAsia="Times New Roman" w:hAnsi="Arial" w:cs="Arial"/>
          <w:b/>
          <w:bCs/>
          <w:sz w:val="20"/>
          <w:szCs w:val="20"/>
          <w:lang w:val="hy-AM"/>
        </w:rPr>
        <w:t xml:space="preserve">conditions</w:t>
      </w:r>
    </w:p>
    <w:p w14:paraId="63903923"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GHEA Grapalat"/>
          <w:sz w:val="20"/>
          <w:szCs w:val="20"/>
          <w:lang w:val="hy-AM"/>
        </w:rPr>
      </w:pPr>
      <w:r xmlns:w="http://schemas.openxmlformats.org/wordprocessingml/2006/main" w:rsidRPr="00E84C88">
        <w:rPr>
          <w:rFonts w:ascii="GHEA Grapalat" w:eastAsia="Times New Roman" w:hAnsi="GHEA Grapalat" w:cs="GHEA Grapalat"/>
          <w:sz w:val="20"/>
          <w:szCs w:val="20"/>
          <w:lang w:val="hy-AM"/>
        </w:rPr>
        <w:lastRenderedPageBreak xmlns:w="http://schemas.openxmlformats.org/wordprocessingml/2006/main"/>
      </w:r>
      <w:r xmlns:w="http://schemas.openxmlformats.org/wordprocessingml/2006/main" w:rsidRPr="00E84C88">
        <w:rPr>
          <w:rFonts w:ascii="GHEA Grapalat" w:eastAsia="Times New Roman" w:hAnsi="GHEA Grapalat" w:cs="GHEA Grapalat"/>
          <w:sz w:val="20"/>
          <w:szCs w:val="20"/>
          <w:lang w:val="hy-AM"/>
        </w:rPr>
        <w:t xml:space="preserve">2.1 </w:t>
      </w:r>
      <w:r xmlns:w="http://schemas.openxmlformats.org/wordprocessingml/2006/main" w:rsidRPr="00E84C88">
        <w:rPr>
          <w:rFonts w:ascii="Arial" w:eastAsia="Times New Roman" w:hAnsi="Arial" w:cs="Arial"/>
          <w:sz w:val="20"/>
          <w:szCs w:val="20"/>
          <w:lang w:val="hy-AM"/>
        </w:rPr>
        <w:t xml:space="preserve">This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agreement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demand letter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irrevocable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are </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force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are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enter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Company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validation</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from the moment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strength</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are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until</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Company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be sealed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 contract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be undertaken</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obligations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complete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execution</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last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on the day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subsequent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twentieth</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working</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day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including </w:t>
      </w:r>
      <w:r xmlns:w="http://schemas.openxmlformats.org/wordprocessingml/2006/main" w:rsidRPr="00E84C88">
        <w:rPr>
          <w:rFonts w:ascii="GHEA Grapalat" w:eastAsia="Times New Roman" w:hAnsi="GHEA Grapalat" w:cs="GHEA Grapalat"/>
          <w:sz w:val="20"/>
          <w:szCs w:val="20"/>
          <w:lang w:val="hy-AM"/>
        </w:rPr>
        <w:t xml:space="preserve">:</w:t>
      </w:r>
    </w:p>
    <w:p w14:paraId="2EECE96E"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GHEA Grapalat"/>
          <w:sz w:val="20"/>
          <w:szCs w:val="20"/>
          <w:lang w:val="hy-AM"/>
        </w:rPr>
      </w:pPr>
      <w:r xmlns:w="http://schemas.openxmlformats.org/wordprocessingml/2006/main" w:rsidRPr="00E84C88">
        <w:rPr>
          <w:rFonts w:ascii="GHEA Grapalat" w:eastAsia="Times New Roman" w:hAnsi="GHEA Grapalat" w:cs="GHEA Grapalat"/>
          <w:sz w:val="20"/>
          <w:szCs w:val="20"/>
          <w:lang w:val="hy-AM"/>
        </w:rPr>
        <w:t xml:space="preserve">2.2. </w:t>
      </w:r>
      <w:r xmlns:w="http://schemas.openxmlformats.org/wordprocessingml/2006/main" w:rsidRPr="00E84C88">
        <w:rPr>
          <w:rFonts w:ascii="Arial" w:eastAsia="Times New Roman" w:hAnsi="Arial" w:cs="Arial"/>
          <w:sz w:val="20"/>
          <w:szCs w:val="20"/>
          <w:lang w:val="hy-AM"/>
        </w:rPr>
        <w:t xml:space="preserve">This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agreement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adjacent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demand letter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Customer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the bank</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presenting </w:t>
      </w:r>
      <w:r xmlns:w="http://schemas.openxmlformats.org/wordprocessingml/2006/main" w:rsidRPr="00E84C88">
        <w:rPr>
          <w:rFonts w:ascii="GHEA Grapalat" w:eastAsia="Times New Roman" w:hAnsi="GHEA Grapalat" w:cs="GHEA Grapalat"/>
          <w:sz w:val="20"/>
          <w:szCs w:val="20"/>
          <w:lang w:val="hy-AM"/>
        </w:rPr>
        <w:t xml:space="preserve">:</w:t>
      </w:r>
    </w:p>
    <w:p w14:paraId="51C3E226"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GHEA Grapalat"/>
          <w:sz w:val="20"/>
          <w:szCs w:val="20"/>
          <w:lang w:val="hy-AM"/>
        </w:rPr>
      </w:pPr>
      <w:r xmlns:w="http://schemas.openxmlformats.org/wordprocessingml/2006/main" w:rsidRPr="00E84C88">
        <w:rPr>
          <w:rFonts w:ascii="GHEA Grapalat" w:eastAsia="Times New Roman" w:hAnsi="GHEA Grapalat" w:cs="GHEA Grapalat"/>
          <w:sz w:val="20"/>
          <w:szCs w:val="20"/>
          <w:lang w:val="hy-AM"/>
        </w:rPr>
        <w:t xml:space="preserve">2.2.1. </w:t>
      </w:r>
      <w:r xmlns:w="http://schemas.openxmlformats.org/wordprocessingml/2006/main" w:rsidRPr="00E84C88">
        <w:rPr>
          <w:rFonts w:ascii="Arial" w:eastAsia="Times New Roman" w:hAnsi="Arial" w:cs="Arial"/>
          <w:sz w:val="20"/>
          <w:szCs w:val="20"/>
          <w:lang w:val="hy-AM"/>
        </w:rPr>
        <w:t xml:space="preserve">Client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confirmed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 </w:t>
      </w:r>
      <w:r xmlns:w="http://schemas.openxmlformats.org/wordprocessingml/2006/main" w:rsidRPr="00E84C88">
        <w:rPr>
          <w:rFonts w:ascii="GHEA Grapalat" w:eastAsia="Times New Roman" w:hAnsi="GHEA Grapalat" w:cs="GHEA Grapalat"/>
          <w:sz w:val="20"/>
          <w:szCs w:val="20"/>
          <w:lang w:val="hy-AM"/>
        </w:rPr>
        <w:t xml:space="preserve">that</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company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weak</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gave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contractual</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obligations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violation </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and</w:t>
      </w:r>
    </w:p>
    <w:p w14:paraId="62C7A6B1" w14:textId="77777777" w:rsidR="00532D6C" w:rsidRPr="00E84C88" w:rsidDel="00A13215" w:rsidRDefault="00532D6C" w:rsidP="00532D6C">
      <w:pPr xmlns:w="http://schemas.openxmlformats.org/wordprocessingml/2006/main">
        <w:spacing w:after="0" w:line="240" w:lineRule="auto"/>
        <w:ind w:firstLine="567"/>
        <w:jc w:val="both"/>
        <w:rPr>
          <w:rFonts w:ascii="GHEA Grapalat" w:eastAsia="Times New Roman" w:hAnsi="GHEA Grapalat" w:cs="GHEA Grapalat"/>
          <w:sz w:val="20"/>
          <w:szCs w:val="20"/>
          <w:lang w:val="hy-AM"/>
        </w:rPr>
      </w:pPr>
      <w:r xmlns:w="http://schemas.openxmlformats.org/wordprocessingml/2006/main" w:rsidRPr="00E84C88">
        <w:rPr>
          <w:rFonts w:ascii="GHEA Grapalat" w:eastAsia="Times New Roman" w:hAnsi="GHEA Grapalat" w:cs="GHEA Grapalat"/>
          <w:sz w:val="20"/>
          <w:szCs w:val="20"/>
          <w:lang w:val="hy-AM"/>
        </w:rPr>
        <w:t xml:space="preserve">2.2.2. </w:t>
      </w:r>
      <w:r xmlns:w="http://schemas.openxmlformats.org/wordprocessingml/2006/main" w:rsidRPr="00E84C88">
        <w:rPr>
          <w:rFonts w:ascii="Arial" w:eastAsia="Times New Roman" w:hAnsi="Arial" w:cs="Arial"/>
          <w:sz w:val="20"/>
          <w:szCs w:val="20"/>
          <w:lang w:val="hy-AM"/>
        </w:rPr>
        <w:t xml:space="preserve">Company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confirmed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 </w:t>
      </w:r>
      <w:r xmlns:w="http://schemas.openxmlformats.org/wordprocessingml/2006/main" w:rsidRPr="00E84C88">
        <w:rPr>
          <w:rFonts w:ascii="GHEA Grapalat" w:eastAsia="Times New Roman" w:hAnsi="GHEA Grapalat" w:cs="GHEA Grapalat"/>
          <w:sz w:val="20"/>
          <w:szCs w:val="20"/>
          <w:lang w:val="hy-AM"/>
        </w:rPr>
        <w:t xml:space="preserve">that</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this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punishment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agreement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adjacent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demand letter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proper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signed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Company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competent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person</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 </w:t>
      </w:r>
      <w:r xmlns:w="http://schemas.openxmlformats.org/wordprocessingml/2006/main" w:rsidRPr="00E84C88">
        <w:rPr>
          <w:rFonts w:ascii="GHEA Grapalat" w:eastAsia="Times New Roman" w:hAnsi="GHEA Grapalat" w:cs="GHEA Grapalat"/>
          <w:sz w:val="20"/>
          <w:szCs w:val="20"/>
          <w:lang w:val="hy-AM"/>
        </w:rPr>
        <w:t xml:space="preserve">:</w:t>
      </w:r>
    </w:p>
    <w:p w14:paraId="2052BACE"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GHEA Grapalat"/>
          <w:sz w:val="20"/>
          <w:szCs w:val="20"/>
          <w:lang w:val="hy-AM"/>
        </w:rPr>
      </w:pPr>
      <w:r xmlns:w="http://schemas.openxmlformats.org/wordprocessingml/2006/main" w:rsidRPr="00E84C88">
        <w:rPr>
          <w:rFonts w:ascii="GHEA Grapalat" w:eastAsia="Times New Roman" w:hAnsi="GHEA Grapalat" w:cs="GHEA Grapalat"/>
          <w:sz w:val="20"/>
          <w:szCs w:val="20"/>
          <w:lang w:val="hy-AM"/>
        </w:rPr>
        <w:t xml:space="preserve">2.3 </w:t>
      </w:r>
      <w:r xmlns:w="http://schemas.openxmlformats.org/wordprocessingml/2006/main" w:rsidRPr="00E84C88">
        <w:rPr>
          <w:rFonts w:ascii="Arial" w:eastAsia="Times New Roman" w:hAnsi="Arial" w:cs="Arial"/>
          <w:sz w:val="20"/>
          <w:szCs w:val="20"/>
          <w:lang w:val="hy-AM"/>
        </w:rPr>
        <w:t xml:space="preserve">This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Agreement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on the occasion</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born</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arguments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dissolving</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are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negotiations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through.</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Consent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hand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not to bring</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case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arguments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dissolving</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are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judicial</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order.</w:t>
      </w:r>
    </w:p>
    <w:p w14:paraId="20D536E5" w14:textId="77777777" w:rsidR="00532D6C" w:rsidRPr="00E84C88" w:rsidRDefault="00532D6C" w:rsidP="00532D6C">
      <w:pPr>
        <w:spacing w:after="0" w:line="240" w:lineRule="auto"/>
        <w:ind w:firstLine="567"/>
        <w:jc w:val="both"/>
        <w:rPr>
          <w:rFonts w:ascii="GHEA Grapalat" w:eastAsia="Times New Roman" w:hAnsi="GHEA Grapalat" w:cs="GHEA Grapalat"/>
          <w:sz w:val="20"/>
          <w:szCs w:val="20"/>
          <w:lang w:val="hy-AM"/>
        </w:rPr>
      </w:pPr>
    </w:p>
    <w:p w14:paraId="2EA7C2AA" w14:textId="77777777" w:rsidR="00532D6C" w:rsidRPr="00E84C88" w:rsidRDefault="00532D6C" w:rsidP="00532D6C">
      <w:pPr xmlns:w="http://schemas.openxmlformats.org/wordprocessingml/2006/main">
        <w:spacing w:after="0" w:line="240" w:lineRule="auto"/>
        <w:ind w:firstLine="567"/>
        <w:jc w:val="center"/>
        <w:rPr>
          <w:rFonts w:ascii="GHEA Grapalat" w:eastAsia="Times New Roman" w:hAnsi="GHEA Grapalat" w:cs="GHEA Grapalat"/>
          <w:sz w:val="20"/>
          <w:szCs w:val="20"/>
          <w:lang w:val="hy-AM"/>
        </w:rPr>
      </w:pPr>
      <w:r xmlns:w="http://schemas.openxmlformats.org/wordprocessingml/2006/main" w:rsidRPr="00E84C88">
        <w:rPr>
          <w:rFonts w:ascii="GHEA Grapalat" w:eastAsia="Times New Roman" w:hAnsi="GHEA Grapalat" w:cs="GHEA Grapalat"/>
          <w:b/>
          <w:sz w:val="20"/>
          <w:szCs w:val="20"/>
          <w:lang w:val="hy-AM"/>
        </w:rPr>
        <w:t xml:space="preserve">3. </w:t>
      </w:r>
      <w:r xmlns:w="http://schemas.openxmlformats.org/wordprocessingml/2006/main" w:rsidRPr="00E84C88">
        <w:rPr>
          <w:rFonts w:ascii="Arial" w:eastAsia="Times New Roman" w:hAnsi="Arial" w:cs="Arial"/>
          <w:b/>
          <w:sz w:val="20"/>
          <w:szCs w:val="20"/>
          <w:lang w:val="hy-AM"/>
        </w:rPr>
        <w:t xml:space="preserve">Company</w:t>
      </w:r>
      <w:r xmlns:w="http://schemas.openxmlformats.org/wordprocessingml/2006/main" w:rsidRPr="00E84C88">
        <w:rPr>
          <w:rFonts w:ascii="GHEA Grapalat" w:eastAsia="Times New Roman" w:hAnsi="GHEA Grapalat" w:cs="GHEA Grapalat"/>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address </w:t>
      </w:r>
      <w:r xmlns:w="http://schemas.openxmlformats.org/wordprocessingml/2006/main" w:rsidRPr="00E84C88">
        <w:rPr>
          <w:rFonts w:ascii="GHEA Grapalat" w:eastAsia="Times New Roman" w:hAnsi="GHEA Grapalat" w:cs="GHEA Grapalat"/>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banking</w:t>
      </w:r>
      <w:r xmlns:w="http://schemas.openxmlformats.org/wordprocessingml/2006/main" w:rsidRPr="00E84C88">
        <w:rPr>
          <w:rFonts w:ascii="GHEA Grapalat" w:eastAsia="Times New Roman" w:hAnsi="GHEA Grapalat" w:cs="GHEA Grapalat"/>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The prerequisites </w:t>
      </w:r>
      <w:r xmlns:w="http://schemas.openxmlformats.org/wordprocessingml/2006/main" w:rsidRPr="00E84C88">
        <w:rPr>
          <w:rFonts w:ascii="GHEA Grapalat" w:eastAsia="Times New Roman" w:hAnsi="GHEA Grapalat" w:cs="GHEA Grapalat"/>
          <w:b/>
          <w:sz w:val="20"/>
          <w:szCs w:val="20"/>
          <w:lang w:val="hy-AM"/>
        </w:rPr>
        <w:t xml:space="preserve">are:</w:t>
      </w:r>
    </w:p>
    <w:p w14:paraId="74E3B491" w14:textId="77777777" w:rsidR="00532D6C" w:rsidRPr="00E84C88" w:rsidRDefault="00532D6C" w:rsidP="00532D6C">
      <w:pPr>
        <w:spacing w:after="0" w:line="240" w:lineRule="auto"/>
        <w:jc w:val="both"/>
        <w:rPr>
          <w:rFonts w:ascii="GHEA Grapalat" w:eastAsia="Times New Roman" w:hAnsi="GHEA Grapalat" w:cs="GHEA Grapalat"/>
          <w:sz w:val="20"/>
          <w:szCs w:val="20"/>
          <w:u w:val="single"/>
          <w:lang w:val="hy-AM"/>
        </w:rPr>
      </w:pPr>
      <w:r w:rsidRPr="00E84C88">
        <w:rPr>
          <w:rFonts w:ascii="GHEA Grapalat" w:eastAsia="Times New Roman" w:hAnsi="GHEA Grapalat" w:cs="GHEA Grapalat"/>
          <w:sz w:val="20"/>
          <w:szCs w:val="20"/>
          <w:u w:val="single"/>
          <w:lang w:val="hy-AM"/>
        </w:rPr>
        <w:tab/>
      </w:r>
      <w:r w:rsidRPr="00E84C88">
        <w:rPr>
          <w:rFonts w:ascii="GHEA Grapalat" w:eastAsia="Times New Roman" w:hAnsi="GHEA Grapalat" w:cs="GHEA Grapalat"/>
          <w:sz w:val="20"/>
          <w:szCs w:val="20"/>
          <w:u w:val="single"/>
          <w:lang w:val="hy-AM"/>
        </w:rPr>
        <w:tab/>
      </w:r>
      <w:r w:rsidRPr="00E84C88">
        <w:rPr>
          <w:rFonts w:ascii="GHEA Grapalat" w:eastAsia="Times New Roman" w:hAnsi="GHEA Grapalat" w:cs="GHEA Grapalat"/>
          <w:sz w:val="20"/>
          <w:szCs w:val="20"/>
          <w:u w:val="single"/>
          <w:lang w:val="hy-AM"/>
        </w:rPr>
        <w:tab/>
      </w:r>
      <w:r w:rsidRPr="00E84C88">
        <w:rPr>
          <w:rFonts w:ascii="GHEA Grapalat" w:eastAsia="Times New Roman" w:hAnsi="GHEA Grapalat" w:cs="GHEA Grapalat"/>
          <w:sz w:val="20"/>
          <w:szCs w:val="20"/>
          <w:u w:val="single"/>
          <w:lang w:val="hy-AM"/>
        </w:rPr>
        <w:tab/>
      </w:r>
      <w:r w:rsidRPr="00E84C88">
        <w:rPr>
          <w:rFonts w:ascii="GHEA Grapalat" w:eastAsia="Times New Roman" w:hAnsi="GHEA Grapalat" w:cs="GHEA Grapalat"/>
          <w:sz w:val="20"/>
          <w:szCs w:val="20"/>
          <w:u w:val="single"/>
          <w:lang w:val="hy-AM"/>
        </w:rPr>
        <w:tab/>
      </w:r>
    </w:p>
    <w:p w14:paraId="5E932372" w14:textId="076FADB8" w:rsidR="00532D6C" w:rsidRPr="00E84C88" w:rsidRDefault="00D96837" w:rsidP="00532D6C">
      <w:pPr xmlns:w="http://schemas.openxmlformats.org/wordprocessingml/2006/main">
        <w:spacing w:after="0" w:line="240" w:lineRule="auto"/>
        <w:jc w:val="both"/>
        <w:rPr>
          <w:rFonts w:ascii="GHEA Grapalat" w:eastAsia="Times New Roman" w:hAnsi="GHEA Grapalat" w:cs="Times New Roman"/>
          <w:sz w:val="20"/>
          <w:szCs w:val="20"/>
          <w:vertAlign w:val="superscript"/>
          <w:lang w:val="hy-AM"/>
        </w:rPr>
      </w:pPr>
      <w:r xmlns:w="http://schemas.openxmlformats.org/wordprocessingml/2006/main">
        <w:rPr>
          <w:rFonts w:ascii="GHEA Grapalat" w:eastAsia="Times New Roman" w:hAnsi="GHEA Grapalat" w:cs="Times New Roman"/>
          <w:sz w:val="20"/>
          <w:szCs w:val="20"/>
          <w:vertAlign w:val="superscript"/>
          <w:lang w:val="hy-AM"/>
        </w:rPr>
        <w:t xml:space="preserve">                           </w:t>
      </w:r>
      <w:r xmlns:w="http://schemas.openxmlformats.org/wordprocessingml/2006/main" w:rsidR="00532D6C" w:rsidRPr="00E84C88">
        <w:rPr>
          <w:rFonts w:ascii="Arial" w:eastAsia="Times New Roman" w:hAnsi="Arial" w:cs="Arial"/>
          <w:sz w:val="20"/>
          <w:szCs w:val="20"/>
          <w:vertAlign w:val="superscript"/>
          <w:lang w:val="hy-AM"/>
        </w:rPr>
        <w:t xml:space="preserve">company</w:t>
      </w:r>
      <w:r xmlns:w="http://schemas.openxmlformats.org/wordprocessingml/2006/main" w:rsidR="00532D6C"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00532D6C" w:rsidRPr="00E84C88">
        <w:rPr>
          <w:rFonts w:ascii="Arial" w:eastAsia="Times New Roman" w:hAnsi="Arial" w:cs="Arial"/>
          <w:sz w:val="20"/>
          <w:szCs w:val="20"/>
          <w:vertAlign w:val="superscript"/>
          <w:lang w:val="hy-AM"/>
        </w:rPr>
        <w:t xml:space="preserve">name</w:t>
      </w:r>
    </w:p>
    <w:p w14:paraId="4DC3C785"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u w:val="single"/>
          <w:vertAlign w:val="superscript"/>
          <w:lang w:val="hy-AM"/>
        </w:rPr>
      </w:pP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GHEA Grapalat" w:eastAsia="Times New Roman" w:hAnsi="GHEA Grapalat" w:cs="Times New Roman"/>
          <w:sz w:val="20"/>
          <w:szCs w:val="20"/>
          <w:u w:val="single"/>
          <w:vertAlign w:val="superscript"/>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0"/>
          <w:u w:val="single"/>
          <w:vertAlign w:val="superscript"/>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0"/>
          <w:u w:val="single"/>
          <w:vertAlign w:val="superscript"/>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0"/>
          <w:u w:val="single"/>
          <w:vertAlign w:val="superscript"/>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0"/>
          <w:u w:val="single"/>
          <w:vertAlign w:val="superscript"/>
          <w:lang w:val="hy-AM"/>
        </w:rPr>
        <w:tab xmlns:w="http://schemas.openxmlformats.org/wordprocessingml/2006/main"/>
      </w:r>
    </w:p>
    <w:p w14:paraId="6ACA23DD" w14:textId="4E69CB43" w:rsidR="00532D6C" w:rsidRPr="00E84C88" w:rsidRDefault="00D96837" w:rsidP="00532D6C">
      <w:pPr xmlns:w="http://schemas.openxmlformats.org/wordprocessingml/2006/main">
        <w:spacing w:after="0" w:line="240" w:lineRule="auto"/>
        <w:jc w:val="both"/>
        <w:rPr>
          <w:rFonts w:ascii="GHEA Grapalat" w:eastAsia="Times New Roman" w:hAnsi="GHEA Grapalat" w:cs="Times New Roman"/>
          <w:sz w:val="20"/>
          <w:szCs w:val="20"/>
          <w:vertAlign w:val="superscript"/>
          <w:lang w:val="hy-AM"/>
        </w:rPr>
      </w:pPr>
      <w:r xmlns:w="http://schemas.openxmlformats.org/wordprocessingml/2006/main">
        <w:rPr>
          <w:rFonts w:ascii="GHEA Grapalat" w:eastAsia="Times New Roman" w:hAnsi="GHEA Grapalat" w:cs="Times New Roman"/>
          <w:sz w:val="20"/>
          <w:szCs w:val="20"/>
          <w:vertAlign w:val="superscript"/>
          <w:lang w:val="hy-AM"/>
        </w:rPr>
        <w:t xml:space="preserve">                          </w:t>
      </w:r>
      <w:r xmlns:w="http://schemas.openxmlformats.org/wordprocessingml/2006/main" w:rsidR="00532D6C" w:rsidRPr="00E84C88">
        <w:rPr>
          <w:rFonts w:ascii="Arial" w:eastAsia="Times New Roman" w:hAnsi="Arial" w:cs="Arial"/>
          <w:sz w:val="20"/>
          <w:szCs w:val="20"/>
          <w:vertAlign w:val="superscript"/>
          <w:lang w:val="hy-AM"/>
        </w:rPr>
        <w:t xml:space="preserve">company</w:t>
      </w:r>
      <w:r xmlns:w="http://schemas.openxmlformats.org/wordprocessingml/2006/main" w:rsidR="00532D6C"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00532D6C" w:rsidRPr="00E84C88">
        <w:rPr>
          <w:rFonts w:ascii="Arial" w:eastAsia="Times New Roman" w:hAnsi="Arial" w:cs="Arial"/>
          <w:sz w:val="20"/>
          <w:szCs w:val="20"/>
          <w:vertAlign w:val="superscript"/>
          <w:lang w:val="hy-AM"/>
        </w:rPr>
        <w:t xml:space="preserve">address</w:t>
      </w:r>
    </w:p>
    <w:p w14:paraId="67CEBA5C" w14:textId="77777777" w:rsidR="00532D6C" w:rsidRPr="00E84C88" w:rsidRDefault="00532D6C" w:rsidP="00532D6C">
      <w:pPr>
        <w:spacing w:after="0" w:line="240" w:lineRule="auto"/>
        <w:jc w:val="both"/>
        <w:rPr>
          <w:rFonts w:ascii="GHEA Grapalat" w:eastAsia="Times New Roman" w:hAnsi="GHEA Grapalat" w:cs="Times New Roman"/>
          <w:sz w:val="20"/>
          <w:szCs w:val="20"/>
          <w:u w:val="single"/>
          <w:vertAlign w:val="superscript"/>
          <w:lang w:val="hy-AM"/>
        </w:rPr>
      </w:pP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p>
    <w:p w14:paraId="00D05CFA"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vertAlign w:val="superscript"/>
          <w:lang w:val="hy-AM"/>
        </w:rPr>
      </w:pP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to the company</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attendant</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bank</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name</w:t>
      </w:r>
    </w:p>
    <w:p w14:paraId="548B9878" w14:textId="77777777" w:rsidR="00532D6C" w:rsidRPr="00E84C88" w:rsidRDefault="00532D6C" w:rsidP="00532D6C">
      <w:pPr>
        <w:spacing w:after="0" w:line="240" w:lineRule="auto"/>
        <w:jc w:val="both"/>
        <w:rPr>
          <w:rFonts w:ascii="GHEA Grapalat" w:eastAsia="Times New Roman" w:hAnsi="GHEA Grapalat" w:cs="Times New Roman"/>
          <w:sz w:val="20"/>
          <w:szCs w:val="20"/>
          <w:vertAlign w:val="superscript"/>
          <w:lang w:val="hy-AM"/>
        </w:rPr>
      </w:pP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p>
    <w:p w14:paraId="0A650F89"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vertAlign w:val="superscript"/>
          <w:lang w:val="hy-AM"/>
        </w:rPr>
      </w:pP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company</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banking</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account number</w:t>
      </w:r>
    </w:p>
    <w:p w14:paraId="6211B4D6" w14:textId="77777777" w:rsidR="00532D6C" w:rsidRPr="00E84C88" w:rsidRDefault="00532D6C" w:rsidP="00532D6C">
      <w:pPr>
        <w:spacing w:after="0" w:line="240" w:lineRule="auto"/>
        <w:jc w:val="both"/>
        <w:rPr>
          <w:rFonts w:ascii="GHEA Grapalat" w:eastAsia="Times New Roman" w:hAnsi="GHEA Grapalat" w:cs="Times New Roman"/>
          <w:sz w:val="20"/>
          <w:szCs w:val="20"/>
          <w:vertAlign w:val="superscript"/>
          <w:lang w:val="hy-AM"/>
        </w:rPr>
      </w:pP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p>
    <w:p w14:paraId="5C536D2D"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vertAlign w:val="superscript"/>
          <w:lang w:val="hy-AM"/>
        </w:rPr>
      </w:pP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company</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floor</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payer</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registration</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number</w:t>
      </w:r>
    </w:p>
    <w:p w14:paraId="079045B9" w14:textId="77777777" w:rsidR="00532D6C" w:rsidRPr="00E84C88" w:rsidRDefault="00532D6C" w:rsidP="00532D6C">
      <w:pPr>
        <w:spacing w:after="0" w:line="240" w:lineRule="auto"/>
        <w:jc w:val="both"/>
        <w:rPr>
          <w:rFonts w:ascii="GHEA Grapalat" w:eastAsia="Times New Roman" w:hAnsi="GHEA Grapalat" w:cs="Times New Roman"/>
          <w:sz w:val="20"/>
          <w:szCs w:val="20"/>
          <w:u w:val="single"/>
          <w:vertAlign w:val="superscript"/>
          <w:lang w:val="hy-AM"/>
        </w:rPr>
      </w:pP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p>
    <w:p w14:paraId="44CF6CAD"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vertAlign w:val="superscript"/>
          <w:lang w:val="hy-AM"/>
        </w:rPr>
      </w:pP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company</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director's</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first name </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last name</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and</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signature</w:t>
      </w:r>
    </w:p>
    <w:p w14:paraId="6488F19A"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K. </w:t>
      </w:r>
      <w:r xmlns:w="http://schemas.openxmlformats.org/wordprocessingml/2006/main" w:rsidRPr="00E84C88">
        <w:rPr>
          <w:rFonts w:ascii="Arial" w:eastAsia="Times New Roman" w:hAnsi="Arial" w:cs="Arial"/>
          <w:sz w:val="20"/>
          <w:szCs w:val="20"/>
          <w:lang w:val="hy-AM"/>
        </w:rPr>
        <w:t xml:space="preserve">T.</w:t>
      </w:r>
      <w:r xmlns:w="http://schemas.openxmlformats.org/wordprocessingml/2006/main" w:rsidRPr="00E84C88">
        <w:rPr>
          <w:rFonts w:ascii="GHEA Grapalat" w:eastAsia="Times New Roman" w:hAnsi="GHEA Grapalat" w:cs="Times New Roman"/>
          <w:sz w:val="20"/>
          <w:szCs w:val="20"/>
          <w:lang w:val="hy-AM"/>
        </w:rPr>
        <w:t xml:space="preserve">​</w:t>
      </w:r>
    </w:p>
    <w:p w14:paraId="74A98918" w14:textId="77777777" w:rsidR="00532D6C" w:rsidRPr="00E84C88" w:rsidRDefault="00532D6C" w:rsidP="00532D6C">
      <w:pPr>
        <w:spacing w:after="0" w:line="240" w:lineRule="auto"/>
        <w:jc w:val="both"/>
        <w:rPr>
          <w:rFonts w:ascii="GHEA Grapalat" w:eastAsia="Times New Roman" w:hAnsi="GHEA Grapalat" w:cs="Times New Roman"/>
          <w:sz w:val="20"/>
          <w:szCs w:val="20"/>
          <w:lang w:val="hy-AM"/>
        </w:rPr>
      </w:pPr>
    </w:p>
    <w:p w14:paraId="26FD49FE"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Day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month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year</w:t>
      </w:r>
    </w:p>
    <w:p w14:paraId="5E0C5AE1" w14:textId="77777777" w:rsidR="00532D6C" w:rsidRPr="00E84C88" w:rsidRDefault="00532D6C" w:rsidP="00532D6C">
      <w:pPr>
        <w:spacing w:after="0" w:line="240" w:lineRule="auto"/>
        <w:jc w:val="center"/>
        <w:rPr>
          <w:rFonts w:ascii="GHEA Grapalat" w:eastAsia="Times New Roman" w:hAnsi="GHEA Grapalat" w:cs="GHEA Grapalat"/>
          <w:sz w:val="20"/>
          <w:szCs w:val="20"/>
          <w:lang w:val="hy-AM"/>
        </w:rPr>
      </w:pPr>
    </w:p>
    <w:p w14:paraId="1B076021" w14:textId="77777777" w:rsidR="00532D6C" w:rsidRPr="00E84C88" w:rsidRDefault="00532D6C" w:rsidP="00532D6C">
      <w:pPr xmlns:w="http://schemas.openxmlformats.org/wordprocessingml/2006/main">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20"/>
          <w:szCs w:val="20"/>
          <w:lang w:val="hy-AM"/>
        </w:rPr>
      </w:pP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being filled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commission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secretary</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 </w:t>
      </w:r>
      <w:r xmlns:w="http://schemas.openxmlformats.org/wordprocessingml/2006/main" w:rsidRPr="00E84C88">
        <w:rPr>
          <w:rFonts w:ascii="GHEA Grapalat" w:eastAsia="Times New Roman" w:hAnsi="GHEA Grapalat" w:cs="Times New Roman"/>
          <w:sz w:val="20"/>
          <w:szCs w:val="20"/>
          <w:lang w:val="hy-AM"/>
        </w:rPr>
        <w:t xml:space="preserve">up </w:t>
      </w:r>
      <w:r xmlns:w="http://schemas.openxmlformats.org/wordprocessingml/2006/main" w:rsidRPr="00E84C88">
        <w:rPr>
          <w:rFonts w:ascii="Arial" w:eastAsia="Times New Roman" w:hAnsi="Arial" w:cs="Arial"/>
          <w:sz w:val="20"/>
          <w:szCs w:val="20"/>
          <w:lang w:val="hy-AM"/>
        </w:rPr>
        <w:t xml:space="preserve">to</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invitation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newsletter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publishing </w:t>
      </w:r>
      <w:r xmlns:w="http://schemas.openxmlformats.org/wordprocessingml/2006/main" w:rsidRPr="00E84C88">
        <w:rPr>
          <w:rFonts w:ascii="GHEA Grapalat" w:eastAsia="Times New Roman" w:hAnsi="GHEA Grapalat" w:cs="Times New Roman"/>
          <w:sz w:val="20"/>
          <w:szCs w:val="20"/>
          <w:lang w:val="hy-AM"/>
        </w:rPr>
        <w:t xml:space="preserve">.</w:t>
      </w:r>
    </w:p>
    <w:p w14:paraId="04FF852B"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16"/>
          <w:szCs w:val="16"/>
          <w:lang w:val="hy-AM"/>
        </w:rPr>
      </w:pPr>
    </w:p>
    <w:p w14:paraId="59A4786B"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16"/>
          <w:szCs w:val="16"/>
          <w:lang w:val="hy-AM"/>
        </w:rPr>
      </w:pPr>
    </w:p>
    <w:p w14:paraId="15AC8ABF" w14:textId="77777777" w:rsidR="00532D6C" w:rsidRPr="00E84C88" w:rsidRDefault="00532D6C" w:rsidP="00532D6C">
      <w:pPr>
        <w:spacing w:after="0" w:line="240" w:lineRule="auto"/>
        <w:ind w:firstLine="567"/>
        <w:jc w:val="right"/>
        <w:rPr>
          <w:rFonts w:ascii="GHEA Grapalat" w:eastAsia="Times New Roman" w:hAnsi="GHEA Grapalat" w:cs="Times New Roman"/>
          <w:b/>
          <w:sz w:val="20"/>
          <w:szCs w:val="20"/>
          <w:lang w:val="hy-AM"/>
        </w:rPr>
      </w:pPr>
      <w:r w:rsidRPr="00E84C88">
        <w:rPr>
          <w:rFonts w:ascii="GHEA Grapalat" w:eastAsia="Times New Roman" w:hAnsi="GHEA Grapalat" w:cs="Times New Roman"/>
          <w:b/>
          <w:sz w:val="20"/>
          <w:szCs w:val="20"/>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32D6C" w:rsidRPr="00E84C88" w14:paraId="7036DC8B" w14:textId="77777777" w:rsidTr="00532D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538E1E" w14:textId="0AF14C2F" w:rsidR="00532D6C" w:rsidRPr="00E84C88" w:rsidRDefault="00532D6C" w:rsidP="00532D6C">
            <w:pPr xmlns:w="http://schemas.openxmlformats.org/wordprocessingml/2006/main">
              <w:spacing w:after="0" w:line="240" w:lineRule="auto"/>
              <w:rPr>
                <w:rFonts w:ascii="GHEA Grapalat" w:eastAsia="Times New Roman" w:hAnsi="GHEA Grapalat" w:cs="Sylfaen"/>
                <w:b/>
                <w:bCs/>
                <w:sz w:val="20"/>
                <w:szCs w:val="20"/>
                <w:lang w:val="hy-AM"/>
              </w:rPr>
            </w:pPr>
            <w:r xmlns:w="http://schemas.openxmlformats.org/wordprocessingml/2006/main" w:rsidRPr="00E84C88">
              <w:rPr>
                <w:rFonts w:ascii="GHEA Grapalat" w:eastAsia="Times New Roman" w:hAnsi="GHEA Grapalat" w:cs="Sylfaen"/>
                <w:sz w:val="20"/>
                <w:szCs w:val="20"/>
                <w:lang w:val="en-US"/>
              </w:rPr>
              <w:lastRenderedPageBreak xmlns:w="http://schemas.openxmlformats.org/wordprocessingml/2006/main"/>
            </w:r>
            <w:r xmlns:w="http://schemas.openxmlformats.org/wordprocessingml/2006/main" w:rsidRPr="00E84C88">
              <w:rPr>
                <w:rFonts w:ascii="GHEA Grapalat" w:eastAsia="Times New Roman" w:hAnsi="GHEA Grapalat" w:cs="Sylfaen"/>
                <w:sz w:val="20"/>
                <w:szCs w:val="20"/>
                <w:lang w:val="en-US"/>
              </w:rPr>
              <w:t xml:space="preserve">1.</w:t>
            </w:r>
            <w:r xmlns:w="http://schemas.openxmlformats.org/wordprocessingml/2006/main" w:rsidR="00D96837">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b/>
                <w:bCs/>
                <w:sz w:val="20"/>
                <w:szCs w:val="20"/>
                <w:lang w:val="en-US"/>
              </w:rPr>
              <w:t xml:space="preserve">PAYMENT</w:t>
            </w:r>
            <w:r xmlns:w="http://schemas.openxmlformats.org/wordprocessingml/2006/main" w:rsidRPr="00E84C88">
              <w:rPr>
                <w:rFonts w:ascii="GHEA Grapalat" w:eastAsia="Times New Roman" w:hAnsi="GHEA Grapalat" w:cs="Arial"/>
                <w:b/>
                <w:bCs/>
                <w:sz w:val="20"/>
                <w:szCs w:val="20"/>
                <w:lang w:val="en-US"/>
              </w:rPr>
              <w:t xml:space="preserve"> </w:t>
            </w:r>
            <w:r xmlns:w="http://schemas.openxmlformats.org/wordprocessingml/2006/main" w:rsidRPr="00E84C88">
              <w:rPr>
                <w:rFonts w:ascii="Arial" w:eastAsia="Times New Roman" w:hAnsi="Arial" w:cs="Arial"/>
                <w:b/>
                <w:bCs/>
                <w:sz w:val="20"/>
                <w:szCs w:val="20"/>
                <w:lang w:val="en-US"/>
              </w:rPr>
              <w:t xml:space="preserve">REQUEST </w:t>
            </w:r>
            <w:r xmlns:w="http://schemas.openxmlformats.org/wordprocessingml/2006/main" w:rsidRPr="00E84C88">
              <w:rPr>
                <w:rFonts w:ascii="GHEA Grapalat" w:eastAsia="Times New Roman" w:hAnsi="GHEA Grapalat" w:cs="Sylfaen"/>
                <w:b/>
                <w:bCs/>
                <w:sz w:val="20"/>
                <w:szCs w:val="20"/>
                <w:lang w:val="en-US"/>
              </w:rPr>
              <w:t xml:space="preserve">*</w:t>
            </w:r>
          </w:p>
          <w:p w14:paraId="7B7FC85F" w14:textId="77777777" w:rsidR="00532D6C" w:rsidRPr="00E84C88" w:rsidRDefault="00532D6C" w:rsidP="00532D6C">
            <w:pPr>
              <w:spacing w:after="0" w:line="240" w:lineRule="auto"/>
              <w:jc w:val="center"/>
              <w:rPr>
                <w:rFonts w:ascii="GHEA Grapalat" w:eastAsia="Times New Roman" w:hAnsi="GHEA Grapalat" w:cs="Arial"/>
                <w:bCs/>
                <w:sz w:val="20"/>
                <w:szCs w:val="20"/>
                <w:lang w:val="en-US"/>
              </w:rPr>
            </w:pPr>
          </w:p>
        </w:tc>
      </w:tr>
      <w:tr w:rsidR="00532D6C" w:rsidRPr="00E84C88" w14:paraId="3B5CE54B" w14:textId="77777777" w:rsidTr="00532D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B7C067"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hy-AM"/>
              </w:rPr>
            </w:pPr>
            <w:r xmlns:w="http://schemas.openxmlformats.org/wordprocessingml/2006/main" w:rsidRPr="00E84C88">
              <w:rPr>
                <w:rFonts w:ascii="GHEA Grapalat" w:eastAsia="Times New Roman" w:hAnsi="GHEA Grapalat" w:cs="Sylfaen"/>
                <w:sz w:val="20"/>
                <w:szCs w:val="20"/>
                <w:lang w:val="hy-AM"/>
              </w:rPr>
              <w:t xml:space="preserve">2 </w:t>
            </w:r>
            <w:r xmlns:w="http://schemas.openxmlformats.org/wordprocessingml/2006/main" w:rsidRPr="00E84C88">
              <w:rPr>
                <w:rFonts w:ascii="GHEA Grapalat" w:eastAsia="Times New Roman" w:hAnsi="GHEA Grapalat" w:cs="Sylfaen"/>
                <w:sz w:val="20"/>
                <w:szCs w:val="20"/>
                <w:lang w:val="en-US"/>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Number</w:t>
            </w:r>
            <w:r xmlns:w="http://schemas.openxmlformats.org/wordprocessingml/2006/main" w:rsidRPr="00E84C88">
              <w:rPr>
                <w:rFonts w:ascii="GHEA Grapalat" w:eastAsia="Times New Roman" w:hAnsi="GHEA Grapalat" w:cs="Sylfaen"/>
                <w:sz w:val="20"/>
                <w:szCs w:val="20"/>
                <w:lang w:val="hy-AM"/>
              </w:rPr>
              <w:t xml:space="preserve"> </w:t>
            </w:r>
          </w:p>
        </w:tc>
      </w:tr>
      <w:tr w:rsidR="00532D6C" w:rsidRPr="00E84C88" w14:paraId="0FEE002E" w14:textId="77777777" w:rsidTr="00532D6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D538B9" w14:textId="47943CA6"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E84C88">
              <w:rPr>
                <w:rFonts w:ascii="GHEA Grapalat" w:eastAsia="Times New Roman" w:hAnsi="GHEA Grapalat" w:cs="Sylfaen"/>
                <w:sz w:val="20"/>
                <w:szCs w:val="20"/>
                <w:lang w:val="hy-AM"/>
              </w:rPr>
              <w:t xml:space="preserve">3. </w:t>
            </w:r>
            <w:r xmlns:w="http://schemas.openxmlformats.org/wordprocessingml/2006/main" w:rsidRPr="00E84C88">
              <w:rPr>
                <w:rFonts w:ascii="Arial" w:eastAsia="Times New Roman" w:hAnsi="Arial" w:cs="Arial"/>
                <w:sz w:val="20"/>
                <w:szCs w:val="20"/>
                <w:lang w:val="en-US"/>
              </w:rPr>
              <w:t xml:space="preserve">Presentation</w:t>
            </w:r>
            <w:r xmlns:w="http://schemas.openxmlformats.org/wordprocessingml/2006/main" w:rsidRPr="00E84C88">
              <w:rPr>
                <w:rFonts w:ascii="GHEA Grapalat" w:eastAsia="Times New Roman" w:hAnsi="GHEA Grapalat" w:cs="Sylfaen"/>
                <w:sz w:val="20"/>
                <w:szCs w:val="20"/>
                <w:lang w:val="en-US"/>
              </w:rPr>
              <w:t xml:space="preserve">​</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Date </w:t>
            </w:r>
            <w:r xmlns:w="http://schemas.openxmlformats.org/wordprocessingml/2006/main" w:rsidRPr="00E84C88">
              <w:rPr>
                <w:rFonts w:ascii="GHEA Grapalat" w:eastAsia="Times New Roman" w:hAnsi="GHEA Grapalat" w:cs="Sylfaen"/>
                <w:color w:val="000000"/>
                <w:sz w:val="20"/>
                <w:szCs w:val="20"/>
                <w:lang w:val="en-US"/>
              </w:rPr>
              <w:t xml:space="preserve">: </w:t>
            </w:r>
            <w:r xmlns:w="http://schemas.openxmlformats.org/wordprocessingml/2006/main" w:rsidRPr="00E84C88">
              <w:rPr>
                <w:rFonts w:ascii="GHEA Grapalat" w:eastAsia="Times New Roman" w:hAnsi="GHEA Grapalat" w:cs="Arial"/>
                <w:sz w:val="20"/>
                <w:szCs w:val="20"/>
                <w:lang w:val="en-US"/>
              </w:rPr>
              <w:t xml:space="preserve">___ </w:t>
            </w:r>
            <w:r xmlns:w="http://schemas.openxmlformats.org/wordprocessingml/2006/main" w:rsidRPr="00E84C88">
              <w:rPr>
                <w:rFonts w:ascii="GHEA Grapalat" w:eastAsia="Times New Roman" w:hAnsi="GHEA Grapalat" w:cs="Sylfaen"/>
                <w:color w:val="000000"/>
                <w:sz w:val="20"/>
                <w:szCs w:val="20"/>
                <w:lang w:val="en-US"/>
              </w:rPr>
              <w:t xml:space="preserve">___ </w:t>
            </w:r>
            <w:r xmlns:w="http://schemas.openxmlformats.org/wordprocessingml/2006/main" w:rsidRPr="00E84C88">
              <w:rPr>
                <w:rFonts w:ascii="GHEA Grapalat" w:eastAsia="Times New Roman" w:hAnsi="GHEA Grapalat" w:cs="Tahoma"/>
                <w:color w:val="000000"/>
                <w:sz w:val="20"/>
                <w:szCs w:val="20"/>
                <w:lang w:val="en-US"/>
              </w:rPr>
              <w:t xml:space="preserve">20___ </w:t>
            </w:r>
            <w:r xmlns:w="http://schemas.openxmlformats.org/wordprocessingml/2006/main" w:rsidRPr="00E84C88">
              <w:rPr>
                <w:rFonts w:ascii="Arial" w:eastAsia="Times New Roman" w:hAnsi="Arial" w:cs="Arial"/>
                <w:color w:val="000000"/>
                <w:sz w:val="20"/>
                <w:szCs w:val="20"/>
                <w:lang w:val="en-US"/>
              </w:rPr>
              <w:t xml:space="preserve">.</w:t>
            </w:r>
            <w:r xmlns:w="http://schemas.openxmlformats.org/wordprocessingml/2006/main" w:rsidRPr="00E84C88">
              <w:rPr>
                <w:rFonts w:ascii="GHEA Grapalat" w:eastAsia="Times New Roman" w:hAnsi="GHEA Grapalat" w:cs="Tahoma"/>
                <w:color w:val="000000"/>
                <w:sz w:val="20"/>
                <w:szCs w:val="20"/>
                <w:lang w:val="en-US"/>
              </w:rPr>
              <w:t xml:space="preserve">​</w:t>
            </w:r>
          </w:p>
        </w:tc>
      </w:tr>
      <w:tr w:rsidR="00532D6C" w:rsidRPr="00E84C88" w14:paraId="11B17A56" w14:textId="77777777" w:rsidTr="00532D6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8998A3"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rPr>
            </w:pPr>
            <w:r xmlns:w="http://schemas.openxmlformats.org/wordprocessingml/2006/main" w:rsidRPr="00E84C88">
              <w:rPr>
                <w:rFonts w:ascii="GHEA Grapalat" w:eastAsia="Times New Roman" w:hAnsi="GHEA Grapalat" w:cs="Sylfaen"/>
                <w:sz w:val="20"/>
                <w:szCs w:val="20"/>
                <w:lang w:val="hy-AM"/>
              </w:rPr>
              <w:t xml:space="preserve">4. </w:t>
            </w: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Sylfaen"/>
                <w:sz w:val="20"/>
                <w:szCs w:val="20"/>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name </w:t>
            </w:r>
            <w:r xmlns:w="http://schemas.openxmlformats.org/wordprocessingml/2006/main" w:rsidRPr="00E84C88">
              <w:rPr>
                <w:rFonts w:ascii="GHEA Grapalat" w:eastAsia="Times New Roman" w:hAnsi="GHEA Grapalat" w:cs="Sylfaen"/>
                <w:sz w:val="20"/>
                <w:szCs w:val="20"/>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name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last name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Company)</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GHEA Grapalat" w:eastAsia="Times New Roman" w:hAnsi="GHEA Grapalat" w:cs="Arial"/>
                <w:sz w:val="20"/>
                <w:szCs w:val="20"/>
              </w:rPr>
              <w:t xml:space="preserve">`</w:t>
            </w:r>
          </w:p>
        </w:tc>
      </w:tr>
      <w:tr w:rsidR="00532D6C" w:rsidRPr="00E84C88" w14:paraId="331C95C1" w14:textId="77777777" w:rsidTr="00532D6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EF5E7"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rPr>
            </w:pPr>
            <w:r xmlns:w="http://schemas.openxmlformats.org/wordprocessingml/2006/main" w:rsidRPr="00E84C88">
              <w:rPr>
                <w:rFonts w:ascii="GHEA Grapalat" w:eastAsia="Times New Roman" w:hAnsi="GHEA Grapalat" w:cs="Sylfaen"/>
                <w:sz w:val="20"/>
                <w:szCs w:val="20"/>
                <w:lang w:val="hy-AM"/>
              </w:rPr>
              <w:t xml:space="preserve">5. </w:t>
            </w:r>
            <w:r xmlns:w="http://schemas.openxmlformats.org/wordprocessingml/2006/main" w:rsidRPr="00E84C88">
              <w:rPr>
                <w:rFonts w:ascii="Arial" w:eastAsia="Times New Roman" w:hAnsi="Arial" w:cs="Arial"/>
                <w:sz w:val="20"/>
                <w:szCs w:val="20"/>
                <w:lang w:val="en-US"/>
              </w:rPr>
              <w:t xml:space="preserve">Payer </w:t>
            </w:r>
            <w:r xmlns:w="http://schemas.openxmlformats.org/wordprocessingml/2006/main" w:rsidRPr="00E84C88">
              <w:rPr>
                <w:rFonts w:ascii="GHEA Grapalat" w:eastAsia="Times New Roman" w:hAnsi="GHEA Grapalat" w:cs="Sylfaen"/>
                <w:sz w:val="20"/>
                <w:szCs w:val="20"/>
              </w:rPr>
              <w:t xml:space="preserve">'s </w:t>
            </w:r>
            <w:r xmlns:w="http://schemas.openxmlformats.org/wordprocessingml/2006/main" w:rsidRPr="00E84C88">
              <w:rPr>
                <w:rFonts w:ascii="Arial" w:eastAsia="Times New Roman" w:hAnsi="Arial" w:cs="Arial"/>
                <w:sz w:val="20"/>
                <w:szCs w:val="20"/>
                <w:lang w:val="hy-AM"/>
              </w:rPr>
              <w:t xml:space="preserve">name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attendant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Financial</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organization</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Sylfaen"/>
                <w:sz w:val="20"/>
                <w:szCs w:val="20"/>
              </w:rPr>
              <w:t xml:space="preserve">(</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bank </w:t>
            </w:r>
            <w:r xmlns:w="http://schemas.openxmlformats.org/wordprocessingml/2006/main" w:rsidRPr="00E84C88">
              <w:rPr>
                <w:rFonts w:ascii="GHEA Grapalat" w:eastAsia="Times New Roman" w:hAnsi="GHEA Grapalat" w:cs="Sylfaen"/>
                <w:sz w:val="20"/>
                <w:szCs w:val="20"/>
              </w:rPr>
              <w:t xml:space="preserve">)</w:t>
            </w:r>
            <w:r xmlns:w="http://schemas.openxmlformats.org/wordprocessingml/2006/main" w:rsidRPr="00E84C88">
              <w:rPr>
                <w:rFonts w:ascii="GHEA Grapalat" w:eastAsia="Times New Roman" w:hAnsi="GHEA Grapalat" w:cs="Arial"/>
                <w:sz w:val="20"/>
                <w:szCs w:val="20"/>
              </w:rPr>
              <w:t xml:space="preserve">​</w:t>
            </w:r>
          </w:p>
        </w:tc>
      </w:tr>
      <w:tr w:rsidR="00532D6C" w:rsidRPr="00E84C88" w14:paraId="1386AAE2" w14:textId="77777777" w:rsidTr="00532D6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A9EA19"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lang w:val="en-US"/>
              </w:rPr>
            </w:pPr>
            <w:r xmlns:w="http://schemas.openxmlformats.org/wordprocessingml/2006/main" w:rsidRPr="00E84C88">
              <w:rPr>
                <w:rFonts w:ascii="GHEA Grapalat" w:eastAsia="Times New Roman" w:hAnsi="GHEA Grapalat" w:cs="Sylfaen"/>
                <w:sz w:val="20"/>
                <w:szCs w:val="20"/>
                <w:lang w:val="hy-AM"/>
              </w:rPr>
              <w:t xml:space="preserve">6.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Sylfaen"/>
                <w:sz w:val="20"/>
                <w:szCs w:val="20"/>
                <w:lang w:val="en-US"/>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account</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number </w:t>
            </w:r>
            <w:r xmlns:w="http://schemas.openxmlformats.org/wordprocessingml/2006/main" w:rsidRPr="00E84C88">
              <w:rPr>
                <w:rFonts w:ascii="GHEA Grapalat" w:eastAsia="Times New Roman" w:hAnsi="GHEA Grapalat" w:cs="Arial"/>
                <w:sz w:val="20"/>
                <w:szCs w:val="20"/>
                <w:lang w:val="en-US"/>
              </w:rPr>
              <w:t xml:space="preserve">:</w:t>
            </w:r>
          </w:p>
        </w:tc>
      </w:tr>
      <w:tr w:rsidR="00532D6C" w:rsidRPr="00E84C88" w14:paraId="7D8E86E1" w14:textId="77777777" w:rsidTr="00532D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5665DC"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lang w:val="en-US"/>
              </w:rPr>
            </w:pPr>
            <w:r xmlns:w="http://schemas.openxmlformats.org/wordprocessingml/2006/main" w:rsidRPr="00E84C88">
              <w:rPr>
                <w:rFonts w:ascii="GHEA Grapalat" w:eastAsia="Times New Roman" w:hAnsi="GHEA Grapalat" w:cs="Sylfaen"/>
                <w:sz w:val="20"/>
                <w:szCs w:val="20"/>
                <w:lang w:val="hy-AM"/>
              </w:rPr>
              <w:t xml:space="preserve">7.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Sylfaen"/>
                <w:sz w:val="20"/>
                <w:szCs w:val="20"/>
                <w:lang w:val="en-US"/>
              </w:rPr>
              <w:t xml:space="preserve">​</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VAT number </w:t>
            </w:r>
            <w:r xmlns:w="http://schemas.openxmlformats.org/wordprocessingml/2006/main" w:rsidRPr="00E84C88">
              <w:rPr>
                <w:rFonts w:ascii="GHEA Grapalat" w:eastAsia="Times New Roman" w:hAnsi="GHEA Grapalat" w:cs="Arial"/>
                <w:sz w:val="20"/>
                <w:szCs w:val="20"/>
                <w:lang w:val="en-US"/>
              </w:rPr>
              <w:t xml:space="preserve">:</w:t>
            </w:r>
          </w:p>
        </w:tc>
      </w:tr>
      <w:tr w:rsidR="00532D6C" w:rsidRPr="00E84C88" w14:paraId="30E0EF0B" w14:textId="77777777" w:rsidTr="00532D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D95D66"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lang w:val="en-US"/>
              </w:rPr>
            </w:pPr>
            <w:r xmlns:w="http://schemas.openxmlformats.org/wordprocessingml/2006/main" w:rsidRPr="00E84C88">
              <w:rPr>
                <w:rFonts w:ascii="GHEA Grapalat" w:eastAsia="Times New Roman" w:hAnsi="GHEA Grapalat" w:cs="Sylfaen"/>
                <w:sz w:val="20"/>
                <w:szCs w:val="20"/>
                <w:lang w:val="hy-AM"/>
              </w:rPr>
              <w:t xml:space="preserve">8.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Sylfaen"/>
                <w:sz w:val="20"/>
                <w:szCs w:val="20"/>
                <w:lang w:val="en-US"/>
              </w:rPr>
              <w:t xml:space="preserve">​</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PSC </w:t>
            </w:r>
            <w:r xmlns:w="http://schemas.openxmlformats.org/wordprocessingml/2006/main" w:rsidRPr="00E84C88">
              <w:rPr>
                <w:rFonts w:ascii="GHEA Grapalat" w:eastAsia="Times New Roman" w:hAnsi="GHEA Grapalat" w:cs="Arial"/>
                <w:sz w:val="20"/>
                <w:szCs w:val="20"/>
                <w:lang w:val="en-US"/>
              </w:rPr>
              <w:t xml:space="preserve">:</w:t>
            </w:r>
          </w:p>
        </w:tc>
      </w:tr>
      <w:tr w:rsidR="00532D6C" w:rsidRPr="00E84C88" w14:paraId="54FE3415" w14:textId="77777777" w:rsidTr="00532D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3F3C6F"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rPr>
            </w:pPr>
            <w:r xmlns:w="http://schemas.openxmlformats.org/wordprocessingml/2006/main" w:rsidRPr="00E84C88">
              <w:rPr>
                <w:rFonts w:ascii="GHEA Grapalat" w:eastAsia="Times New Roman" w:hAnsi="GHEA Grapalat" w:cs="Sylfaen"/>
                <w:sz w:val="20"/>
                <w:szCs w:val="20"/>
                <w:lang w:val="hy-AM"/>
              </w:rPr>
              <w:t xml:space="preserve">9.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Sylfaen"/>
                <w:sz w:val="20"/>
                <w:szCs w:val="20"/>
              </w:rPr>
              <w:t xml:space="preserve">​</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name </w:t>
            </w:r>
            <w:r xmlns:w="http://schemas.openxmlformats.org/wordprocessingml/2006/main" w:rsidRPr="00E84C88">
              <w:rPr>
                <w:rFonts w:ascii="GHEA Grapalat" w:eastAsia="Times New Roman" w:hAnsi="GHEA Grapalat" w:cs="Sylfaen"/>
                <w:sz w:val="20"/>
                <w:szCs w:val="20"/>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name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last name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GHEA Grapalat" w:eastAsia="Times New Roman" w:hAnsi="GHEA Grapalat" w:cs="GHEA Grapalat"/>
                <w:sz w:val="20"/>
                <w:szCs w:val="20"/>
                <w:lang w:val="pt-BR"/>
              </w:rPr>
              <w:t xml:space="preserve">&lt;&lt; </w:t>
            </w:r>
            <w:r xmlns:w="http://schemas.openxmlformats.org/wordprocessingml/2006/main" w:rsidRPr="00E84C88">
              <w:rPr>
                <w:rFonts w:ascii="Arial" w:eastAsia="Times New Roman" w:hAnsi="Arial" w:cs="Arial"/>
                <w:sz w:val="20"/>
                <w:szCs w:val="20"/>
                <w:lang w:val="pt-BR"/>
              </w:rPr>
              <w:t xml:space="preserve">Tumanyan</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utility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economy </w:t>
            </w:r>
            <w:r xmlns:w="http://schemas.openxmlformats.org/wordprocessingml/2006/main" w:rsidRPr="00E84C88">
              <w:rPr>
                <w:rFonts w:ascii="GHEA Grapalat" w:eastAsia="Times New Roman" w:hAnsi="GHEA Grapalat" w:cs="GHEA Grapalat"/>
                <w:sz w:val="20"/>
                <w:szCs w:val="20"/>
                <w:lang w:val="pt-BR"/>
              </w:rPr>
              <w:t xml:space="preserve">&gt;&gt; </w:t>
            </w:r>
            <w:r xmlns:w="http://schemas.openxmlformats.org/wordprocessingml/2006/main" w:rsidRPr="00E84C88">
              <w:rPr>
                <w:rFonts w:ascii="Arial" w:eastAsia="Times New Roman" w:hAnsi="Arial" w:cs="Arial"/>
                <w:sz w:val="20"/>
                <w:szCs w:val="20"/>
                <w:lang w:val="pt-BR"/>
              </w:rPr>
              <w:t xml:space="preserve">NGO</w:t>
            </w:r>
          </w:p>
        </w:tc>
      </w:tr>
      <w:tr w:rsidR="00532D6C" w:rsidRPr="00E84C88" w14:paraId="04615D28" w14:textId="77777777" w:rsidTr="00532D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20E797"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Sylfaen"/>
                <w:sz w:val="20"/>
                <w:szCs w:val="20"/>
              </w:rPr>
              <w:t xml:space="preserve">10.</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PSC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hy-AM"/>
              </w:rPr>
              <w:t xml:space="preserve">not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being filled </w:t>
            </w:r>
            <w:r xmlns:w="http://schemas.openxmlformats.org/wordprocessingml/2006/main" w:rsidRPr="00E84C88">
              <w:rPr>
                <w:rFonts w:ascii="GHEA Grapalat" w:eastAsia="Times New Roman" w:hAnsi="GHEA Grapalat" w:cs="Sylfaen"/>
                <w:sz w:val="20"/>
                <w:szCs w:val="20"/>
              </w:rPr>
              <w:t xml:space="preserve">)</w:t>
            </w:r>
          </w:p>
        </w:tc>
      </w:tr>
      <w:tr w:rsidR="00532D6C" w:rsidRPr="00E84C88" w14:paraId="6CD4A818" w14:textId="77777777" w:rsidTr="00532D6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3F7E15"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lang w:val="en-US"/>
              </w:rPr>
            </w:pPr>
            <w:r xmlns:w="http://schemas.openxmlformats.org/wordprocessingml/2006/main" w:rsidRPr="00E84C88">
              <w:rPr>
                <w:rFonts w:ascii="GHEA Grapalat" w:eastAsia="Times New Roman" w:hAnsi="GHEA Grapalat" w:cs="Sylfaen"/>
                <w:sz w:val="20"/>
                <w:szCs w:val="20"/>
                <w:lang w:val="hy-AM"/>
              </w:rPr>
              <w:t xml:space="preserve">11.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Sylfaen"/>
                <w:sz w:val="20"/>
                <w:szCs w:val="20"/>
                <w:lang w:val="en-US"/>
              </w:rPr>
              <w:t xml:space="preserve">​</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VAT number </w:t>
            </w:r>
            <w:r xmlns:w="http://schemas.openxmlformats.org/wordprocessingml/2006/main" w:rsidRPr="00E84C88">
              <w:rPr>
                <w:rFonts w:ascii="GHEA Grapalat" w:eastAsia="Times New Roman" w:hAnsi="GHEA Grapalat" w:cs="Arial"/>
                <w:sz w:val="20"/>
                <w:szCs w:val="20"/>
                <w:lang w:val="en-US"/>
              </w:rPr>
              <w:t xml:space="preserve">:</w:t>
            </w:r>
          </w:p>
        </w:tc>
      </w:tr>
      <w:tr w:rsidR="00532D6C" w:rsidRPr="00E84C88" w14:paraId="2F630B1B" w14:textId="77777777" w:rsidTr="00532D6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4190F6" w14:textId="77777777" w:rsidR="00532D6C" w:rsidRPr="00E84C88" w:rsidRDefault="00532D6C" w:rsidP="008E294B">
            <w:pPr xmlns:w="http://schemas.openxmlformats.org/wordprocessingml/2006/main">
              <w:spacing w:after="0" w:line="240" w:lineRule="auto"/>
              <w:rPr>
                <w:rFonts w:ascii="GHEA Grapalat" w:eastAsia="Times New Roman" w:hAnsi="GHEA Grapalat" w:cs="Arial"/>
                <w:sz w:val="20"/>
                <w:szCs w:val="20"/>
              </w:rPr>
            </w:pPr>
            <w:proofErr xmlns:w="http://schemas.openxmlformats.org/wordprocessingml/2006/main" w:type="gramStart"/>
            <w:r xmlns:w="http://schemas.openxmlformats.org/wordprocessingml/2006/main" w:rsidRPr="00E84C88">
              <w:rPr>
                <w:rFonts w:ascii="GHEA Grapalat" w:eastAsia="Times New Roman" w:hAnsi="GHEA Grapalat" w:cs="Sylfaen"/>
                <w:sz w:val="20"/>
                <w:szCs w:val="20"/>
              </w:rPr>
              <w:t xml:space="preserve">1 </w:t>
            </w:r>
            <w:r xmlns:w="http://schemas.openxmlformats.org/wordprocessingml/2006/main" w:rsidRPr="00E84C88">
              <w:rPr>
                <w:rFonts w:ascii="GHEA Grapalat" w:eastAsia="Times New Roman" w:hAnsi="GHEA Grapalat" w:cs="Sylfaen"/>
                <w:sz w:val="20"/>
                <w:szCs w:val="20"/>
                <w:lang w:val="hy-AM"/>
              </w:rPr>
              <w:t xml:space="preserve">2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Beneficiary's </w:t>
            </w:r>
            <w:r xmlns:w="http://schemas.openxmlformats.org/wordprocessingml/2006/main" w:rsidRPr="00E84C88">
              <w:rPr>
                <w:rFonts w:ascii="Arial" w:eastAsia="Times New Roman" w:hAnsi="Arial" w:cs="Arial"/>
                <w:sz w:val="20"/>
                <w:szCs w:val="20"/>
                <w:lang w:val="hy-AM"/>
              </w:rPr>
              <w:t xml:space="preserve">name</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attendant</w:t>
            </w:r>
            <w:proofErr xmlns:w="http://schemas.openxmlformats.org/wordprocessingml/2006/main" w:type="gramEnd"/>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Financial</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organization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bank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GHEA Grapalat" w:eastAsia="Times New Roman" w:hAnsi="GHEA Grapalat" w:cs="Arial"/>
                <w:sz w:val="20"/>
                <w:szCs w:val="20"/>
              </w:rPr>
              <w:t xml:space="preserve">:</w:t>
            </w:r>
          </w:p>
        </w:tc>
      </w:tr>
      <w:tr w:rsidR="00532D6C" w:rsidRPr="00E84C88" w14:paraId="76BFD8CC" w14:textId="77777777" w:rsidTr="00532D6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ADC734"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rPr>
            </w:pPr>
            <w:r xmlns:w="http://schemas.openxmlformats.org/wordprocessingml/2006/main" w:rsidRPr="00E84C88">
              <w:rPr>
                <w:rFonts w:ascii="GHEA Grapalat" w:eastAsia="Times New Roman" w:hAnsi="GHEA Grapalat" w:cs="Sylfaen"/>
                <w:sz w:val="20"/>
                <w:szCs w:val="20"/>
              </w:rPr>
              <w:t xml:space="preserve">1 </w:t>
            </w:r>
            <w:r xmlns:w="http://schemas.openxmlformats.org/wordprocessingml/2006/main" w:rsidRPr="00E84C88">
              <w:rPr>
                <w:rFonts w:ascii="GHEA Grapalat" w:eastAsia="Times New Roman" w:hAnsi="GHEA Grapalat" w:cs="Sylfaen"/>
                <w:sz w:val="20"/>
                <w:szCs w:val="20"/>
                <w:lang w:val="hy-AM"/>
              </w:rPr>
              <w:t xml:space="preserve">3.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Sylfaen"/>
                <w:sz w:val="20"/>
                <w:szCs w:val="20"/>
              </w:rPr>
              <w:t xml:space="preserve">​</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account</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number </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number </w:t>
            </w:r>
            <w:r xmlns:w="http://schemas.openxmlformats.org/wordprocessingml/2006/main" w:rsidRPr="00E84C88">
              <w:rPr>
                <w:rFonts w:ascii="GHEA Grapalat" w:eastAsia="Times New Roman" w:hAnsi="GHEA Grapalat" w:cs="Arial"/>
                <w:sz w:val="20"/>
                <w:szCs w:val="20"/>
              </w:rPr>
              <w:t xml:space="preserve">N </w:t>
            </w:r>
            <w:r xmlns:w="http://schemas.openxmlformats.org/wordprocessingml/2006/main" w:rsidRPr="00E84C88">
              <w:rPr>
                <w:rFonts w:ascii="GHEA Grapalat" w:eastAsia="Times New Roman" w:hAnsi="GHEA Grapalat" w:cs="Arial"/>
                <w:sz w:val="20"/>
                <w:szCs w:val="20"/>
              </w:rPr>
              <w:t xml:space="preserve">)</w:t>
            </w:r>
            <w:r xmlns:w="http://schemas.openxmlformats.org/wordprocessingml/2006/main" w:rsidRPr="00E84C88">
              <w:rPr>
                <w:rFonts w:ascii="GHEA Grapalat" w:eastAsia="Times New Roman" w:hAnsi="GHEA Grapalat" w:cs="Arial"/>
                <w:sz w:val="20"/>
                <w:szCs w:val="20"/>
                <w:lang w:val="en-US"/>
              </w:rPr>
              <w:t xml:space="preserve">​</w:t>
            </w:r>
          </w:p>
        </w:tc>
      </w:tr>
      <w:tr w:rsidR="00532D6C" w:rsidRPr="00E84C88" w14:paraId="79DF4327" w14:textId="77777777" w:rsidTr="00532D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ED122E"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lang w:val="en-US"/>
              </w:rPr>
            </w:pPr>
            <w:r xmlns:w="http://schemas.openxmlformats.org/wordprocessingml/2006/main" w:rsidRPr="00E84C88">
              <w:rPr>
                <w:rFonts w:ascii="GHEA Grapalat" w:eastAsia="Times New Roman" w:hAnsi="GHEA Grapalat" w:cs="Sylfaen"/>
                <w:sz w:val="20"/>
                <w:szCs w:val="20"/>
                <w:lang w:val="en-US"/>
              </w:rPr>
              <w:t xml:space="preserve">1 </w:t>
            </w:r>
            <w:r xmlns:w="http://schemas.openxmlformats.org/wordprocessingml/2006/main" w:rsidRPr="00E84C88">
              <w:rPr>
                <w:rFonts w:ascii="GHEA Grapalat" w:eastAsia="Times New Roman" w:hAnsi="GHEA Grapalat" w:cs="Sylfaen"/>
                <w:sz w:val="20"/>
                <w:szCs w:val="20"/>
                <w:lang w:val="hy-AM"/>
              </w:rPr>
              <w:t xml:space="preserve">4. </w:t>
            </w:r>
            <w:r xmlns:w="http://schemas.openxmlformats.org/wordprocessingml/2006/main" w:rsidRPr="00E84C88">
              <w:rPr>
                <w:rFonts w:ascii="GHEA Grapalat" w:eastAsia="Times New Roman" w:hAnsi="GHEA Grapalat" w:cs="Sylfaen"/>
                <w:sz w:val="20"/>
                <w:szCs w:val="20"/>
                <w:lang w:val="en-US"/>
              </w:rPr>
              <w:t xml:space="preserve">The </w:t>
            </w:r>
            <w:r xmlns:w="http://schemas.openxmlformats.org/wordprocessingml/2006/main" w:rsidRPr="00E84C88">
              <w:rPr>
                <w:rFonts w:ascii="Arial" w:eastAsia="Times New Roman" w:hAnsi="Arial" w:cs="Arial"/>
                <w:sz w:val="20"/>
                <w:szCs w:val="20"/>
                <w:lang w:val="en-US"/>
              </w:rPr>
              <w:t xml:space="preserve">amount</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in numbers)</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GHEA Grapalat" w:eastAsia="Times New Roman" w:hAnsi="GHEA Grapalat" w:cs="Arial"/>
                <w:sz w:val="20"/>
                <w:szCs w:val="20"/>
                <w:lang w:val="en-US"/>
              </w:rPr>
              <w:t xml:space="preserve">in </w:t>
            </w:r>
            <w:r xmlns:w="http://schemas.openxmlformats.org/wordprocessingml/2006/main" w:rsidRPr="00E84C88">
              <w:rPr>
                <w:rFonts w:ascii="Arial" w:eastAsia="Times New Roman" w:hAnsi="Arial" w:cs="Arial"/>
                <w:sz w:val="20"/>
                <w:szCs w:val="20"/>
                <w:lang w:val="en-US"/>
              </w:rPr>
              <w:t xml:space="preserve">words </w:t>
            </w:r>
            <w:r xmlns:w="http://schemas.openxmlformats.org/wordprocessingml/2006/main" w:rsidRPr="00E84C88">
              <w:rPr>
                <w:rFonts w:ascii="GHEA Grapalat" w:eastAsia="Times New Roman" w:hAnsi="GHEA Grapalat" w:cs="Sylfaen"/>
                <w:sz w:val="20"/>
                <w:szCs w:val="20"/>
              </w:rPr>
              <w:t xml:space="preserve">)</w:t>
            </w:r>
          </w:p>
        </w:tc>
      </w:tr>
      <w:tr w:rsidR="00532D6C" w:rsidRPr="00E84C88" w14:paraId="3D19D49A" w14:textId="77777777" w:rsidTr="00532D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202436"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Sylfaen"/>
                <w:sz w:val="20"/>
                <w:szCs w:val="20"/>
              </w:rPr>
              <w:t xml:space="preserve">15. </w:t>
            </w:r>
            <w:r xmlns:w="http://schemas.openxmlformats.org/wordprocessingml/2006/main" w:rsidRPr="00E84C88">
              <w:rPr>
                <w:rFonts w:ascii="Arial" w:eastAsia="Times New Roman" w:hAnsi="Arial" w:cs="Arial"/>
                <w:sz w:val="20"/>
                <w:szCs w:val="20"/>
                <w:lang w:val="hy-AM"/>
              </w:rPr>
              <w:t xml:space="preserve">Accepted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amount </w:t>
            </w:r>
            <w:proofErr xmlns:w="http://schemas.openxmlformats.org/wordprocessingml/2006/main" w:type="gramStart"/>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Sylfaen"/>
                <w:sz w:val="20"/>
                <w:szCs w:val="20"/>
              </w:rPr>
              <w:t xml:space="preserve">( </w:t>
            </w:r>
            <w:proofErr xmlns:w="http://schemas.openxmlformats.org/wordprocessingml/2006/main" w:type="gramEnd"/>
            <w:r xmlns:w="http://schemas.openxmlformats.org/wordprocessingml/2006/main" w:rsidRPr="00E84C88">
              <w:rPr>
                <w:rFonts w:ascii="Arial" w:eastAsia="Times New Roman" w:hAnsi="Arial" w:cs="Arial"/>
                <w:sz w:val="20"/>
                <w:szCs w:val="20"/>
                <w:lang w:val="en-US"/>
              </w:rPr>
              <w:t xml:space="preserve">in numbers)</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in words </w:t>
            </w:r>
            <w:r xmlns:w="http://schemas.openxmlformats.org/wordprocessingml/2006/main" w:rsidRPr="00E84C88">
              <w:rPr>
                <w:rFonts w:ascii="GHEA Grapalat" w:eastAsia="Times New Roman" w:hAnsi="GHEA Grapalat" w:cs="Sylfaen"/>
                <w:sz w:val="20"/>
                <w:szCs w:val="20"/>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hy-AM"/>
              </w:rPr>
              <w:t xml:space="preserve">intended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mentioned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money</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partial</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acceptance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for </w:t>
            </w:r>
            <w:r xmlns:w="http://schemas.openxmlformats.org/wordprocessingml/2006/main" w:rsidRPr="00E84C88">
              <w:rPr>
                <w:rFonts w:ascii="GHEA Grapalat" w:eastAsia="Times New Roman" w:hAnsi="GHEA Grapalat" w:cs="Sylfaen"/>
                <w:sz w:val="20"/>
                <w:szCs w:val="20"/>
                <w:lang w:val="hy-AM"/>
              </w:rPr>
              <w:t xml:space="preserve">which</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no</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applies </w:t>
            </w:r>
            <w:r xmlns:w="http://schemas.openxmlformats.org/wordprocessingml/2006/main" w:rsidRPr="00E84C88">
              <w:rPr>
                <w:rFonts w:ascii="GHEA Grapalat" w:eastAsia="Times New Roman" w:hAnsi="GHEA Grapalat" w:cs="Sylfaen"/>
                <w:sz w:val="20"/>
                <w:szCs w:val="20"/>
              </w:rPr>
              <w:t xml:space="preserve">)</w:t>
            </w:r>
          </w:p>
        </w:tc>
      </w:tr>
      <w:tr w:rsidR="00532D6C" w:rsidRPr="00E84C88" w14:paraId="053F8607" w14:textId="77777777" w:rsidTr="00532D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FDFF80"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lang w:val="en-US"/>
              </w:rPr>
            </w:pPr>
            <w:r xmlns:w="http://schemas.openxmlformats.org/wordprocessingml/2006/main" w:rsidRPr="00E84C88">
              <w:rPr>
                <w:rFonts w:ascii="GHEA Grapalat" w:eastAsia="Times New Roman" w:hAnsi="GHEA Grapalat" w:cs="Sylfaen"/>
                <w:sz w:val="20"/>
                <w:szCs w:val="20"/>
                <w:lang w:val="en-US"/>
              </w:rPr>
              <w:t xml:space="preserve">1 </w:t>
            </w:r>
            <w:r xmlns:w="http://schemas.openxmlformats.org/wordprocessingml/2006/main" w:rsidRPr="00E84C88">
              <w:rPr>
                <w:rFonts w:ascii="GHEA Grapalat" w:eastAsia="Times New Roman" w:hAnsi="GHEA Grapalat" w:cs="Sylfaen"/>
                <w:sz w:val="20"/>
                <w:szCs w:val="20"/>
              </w:rPr>
              <w:t xml:space="preserve">6. </w:t>
            </w:r>
            <w:r xmlns:w="http://schemas.openxmlformats.org/wordprocessingml/2006/main" w:rsidRPr="00E84C88">
              <w:rPr>
                <w:rFonts w:ascii="Arial" w:eastAsia="Times New Roman" w:hAnsi="Arial" w:cs="Arial"/>
                <w:sz w:val="20"/>
                <w:szCs w:val="20"/>
                <w:lang w:val="en-US"/>
              </w:rPr>
              <w:t xml:space="preserve">Currency </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in words </w:t>
            </w:r>
            <w:r xmlns:w="http://schemas.openxmlformats.org/wordprocessingml/2006/main" w:rsidRPr="00E84C88">
              <w:rPr>
                <w:rFonts w:ascii="GHEA Grapalat" w:eastAsia="Times New Roman" w:hAnsi="GHEA Grapalat" w:cs="Sylfaen"/>
                <w:sz w:val="20"/>
                <w:szCs w:val="20"/>
                <w:lang w:val="en-US"/>
              </w:rPr>
              <w:t xml:space="preserve">)</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with code </w:t>
            </w:r>
            <w:r xmlns:w="http://schemas.openxmlformats.org/wordprocessingml/2006/main" w:rsidRPr="00E84C88">
              <w:rPr>
                <w:rFonts w:ascii="GHEA Grapalat" w:eastAsia="Times New Roman" w:hAnsi="GHEA Grapalat" w:cs="Arial"/>
                <w:sz w:val="20"/>
                <w:szCs w:val="20"/>
                <w:lang w:val="en-US"/>
              </w:rPr>
              <w:t xml:space="preserve">)</w:t>
            </w:r>
          </w:p>
        </w:tc>
      </w:tr>
      <w:tr w:rsidR="00532D6C" w:rsidRPr="00E84C88" w14:paraId="7A4051A1" w14:textId="77777777" w:rsidTr="00532D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057AAE"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lang w:val="hy-AM"/>
              </w:rPr>
            </w:pPr>
            <w:r xmlns:w="http://schemas.openxmlformats.org/wordprocessingml/2006/main" w:rsidRPr="00E84C88">
              <w:rPr>
                <w:rFonts w:ascii="GHEA Grapalat" w:eastAsia="Times New Roman" w:hAnsi="GHEA Grapalat" w:cs="Sylfaen"/>
                <w:sz w:val="20"/>
                <w:szCs w:val="20"/>
              </w:rPr>
              <w:t xml:space="preserve">1 </w:t>
            </w:r>
            <w:r xmlns:w="http://schemas.openxmlformats.org/wordprocessingml/2006/main" w:rsidRPr="00E84C88">
              <w:rPr>
                <w:rFonts w:ascii="GHEA Grapalat" w:eastAsia="Times New Roman" w:hAnsi="GHEA Grapalat" w:cs="Sylfaen"/>
                <w:sz w:val="20"/>
                <w:szCs w:val="20"/>
                <w:lang w:val="hy-AM"/>
              </w:rPr>
              <w:t xml:space="preserve">7. </w:t>
            </w:r>
            <w:r xmlns:w="http://schemas.openxmlformats.org/wordprocessingml/2006/main" w:rsidRPr="00E84C88">
              <w:rPr>
                <w:rFonts w:ascii="Arial" w:eastAsia="Times New Roman" w:hAnsi="Arial" w:cs="Arial"/>
                <w:sz w:val="20"/>
                <w:szCs w:val="20"/>
                <w:lang w:val="en-US"/>
              </w:rPr>
              <w:t xml:space="preserve">Purpose </w:t>
            </w:r>
            <w:proofErr xmlns:w="http://schemas.openxmlformats.org/wordprocessingml/2006/main" w:type="gramStart"/>
            <w:r xmlns:w="http://schemas.openxmlformats.org/wordprocessingml/2006/main" w:rsidRPr="00E84C88">
              <w:rPr>
                <w:rFonts w:ascii="GHEA Grapalat" w:eastAsia="Times New Roman" w:hAnsi="GHEA Grapalat" w:cs="Arial"/>
                <w:sz w:val="20"/>
                <w:szCs w:val="20"/>
              </w:rPr>
              <w:t xml:space="preserve">of </w:t>
            </w:r>
            <w:r xmlns:w="http://schemas.openxmlformats.org/wordprocessingml/2006/main" w:rsidRPr="00E84C88">
              <w:rPr>
                <w:rFonts w:ascii="Arial" w:eastAsia="Times New Roman" w:hAnsi="Arial" w:cs="Arial"/>
                <w:sz w:val="20"/>
                <w:szCs w:val="20"/>
                <w:lang w:val="en-US"/>
              </w:rPr>
              <w:t xml:space="preserve">the transaction </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payment </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GHEA Grapalat" w:eastAsia="Times New Roman" w:hAnsi="GHEA Grapalat" w:cs="Sylfaen"/>
                <w:sz w:val="20"/>
                <w:szCs w:val="20"/>
              </w:rPr>
              <w:t xml:space="preserve">:</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GHEA Grapalat" w:eastAsia="Times New Roman" w:hAnsi="GHEA Grapalat" w:cs="Sylfaen"/>
                <w:bCs/>
                <w:sz w:val="20"/>
                <w:szCs w:val="20"/>
              </w:rPr>
              <w:t xml:space="preserve">( </w:t>
            </w:r>
            <w:proofErr xmlns:w="http://schemas.openxmlformats.org/wordprocessingml/2006/main" w:type="gramEnd"/>
            <w:r xmlns:w="http://schemas.openxmlformats.org/wordprocessingml/2006/main" w:rsidRPr="00E84C88">
              <w:rPr>
                <w:rFonts w:ascii="Arial" w:eastAsia="Times New Roman" w:hAnsi="Arial" w:cs="Arial"/>
                <w:bCs/>
                <w:sz w:val="20"/>
                <w:szCs w:val="20"/>
                <w:lang w:val="hy-AM"/>
              </w:rPr>
              <w:t xml:space="preserve">contract)</w:t>
            </w:r>
            <w:r xmlns:w="http://schemas.openxmlformats.org/wordprocessingml/2006/main" w:rsidRPr="00E84C88">
              <w:rPr>
                <w:rFonts w:ascii="GHEA Grapalat" w:eastAsia="Times New Roman" w:hAnsi="GHEA Grapalat" w:cs="Sylfaen"/>
                <w:bCs/>
                <w:sz w:val="20"/>
                <w:szCs w:val="20"/>
                <w:lang w:val="hy-AM"/>
              </w:rPr>
              <w:t xml:space="preserve"> </w:t>
            </w:r>
            <w:r xmlns:w="http://schemas.openxmlformats.org/wordprocessingml/2006/main" w:rsidRPr="00E84C88">
              <w:rPr>
                <w:rFonts w:ascii="Arial" w:eastAsia="Times New Roman" w:hAnsi="Arial" w:cs="Arial"/>
                <w:bCs/>
                <w:sz w:val="20"/>
                <w:szCs w:val="20"/>
                <w:lang w:val="hy-AM"/>
              </w:rPr>
              <w:t xml:space="preserve">execution</w:t>
            </w:r>
            <w:r xmlns:w="http://schemas.openxmlformats.org/wordprocessingml/2006/main" w:rsidRPr="00E84C88">
              <w:rPr>
                <w:rFonts w:ascii="GHEA Grapalat" w:eastAsia="Times New Roman" w:hAnsi="GHEA Grapalat" w:cs="Sylfaen"/>
                <w:bCs/>
                <w:sz w:val="20"/>
                <w:szCs w:val="20"/>
              </w:rPr>
              <w:t xml:space="preserve"> </w:t>
            </w:r>
            <w:r xmlns:w="http://schemas.openxmlformats.org/wordprocessingml/2006/main" w:rsidRPr="00E84C88">
              <w:rPr>
                <w:rFonts w:ascii="Arial" w:eastAsia="Times New Roman" w:hAnsi="Arial" w:cs="Arial"/>
                <w:bCs/>
                <w:sz w:val="20"/>
                <w:szCs w:val="20"/>
                <w:lang w:val="en-US"/>
              </w:rPr>
              <w:t xml:space="preserve">insurance</w:t>
            </w:r>
            <w:r xmlns:w="http://schemas.openxmlformats.org/wordprocessingml/2006/main" w:rsidRPr="00E84C88">
              <w:rPr>
                <w:rFonts w:ascii="Arial" w:eastAsia="Times New Roman" w:hAnsi="Arial" w:cs="Arial"/>
                <w:bCs/>
                <w:sz w:val="20"/>
                <w:szCs w:val="20"/>
                <w:lang w:val="hy-AM"/>
              </w:rPr>
              <w:t xml:space="preserve">​</w:t>
            </w:r>
            <w:r xmlns:w="http://schemas.openxmlformats.org/wordprocessingml/2006/main" w:rsidRPr="00E84C88">
              <w:rPr>
                <w:rFonts w:ascii="GHEA Grapalat" w:eastAsia="Times New Roman" w:hAnsi="GHEA Grapalat" w:cs="Sylfaen"/>
                <w:bCs/>
                <w:sz w:val="20"/>
                <w:szCs w:val="20"/>
                <w:lang w:val="hy-AM"/>
              </w:rPr>
              <w:t xml:space="preserve"> </w:t>
            </w:r>
            <w:r xmlns:w="http://schemas.openxmlformats.org/wordprocessingml/2006/main" w:rsidRPr="00E84C88">
              <w:rPr>
                <w:rFonts w:ascii="Arial" w:eastAsia="Times New Roman" w:hAnsi="Arial" w:cs="Arial"/>
                <w:bCs/>
                <w:sz w:val="20"/>
                <w:szCs w:val="20"/>
                <w:lang w:val="hy-AM"/>
              </w:rPr>
              <w:t xml:space="preserve">for </w:t>
            </w:r>
            <w:r xmlns:w="http://schemas.openxmlformats.org/wordprocessingml/2006/main" w:rsidRPr="00E84C88">
              <w:rPr>
                <w:rFonts w:ascii="GHEA Grapalat" w:eastAsia="Times New Roman" w:hAnsi="GHEA Grapalat" w:cs="Sylfaen"/>
                <w:bCs/>
                <w:sz w:val="20"/>
                <w:szCs w:val="20"/>
              </w:rPr>
              <w:t xml:space="preserve">)</w:t>
            </w:r>
          </w:p>
        </w:tc>
      </w:tr>
      <w:tr w:rsidR="00532D6C" w:rsidRPr="00E84C88" w14:paraId="1E9E9AE7" w14:textId="77777777" w:rsidTr="00532D6C">
        <w:trPr>
          <w:trHeight w:val="424"/>
        </w:trPr>
        <w:tc>
          <w:tcPr>
            <w:tcW w:w="10980" w:type="dxa"/>
            <w:gridSpan w:val="2"/>
            <w:tcBorders>
              <w:top w:val="single" w:sz="4" w:space="0" w:color="auto"/>
              <w:left w:val="single" w:sz="4" w:space="0" w:color="auto"/>
              <w:right w:val="single" w:sz="4" w:space="0" w:color="000000"/>
            </w:tcBorders>
            <w:noWrap/>
            <w:vAlign w:val="bottom"/>
          </w:tcPr>
          <w:p w14:paraId="10888766"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rPr>
            </w:pPr>
            <w:r xmlns:w="http://schemas.openxmlformats.org/wordprocessingml/2006/main" w:rsidRPr="00E84C88">
              <w:rPr>
                <w:rFonts w:ascii="GHEA Grapalat" w:eastAsia="Times New Roman" w:hAnsi="GHEA Grapalat" w:cs="Sylfaen"/>
                <w:sz w:val="20"/>
                <w:szCs w:val="20"/>
              </w:rPr>
              <w:t xml:space="preserve">1 </w:t>
            </w:r>
            <w:r xmlns:w="http://schemas.openxmlformats.org/wordprocessingml/2006/main" w:rsidRPr="00E84C88">
              <w:rPr>
                <w:rFonts w:ascii="GHEA Grapalat" w:eastAsia="Times New Roman" w:hAnsi="GHEA Grapalat" w:cs="Sylfaen"/>
                <w:sz w:val="20"/>
                <w:szCs w:val="20"/>
                <w:lang w:val="hy-AM"/>
              </w:rPr>
              <w:t xml:space="preserve">8. </w:t>
            </w:r>
            <w:r xmlns:w="http://schemas.openxmlformats.org/wordprocessingml/2006/main" w:rsidRPr="00E84C88">
              <w:rPr>
                <w:rFonts w:ascii="Arial" w:eastAsia="Times New Roman" w:hAnsi="Arial" w:cs="Arial"/>
                <w:sz w:val="20"/>
                <w:szCs w:val="20"/>
                <w:lang w:val="hy-AM"/>
              </w:rPr>
              <w:t xml:space="preserve">Payment</w:t>
            </w:r>
            <w:r xmlns:w="http://schemas.openxmlformats.org/wordprocessingml/2006/main" w:rsidRPr="00E84C88">
              <w:rPr>
                <w:rFonts w:ascii="GHEA Grapalat" w:eastAsia="Times New Roman" w:hAnsi="GHEA Grapalat" w:cs="Sylfaen"/>
                <w:sz w:val="20"/>
                <w:szCs w:val="20"/>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execution</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bases: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hy-AM"/>
              </w:rPr>
              <w:t xml:space="preserve">Documents)</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name </w:t>
            </w:r>
            <w:r xmlns:w="http://schemas.openxmlformats.org/wordprocessingml/2006/main" w:rsidRPr="00E84C88">
              <w:rPr>
                <w:rFonts w:ascii="GHEA Grapalat" w:eastAsia="Times New Roman" w:hAnsi="GHEA Grapalat" w:cs="Arial"/>
                <w:sz w:val="20"/>
                <w:szCs w:val="20"/>
              </w:rPr>
              <w:t xml:space="preserve">,</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that</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including:</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punishment</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about</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agreement </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their</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numbers </w:t>
            </w:r>
            <w:r xmlns:w="http://schemas.openxmlformats.org/wordprocessingml/2006/main" w:rsidRPr="00E84C88">
              <w:rPr>
                <w:rFonts w:ascii="GHEA Grapalat" w:eastAsia="Times New Roman" w:hAnsi="GHEA Grapalat" w:cs="Arial"/>
                <w:sz w:val="20"/>
                <w:szCs w:val="20"/>
                <w:lang w:val="hy-AM"/>
              </w:rPr>
              <w:t xml:space="preserve">,</w:t>
            </w:r>
            <w:r xmlns:w="http://schemas.openxmlformats.org/wordprocessingml/2006/main" w:rsidRPr="00E84C88">
              <w:rPr>
                <w:rFonts w:ascii="GHEA Grapalat" w:eastAsia="Times New Roman" w:hAnsi="GHEA Grapalat" w:cs="Arial"/>
                <w:sz w:val="20"/>
                <w:szCs w:val="20"/>
              </w:rPr>
              <w:t xml:space="preserve"> </w:t>
            </w:r>
            <w:proofErr xmlns:w="http://schemas.openxmlformats.org/wordprocessingml/2006/main" w:type="gramStart"/>
            <w:r xmlns:w="http://schemas.openxmlformats.org/wordprocessingml/2006/main" w:rsidRPr="00E84C88">
              <w:rPr>
                <w:rFonts w:ascii="Arial" w:eastAsia="Times New Roman" w:hAnsi="Arial" w:cs="Arial"/>
                <w:sz w:val="20"/>
                <w:szCs w:val="20"/>
                <w:lang w:val="hy-AM"/>
              </w:rPr>
              <w:t xml:space="preserve">contract</w:t>
            </w:r>
            <w:r xmlns:w="http://schemas.openxmlformats.org/wordprocessingml/2006/main" w:rsidRPr="00E84C88">
              <w:rPr>
                <w:rFonts w:ascii="Arial" w:eastAsia="Times New Roman" w:hAnsi="Arial" w:cs="Arial"/>
                <w:sz w:val="20"/>
                <w:szCs w:val="20"/>
                <w:lang w:val="en-US"/>
              </w:rPr>
              <w:t xml:space="preserve">​</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the code</w:t>
            </w:r>
            <w:proofErr xmlns:w="http://schemas.openxmlformats.org/wordprocessingml/2006/main" w:type="gramEnd"/>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whose</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basis</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on</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happening</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GHEA Grapalat" w:eastAsia="Times New Roman" w:hAnsi="GHEA Grapalat" w:cs="Sylfaen"/>
                <w:sz w:val="20"/>
                <w:szCs w:val="20"/>
              </w:rPr>
              <w:t xml:space="preserve">the </w:t>
            </w:r>
            <w:r xmlns:w="http://schemas.openxmlformats.org/wordprocessingml/2006/main" w:rsidRPr="00E84C88">
              <w:rPr>
                <w:rFonts w:ascii="Arial" w:eastAsia="Times New Roman" w:hAnsi="Arial" w:cs="Arial"/>
                <w:sz w:val="20"/>
                <w:szCs w:val="20"/>
                <w:lang w:val="hy-AM"/>
              </w:rPr>
              <w:t xml:space="preserve">charge </w:t>
            </w:r>
            <w:r xmlns:w="http://schemas.openxmlformats.org/wordprocessingml/2006/main" w:rsidRPr="00E84C88">
              <w:rPr>
                <w:rFonts w:ascii="GHEA Grapalat" w:eastAsia="Times New Roman" w:hAnsi="GHEA Grapalat" w:cs="Arial"/>
                <w:sz w:val="20"/>
                <w:szCs w:val="20"/>
              </w:rPr>
              <w:t xml:space="preserve">)</w:t>
            </w:r>
          </w:p>
          <w:p w14:paraId="60BF1BE9" w14:textId="77777777" w:rsidR="00532D6C" w:rsidRPr="00E84C88" w:rsidRDefault="00532D6C" w:rsidP="00532D6C">
            <w:pPr>
              <w:spacing w:after="0" w:line="240" w:lineRule="auto"/>
              <w:rPr>
                <w:rFonts w:ascii="GHEA Grapalat" w:eastAsia="Times New Roman" w:hAnsi="GHEA Grapalat" w:cs="Arial"/>
                <w:sz w:val="20"/>
                <w:szCs w:val="20"/>
              </w:rPr>
            </w:pPr>
          </w:p>
        </w:tc>
      </w:tr>
      <w:tr w:rsidR="00532D6C" w:rsidRPr="00E84C88" w14:paraId="0DF7D86A" w14:textId="77777777" w:rsidTr="00532D6C">
        <w:trPr>
          <w:trHeight w:val="704"/>
        </w:trPr>
        <w:tc>
          <w:tcPr>
            <w:tcW w:w="10980" w:type="dxa"/>
            <w:gridSpan w:val="2"/>
            <w:tcBorders>
              <w:left w:val="single" w:sz="4" w:space="0" w:color="auto"/>
              <w:bottom w:val="single" w:sz="4" w:space="0" w:color="auto"/>
              <w:right w:val="single" w:sz="4" w:space="0" w:color="000000"/>
            </w:tcBorders>
            <w:noWrap/>
            <w:vAlign w:val="bottom"/>
          </w:tcPr>
          <w:p w14:paraId="45A960EA" w14:textId="77777777" w:rsidR="00532D6C" w:rsidRPr="00E84C88" w:rsidRDefault="00532D6C" w:rsidP="00532D6C">
            <w:pPr>
              <w:spacing w:after="0" w:line="240" w:lineRule="auto"/>
              <w:rPr>
                <w:rFonts w:ascii="GHEA Grapalat" w:eastAsia="Times New Roman" w:hAnsi="GHEA Grapalat" w:cs="Arial"/>
                <w:sz w:val="20"/>
                <w:szCs w:val="20"/>
                <w:lang w:val="hy-AM"/>
              </w:rPr>
            </w:pPr>
          </w:p>
        </w:tc>
      </w:tr>
      <w:tr w:rsidR="00532D6C" w:rsidRPr="00E84C88" w14:paraId="644D6EB0" w14:textId="77777777" w:rsidTr="00532D6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360118" w14:textId="7A3A1DCA"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hy-AM"/>
              </w:rPr>
            </w:pPr>
            <w:r xmlns:w="http://schemas.openxmlformats.org/wordprocessingml/2006/main" w:rsidRPr="00E84C88">
              <w:rPr>
                <w:rFonts w:ascii="GHEA Grapalat" w:eastAsia="Times New Roman" w:hAnsi="GHEA Grapalat" w:cs="Sylfaen"/>
                <w:sz w:val="20"/>
                <w:szCs w:val="20"/>
                <w:lang w:val="hy-AM"/>
              </w:rPr>
              <w:t xml:space="preserve">19. </w:t>
            </w:r>
            <w:r xmlns:w="http://schemas.openxmlformats.org/wordprocessingml/2006/main" w:rsidRPr="00E84C88">
              <w:rPr>
                <w:rFonts w:ascii="Arial" w:eastAsia="Times New Roman" w:hAnsi="Arial" w:cs="Arial"/>
                <w:sz w:val="20"/>
                <w:szCs w:val="20"/>
                <w:lang w:val="hy-AM"/>
              </w:rPr>
              <w:t xml:space="preserve">Payment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conditions: </w:t>
            </w:r>
            <w:r xmlns:w="http://schemas.openxmlformats.org/wordprocessingml/2006/main" w:rsidR="00D96837">
              <w:rPr>
                <w:rFonts w:ascii="GHEA Grapalat" w:eastAsia="Times New Roman" w:hAnsi="GHEA Grapalat" w:cs="Sylfaen"/>
                <w:sz w:val="20"/>
                <w:szCs w:val="20"/>
                <w:lang w:val="hy-AM"/>
              </w:rPr>
              <w:t xml:space="preserve">&lt; </w:t>
            </w:r>
            <w:r xmlns:w="http://schemas.openxmlformats.org/wordprocessingml/2006/main" w:rsidRPr="00E84C88">
              <w:rPr>
                <w:rFonts w:ascii="Arial" w:eastAsia="Times New Roman" w:hAnsi="Arial" w:cs="Arial"/>
                <w:sz w:val="20"/>
                <w:szCs w:val="20"/>
                <w:lang w:val="hy-AM"/>
              </w:rPr>
              <w:t xml:space="preserve">accepted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payment </w:t>
            </w:r>
            <w:r xmlns:w="http://schemas.openxmlformats.org/wordprocessingml/2006/main" w:rsidRPr="00E84C88">
              <w:rPr>
                <w:rFonts w:ascii="GHEA Grapalat" w:eastAsia="Times New Roman" w:hAnsi="GHEA Grapalat" w:cs="Sylfaen"/>
                <w:sz w:val="20"/>
                <w:szCs w:val="20"/>
                <w:lang w:val="hy-AM"/>
              </w:rPr>
              <w:t xml:space="preserve">&gt;</w:t>
            </w:r>
          </w:p>
          <w:p w14:paraId="4AD4E476" w14:textId="77777777" w:rsidR="00532D6C" w:rsidRPr="00E84C88" w:rsidRDefault="00532D6C" w:rsidP="00532D6C">
            <w:pPr>
              <w:spacing w:after="0" w:line="240" w:lineRule="auto"/>
              <w:rPr>
                <w:rFonts w:ascii="GHEA Grapalat" w:eastAsia="Times New Roman" w:hAnsi="GHEA Grapalat" w:cs="Sylfaen"/>
                <w:sz w:val="20"/>
                <w:szCs w:val="20"/>
              </w:rPr>
            </w:pPr>
          </w:p>
        </w:tc>
      </w:tr>
      <w:tr w:rsidR="00532D6C" w:rsidRPr="00E84C88" w14:paraId="38D7A3CD" w14:textId="77777777" w:rsidTr="00532D6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9C3E64"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E84C88">
              <w:rPr>
                <w:rFonts w:ascii="GHEA Grapalat" w:eastAsia="Times New Roman" w:hAnsi="GHEA Grapalat" w:cs="Sylfaen"/>
                <w:sz w:val="20"/>
                <w:szCs w:val="20"/>
                <w:lang w:val="hy-AM"/>
              </w:rPr>
              <w:t xml:space="preserve">20. </w:t>
            </w:r>
            <w:r xmlns:w="http://schemas.openxmlformats.org/wordprocessingml/2006/main" w:rsidRPr="00E84C88">
              <w:rPr>
                <w:rFonts w:ascii="Arial" w:eastAsia="Times New Roman" w:hAnsi="Arial" w:cs="Arial"/>
                <w:sz w:val="20"/>
                <w:szCs w:val="20"/>
                <w:lang w:val="hy-AM"/>
              </w:rPr>
              <w:t xml:space="preserve">Display</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pages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quantity:</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Arial"/>
                <w:sz w:val="20"/>
                <w:szCs w:val="20"/>
                <w:lang w:val="en-US"/>
              </w:rPr>
              <w:t xml:space="preserve">---</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page</w:t>
            </w:r>
          </w:p>
          <w:p w14:paraId="4A123DBF" w14:textId="77777777" w:rsidR="00532D6C" w:rsidRPr="00E84C88" w:rsidRDefault="00532D6C" w:rsidP="00532D6C">
            <w:pPr>
              <w:spacing w:after="0" w:line="240" w:lineRule="auto"/>
              <w:rPr>
                <w:rFonts w:ascii="GHEA Grapalat" w:eastAsia="Times New Roman" w:hAnsi="GHEA Grapalat" w:cs="Sylfaen"/>
                <w:sz w:val="20"/>
                <w:szCs w:val="20"/>
                <w:lang w:val="hy-AM"/>
              </w:rPr>
            </w:pPr>
          </w:p>
        </w:tc>
      </w:tr>
      <w:tr w:rsidR="00532D6C" w:rsidRPr="00E84C88" w14:paraId="3A3F6DA7" w14:textId="77777777" w:rsidTr="00532D6C">
        <w:trPr>
          <w:trHeight w:val="2194"/>
        </w:trPr>
        <w:tc>
          <w:tcPr>
            <w:tcW w:w="5616" w:type="dxa"/>
            <w:tcBorders>
              <w:top w:val="nil"/>
              <w:left w:val="single" w:sz="4" w:space="0" w:color="auto"/>
              <w:bottom w:val="single" w:sz="4" w:space="0" w:color="auto"/>
              <w:right w:val="single" w:sz="4" w:space="0" w:color="auto"/>
            </w:tcBorders>
            <w:noWrap/>
            <w:vAlign w:val="bottom"/>
          </w:tcPr>
          <w:p w14:paraId="43B3BA07"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Courier New"/>
                <w:sz w:val="20"/>
                <w:szCs w:val="20"/>
                <w:lang w:val="en-US"/>
              </w:rPr>
              <w:t xml:space="preserve"> </w:t>
            </w:r>
            <w:r xmlns:w="http://schemas.openxmlformats.org/wordprocessingml/2006/main" w:rsidRPr="00E84C88">
              <w:rPr>
                <w:rFonts w:ascii="GHEA Grapalat" w:eastAsia="Times New Roman" w:hAnsi="GHEA Grapalat" w:cs="Arial"/>
                <w:sz w:val="20"/>
                <w:szCs w:val="20"/>
                <w:lang w:val="hy-AM"/>
              </w:rPr>
              <w:t xml:space="preserve">22. </w:t>
            </w:r>
            <w:r xmlns:w="http://schemas.openxmlformats.org/wordprocessingml/2006/main" w:rsidRPr="00E84C88">
              <w:rPr>
                <w:rFonts w:ascii="Arial" w:eastAsia="Times New Roman" w:hAnsi="Arial" w:cs="Arial"/>
                <w:sz w:val="20"/>
                <w:szCs w:val="20"/>
                <w:lang w:val="en-US"/>
              </w:rPr>
              <w:t xml:space="preserve">a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Arial"/>
                <w:sz w:val="20"/>
                <w:szCs w:val="20"/>
              </w:rPr>
              <w:t xml:space="preserve">​</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signatures</w:t>
            </w:r>
          </w:p>
          <w:p w14:paraId="60F46E1D" w14:textId="77777777" w:rsidR="00532D6C" w:rsidRPr="00E84C88" w:rsidRDefault="00532D6C" w:rsidP="00532D6C">
            <w:pPr>
              <w:spacing w:after="0" w:line="240" w:lineRule="auto"/>
              <w:rPr>
                <w:rFonts w:ascii="GHEA Grapalat" w:eastAsia="Times New Roman" w:hAnsi="GHEA Grapalat" w:cs="Sylfaen"/>
                <w:sz w:val="20"/>
                <w:szCs w:val="20"/>
              </w:rPr>
            </w:pPr>
          </w:p>
          <w:p w14:paraId="1C314AFE"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Tahoma"/>
                <w:color w:val="000000"/>
                <w:sz w:val="20"/>
                <w:szCs w:val="20"/>
              </w:rPr>
            </w:pPr>
            <w:r xmlns:w="http://schemas.openxmlformats.org/wordprocessingml/2006/main" w:rsidRPr="00E84C88">
              <w:rPr>
                <w:rFonts w:ascii="GHEA Grapalat" w:eastAsia="Times New Roman" w:hAnsi="GHEA Grapalat" w:cs="Tahoma"/>
                <w:color w:val="000000"/>
                <w:sz w:val="20"/>
                <w:szCs w:val="20"/>
              </w:rPr>
              <w:t xml:space="preserve">/____________________/</w:t>
            </w:r>
          </w:p>
          <w:p w14:paraId="2A16C0CD" w14:textId="77777777" w:rsidR="00532D6C" w:rsidRPr="00E84C88" w:rsidRDefault="00532D6C" w:rsidP="00532D6C">
            <w:pPr>
              <w:spacing w:after="0" w:line="240" w:lineRule="auto"/>
              <w:rPr>
                <w:rFonts w:ascii="GHEA Grapalat" w:eastAsia="Times New Roman" w:hAnsi="GHEA Grapalat" w:cs="Tahoma"/>
                <w:color w:val="000000"/>
                <w:sz w:val="20"/>
                <w:szCs w:val="20"/>
              </w:rPr>
            </w:pPr>
          </w:p>
          <w:p w14:paraId="45EF39BC" w14:textId="77777777" w:rsidR="00532D6C" w:rsidRPr="00E84C88" w:rsidRDefault="00532D6C" w:rsidP="00532D6C">
            <w:pPr>
              <w:spacing w:after="0" w:line="240" w:lineRule="auto"/>
              <w:rPr>
                <w:rFonts w:ascii="GHEA Grapalat" w:eastAsia="Times New Roman" w:hAnsi="GHEA Grapalat" w:cs="Sylfaen"/>
                <w:sz w:val="20"/>
                <w:szCs w:val="20"/>
              </w:rPr>
            </w:pPr>
          </w:p>
          <w:p w14:paraId="0586C328"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Tahoma"/>
                <w:color w:val="000000"/>
                <w:sz w:val="20"/>
                <w:szCs w:val="20"/>
              </w:rPr>
              <w:t xml:space="preserve">/____________________/</w:t>
            </w:r>
          </w:p>
          <w:p w14:paraId="1DF9918D" w14:textId="77777777" w:rsidR="00532D6C" w:rsidRPr="00E84C88" w:rsidRDefault="00532D6C" w:rsidP="00532D6C">
            <w:pPr>
              <w:spacing w:after="0" w:line="240" w:lineRule="auto"/>
              <w:rPr>
                <w:rFonts w:ascii="GHEA Grapalat" w:eastAsia="Times New Roman" w:hAnsi="GHEA Grapalat" w:cs="Sylfaen"/>
                <w:sz w:val="20"/>
                <w:szCs w:val="20"/>
              </w:rPr>
            </w:pPr>
          </w:p>
          <w:p w14:paraId="0A5194A9"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Sylfaen"/>
                <w:sz w:val="20"/>
                <w:szCs w:val="20"/>
                <w:lang w:val="hy-AM"/>
              </w:rPr>
              <w:t xml:space="preserve">22. </w:t>
            </w:r>
            <w:r xmlns:w="http://schemas.openxmlformats.org/wordprocessingml/2006/main" w:rsidRPr="00E84C88">
              <w:rPr>
                <w:rFonts w:ascii="Arial" w:eastAsia="Times New Roman" w:hAnsi="Arial" w:cs="Arial"/>
                <w:sz w:val="20"/>
                <w:szCs w:val="20"/>
                <w:lang w:val="en-US"/>
              </w:rPr>
              <w:t xml:space="preserve">b </w:t>
            </w:r>
            <w:r xmlns:w="http://schemas.openxmlformats.org/wordprocessingml/2006/main" w:rsidRPr="00E84C88">
              <w:rPr>
                <w:rFonts w:ascii="GHEA Grapalat" w:eastAsia="Times New Roman" w:hAnsi="GHEA Grapalat" w:cs="Sylfaen"/>
                <w:sz w:val="20"/>
                <w:szCs w:val="20"/>
              </w:rPr>
              <w:t xml:space="preserve">.</w:t>
            </w:r>
            <w:r xmlns:w="http://schemas.openxmlformats.org/wordprocessingml/2006/main" w:rsidRPr="00E84C88">
              <w:rPr>
                <w:rFonts w:ascii="GHEA Grapalat" w:eastAsia="Times New Roman" w:hAnsi="GHEA Grapalat" w:cs="Sylfaen"/>
                <w:sz w:val="20"/>
                <w:szCs w:val="20"/>
              </w:rPr>
              <w:t xml:space="preserve">​</w:t>
            </w:r>
          </w:p>
          <w:p w14:paraId="76C0C0FA" w14:textId="59813C9F" w:rsidR="00532D6C" w:rsidRPr="00E84C88" w:rsidRDefault="00D96837" w:rsidP="00532D6C">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Pr>
                <w:rFonts w:ascii="GHEA Grapalat" w:eastAsia="Times New Roman" w:hAnsi="GHEA Grapalat" w:cs="Sylfaen"/>
                <w:sz w:val="20"/>
                <w:szCs w:val="20"/>
              </w:rPr>
              <w:t xml:space="preserve">                                                                     </w:t>
            </w:r>
            <w:r xmlns:w="http://schemas.openxmlformats.org/wordprocessingml/2006/main" w:rsidR="00532D6C" w:rsidRPr="00E84C88">
              <w:rPr>
                <w:rFonts w:ascii="Arial" w:eastAsia="Times New Roman" w:hAnsi="Arial" w:cs="Arial"/>
                <w:sz w:val="20"/>
                <w:szCs w:val="20"/>
                <w:lang w:val="en-US"/>
              </w:rPr>
              <w:t xml:space="preserve">K. </w:t>
            </w:r>
            <w:r xmlns:w="http://schemas.openxmlformats.org/wordprocessingml/2006/main" w:rsidR="00532D6C" w:rsidRPr="00E84C88">
              <w:rPr>
                <w:rFonts w:ascii="Arial" w:eastAsia="Times New Roman" w:hAnsi="Arial" w:cs="Arial"/>
                <w:sz w:val="20"/>
                <w:szCs w:val="20"/>
                <w:lang w:val="en-US"/>
              </w:rPr>
              <w:t xml:space="preserve">T.</w:t>
            </w:r>
            <w:r xmlns:w="http://schemas.openxmlformats.org/wordprocessingml/2006/main" w:rsidR="00532D6C" w:rsidRPr="00E84C88">
              <w:rPr>
                <w:rFonts w:ascii="GHEA Grapalat" w:eastAsia="Times New Roman" w:hAnsi="GHEA Grapalat" w:cs="Sylfaen"/>
                <w:sz w:val="20"/>
                <w:szCs w:val="20"/>
              </w:rPr>
              <w:t xml:space="preserve">​</w:t>
            </w:r>
            <w:r xmlns:w="http://schemas.openxmlformats.org/wordprocessingml/2006/main" w:rsidR="00532D6C" w:rsidRPr="00E84C88">
              <w:rPr>
                <w:rFonts w:ascii="GHEA Grapalat" w:eastAsia="Times New Roman" w:hAnsi="GHEA Grapalat" w:cs="Sylfaen"/>
                <w:sz w:val="20"/>
                <w:szCs w:val="20"/>
              </w:rPr>
              <w:t xml:space="preserve">​</w:t>
            </w:r>
          </w:p>
          <w:p w14:paraId="5BB82FC1" w14:textId="77777777" w:rsidR="00532D6C" w:rsidRPr="00E84C88" w:rsidRDefault="00532D6C" w:rsidP="00532D6C">
            <w:pPr>
              <w:spacing w:after="0" w:line="240" w:lineRule="auto"/>
              <w:rPr>
                <w:rFonts w:ascii="GHEA Grapalat" w:eastAsia="Times New Roman"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440CDF8C"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Arial"/>
                <w:sz w:val="20"/>
                <w:szCs w:val="20"/>
                <w:lang w:val="hy-AM"/>
              </w:rPr>
              <w:t xml:space="preserve">2 </w:t>
            </w:r>
            <w:r xmlns:w="http://schemas.openxmlformats.org/wordprocessingml/2006/main" w:rsidRPr="00E84C88">
              <w:rPr>
                <w:rFonts w:ascii="GHEA Grapalat" w:eastAsia="Times New Roman" w:hAnsi="GHEA Grapalat" w:cs="Arial"/>
                <w:sz w:val="20"/>
                <w:szCs w:val="20"/>
              </w:rPr>
              <w:t xml:space="preserve">1. </w:t>
            </w:r>
            <w:r xmlns:w="http://schemas.openxmlformats.org/wordprocessingml/2006/main" w:rsidRPr="00E84C88">
              <w:rPr>
                <w:rFonts w:ascii="Arial" w:eastAsia="Times New Roman" w:hAnsi="Arial" w:cs="Arial"/>
                <w:sz w:val="20"/>
                <w:szCs w:val="20"/>
                <w:lang w:val="en-US"/>
              </w:rPr>
              <w:t xml:space="preserve">a </w:t>
            </w:r>
            <w:r xmlns:w="http://schemas.openxmlformats.org/wordprocessingml/2006/main" w:rsidRPr="00E84C88">
              <w:rPr>
                <w:rFonts w:ascii="GHEA Grapalat" w:eastAsia="Times New Roman" w:hAnsi="GHEA Grapalat" w:cs="Sylfaen"/>
                <w:sz w:val="20"/>
                <w:szCs w:val="20"/>
              </w:rPr>
              <w:t xml:space="preserve">.</w:t>
            </w:r>
            <w:r xmlns:w="http://schemas.openxmlformats.org/wordprocessingml/2006/main" w:rsidRPr="00E84C88">
              <w:rPr>
                <w:rFonts w:ascii="GHEA Grapalat" w:eastAsia="Times New Roman" w:hAnsi="GHEA Grapalat" w:cs="Courier New"/>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signatures </w:t>
            </w:r>
            <w:r xmlns:w="http://schemas.openxmlformats.org/wordprocessingml/2006/main" w:rsidRPr="00E84C88">
              <w:rPr>
                <w:rFonts w:ascii="GHEA Grapalat" w:eastAsia="Times New Roman" w:hAnsi="GHEA Grapalat" w:cs="Sylfaen"/>
                <w:sz w:val="20"/>
                <w:szCs w:val="20"/>
              </w:rPr>
              <w:t xml:space="preserve">:</w:t>
            </w:r>
          </w:p>
          <w:p w14:paraId="3CE8CEEF" w14:textId="77777777" w:rsidR="00532D6C" w:rsidRPr="00E84C88" w:rsidRDefault="00532D6C" w:rsidP="00532D6C">
            <w:pPr>
              <w:spacing w:after="0" w:line="240" w:lineRule="auto"/>
              <w:jc w:val="right"/>
              <w:rPr>
                <w:rFonts w:ascii="GHEA Grapalat" w:eastAsia="Times New Roman" w:hAnsi="GHEA Grapalat" w:cs="Sylfaen"/>
                <w:sz w:val="20"/>
                <w:szCs w:val="20"/>
              </w:rPr>
            </w:pPr>
          </w:p>
          <w:p w14:paraId="4A576ED4" w14:textId="5E222C85" w:rsidR="00532D6C" w:rsidRPr="00E84C88" w:rsidRDefault="00D96837" w:rsidP="00532D6C">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Pr>
                <w:rFonts w:ascii="GHEA Grapalat" w:eastAsia="Times New Roman" w:hAnsi="GHEA Grapalat" w:cs="Tahoma"/>
                <w:color w:val="000000"/>
                <w:sz w:val="20"/>
                <w:szCs w:val="20"/>
              </w:rPr>
              <w:t xml:space="preserve">/____________________/</w:t>
            </w:r>
          </w:p>
          <w:p w14:paraId="1743AA36" w14:textId="77777777" w:rsidR="00532D6C" w:rsidRPr="00E84C88" w:rsidRDefault="00532D6C" w:rsidP="00532D6C">
            <w:pPr>
              <w:spacing w:after="0" w:line="240" w:lineRule="auto"/>
              <w:jc w:val="right"/>
              <w:rPr>
                <w:rFonts w:ascii="GHEA Grapalat" w:eastAsia="Times New Roman" w:hAnsi="GHEA Grapalat" w:cs="Tahoma"/>
                <w:color w:val="000000"/>
                <w:sz w:val="20"/>
                <w:szCs w:val="20"/>
              </w:rPr>
            </w:pPr>
          </w:p>
          <w:p w14:paraId="19E5A260" w14:textId="77777777" w:rsidR="00532D6C" w:rsidRPr="00E84C88" w:rsidRDefault="00532D6C" w:rsidP="00532D6C">
            <w:pPr>
              <w:spacing w:after="0" w:line="240" w:lineRule="auto"/>
              <w:jc w:val="right"/>
              <w:rPr>
                <w:rFonts w:ascii="GHEA Grapalat" w:eastAsia="Times New Roman" w:hAnsi="GHEA Grapalat" w:cs="Tahoma"/>
                <w:color w:val="000000"/>
                <w:sz w:val="20"/>
                <w:szCs w:val="20"/>
              </w:rPr>
            </w:pPr>
          </w:p>
          <w:p w14:paraId="1992FEAA"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Tahoma"/>
                <w:color w:val="000000"/>
                <w:sz w:val="20"/>
                <w:szCs w:val="20"/>
              </w:rPr>
              <w:t xml:space="preserve">/____________________/</w:t>
            </w:r>
          </w:p>
          <w:p w14:paraId="374085AB" w14:textId="77777777" w:rsidR="00532D6C" w:rsidRPr="00E84C88" w:rsidRDefault="00532D6C" w:rsidP="00532D6C">
            <w:pPr>
              <w:spacing w:after="0" w:line="240" w:lineRule="auto"/>
              <w:jc w:val="right"/>
              <w:rPr>
                <w:rFonts w:ascii="GHEA Grapalat" w:eastAsia="Times New Roman" w:hAnsi="GHEA Grapalat" w:cs="Sylfaen"/>
                <w:sz w:val="20"/>
                <w:szCs w:val="20"/>
              </w:rPr>
            </w:pPr>
          </w:p>
          <w:p w14:paraId="4154B6A8" w14:textId="44631D61" w:rsidR="00532D6C" w:rsidRPr="00E84C88" w:rsidRDefault="00532D6C" w:rsidP="00532D6C">
            <w:pPr xmlns:w="http://schemas.openxmlformats.org/wordprocessingml/2006/main">
              <w:spacing w:after="0" w:line="240" w:lineRule="auto"/>
              <w:jc w:val="right"/>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Sylfaen"/>
                <w:sz w:val="20"/>
                <w:szCs w:val="20"/>
                <w:lang w:val="hy-AM"/>
              </w:rPr>
              <w:t xml:space="preserve">2 </w:t>
            </w:r>
            <w:r xmlns:w="http://schemas.openxmlformats.org/wordprocessingml/2006/main" w:rsidRPr="00E84C88">
              <w:rPr>
                <w:rFonts w:ascii="GHEA Grapalat" w:eastAsia="Times New Roman" w:hAnsi="GHEA Grapalat" w:cs="Sylfaen"/>
                <w:sz w:val="20"/>
                <w:szCs w:val="20"/>
              </w:rPr>
              <w:t xml:space="preserve">1. </w:t>
            </w:r>
            <w:r xmlns:w="http://schemas.openxmlformats.org/wordprocessingml/2006/main" w:rsidRPr="00E84C88">
              <w:rPr>
                <w:rFonts w:ascii="Arial" w:eastAsia="Times New Roman" w:hAnsi="Arial" w:cs="Arial"/>
                <w:sz w:val="20"/>
                <w:szCs w:val="20"/>
                <w:lang w:val="en-US"/>
              </w:rPr>
              <w:t xml:space="preserve">b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K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T </w:t>
            </w:r>
            <w:r xmlns:w="http://schemas.openxmlformats.org/wordprocessingml/2006/main" w:rsidRPr="00E84C88">
              <w:rPr>
                <w:rFonts w:ascii="GHEA Grapalat" w:eastAsia="Times New Roman" w:hAnsi="GHEA Grapalat" w:cs="Sylfaen"/>
                <w:sz w:val="20"/>
                <w:szCs w:val="20"/>
              </w:rPr>
              <w:t xml:space="preserve">.</w:t>
            </w:r>
          </w:p>
          <w:p w14:paraId="69F01416" w14:textId="77777777" w:rsidR="00532D6C" w:rsidRPr="00E84C88" w:rsidRDefault="00532D6C" w:rsidP="00532D6C">
            <w:pPr>
              <w:spacing w:after="0" w:line="240" w:lineRule="auto"/>
              <w:jc w:val="right"/>
              <w:rPr>
                <w:rFonts w:ascii="GHEA Grapalat" w:eastAsia="Times New Roman" w:hAnsi="GHEA Grapalat" w:cs="Sylfaen"/>
                <w:sz w:val="20"/>
                <w:szCs w:val="20"/>
              </w:rPr>
            </w:pPr>
          </w:p>
        </w:tc>
      </w:tr>
      <w:tr w:rsidR="00532D6C" w:rsidRPr="00E84C88" w14:paraId="7C68FDA1" w14:textId="77777777" w:rsidTr="00532D6C">
        <w:trPr>
          <w:trHeight w:val="2058"/>
        </w:trPr>
        <w:tc>
          <w:tcPr>
            <w:tcW w:w="5616" w:type="dxa"/>
            <w:tcBorders>
              <w:top w:val="single" w:sz="4" w:space="0" w:color="auto"/>
              <w:left w:val="single" w:sz="4" w:space="0" w:color="auto"/>
              <w:right w:val="single" w:sz="4" w:space="0" w:color="auto"/>
            </w:tcBorders>
            <w:noWrap/>
            <w:vAlign w:val="bottom"/>
          </w:tcPr>
          <w:p w14:paraId="2E5E7B75" w14:textId="77777777" w:rsidR="00532D6C" w:rsidRPr="00E84C88" w:rsidRDefault="00532D6C" w:rsidP="00532D6C">
            <w:pPr xmlns:w="http://schemas.openxmlformats.org/wordprocessingml/2006/main">
              <w:spacing w:after="0" w:line="240" w:lineRule="auto"/>
              <w:rPr>
                <w:rFonts w:ascii="GHEA Grapalat" w:eastAsia="Times New Roman" w:hAnsi="GHEA Grapalat" w:cs="Tahoma"/>
                <w:color w:val="000000"/>
                <w:sz w:val="20"/>
                <w:szCs w:val="20"/>
              </w:rPr>
            </w:pPr>
            <w:r xmlns:w="http://schemas.openxmlformats.org/wordprocessingml/2006/main" w:rsidRPr="00E84C88">
              <w:rPr>
                <w:rFonts w:ascii="GHEA Grapalat" w:eastAsia="Times New Roman" w:hAnsi="GHEA Grapalat" w:cs="Tahoma"/>
                <w:color w:val="000000"/>
                <w:sz w:val="20"/>
                <w:szCs w:val="20"/>
              </w:rPr>
              <w:t xml:space="preserve">2 </w:t>
            </w:r>
            <w:r xmlns:w="http://schemas.openxmlformats.org/wordprocessingml/2006/main" w:rsidRPr="00E84C88">
              <w:rPr>
                <w:rFonts w:ascii="GHEA Grapalat" w:eastAsia="Times New Roman" w:hAnsi="GHEA Grapalat" w:cs="Tahoma"/>
                <w:color w:val="000000"/>
                <w:sz w:val="20"/>
                <w:szCs w:val="20"/>
                <w:lang w:val="hy-AM"/>
              </w:rPr>
              <w:t xml:space="preserve">4 </w:t>
            </w:r>
            <w:r xmlns:w="http://schemas.openxmlformats.org/wordprocessingml/2006/main" w:rsidRPr="00E84C88">
              <w:rPr>
                <w:rFonts w:ascii="GHEA Grapalat" w:eastAsia="Times New Roman" w:hAnsi="GHEA Grapalat" w:cs="Tahoma"/>
                <w:color w:val="000000"/>
                <w:sz w:val="20"/>
                <w:szCs w:val="20"/>
              </w:rPr>
              <w:t xml:space="preserve">. </w:t>
            </w:r>
            <w:r xmlns:w="http://schemas.openxmlformats.org/wordprocessingml/2006/main" w:rsidRPr="00E84C88">
              <w:rPr>
                <w:rFonts w:ascii="Arial" w:eastAsia="Times New Roman" w:hAnsi="Arial" w:cs="Arial"/>
                <w:color w:val="000000"/>
                <w:sz w:val="20"/>
                <w:szCs w:val="20"/>
                <w:lang w:val="en-US"/>
              </w:rPr>
              <w:t xml:space="preserve">a </w:t>
            </w:r>
            <w:r xmlns:w="http://schemas.openxmlformats.org/wordprocessingml/2006/main" w:rsidRPr="00E84C88">
              <w:rPr>
                <w:rFonts w:ascii="GHEA Grapalat" w:eastAsia="Times New Roman" w:hAnsi="GHEA Grapalat" w:cs="Tahoma"/>
                <w:color w:val="000000"/>
                <w:sz w:val="20"/>
                <w:szCs w:val="20"/>
              </w:rPr>
              <w:t xml:space="preserve">. </w:t>
            </w:r>
            <w:r xmlns:w="http://schemas.openxmlformats.org/wordprocessingml/2006/main" w:rsidRPr="00E84C88">
              <w:rPr>
                <w:rFonts w:ascii="Arial" w:eastAsia="Times New Roman" w:hAnsi="Arial" w:cs="Arial"/>
                <w:color w:val="000000"/>
                <w:sz w:val="20"/>
                <w:szCs w:val="20"/>
                <w:lang w:val="hy-AM"/>
              </w:rPr>
              <w:t xml:space="preserve">To the beneficiary</w:t>
            </w:r>
            <w:r xmlns:w="http://schemas.openxmlformats.org/wordprocessingml/2006/main" w:rsidRPr="00E84C88">
              <w:rPr>
                <w:rFonts w:ascii="GHEA Grapalat" w:eastAsia="Times New Roman" w:hAnsi="GHEA Grapalat" w:cs="Tahoma"/>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attendant</w:t>
            </w:r>
            <w:r xmlns:w="http://schemas.openxmlformats.org/wordprocessingml/2006/main" w:rsidRPr="00E84C88">
              <w:rPr>
                <w:rFonts w:ascii="GHEA Grapalat" w:eastAsia="Times New Roman" w:hAnsi="GHEA Grapalat" w:cs="Tahoma"/>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financial</w:t>
            </w:r>
            <w:r xmlns:w="http://schemas.openxmlformats.org/wordprocessingml/2006/main" w:rsidRPr="00E84C88">
              <w:rPr>
                <w:rFonts w:ascii="GHEA Grapalat" w:eastAsia="Times New Roman" w:hAnsi="GHEA Grapalat" w:cs="Tahoma"/>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organization</w:t>
            </w:r>
            <w:r xmlns:w="http://schemas.openxmlformats.org/wordprocessingml/2006/main" w:rsidRPr="00E84C88">
              <w:rPr>
                <w:rFonts w:ascii="GHEA Grapalat" w:eastAsia="Times New Roman" w:hAnsi="GHEA Grapalat" w:cs="Tahoma"/>
                <w:color w:val="000000"/>
                <w:sz w:val="20"/>
                <w:szCs w:val="20"/>
              </w:rPr>
              <w:t xml:space="preserve"> </w:t>
            </w:r>
          </w:p>
          <w:p w14:paraId="79B2FE88" w14:textId="03184DA9" w:rsidR="00532D6C" w:rsidRPr="00E84C88" w:rsidRDefault="00D96837" w:rsidP="00532D6C">
            <w:pPr xmlns:w="http://schemas.openxmlformats.org/wordprocessingml/2006/main">
              <w:spacing w:after="0" w:line="240" w:lineRule="auto"/>
              <w:rPr>
                <w:rFonts w:ascii="GHEA Grapalat" w:eastAsia="Times New Roman" w:hAnsi="GHEA Grapalat" w:cs="Tahoma"/>
                <w:color w:val="000000"/>
                <w:sz w:val="20"/>
                <w:szCs w:val="20"/>
                <w:lang w:val="hy-AM"/>
              </w:rPr>
            </w:pPr>
            <w:r xmlns:w="http://schemas.openxmlformats.org/wordprocessingml/2006/main">
              <w:rPr>
                <w:rFonts w:ascii="GHEA Grapalat" w:eastAsia="Times New Roman" w:hAnsi="GHEA Grapalat" w:cs="Tahoma"/>
                <w:color w:val="000000"/>
                <w:sz w:val="20"/>
                <w:szCs w:val="20"/>
              </w:rPr>
              <w:t xml:space="preserve">                         </w:t>
            </w:r>
            <w:r xmlns:w="http://schemas.openxmlformats.org/wordprocessingml/2006/main" w:rsidR="00532D6C" w:rsidRPr="00E84C88">
              <w:rPr>
                <w:rFonts w:ascii="GHEA Grapalat" w:eastAsia="Times New Roman" w:hAnsi="GHEA Grapalat" w:cs="Tahoma"/>
                <w:color w:val="000000"/>
                <w:sz w:val="20"/>
                <w:szCs w:val="20"/>
                <w:lang w:val="hy-AM"/>
              </w:rPr>
              <w:t xml:space="preserve">                 </w:t>
            </w:r>
          </w:p>
          <w:p w14:paraId="62DBAF19" w14:textId="6FC434B1" w:rsidR="00532D6C" w:rsidRPr="00E84C88" w:rsidRDefault="00D96837" w:rsidP="00532D6C">
            <w:pPr xmlns:w="http://schemas.openxmlformats.org/wordprocessingml/2006/main">
              <w:spacing w:after="0" w:line="240" w:lineRule="auto"/>
              <w:rPr>
                <w:rFonts w:ascii="GHEA Grapalat" w:eastAsia="Times New Roman" w:hAnsi="GHEA Grapalat" w:cs="Tahoma"/>
                <w:color w:val="000000"/>
                <w:sz w:val="20"/>
                <w:szCs w:val="20"/>
              </w:rPr>
            </w:pPr>
            <w:r xmlns:w="http://schemas.openxmlformats.org/wordprocessingml/2006/main">
              <w:rPr>
                <w:rFonts w:ascii="GHEA Grapalat" w:eastAsia="Times New Roman" w:hAnsi="GHEA Grapalat" w:cs="Tahoma"/>
                <w:color w:val="000000"/>
                <w:sz w:val="20"/>
                <w:szCs w:val="20"/>
                <w:lang w:val="hy-AM"/>
              </w:rPr>
              <w:t xml:space="preserve">                                             </w:t>
            </w:r>
            <w:r xmlns:w="http://schemas.openxmlformats.org/wordprocessingml/2006/main" w:rsidR="00532D6C" w:rsidRPr="00E84C88">
              <w:rPr>
                <w:rFonts w:ascii="GHEA Grapalat" w:eastAsia="Times New Roman" w:hAnsi="GHEA Grapalat" w:cs="Tahoma"/>
                <w:color w:val="000000"/>
                <w:sz w:val="20"/>
                <w:szCs w:val="20"/>
              </w:rPr>
              <w:t xml:space="preserve">/____________________/</w:t>
            </w:r>
          </w:p>
          <w:p w14:paraId="20D9507D"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Sylfaen"/>
                <w:sz w:val="20"/>
                <w:szCs w:val="20"/>
              </w:rPr>
              <w:t xml:space="preserve">  </w:t>
            </w:r>
          </w:p>
          <w:p w14:paraId="4BF18F4B" w14:textId="30DC69A4" w:rsidR="00532D6C" w:rsidRPr="00E84C88" w:rsidRDefault="00D96837" w:rsidP="00532D6C">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Pr>
                <w:rFonts w:ascii="GHEA Grapalat" w:eastAsia="Times New Roman" w:hAnsi="GHEA Grapalat" w:cs="Sylfaen"/>
                <w:sz w:val="20"/>
                <w:szCs w:val="20"/>
              </w:rPr>
              <w:t xml:space="preserve">                                               </w:t>
            </w:r>
            <w:r xmlns:w="http://schemas.openxmlformats.org/wordprocessingml/2006/main" w:rsidR="00532D6C" w:rsidRPr="00E84C88">
              <w:rPr>
                <w:rFonts w:ascii="GHEA Grapalat" w:eastAsia="Times New Roman" w:hAnsi="GHEA Grapalat" w:cs="Sylfaen"/>
                <w:sz w:val="20"/>
                <w:szCs w:val="20"/>
                <w:lang w:val="en-US"/>
              </w:rPr>
              <w:t xml:space="preserve">/ </w:t>
            </w:r>
            <w:r xmlns:w="http://schemas.openxmlformats.org/wordprocessingml/2006/main" w:rsidR="00532D6C" w:rsidRPr="00E84C88">
              <w:rPr>
                <w:rFonts w:ascii="Arial" w:eastAsia="Times New Roman" w:hAnsi="Arial" w:cs="Arial"/>
                <w:sz w:val="20"/>
                <w:szCs w:val="20"/>
                <w:lang w:val="en-US"/>
              </w:rPr>
              <w:t xml:space="preserve">signature </w:t>
            </w:r>
            <w:r xmlns:w="http://schemas.openxmlformats.org/wordprocessingml/2006/main" w:rsidR="00532D6C" w:rsidRPr="00E84C88">
              <w:rPr>
                <w:rFonts w:ascii="GHEA Grapalat" w:eastAsia="Times New Roman" w:hAnsi="GHEA Grapalat" w:cs="Sylfaen"/>
                <w:sz w:val="20"/>
                <w:szCs w:val="20"/>
                <w:lang w:val="en-US"/>
              </w:rPr>
              <w:t xml:space="preserve">/</w:t>
            </w:r>
          </w:p>
          <w:p w14:paraId="0D131FD1" w14:textId="77777777" w:rsidR="00532D6C" w:rsidRPr="00E84C88" w:rsidRDefault="00532D6C" w:rsidP="00532D6C">
            <w:pPr>
              <w:spacing w:after="0" w:line="240" w:lineRule="auto"/>
              <w:rPr>
                <w:rFonts w:ascii="GHEA Grapalat" w:eastAsia="Times New Roman" w:hAnsi="GHEA Grapalat" w:cs="Tahoma"/>
                <w:color w:val="000000"/>
                <w:sz w:val="20"/>
                <w:szCs w:val="20"/>
                <w:lang w:val="en-US"/>
              </w:rPr>
            </w:pPr>
          </w:p>
          <w:p w14:paraId="31B85A29" w14:textId="77777777" w:rsidR="00532D6C" w:rsidRPr="00E84C88" w:rsidRDefault="00532D6C" w:rsidP="00532D6C">
            <w:pPr>
              <w:spacing w:after="0" w:line="240" w:lineRule="auto"/>
              <w:rPr>
                <w:rFonts w:ascii="GHEA Grapalat" w:eastAsia="Times New Roman" w:hAnsi="GHEA Grapalat" w:cs="Arial"/>
                <w:sz w:val="20"/>
                <w:szCs w:val="20"/>
                <w:lang w:val="en-US"/>
              </w:rPr>
            </w:pPr>
          </w:p>
        </w:tc>
        <w:tc>
          <w:tcPr>
            <w:tcW w:w="5364" w:type="dxa"/>
            <w:tcBorders>
              <w:top w:val="single" w:sz="4" w:space="0" w:color="auto"/>
              <w:left w:val="nil"/>
              <w:right w:val="single" w:sz="4" w:space="0" w:color="auto"/>
            </w:tcBorders>
            <w:noWrap/>
            <w:vAlign w:val="bottom"/>
          </w:tcPr>
          <w:p w14:paraId="0867AA71" w14:textId="77777777" w:rsidR="00532D6C" w:rsidRPr="00E84C88" w:rsidRDefault="00532D6C" w:rsidP="00532D6C">
            <w:pPr xmlns:w="http://schemas.openxmlformats.org/wordprocessingml/2006/main">
              <w:spacing w:after="0" w:line="240" w:lineRule="auto"/>
              <w:rPr>
                <w:rFonts w:ascii="GHEA Grapalat" w:eastAsia="Times New Roman" w:hAnsi="GHEA Grapalat" w:cs="Tahoma"/>
                <w:color w:val="000000"/>
                <w:sz w:val="20"/>
                <w:szCs w:val="20"/>
                <w:lang w:val="en-US"/>
              </w:rPr>
            </w:pPr>
            <w:r xmlns:w="http://schemas.openxmlformats.org/wordprocessingml/2006/main" w:rsidRPr="00E84C88">
              <w:rPr>
                <w:rFonts w:ascii="GHEA Grapalat" w:eastAsia="Times New Roman" w:hAnsi="GHEA Grapalat" w:cs="Tahoma"/>
                <w:color w:val="000000"/>
                <w:sz w:val="20"/>
                <w:szCs w:val="20"/>
                <w:lang w:val="en-US"/>
              </w:rPr>
              <w:t xml:space="preserve">2 </w:t>
            </w:r>
            <w:r xmlns:w="http://schemas.openxmlformats.org/wordprocessingml/2006/main" w:rsidRPr="00E84C88">
              <w:rPr>
                <w:rFonts w:ascii="GHEA Grapalat" w:eastAsia="Times New Roman" w:hAnsi="GHEA Grapalat" w:cs="Tahoma"/>
                <w:color w:val="000000"/>
                <w:sz w:val="20"/>
                <w:szCs w:val="20"/>
                <w:lang w:val="hy-AM"/>
              </w:rPr>
              <w:t xml:space="preserve">3 </w:t>
            </w:r>
            <w:r xmlns:w="http://schemas.openxmlformats.org/wordprocessingml/2006/main" w:rsidRPr="00E84C88">
              <w:rPr>
                <w:rFonts w:ascii="GHEA Grapalat" w:eastAsia="Times New Roman" w:hAnsi="GHEA Grapalat" w:cs="Tahoma"/>
                <w:color w:val="000000"/>
                <w:sz w:val="20"/>
                <w:szCs w:val="20"/>
                <w:lang w:val="en-US"/>
              </w:rPr>
              <w:t xml:space="preserve">. </w:t>
            </w:r>
            <w:r xmlns:w="http://schemas.openxmlformats.org/wordprocessingml/2006/main" w:rsidRPr="00E84C88">
              <w:rPr>
                <w:rFonts w:ascii="Arial" w:eastAsia="Times New Roman" w:hAnsi="Arial" w:cs="Arial"/>
                <w:color w:val="000000"/>
                <w:sz w:val="20"/>
                <w:szCs w:val="20"/>
                <w:lang w:val="en-US"/>
              </w:rPr>
              <w:t xml:space="preserve">a </w:t>
            </w:r>
            <w:r xmlns:w="http://schemas.openxmlformats.org/wordprocessingml/2006/main" w:rsidRPr="00E84C88">
              <w:rPr>
                <w:rFonts w:ascii="GHEA Grapalat" w:eastAsia="Times New Roman" w:hAnsi="GHEA Grapalat" w:cs="Tahoma"/>
                <w:color w:val="000000"/>
                <w:sz w:val="20"/>
                <w:szCs w:val="20"/>
                <w:lang w:val="en-US"/>
              </w:rPr>
              <w:t xml:space="preserve">. </w:t>
            </w:r>
            <w:r xmlns:w="http://schemas.openxmlformats.org/wordprocessingml/2006/main" w:rsidRPr="00E84C88">
              <w:rPr>
                <w:rFonts w:ascii="Arial" w:eastAsia="Times New Roman" w:hAnsi="Arial" w:cs="Arial"/>
                <w:color w:val="000000"/>
                <w:sz w:val="20"/>
                <w:szCs w:val="20"/>
                <w:lang w:val="hy-AM"/>
              </w:rPr>
              <w:t xml:space="preserve">To the payer</w:t>
            </w:r>
            <w:r xmlns:w="http://schemas.openxmlformats.org/wordprocessingml/2006/main" w:rsidRPr="00E84C88">
              <w:rPr>
                <w:rFonts w:ascii="GHEA Grapalat" w:eastAsia="Times New Roman" w:hAnsi="GHEA Grapalat" w:cs="Tahoma"/>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attendant</w:t>
            </w:r>
            <w:r xmlns:w="http://schemas.openxmlformats.org/wordprocessingml/2006/main" w:rsidRPr="00E84C88">
              <w:rPr>
                <w:rFonts w:ascii="GHEA Grapalat" w:eastAsia="Times New Roman" w:hAnsi="GHEA Grapalat" w:cs="Tahoma"/>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financial</w:t>
            </w:r>
            <w:r xmlns:w="http://schemas.openxmlformats.org/wordprocessingml/2006/main" w:rsidRPr="00E84C88">
              <w:rPr>
                <w:rFonts w:ascii="GHEA Grapalat" w:eastAsia="Times New Roman" w:hAnsi="GHEA Grapalat" w:cs="Tahoma"/>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organization</w:t>
            </w:r>
            <w:r xmlns:w="http://schemas.openxmlformats.org/wordprocessingml/2006/main" w:rsidRPr="00E84C88">
              <w:rPr>
                <w:rFonts w:ascii="GHEA Grapalat" w:eastAsia="Times New Roman" w:hAnsi="GHEA Grapalat" w:cs="Tahoma"/>
                <w:color w:val="000000"/>
                <w:sz w:val="20"/>
                <w:szCs w:val="20"/>
                <w:lang w:val="en-US"/>
              </w:rPr>
              <w:t xml:space="preserve"> </w:t>
            </w:r>
          </w:p>
          <w:p w14:paraId="0C0278D6" w14:textId="77777777" w:rsidR="00532D6C" w:rsidRPr="00E84C88" w:rsidRDefault="00532D6C" w:rsidP="00532D6C">
            <w:pPr>
              <w:spacing w:after="0" w:line="240" w:lineRule="auto"/>
              <w:jc w:val="right"/>
              <w:rPr>
                <w:rFonts w:ascii="GHEA Grapalat" w:eastAsia="Times New Roman" w:hAnsi="GHEA Grapalat" w:cs="Tahoma"/>
                <w:color w:val="000000"/>
                <w:sz w:val="20"/>
                <w:szCs w:val="20"/>
                <w:lang w:val="en-US"/>
              </w:rPr>
            </w:pPr>
          </w:p>
          <w:p w14:paraId="55E25DAB" w14:textId="77777777" w:rsidR="00532D6C" w:rsidRPr="00E84C88" w:rsidRDefault="00532D6C" w:rsidP="00532D6C">
            <w:pPr>
              <w:spacing w:after="0" w:line="240" w:lineRule="auto"/>
              <w:jc w:val="right"/>
              <w:rPr>
                <w:rFonts w:ascii="GHEA Grapalat" w:eastAsia="Times New Roman" w:hAnsi="GHEA Grapalat" w:cs="Tahoma"/>
                <w:color w:val="000000"/>
                <w:sz w:val="20"/>
                <w:szCs w:val="20"/>
                <w:lang w:val="en-US"/>
              </w:rPr>
            </w:pPr>
          </w:p>
          <w:p w14:paraId="68303E3D"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Tahoma"/>
                <w:color w:val="000000"/>
                <w:sz w:val="20"/>
                <w:szCs w:val="20"/>
                <w:lang w:val="en-US"/>
              </w:rPr>
            </w:pPr>
            <w:r xmlns:w="http://schemas.openxmlformats.org/wordprocessingml/2006/main" w:rsidRPr="00E84C88">
              <w:rPr>
                <w:rFonts w:ascii="GHEA Grapalat" w:eastAsia="Times New Roman" w:hAnsi="GHEA Grapalat" w:cs="Tahoma"/>
                <w:color w:val="000000"/>
                <w:sz w:val="20"/>
                <w:szCs w:val="20"/>
                <w:lang w:val="en-US"/>
              </w:rPr>
              <w:t xml:space="preserve">/____________________/</w:t>
            </w:r>
          </w:p>
          <w:p w14:paraId="1DD09130" w14:textId="746579CE" w:rsidR="00532D6C" w:rsidRPr="00E84C88" w:rsidRDefault="00D96837" w:rsidP="00532D6C">
            <w:pPr xmlns:w="http://schemas.openxmlformats.org/wordprocessingml/2006/main">
              <w:spacing w:after="0" w:line="240" w:lineRule="auto"/>
              <w:jc w:val="center"/>
              <w:rPr>
                <w:rFonts w:ascii="GHEA Grapalat" w:eastAsia="Times New Roman" w:hAnsi="GHEA Grapalat" w:cs="Sylfaen"/>
                <w:sz w:val="20"/>
                <w:szCs w:val="20"/>
                <w:lang w:val="en-US"/>
              </w:rPr>
            </w:pPr>
            <w:r xmlns:w="http://schemas.openxmlformats.org/wordprocessingml/2006/main">
              <w:rPr>
                <w:rFonts w:ascii="GHEA Grapalat" w:eastAsia="Times New Roman" w:hAnsi="GHEA Grapalat" w:cs="Tahoma"/>
                <w:color w:val="000000"/>
                <w:sz w:val="20"/>
                <w:szCs w:val="20"/>
                <w:lang w:val="en-US"/>
              </w:rPr>
              <w:t xml:space="preserve">                                               </w:t>
            </w:r>
            <w:r xmlns:w="http://schemas.openxmlformats.org/wordprocessingml/2006/main" w:rsidR="00532D6C" w:rsidRPr="00E84C88">
              <w:rPr>
                <w:rFonts w:ascii="GHEA Grapalat" w:eastAsia="Times New Roman" w:hAnsi="GHEA Grapalat" w:cs="Sylfaen"/>
                <w:sz w:val="20"/>
                <w:szCs w:val="20"/>
                <w:lang w:val="en-US"/>
              </w:rPr>
              <w:t xml:space="preserve">/ </w:t>
            </w:r>
            <w:r xmlns:w="http://schemas.openxmlformats.org/wordprocessingml/2006/main" w:rsidR="00532D6C" w:rsidRPr="00E84C88">
              <w:rPr>
                <w:rFonts w:ascii="Arial" w:eastAsia="Times New Roman" w:hAnsi="Arial" w:cs="Arial"/>
                <w:sz w:val="20"/>
                <w:szCs w:val="20"/>
                <w:lang w:val="en-US"/>
              </w:rPr>
              <w:t xml:space="preserve">signature </w:t>
            </w:r>
            <w:r xmlns:w="http://schemas.openxmlformats.org/wordprocessingml/2006/main" w:rsidR="00532D6C" w:rsidRPr="00E84C88">
              <w:rPr>
                <w:rFonts w:ascii="GHEA Grapalat" w:eastAsia="Times New Roman" w:hAnsi="GHEA Grapalat" w:cs="Sylfaen"/>
                <w:sz w:val="20"/>
                <w:szCs w:val="20"/>
                <w:lang w:val="en-US"/>
              </w:rPr>
              <w:t xml:space="preserve">/</w:t>
            </w:r>
          </w:p>
          <w:p w14:paraId="655EAEE9" w14:textId="77777777" w:rsidR="00532D6C" w:rsidRPr="00E84C88" w:rsidRDefault="00532D6C" w:rsidP="00532D6C">
            <w:pPr>
              <w:spacing w:after="0" w:line="240" w:lineRule="auto"/>
              <w:jc w:val="right"/>
              <w:rPr>
                <w:rFonts w:ascii="GHEA Grapalat" w:eastAsia="Times New Roman" w:hAnsi="GHEA Grapalat" w:cs="Arial"/>
                <w:sz w:val="20"/>
                <w:szCs w:val="20"/>
                <w:lang w:val="hy-AM"/>
              </w:rPr>
            </w:pPr>
          </w:p>
        </w:tc>
      </w:tr>
      <w:tr w:rsidR="00532D6C" w:rsidRPr="00C4546D" w14:paraId="2684512D" w14:textId="77777777" w:rsidTr="00532D6C">
        <w:trPr>
          <w:trHeight w:val="2194"/>
        </w:trPr>
        <w:tc>
          <w:tcPr>
            <w:tcW w:w="5616" w:type="dxa"/>
            <w:tcBorders>
              <w:top w:val="nil"/>
              <w:left w:val="single" w:sz="4" w:space="0" w:color="auto"/>
              <w:bottom w:val="single" w:sz="4" w:space="0" w:color="auto"/>
              <w:right w:val="single" w:sz="4" w:space="0" w:color="auto"/>
            </w:tcBorders>
            <w:noWrap/>
            <w:vAlign w:val="bottom"/>
          </w:tcPr>
          <w:p w14:paraId="62D6F349" w14:textId="6617A72B"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E84C88">
              <w:rPr>
                <w:rFonts w:ascii="GHEA Grapalat" w:eastAsia="Times New Roman" w:hAnsi="GHEA Grapalat" w:cs="Sylfaen"/>
                <w:sz w:val="20"/>
                <w:szCs w:val="20"/>
                <w:lang w:val="en-US"/>
              </w:rPr>
              <w:lastRenderedPageBreak xmlns:w="http://schemas.openxmlformats.org/wordprocessingml/2006/main"/>
            </w:r>
            <w:r xmlns:w="http://schemas.openxmlformats.org/wordprocessingml/2006/main" w:rsidRPr="00E84C88">
              <w:rPr>
                <w:rFonts w:ascii="GHEA Grapalat" w:eastAsia="Times New Roman" w:hAnsi="GHEA Grapalat" w:cs="Sylfaen"/>
                <w:sz w:val="20"/>
                <w:szCs w:val="20"/>
                <w:lang w:val="en-US"/>
              </w:rPr>
              <w:t xml:space="preserve">24. </w:t>
            </w:r>
            <w:r xmlns:w="http://schemas.openxmlformats.org/wordprocessingml/2006/main" w:rsidRPr="00E84C88">
              <w:rPr>
                <w:rFonts w:ascii="Arial" w:eastAsia="Times New Roman" w:hAnsi="Arial" w:cs="Arial"/>
                <w:sz w:val="20"/>
                <w:szCs w:val="20"/>
                <w:lang w:val="en-US"/>
              </w:rPr>
              <w:t xml:space="preserve">b </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K </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 </w:t>
            </w:r>
            <w:r xmlns:w="http://schemas.openxmlformats.org/wordprocessingml/2006/main" w:rsidRPr="00E84C88">
              <w:rPr>
                <w:rFonts w:ascii="GHEA Grapalat" w:eastAsia="Times New Roman" w:hAnsi="GHEA Grapalat" w:cs="Sylfaen"/>
                <w:sz w:val="20"/>
                <w:szCs w:val="20"/>
                <w:lang w:val="en-US"/>
              </w:rPr>
              <w:t xml:space="preserve">.</w:t>
            </w:r>
          </w:p>
          <w:p w14:paraId="6B4023A4" w14:textId="77777777" w:rsidR="00532D6C" w:rsidRPr="00E84C88" w:rsidRDefault="00532D6C" w:rsidP="00532D6C">
            <w:pPr>
              <w:spacing w:after="0" w:line="240" w:lineRule="auto"/>
              <w:rPr>
                <w:rFonts w:ascii="GHEA Grapalat" w:eastAsia="Times New Roman" w:hAnsi="GHEA Grapalat" w:cs="Sylfaen"/>
                <w:sz w:val="20"/>
                <w:szCs w:val="20"/>
                <w:lang w:val="en-US"/>
              </w:rPr>
            </w:pPr>
          </w:p>
          <w:p w14:paraId="16A4288B" w14:textId="77777777" w:rsidR="00532D6C" w:rsidRPr="00E84C88" w:rsidRDefault="00532D6C" w:rsidP="00532D6C">
            <w:pPr>
              <w:spacing w:after="0" w:line="240" w:lineRule="auto"/>
              <w:rPr>
                <w:rFonts w:ascii="GHEA Grapalat" w:eastAsia="Times New Roman" w:hAnsi="GHEA Grapalat" w:cs="Sylfaen"/>
                <w:sz w:val="20"/>
                <w:szCs w:val="20"/>
                <w:lang w:val="en-US"/>
              </w:rPr>
            </w:pPr>
          </w:p>
          <w:p w14:paraId="32B40795" w14:textId="06DD9602"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E84C88">
              <w:rPr>
                <w:rFonts w:ascii="GHEA Grapalat" w:eastAsia="Times New Roman" w:hAnsi="GHEA Grapalat" w:cs="Tahoma"/>
                <w:color w:val="000000"/>
                <w:sz w:val="20"/>
                <w:szCs w:val="20"/>
                <w:lang w:val="en-US"/>
              </w:rPr>
              <w:t xml:space="preserve"> </w:t>
            </w:r>
            <w:r xmlns:w="http://schemas.openxmlformats.org/wordprocessingml/2006/main" w:rsidRPr="00E84C88">
              <w:rPr>
                <w:rFonts w:ascii="GHEA Grapalat" w:eastAsia="Times New Roman" w:hAnsi="GHEA Grapalat" w:cs="Sylfaen"/>
                <w:sz w:val="20"/>
                <w:szCs w:val="20"/>
                <w:lang w:val="en-US"/>
              </w:rPr>
              <w:t xml:space="preserve">2 </w:t>
            </w:r>
            <w:r xmlns:w="http://schemas.openxmlformats.org/wordprocessingml/2006/main" w:rsidRPr="00E84C88">
              <w:rPr>
                <w:rFonts w:ascii="GHEA Grapalat" w:eastAsia="Times New Roman" w:hAnsi="GHEA Grapalat" w:cs="Sylfaen"/>
                <w:sz w:val="20"/>
                <w:szCs w:val="20"/>
                <w:lang w:val="hy-AM"/>
              </w:rPr>
              <w:t xml:space="preserve">4. </w:t>
            </w:r>
            <w:r xmlns:w="http://schemas.openxmlformats.org/wordprocessingml/2006/main" w:rsidRPr="00E84C88">
              <w:rPr>
                <w:rFonts w:ascii="Arial" w:eastAsia="Times New Roman" w:hAnsi="Arial" w:cs="Arial"/>
                <w:sz w:val="20"/>
                <w:szCs w:val="20"/>
                <w:lang w:val="hy-AM"/>
              </w:rPr>
              <w:t xml:space="preserve">c </w:t>
            </w:r>
            <w:r xmlns:w="http://schemas.openxmlformats.org/wordprocessingml/2006/main" w:rsidR="00D96837">
              <w:rPr>
                <w:rFonts w:ascii="GHEA Grapalat" w:eastAsia="Times New Roman" w:hAnsi="GHEA Grapalat" w:cs="Tahoma"/>
                <w:color w:val="000000"/>
                <w:sz w:val="20"/>
                <w:szCs w:val="20"/>
                <w:lang w:val="en-US"/>
              </w:rPr>
              <w:t xml:space="preserve">___ </w:t>
            </w:r>
            <w:r xmlns:w="http://schemas.openxmlformats.org/wordprocessingml/2006/main" w:rsidRPr="00E84C88">
              <w:rPr>
                <w:rFonts w:ascii="GHEA Grapalat" w:eastAsia="Times New Roman" w:hAnsi="GHEA Grapalat" w:cs="Sylfaen"/>
                <w:color w:val="000000"/>
                <w:sz w:val="20"/>
                <w:szCs w:val="20"/>
                <w:lang w:val="en-US"/>
              </w:rPr>
              <w:t xml:space="preserve">___ </w:t>
            </w:r>
            <w:r xmlns:w="http://schemas.openxmlformats.org/wordprocessingml/2006/main" w:rsidRPr="00E84C88">
              <w:rPr>
                <w:rFonts w:ascii="GHEA Grapalat" w:eastAsia="Times New Roman" w:hAnsi="GHEA Grapalat" w:cs="Tahoma"/>
                <w:color w:val="000000"/>
                <w:sz w:val="20"/>
                <w:szCs w:val="20"/>
                <w:lang w:val="en-US"/>
              </w:rPr>
              <w:t xml:space="preserve">20___ </w:t>
            </w:r>
            <w:r xmlns:w="http://schemas.openxmlformats.org/wordprocessingml/2006/main" w:rsidRPr="00E84C88">
              <w:rPr>
                <w:rFonts w:ascii="Arial" w:eastAsia="Times New Roman" w:hAnsi="Arial" w:cs="Arial"/>
                <w:color w:val="000000"/>
                <w:sz w:val="20"/>
                <w:szCs w:val="20"/>
                <w:lang w:val="en-US"/>
              </w:rPr>
              <w:t xml:space="preserve">y </w:t>
            </w:r>
            <w:r xmlns:w="http://schemas.openxmlformats.org/wordprocessingml/2006/main" w:rsidRPr="00E84C88">
              <w:rPr>
                <w:rFonts w:ascii="GHEA Grapalat" w:eastAsia="Times New Roman" w:hAnsi="GHEA Grapalat" w:cs="Sylfaen"/>
                <w:color w:val="000000"/>
                <w:sz w:val="20"/>
                <w:szCs w:val="20"/>
                <w:lang w:val="en-US"/>
              </w:rPr>
              <w:t xml:space="preserve">.</w:t>
            </w:r>
            <w:r xmlns:w="http://schemas.openxmlformats.org/wordprocessingml/2006/main" w:rsidRPr="00E84C88">
              <w:rPr>
                <w:rFonts w:ascii="GHEA Grapalat" w:eastAsia="Times New Roman" w:hAnsi="GHEA Grapalat" w:cs="Sylfaen"/>
                <w:sz w:val="20"/>
                <w:szCs w:val="20"/>
                <w:lang w:val="en-US"/>
              </w:rPr>
              <w:t xml:space="preserve">​</w:t>
            </w:r>
            <w:r xmlns:w="http://schemas.openxmlformats.org/wordprocessingml/2006/main" w:rsidRPr="00E84C88">
              <w:rPr>
                <w:rFonts w:ascii="GHEA Grapalat" w:eastAsia="Times New Roman" w:hAnsi="GHEA Grapalat" w:cs="Sylfaen"/>
                <w:sz w:val="20"/>
                <w:szCs w:val="20"/>
                <w:lang w:val="en-US"/>
              </w:rPr>
              <w:t xml:space="preserve"> </w:t>
            </w:r>
          </w:p>
          <w:p w14:paraId="3F93A39D" w14:textId="77777777" w:rsidR="00532D6C" w:rsidRPr="00E84C88" w:rsidRDefault="00532D6C" w:rsidP="00532D6C">
            <w:pPr>
              <w:spacing w:after="0" w:line="240" w:lineRule="auto"/>
              <w:rPr>
                <w:rFonts w:ascii="GHEA Grapalat" w:eastAsia="Times New Roman" w:hAnsi="GHEA Grapalat" w:cs="Sylfaen"/>
                <w:sz w:val="20"/>
                <w:szCs w:val="20"/>
                <w:lang w:val="en-US"/>
              </w:rPr>
            </w:pPr>
          </w:p>
          <w:p w14:paraId="1DF898A0"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E84C88">
              <w:rPr>
                <w:rFonts w:ascii="GHEA Grapalat" w:eastAsia="Times New Roman" w:hAnsi="GHEA Grapalat" w:cs="Sylfaen"/>
                <w:sz w:val="20"/>
                <w:szCs w:val="20"/>
                <w:lang w:val="en-US"/>
              </w:rPr>
              <w:t xml:space="preserve">  </w:t>
            </w:r>
          </w:p>
          <w:p w14:paraId="6503FCC0" w14:textId="77777777" w:rsidR="00532D6C" w:rsidRPr="00E84C88" w:rsidRDefault="00532D6C" w:rsidP="00532D6C">
            <w:pPr>
              <w:spacing w:after="0" w:line="240" w:lineRule="auto"/>
              <w:rPr>
                <w:rFonts w:ascii="GHEA Grapalat" w:eastAsia="Times New Roman" w:hAnsi="GHEA Grapalat" w:cs="Arial"/>
                <w:sz w:val="20"/>
                <w:szCs w:val="20"/>
                <w:lang w:val="en-US"/>
              </w:rPr>
            </w:pPr>
          </w:p>
        </w:tc>
        <w:tc>
          <w:tcPr>
            <w:tcW w:w="5364" w:type="dxa"/>
            <w:tcBorders>
              <w:top w:val="nil"/>
              <w:left w:val="nil"/>
              <w:bottom w:val="single" w:sz="4" w:space="0" w:color="auto"/>
              <w:right w:val="single" w:sz="4" w:space="0" w:color="auto"/>
            </w:tcBorders>
            <w:noWrap/>
            <w:vAlign w:val="bottom"/>
          </w:tcPr>
          <w:p w14:paraId="65044EA7" w14:textId="7739C7CF"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E84C88">
              <w:rPr>
                <w:rFonts w:ascii="GHEA Grapalat" w:eastAsia="Times New Roman" w:hAnsi="GHEA Grapalat" w:cs="Sylfaen"/>
                <w:sz w:val="20"/>
                <w:szCs w:val="20"/>
                <w:lang w:val="en-US"/>
              </w:rPr>
              <w:t xml:space="preserve">23. </w:t>
            </w:r>
            <w:r xmlns:w="http://schemas.openxmlformats.org/wordprocessingml/2006/main" w:rsidRPr="00E84C88">
              <w:rPr>
                <w:rFonts w:ascii="Arial" w:eastAsia="Times New Roman" w:hAnsi="Arial" w:cs="Arial"/>
                <w:sz w:val="20"/>
                <w:szCs w:val="20"/>
                <w:lang w:val="en-US"/>
              </w:rPr>
              <w:t xml:space="preserve">b </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K </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 </w:t>
            </w:r>
            <w:r xmlns:w="http://schemas.openxmlformats.org/wordprocessingml/2006/main" w:rsidRPr="00E84C88">
              <w:rPr>
                <w:rFonts w:ascii="GHEA Grapalat" w:eastAsia="Times New Roman" w:hAnsi="GHEA Grapalat" w:cs="Sylfaen"/>
                <w:sz w:val="20"/>
                <w:szCs w:val="20"/>
                <w:lang w:val="en-US"/>
              </w:rPr>
              <w:t xml:space="preserve">.</w:t>
            </w:r>
          </w:p>
          <w:p w14:paraId="714A5500" w14:textId="77777777" w:rsidR="00532D6C" w:rsidRPr="00E84C88" w:rsidRDefault="00532D6C" w:rsidP="00532D6C">
            <w:pPr>
              <w:spacing w:after="0" w:line="240" w:lineRule="auto"/>
              <w:rPr>
                <w:rFonts w:ascii="GHEA Grapalat" w:eastAsia="Times New Roman" w:hAnsi="GHEA Grapalat" w:cs="Sylfaen"/>
                <w:sz w:val="20"/>
                <w:szCs w:val="20"/>
                <w:lang w:val="en-US"/>
              </w:rPr>
            </w:pPr>
          </w:p>
          <w:p w14:paraId="4BABD643"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E84C88">
              <w:rPr>
                <w:rFonts w:ascii="GHEA Grapalat" w:eastAsia="Times New Roman" w:hAnsi="GHEA Grapalat" w:cs="Sylfaen"/>
                <w:sz w:val="20"/>
                <w:szCs w:val="20"/>
                <w:lang w:val="en-US"/>
              </w:rPr>
              <w:t xml:space="preserve">                     </w:t>
            </w:r>
          </w:p>
          <w:p w14:paraId="1A47AC86"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color w:val="000000"/>
                <w:sz w:val="20"/>
                <w:szCs w:val="20"/>
                <w:lang w:val="en-US"/>
              </w:rPr>
            </w:pPr>
            <w:r xmlns:w="http://schemas.openxmlformats.org/wordprocessingml/2006/main" w:rsidRPr="00E84C88">
              <w:rPr>
                <w:rFonts w:ascii="GHEA Grapalat" w:eastAsia="Times New Roman" w:hAnsi="GHEA Grapalat" w:cs="Sylfaen"/>
                <w:sz w:val="20"/>
                <w:szCs w:val="20"/>
                <w:lang w:val="en-US"/>
              </w:rPr>
              <w:t xml:space="preserve">23. </w:t>
            </w:r>
            <w:r xmlns:w="http://schemas.openxmlformats.org/wordprocessingml/2006/main" w:rsidRPr="00E84C88">
              <w:rPr>
                <w:rFonts w:ascii="Arial" w:eastAsia="Times New Roman" w:hAnsi="Arial" w:cs="Arial"/>
                <w:sz w:val="20"/>
                <w:szCs w:val="20"/>
                <w:lang w:val="hy-AM"/>
              </w:rPr>
              <w:t xml:space="preserve">c </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Execution</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Date </w:t>
            </w:r>
            <w:r xmlns:w="http://schemas.openxmlformats.org/wordprocessingml/2006/main" w:rsidRPr="00E84C88">
              <w:rPr>
                <w:rFonts w:ascii="GHEA Grapalat" w:eastAsia="Times New Roman" w:hAnsi="GHEA Grapalat" w:cs="Sylfaen"/>
                <w:color w:val="000000"/>
                <w:sz w:val="20"/>
                <w:szCs w:val="20"/>
                <w:lang w:val="en-US"/>
              </w:rPr>
              <w:t xml:space="preserve">: </w:t>
            </w:r>
            <w:r xmlns:w="http://schemas.openxmlformats.org/wordprocessingml/2006/main" w:rsidRPr="00E84C88">
              <w:rPr>
                <w:rFonts w:ascii="GHEA Grapalat" w:eastAsia="Times New Roman" w:hAnsi="GHEA Grapalat" w:cs="Sylfaen"/>
                <w:sz w:val="20"/>
                <w:szCs w:val="20"/>
                <w:lang w:val="en-US"/>
              </w:rPr>
              <w:t xml:space="preserve">___ </w:t>
            </w:r>
            <w:r xmlns:w="http://schemas.openxmlformats.org/wordprocessingml/2006/main" w:rsidRPr="00E84C88">
              <w:rPr>
                <w:rFonts w:ascii="GHEA Grapalat" w:eastAsia="Times New Roman" w:hAnsi="GHEA Grapalat" w:cs="Sylfaen"/>
                <w:color w:val="000000"/>
                <w:sz w:val="20"/>
                <w:szCs w:val="20"/>
                <w:lang w:val="en-US"/>
              </w:rPr>
              <w:t xml:space="preserve">___ </w:t>
            </w:r>
            <w:r xmlns:w="http://schemas.openxmlformats.org/wordprocessingml/2006/main" w:rsidRPr="00E84C88">
              <w:rPr>
                <w:rFonts w:ascii="GHEA Grapalat" w:eastAsia="Times New Roman" w:hAnsi="GHEA Grapalat" w:cs="Tahoma"/>
                <w:color w:val="000000"/>
                <w:sz w:val="20"/>
                <w:szCs w:val="20"/>
                <w:lang w:val="en-US"/>
              </w:rPr>
              <w:t xml:space="preserve">20___ </w:t>
            </w:r>
            <w:r xmlns:w="http://schemas.openxmlformats.org/wordprocessingml/2006/main" w:rsidRPr="00E84C88">
              <w:rPr>
                <w:rFonts w:ascii="Arial" w:eastAsia="Times New Roman" w:hAnsi="Arial" w:cs="Arial"/>
                <w:color w:val="000000"/>
                <w:sz w:val="20"/>
                <w:szCs w:val="20"/>
                <w:lang w:val="en-US"/>
              </w:rPr>
              <w:t xml:space="preserve">.</w:t>
            </w:r>
            <w:r xmlns:w="http://schemas.openxmlformats.org/wordprocessingml/2006/main" w:rsidRPr="00E84C88">
              <w:rPr>
                <w:rFonts w:ascii="GHEA Grapalat" w:eastAsia="Times New Roman" w:hAnsi="GHEA Grapalat" w:cs="Tahoma"/>
                <w:color w:val="000000"/>
                <w:sz w:val="20"/>
                <w:szCs w:val="20"/>
                <w:lang w:val="en-US"/>
              </w:rPr>
              <w:t xml:space="preserve">​</w:t>
            </w:r>
          </w:p>
          <w:p w14:paraId="4AB23E89" w14:textId="77777777" w:rsidR="00532D6C" w:rsidRPr="00E84C88" w:rsidRDefault="00532D6C" w:rsidP="00532D6C">
            <w:pPr>
              <w:spacing w:after="0" w:line="240" w:lineRule="auto"/>
              <w:rPr>
                <w:rFonts w:ascii="GHEA Grapalat" w:eastAsia="Times New Roman" w:hAnsi="GHEA Grapalat" w:cs="Sylfaen"/>
                <w:color w:val="000000"/>
                <w:sz w:val="20"/>
                <w:szCs w:val="20"/>
                <w:lang w:val="en-US"/>
              </w:rPr>
            </w:pPr>
          </w:p>
          <w:p w14:paraId="3315EDE7" w14:textId="77777777" w:rsidR="00532D6C" w:rsidRPr="00E84C88" w:rsidRDefault="00532D6C" w:rsidP="00532D6C">
            <w:pPr>
              <w:spacing w:after="0" w:line="240" w:lineRule="auto"/>
              <w:rPr>
                <w:rFonts w:ascii="GHEA Grapalat" w:eastAsia="Times New Roman" w:hAnsi="GHEA Grapalat" w:cs="Sylfaen"/>
                <w:sz w:val="20"/>
                <w:szCs w:val="20"/>
                <w:lang w:val="en-US"/>
              </w:rPr>
            </w:pPr>
          </w:p>
          <w:p w14:paraId="6B54927A" w14:textId="77777777" w:rsidR="00532D6C" w:rsidRPr="00E84C88" w:rsidRDefault="00532D6C" w:rsidP="00532D6C">
            <w:pPr>
              <w:spacing w:after="0" w:line="240" w:lineRule="auto"/>
              <w:jc w:val="right"/>
              <w:rPr>
                <w:rFonts w:ascii="GHEA Grapalat" w:eastAsia="Times New Roman" w:hAnsi="GHEA Grapalat" w:cs="Arial"/>
                <w:sz w:val="20"/>
                <w:szCs w:val="20"/>
                <w:lang w:val="en-US"/>
              </w:rPr>
            </w:pPr>
          </w:p>
        </w:tc>
      </w:tr>
    </w:tbl>
    <w:p w14:paraId="3D2AF2C1"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sz w:val="16"/>
          <w:szCs w:val="24"/>
          <w:lang w:val="hy-AM"/>
        </w:rPr>
      </w:pPr>
    </w:p>
    <w:p w14:paraId="33AFB3ED"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sz w:val="16"/>
          <w:szCs w:val="24"/>
          <w:lang w:val="hy-AM"/>
        </w:rPr>
      </w:pPr>
    </w:p>
    <w:p w14:paraId="76964E75"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sz w:val="16"/>
          <w:szCs w:val="24"/>
          <w:lang w:val="hy-AM"/>
        </w:rPr>
      </w:pPr>
    </w:p>
    <w:p w14:paraId="7F4CC3A7"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sz w:val="16"/>
          <w:szCs w:val="24"/>
          <w:lang w:val="hy-AM"/>
        </w:rPr>
      </w:pPr>
    </w:p>
    <w:p w14:paraId="3EFAE643"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sz w:val="16"/>
          <w:szCs w:val="24"/>
          <w:lang w:val="hy-AM"/>
        </w:rPr>
      </w:pPr>
    </w:p>
    <w:p w14:paraId="3A607746" w14:textId="77777777" w:rsidR="00532D6C" w:rsidRPr="00E84C88" w:rsidRDefault="00532D6C" w:rsidP="00532D6C">
      <w:pPr xmlns:w="http://schemas.openxmlformats.org/wordprocessingml/2006/main">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20"/>
          <w:szCs w:val="20"/>
          <w:lang w:val="hy-AM"/>
        </w:rPr>
      </w:pP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Payment</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demand letter</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being filled</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is</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according to</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this</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by invitation</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defined</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Payment</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demand letter</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mandatory</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prerequisites</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and</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filling</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in order </w:t>
      </w:r>
      <w:r xmlns:w="http://schemas.openxmlformats.org/wordprocessingml/2006/main" w:rsidRPr="00E84C88">
        <w:rPr>
          <w:rFonts w:ascii="GHEA Grapalat" w:eastAsia="Times New Roman" w:hAnsi="GHEA Grapalat" w:cs="Times New Roman"/>
          <w:sz w:val="16"/>
          <w:szCs w:val="24"/>
          <w:lang w:val="hy-AM"/>
        </w:rPr>
        <w:t xml:space="preserve">.</w:t>
      </w:r>
    </w:p>
    <w:p w14:paraId="21CC979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lang w:val="nl-NL"/>
        </w:rPr>
      </w:pPr>
      <w:r xmlns:w="http://schemas.openxmlformats.org/wordprocessingml/2006/main" w:rsidRPr="00E84C88">
        <w:rPr>
          <w:rFonts w:ascii="GHEA Grapalat" w:eastAsia="Times New Roman" w:hAnsi="GHEA Grapalat" w:cs="Times New Roman"/>
          <w:b/>
          <w:sz w:val="24"/>
          <w:szCs w:val="24"/>
          <w:lang w:val="hy-AM"/>
        </w:rPr>
        <w:br xmlns:w="http://schemas.openxmlformats.org/wordprocessingml/2006/main" w:type="page"/>
      </w:r>
      <w:r xmlns:w="http://schemas.openxmlformats.org/wordprocessingml/2006/main" w:rsidRPr="00E84C88">
        <w:rPr>
          <w:rFonts w:ascii="Arial" w:eastAsia="Times New Roman" w:hAnsi="Arial" w:cs="Arial"/>
          <w:b/>
          <w:lang w:val="hy-AM"/>
        </w:rPr>
        <w:lastRenderedPageBreak xmlns:w="http://schemas.openxmlformats.org/wordprocessingml/2006/main"/>
      </w:r>
      <w:r xmlns:w="http://schemas.openxmlformats.org/wordprocessingml/2006/main" w:rsidRPr="00E84C88">
        <w:rPr>
          <w:rFonts w:ascii="Arial" w:eastAsia="Times New Roman" w:hAnsi="Arial" w:cs="Arial"/>
          <w:b/>
          <w:lang w:val="hy-AM"/>
        </w:rPr>
        <w:t xml:space="preserve">Payment</w:t>
      </w:r>
      <w:r xmlns:w="http://schemas.openxmlformats.org/wordprocessingml/2006/main" w:rsidRPr="00E84C88">
        <w:rPr>
          <w:rFonts w:ascii="GHEA Grapalat" w:eastAsia="Times New Roman" w:hAnsi="GHEA Grapalat" w:cs="Times New Roman"/>
          <w:b/>
          <w:lang w:val="nl-NL"/>
        </w:rPr>
        <w:t xml:space="preserve"> </w:t>
      </w:r>
      <w:r xmlns:w="http://schemas.openxmlformats.org/wordprocessingml/2006/main" w:rsidRPr="00E84C88">
        <w:rPr>
          <w:rFonts w:ascii="Arial" w:eastAsia="Times New Roman" w:hAnsi="Arial" w:cs="Arial"/>
          <w:b/>
          <w:lang w:val="hy-AM"/>
        </w:rPr>
        <w:t xml:space="preserve">demand letter</w:t>
      </w:r>
      <w:r xmlns:w="http://schemas.openxmlformats.org/wordprocessingml/2006/main" w:rsidRPr="00E84C88">
        <w:rPr>
          <w:rFonts w:ascii="GHEA Grapalat" w:eastAsia="Times New Roman" w:hAnsi="GHEA Grapalat" w:cs="Times New Roman"/>
          <w:b/>
          <w:lang w:val="nl-NL"/>
        </w:rPr>
        <w:t xml:space="preserve"> </w:t>
      </w:r>
      <w:r xmlns:w="http://schemas.openxmlformats.org/wordprocessingml/2006/main" w:rsidRPr="00E84C88">
        <w:rPr>
          <w:rFonts w:ascii="Arial" w:eastAsia="Times New Roman" w:hAnsi="Arial" w:cs="Arial"/>
          <w:b/>
          <w:lang w:val="hy-AM"/>
        </w:rPr>
        <w:t xml:space="preserve">mandatory</w:t>
      </w:r>
      <w:r xmlns:w="http://schemas.openxmlformats.org/wordprocessingml/2006/main" w:rsidRPr="00E84C88">
        <w:rPr>
          <w:rFonts w:ascii="GHEA Grapalat" w:eastAsia="Times New Roman" w:hAnsi="GHEA Grapalat" w:cs="Times New Roman"/>
          <w:b/>
          <w:lang w:val="nl-NL"/>
        </w:rPr>
        <w:t xml:space="preserve"> </w:t>
      </w:r>
      <w:r xmlns:w="http://schemas.openxmlformats.org/wordprocessingml/2006/main" w:rsidRPr="00E84C88">
        <w:rPr>
          <w:rFonts w:ascii="Arial" w:eastAsia="Times New Roman" w:hAnsi="Arial" w:cs="Arial"/>
          <w:b/>
          <w:lang w:val="hy-AM"/>
        </w:rPr>
        <w:t xml:space="preserve">prerequisites</w:t>
      </w:r>
      <w:r xmlns:w="http://schemas.openxmlformats.org/wordprocessingml/2006/main" w:rsidRPr="00E84C88">
        <w:rPr>
          <w:rFonts w:ascii="GHEA Grapalat" w:eastAsia="Times New Roman" w:hAnsi="GHEA Grapalat" w:cs="Times New Roman"/>
          <w:b/>
          <w:lang w:val="nl-NL"/>
        </w:rPr>
        <w:t xml:space="preserve"> </w:t>
      </w:r>
      <w:r xmlns:w="http://schemas.openxmlformats.org/wordprocessingml/2006/main" w:rsidRPr="00E84C88">
        <w:rPr>
          <w:rFonts w:ascii="Arial" w:eastAsia="Times New Roman" w:hAnsi="Arial" w:cs="Arial"/>
          <w:b/>
          <w:lang w:val="hy-AM"/>
        </w:rPr>
        <w:t xml:space="preserve">and</w:t>
      </w:r>
      <w:r xmlns:w="http://schemas.openxmlformats.org/wordprocessingml/2006/main" w:rsidRPr="00E84C88">
        <w:rPr>
          <w:rFonts w:ascii="GHEA Grapalat" w:eastAsia="Times New Roman" w:hAnsi="GHEA Grapalat" w:cs="Times New Roman"/>
          <w:b/>
          <w:lang w:val="nl-NL"/>
        </w:rPr>
        <w:t xml:space="preserve"> </w:t>
      </w:r>
      <w:r xmlns:w="http://schemas.openxmlformats.org/wordprocessingml/2006/main" w:rsidRPr="00E84C88">
        <w:rPr>
          <w:rFonts w:ascii="Arial" w:eastAsia="Times New Roman" w:hAnsi="Arial" w:cs="Arial"/>
          <w:b/>
          <w:lang w:val="hy-AM"/>
        </w:rPr>
        <w:t xml:space="preserve">filling</w:t>
      </w:r>
      <w:r xmlns:w="http://schemas.openxmlformats.org/wordprocessingml/2006/main" w:rsidRPr="00E84C88">
        <w:rPr>
          <w:rFonts w:ascii="GHEA Grapalat" w:eastAsia="Times New Roman" w:hAnsi="GHEA Grapalat" w:cs="Times New Roman"/>
          <w:b/>
          <w:lang w:val="nl-NL"/>
        </w:rPr>
        <w:t xml:space="preserve"> </w:t>
      </w:r>
      <w:r xmlns:w="http://schemas.openxmlformats.org/wordprocessingml/2006/main" w:rsidRPr="00E84C88">
        <w:rPr>
          <w:rFonts w:ascii="Arial" w:eastAsia="Times New Roman" w:hAnsi="Arial" w:cs="Arial"/>
          <w:b/>
          <w:lang w:val="hy-AM"/>
        </w:rPr>
        <w:t xml:space="preserve">the guide</w:t>
      </w:r>
    </w:p>
    <w:p w14:paraId="40E0498E" w14:textId="77777777" w:rsidR="00532D6C" w:rsidRPr="00E84C88" w:rsidRDefault="00532D6C" w:rsidP="00532D6C">
      <w:pPr>
        <w:spacing w:after="0" w:line="240" w:lineRule="auto"/>
        <w:jc w:val="center"/>
        <w:rPr>
          <w:rFonts w:ascii="GHEA Grapalat" w:eastAsia="Times New Roman" w:hAnsi="GHEA Grapalat" w:cs="Times New Roman"/>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532D6C" w:rsidRPr="00E84C88" w14:paraId="56D33C7A" w14:textId="77777777" w:rsidTr="00532D6C">
        <w:tc>
          <w:tcPr>
            <w:tcW w:w="720" w:type="dxa"/>
            <w:tcBorders>
              <w:top w:val="single" w:sz="4" w:space="0" w:color="auto"/>
              <w:left w:val="single" w:sz="4" w:space="0" w:color="auto"/>
              <w:bottom w:val="single" w:sz="4" w:space="0" w:color="auto"/>
              <w:right w:val="single" w:sz="4" w:space="0" w:color="auto"/>
            </w:tcBorders>
          </w:tcPr>
          <w:p w14:paraId="7772B449"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H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H</w:t>
            </w:r>
          </w:p>
        </w:tc>
        <w:tc>
          <w:tcPr>
            <w:tcW w:w="1938" w:type="dxa"/>
            <w:tcBorders>
              <w:top w:val="single" w:sz="4" w:space="0" w:color="auto"/>
              <w:left w:val="single" w:sz="4" w:space="0" w:color="auto"/>
              <w:bottom w:val="single" w:sz="4" w:space="0" w:color="auto"/>
              <w:right w:val="single" w:sz="4" w:space="0" w:color="auto"/>
            </w:tcBorders>
          </w:tcPr>
          <w:p w14:paraId="067B3D5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GHEA Grapalat" w:eastAsia="Times New Roman" w:hAnsi="GHEA Grapalat" w:cs="Times New Roman"/>
                <w:b/>
                <w:sz w:val="20"/>
                <w:szCs w:val="20"/>
                <w:lang w:val="en-US"/>
              </w:rPr>
              <w:t xml:space="preserve">&lt;&lt; </w:t>
            </w:r>
            <w:r xmlns:w="http://schemas.openxmlformats.org/wordprocessingml/2006/main" w:rsidRPr="00E84C88">
              <w:rPr>
                <w:rFonts w:ascii="Arial" w:eastAsia="Times New Roman" w:hAnsi="Arial" w:cs="Arial"/>
                <w:b/>
                <w:sz w:val="20"/>
                <w:szCs w:val="20"/>
                <w:lang w:val="en-US"/>
              </w:rPr>
              <w:t xml:space="preserve">Payment</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request </w:t>
            </w:r>
            <w:r xmlns:w="http://schemas.openxmlformats.org/wordprocessingml/2006/main" w:rsidRPr="00E84C88">
              <w:rPr>
                <w:rFonts w:ascii="GHEA Grapalat" w:eastAsia="Times New Roman" w:hAnsi="GHEA Grapalat" w:cs="Times New Roman"/>
                <w:b/>
                <w:sz w:val="20"/>
                <w:szCs w:val="20"/>
                <w:lang w:val="en-US"/>
              </w:rPr>
              <w:t xml:space="preserve">&gt;&gt; </w:t>
            </w:r>
            <w:r xmlns:w="http://schemas.openxmlformats.org/wordprocessingml/2006/main" w:rsidRPr="00E84C88">
              <w:rPr>
                <w:rFonts w:ascii="Arial" w:eastAsia="Times New Roman" w:hAnsi="Arial" w:cs="Arial"/>
                <w:b/>
                <w:sz w:val="20"/>
                <w:szCs w:val="20"/>
                <w:lang w:val="en-US"/>
              </w:rPr>
              <w:t xml:space="preserve">document</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prerequisites</w:t>
            </w:r>
          </w:p>
        </w:tc>
        <w:tc>
          <w:tcPr>
            <w:tcW w:w="2050" w:type="dxa"/>
            <w:tcBorders>
              <w:top w:val="single" w:sz="4" w:space="0" w:color="auto"/>
              <w:left w:val="single" w:sz="4" w:space="0" w:color="auto"/>
              <w:bottom w:val="single" w:sz="4" w:space="0" w:color="auto"/>
              <w:right w:val="single" w:sz="4" w:space="0" w:color="auto"/>
            </w:tcBorders>
          </w:tcPr>
          <w:p w14:paraId="40ED374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Arial" w:eastAsia="Times New Roman" w:hAnsi="Arial" w:cs="Arial"/>
                <w:b/>
                <w:sz w:val="20"/>
                <w:szCs w:val="20"/>
                <w:lang w:val="en-US"/>
              </w:rPr>
              <w:t xml:space="preserve">Noted</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field </w:t>
            </w:r>
            <w:r xmlns:w="http://schemas.openxmlformats.org/wordprocessingml/2006/main" w:rsidRPr="00E84C88">
              <w:rPr>
                <w:rFonts w:ascii="GHEA Grapalat" w:eastAsia="Times New Roman" w:hAnsi="GHEA Grapalat" w:cs="Times New Roman"/>
                <w:b/>
                <w:sz w:val="20"/>
                <w:szCs w:val="20"/>
                <w:lang w:val="en-US"/>
              </w:rPr>
              <w:t xml:space="preserve">/</w:t>
            </w:r>
          </w:p>
          <w:p w14:paraId="676F791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Arial" w:eastAsia="Times New Roman" w:hAnsi="Arial" w:cs="Arial"/>
                <w:b/>
                <w:sz w:val="20"/>
                <w:szCs w:val="20"/>
                <w:lang w:val="en-US"/>
              </w:rPr>
              <w:t xml:space="preserve">prerequisite</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existence</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in the document</w:t>
            </w:r>
          </w:p>
        </w:tc>
        <w:tc>
          <w:tcPr>
            <w:tcW w:w="3350" w:type="dxa"/>
            <w:tcBorders>
              <w:top w:val="single" w:sz="4" w:space="0" w:color="auto"/>
              <w:left w:val="single" w:sz="4" w:space="0" w:color="auto"/>
              <w:bottom w:val="single" w:sz="4" w:space="0" w:color="auto"/>
              <w:right w:val="single" w:sz="4" w:space="0" w:color="auto"/>
            </w:tcBorders>
          </w:tcPr>
          <w:p w14:paraId="3A8615D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hy-AM"/>
              </w:rPr>
            </w:pPr>
            <w:r xmlns:w="http://schemas.openxmlformats.org/wordprocessingml/2006/main" w:rsidRPr="00E84C88">
              <w:rPr>
                <w:rFonts w:ascii="Arial" w:eastAsia="Times New Roman" w:hAnsi="Arial" w:cs="Arial"/>
                <w:b/>
                <w:sz w:val="20"/>
                <w:szCs w:val="20"/>
                <w:lang w:val="en-US"/>
              </w:rPr>
              <w:t xml:space="preserve">Valid condition</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filling</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the requirement</w:t>
            </w:r>
            <w:r xmlns:w="http://schemas.openxmlformats.org/wordprocessingml/2006/main" w:rsidRPr="00E84C88">
              <w:rPr>
                <w:rFonts w:ascii="GHEA Grapalat" w:eastAsia="Times New Roman" w:hAnsi="GHEA Grapalat" w:cs="Times New Roman"/>
                <w:b/>
                <w:sz w:val="20"/>
                <w:szCs w:val="20"/>
                <w:lang w:val="hy-AM"/>
              </w:rPr>
              <w:t xml:space="preserve"> </w:t>
            </w:r>
          </w:p>
          <w:p w14:paraId="4500BDC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hy-AM"/>
              </w:rPr>
              <w:t xml:space="preserve">shopping)</w:t>
            </w: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process</w:t>
            </w: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back</w:t>
            </w: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related </w:t>
            </w:r>
            <w:r xmlns:w="http://schemas.openxmlformats.org/wordprocessingml/2006/main" w:rsidRPr="00E84C88">
              <w:rPr>
                <w:rFonts w:ascii="GHEA Grapalat" w:eastAsia="Times New Roman" w:hAnsi="GHEA Grapalat" w:cs="Times New Roman"/>
                <w:b/>
                <w:sz w:val="20"/>
                <w:szCs w:val="20"/>
                <w:lang w:val="en-US"/>
              </w:rPr>
              <w:t xml:space="preserve">)</w:t>
            </w:r>
          </w:p>
        </w:tc>
        <w:tc>
          <w:tcPr>
            <w:tcW w:w="2640" w:type="dxa"/>
            <w:tcBorders>
              <w:top w:val="single" w:sz="4" w:space="0" w:color="auto"/>
              <w:left w:val="single" w:sz="4" w:space="0" w:color="auto"/>
              <w:bottom w:val="single" w:sz="4" w:space="0" w:color="auto"/>
              <w:right w:val="single" w:sz="4" w:space="0" w:color="auto"/>
            </w:tcBorders>
          </w:tcPr>
          <w:p w14:paraId="487E8CD5" w14:textId="77777777" w:rsidR="00532D6C" w:rsidRPr="00E84C88" w:rsidRDefault="00532D6C" w:rsidP="00532D6C">
            <w:pPr xmlns:w="http://schemas.openxmlformats.org/wordprocessingml/2006/main">
              <w:spacing w:after="0" w:line="240" w:lineRule="auto"/>
              <w:ind w:left="-588" w:firstLine="588"/>
              <w:jc w:val="center"/>
              <w:rPr>
                <w:rFonts w:ascii="GHEA Grapalat" w:eastAsia="Times New Roman" w:hAnsi="GHEA Grapalat" w:cs="Times New Roman"/>
                <w:b/>
                <w:sz w:val="20"/>
                <w:szCs w:val="20"/>
                <w:lang w:val="en-US"/>
              </w:rPr>
            </w:pPr>
            <w:r xmlns:w="http://schemas.openxmlformats.org/wordprocessingml/2006/main" w:rsidRPr="00E84C88">
              <w:rPr>
                <w:rFonts w:ascii="Arial" w:eastAsia="Times New Roman" w:hAnsi="Arial" w:cs="Arial"/>
                <w:b/>
                <w:sz w:val="20"/>
                <w:szCs w:val="20"/>
                <w:lang w:val="en-US"/>
              </w:rPr>
              <w:t xml:space="preserve">Validity condition</w:t>
            </w:r>
          </w:p>
          <w:p w14:paraId="39EDB107" w14:textId="77777777" w:rsidR="00532D6C" w:rsidRPr="00E84C88" w:rsidRDefault="00532D6C" w:rsidP="00532D6C">
            <w:pPr xmlns:w="http://schemas.openxmlformats.org/wordprocessingml/2006/main">
              <w:spacing w:after="0" w:line="240" w:lineRule="auto"/>
              <w:ind w:left="-588" w:firstLine="588"/>
              <w:jc w:val="center"/>
              <w:rPr>
                <w:rFonts w:ascii="GHEA Grapalat" w:eastAsia="Times New Roman" w:hAnsi="GHEA Grapalat" w:cs="Times New Roman"/>
                <w:b/>
                <w:sz w:val="20"/>
                <w:szCs w:val="20"/>
                <w:lang w:val="en-US"/>
              </w:rPr>
            </w:pPr>
            <w:r xmlns:w="http://schemas.openxmlformats.org/wordprocessingml/2006/main" w:rsidRPr="00E84C88">
              <w:rPr>
                <w:rFonts w:ascii="Arial" w:eastAsia="Times New Roman" w:hAnsi="Arial" w:cs="Arial"/>
                <w:b/>
                <w:sz w:val="20"/>
                <w:szCs w:val="20"/>
                <w:lang w:val="en-US"/>
              </w:rPr>
              <w:t xml:space="preserve">complementary</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side </w:t>
            </w:r>
            <w:r xmlns:w="http://schemas.openxmlformats.org/wordprocessingml/2006/main" w:rsidRPr="00E84C88">
              <w:rPr>
                <w:rFonts w:ascii="GHEA Grapalat" w:eastAsia="Times New Roman" w:hAnsi="GHEA Grapalat" w:cs="Times New Roman"/>
                <w:b/>
                <w:sz w:val="20"/>
                <w:szCs w:val="20"/>
                <w:lang w:val="en-US"/>
              </w:rPr>
              <w:t xml:space="preserve">:</w:t>
            </w:r>
          </w:p>
          <w:p w14:paraId="6EAD37BA" w14:textId="77777777" w:rsidR="00532D6C" w:rsidRPr="00E84C88" w:rsidRDefault="00532D6C" w:rsidP="00532D6C">
            <w:pPr xmlns:w="http://schemas.openxmlformats.org/wordprocessingml/2006/main">
              <w:spacing w:after="0" w:line="240" w:lineRule="auto"/>
              <w:ind w:left="-588" w:firstLine="588"/>
              <w:jc w:val="center"/>
              <w:rPr>
                <w:rFonts w:ascii="GHEA Grapalat" w:eastAsia="Times New Roman" w:hAnsi="GHEA Grapalat" w:cs="Times New Roman"/>
                <w:b/>
                <w:sz w:val="20"/>
                <w:szCs w:val="20"/>
                <w:lang w:val="en-US"/>
              </w:rPr>
            </w:pPr>
            <w:r xmlns:w="http://schemas.openxmlformats.org/wordprocessingml/2006/main" w:rsidRPr="00E84C88">
              <w:rPr>
                <w:rFonts w:ascii="Arial" w:eastAsia="Times New Roman" w:hAnsi="Arial" w:cs="Arial"/>
                <w:b/>
                <w:sz w:val="20"/>
                <w:szCs w:val="20"/>
                <w:lang w:val="en-US"/>
              </w:rPr>
              <w:t xml:space="preserve">beneficiary</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or</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payer</w:t>
            </w:r>
          </w:p>
          <w:p w14:paraId="063FC0C7" w14:textId="77777777" w:rsidR="00532D6C" w:rsidRPr="00E84C88" w:rsidRDefault="00532D6C" w:rsidP="00532D6C">
            <w:pPr xmlns:w="http://schemas.openxmlformats.org/wordprocessingml/2006/main">
              <w:spacing w:after="0" w:line="240" w:lineRule="auto"/>
              <w:ind w:left="-588" w:firstLine="588"/>
              <w:jc w:val="center"/>
              <w:rPr>
                <w:rFonts w:ascii="GHEA Grapalat" w:eastAsia="Times New Roman" w:hAnsi="GHEA Grapalat" w:cs="Times New Roman"/>
                <w:b/>
                <w:sz w:val="20"/>
                <w:szCs w:val="20"/>
                <w:lang w:val="en-US"/>
              </w:rPr>
            </w:pP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hy-AM"/>
              </w:rPr>
              <w:t xml:space="preserve">shopping)</w:t>
            </w: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process</w:t>
            </w: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back</w:t>
            </w: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related </w:t>
            </w:r>
            <w:r xmlns:w="http://schemas.openxmlformats.org/wordprocessingml/2006/main" w:rsidRPr="00E84C88">
              <w:rPr>
                <w:rFonts w:ascii="GHEA Grapalat" w:eastAsia="Times New Roman" w:hAnsi="GHEA Grapalat" w:cs="Times New Roman"/>
                <w:b/>
                <w:sz w:val="20"/>
                <w:szCs w:val="20"/>
                <w:lang w:val="en-US"/>
              </w:rPr>
              <w:t xml:space="preserve">)</w:t>
            </w:r>
          </w:p>
        </w:tc>
      </w:tr>
      <w:tr w:rsidR="00532D6C" w:rsidRPr="00E84C88" w14:paraId="42CC887E" w14:textId="77777777" w:rsidTr="00532D6C">
        <w:tc>
          <w:tcPr>
            <w:tcW w:w="720" w:type="dxa"/>
            <w:tcBorders>
              <w:top w:val="single" w:sz="4" w:space="0" w:color="auto"/>
              <w:left w:val="single" w:sz="4" w:space="0" w:color="auto"/>
              <w:bottom w:val="single" w:sz="4" w:space="0" w:color="auto"/>
              <w:right w:val="single" w:sz="4" w:space="0" w:color="auto"/>
            </w:tcBorders>
          </w:tcPr>
          <w:p w14:paraId="00C3F84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GHEA Grapalat" w:eastAsia="Times New Roman" w:hAnsi="GHEA Grapalat" w:cs="Times New Roman"/>
                <w:b/>
                <w:sz w:val="20"/>
                <w:szCs w:val="20"/>
                <w:lang w:val="en-US"/>
              </w:rPr>
              <w:t xml:space="preserve">1</w:t>
            </w:r>
          </w:p>
        </w:tc>
        <w:tc>
          <w:tcPr>
            <w:tcW w:w="1938" w:type="dxa"/>
            <w:tcBorders>
              <w:top w:val="single" w:sz="4" w:space="0" w:color="auto"/>
              <w:left w:val="single" w:sz="4" w:space="0" w:color="auto"/>
              <w:bottom w:val="single" w:sz="4" w:space="0" w:color="auto"/>
              <w:right w:val="single" w:sz="4" w:space="0" w:color="auto"/>
            </w:tcBorders>
          </w:tcPr>
          <w:p w14:paraId="79187B1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GHEA Grapalat" w:eastAsia="Times New Roman" w:hAnsi="GHEA Grapalat" w:cs="Times New Roman"/>
                <w:b/>
                <w:sz w:val="20"/>
                <w:szCs w:val="20"/>
                <w:lang w:val="en-US"/>
              </w:rPr>
              <w:t xml:space="preserve">2</w:t>
            </w:r>
          </w:p>
        </w:tc>
        <w:tc>
          <w:tcPr>
            <w:tcW w:w="2050" w:type="dxa"/>
            <w:tcBorders>
              <w:top w:val="single" w:sz="4" w:space="0" w:color="auto"/>
              <w:left w:val="single" w:sz="4" w:space="0" w:color="auto"/>
              <w:bottom w:val="single" w:sz="4" w:space="0" w:color="auto"/>
              <w:right w:val="single" w:sz="4" w:space="0" w:color="auto"/>
            </w:tcBorders>
          </w:tcPr>
          <w:p w14:paraId="3B37A74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GHEA Grapalat" w:eastAsia="Times New Roman" w:hAnsi="GHEA Grapalat" w:cs="Times New Roman"/>
                <w:b/>
                <w:sz w:val="20"/>
                <w:szCs w:val="20"/>
                <w:lang w:val="en-US"/>
              </w:rPr>
              <w:t xml:space="preserve">3</w:t>
            </w:r>
          </w:p>
        </w:tc>
        <w:tc>
          <w:tcPr>
            <w:tcW w:w="3350" w:type="dxa"/>
            <w:tcBorders>
              <w:top w:val="single" w:sz="4" w:space="0" w:color="auto"/>
              <w:left w:val="single" w:sz="4" w:space="0" w:color="auto"/>
              <w:bottom w:val="single" w:sz="4" w:space="0" w:color="auto"/>
              <w:right w:val="single" w:sz="4" w:space="0" w:color="auto"/>
            </w:tcBorders>
          </w:tcPr>
          <w:p w14:paraId="611A415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GHEA Grapalat" w:eastAsia="Times New Roman" w:hAnsi="GHEA Grapalat" w:cs="Times New Roman"/>
                <w:b/>
                <w:sz w:val="20"/>
                <w:szCs w:val="20"/>
                <w:lang w:val="en-US"/>
              </w:rPr>
              <w:t xml:space="preserve">4</w:t>
            </w:r>
          </w:p>
        </w:tc>
        <w:tc>
          <w:tcPr>
            <w:tcW w:w="2640" w:type="dxa"/>
            <w:tcBorders>
              <w:top w:val="single" w:sz="4" w:space="0" w:color="auto"/>
              <w:left w:val="single" w:sz="4" w:space="0" w:color="auto"/>
              <w:bottom w:val="single" w:sz="4" w:space="0" w:color="auto"/>
              <w:right w:val="single" w:sz="4" w:space="0" w:color="auto"/>
            </w:tcBorders>
          </w:tcPr>
          <w:p w14:paraId="47487C1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GHEA Grapalat" w:eastAsia="Times New Roman" w:hAnsi="GHEA Grapalat" w:cs="Times New Roman"/>
                <w:b/>
                <w:sz w:val="20"/>
                <w:szCs w:val="20"/>
                <w:lang w:val="en-US"/>
              </w:rPr>
              <w:t xml:space="preserve">5</w:t>
            </w:r>
          </w:p>
        </w:tc>
      </w:tr>
      <w:tr w:rsidR="00532D6C" w:rsidRPr="00C4546D" w14:paraId="76D298F8" w14:textId="77777777" w:rsidTr="00532D6C">
        <w:tc>
          <w:tcPr>
            <w:tcW w:w="720" w:type="dxa"/>
            <w:tcBorders>
              <w:top w:val="single" w:sz="4" w:space="0" w:color="auto"/>
              <w:left w:val="single" w:sz="4" w:space="0" w:color="auto"/>
              <w:bottom w:val="single" w:sz="4" w:space="0" w:color="auto"/>
              <w:right w:val="single" w:sz="4" w:space="0" w:color="auto"/>
            </w:tcBorders>
          </w:tcPr>
          <w:p w14:paraId="3B9D2E5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Times New Roman"/>
                <w:sz w:val="20"/>
                <w:szCs w:val="20"/>
                <w:lang w:val="hy-AM"/>
              </w:rPr>
              <w:t xml:space="preserve">1.</w:t>
            </w:r>
          </w:p>
        </w:tc>
        <w:tc>
          <w:tcPr>
            <w:tcW w:w="1938" w:type="dxa"/>
            <w:tcBorders>
              <w:top w:val="single" w:sz="4" w:space="0" w:color="auto"/>
              <w:left w:val="single" w:sz="4" w:space="0" w:color="auto"/>
              <w:bottom w:val="single" w:sz="4" w:space="0" w:color="auto"/>
              <w:right w:val="single" w:sz="4" w:space="0" w:color="auto"/>
            </w:tcBorders>
          </w:tcPr>
          <w:p w14:paraId="18071D3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Document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name</w:t>
            </w:r>
          </w:p>
        </w:tc>
        <w:tc>
          <w:tcPr>
            <w:tcW w:w="2050" w:type="dxa"/>
            <w:tcBorders>
              <w:top w:val="single" w:sz="4" w:space="0" w:color="auto"/>
              <w:left w:val="single" w:sz="4" w:space="0" w:color="auto"/>
              <w:bottom w:val="single" w:sz="4" w:space="0" w:color="auto"/>
              <w:right w:val="single" w:sz="4" w:space="0" w:color="auto"/>
            </w:tcBorders>
          </w:tcPr>
          <w:p w14:paraId="63F8928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521962A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2640" w:type="dxa"/>
            <w:tcBorders>
              <w:top w:val="single" w:sz="4" w:space="0" w:color="auto"/>
              <w:left w:val="single" w:sz="4" w:space="0" w:color="auto"/>
              <w:bottom w:val="single" w:sz="4" w:space="0" w:color="auto"/>
              <w:right w:val="single" w:sz="4" w:space="0" w:color="auto"/>
            </w:tcBorders>
          </w:tcPr>
          <w:p w14:paraId="32EADAA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Document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advance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filled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 </w:t>
            </w:r>
            <w:r xmlns:w="http://schemas.openxmlformats.org/wordprocessingml/2006/main" w:rsidRPr="00E84C88">
              <w:rPr>
                <w:rFonts w:ascii="GHEA Grapalat" w:eastAsia="Times New Roman" w:hAnsi="GHEA Grapalat" w:cs="Times New Roman"/>
                <w:sz w:val="20"/>
                <w:szCs w:val="20"/>
                <w:lang w:val="hy-AM"/>
              </w:rPr>
              <w:t xml:space="preserve">&lt; </w:t>
            </w:r>
            <w:r xmlns:w="http://schemas.openxmlformats.org/wordprocessingml/2006/main" w:rsidRPr="00E84C88">
              <w:rPr>
                <w:rFonts w:ascii="Arial" w:eastAsia="Times New Roman" w:hAnsi="Arial" w:cs="Arial"/>
                <w:sz w:val="20"/>
                <w:szCs w:val="20"/>
                <w:lang w:val="hy-AM"/>
              </w:rPr>
              <w:t xml:space="preserve">Payment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demand letter </w:t>
            </w:r>
            <w:r xmlns:w="http://schemas.openxmlformats.org/wordprocessingml/2006/main" w:rsidRPr="00E84C88">
              <w:rPr>
                <w:rFonts w:ascii="GHEA Grapalat" w:eastAsia="Times New Roman" w:hAnsi="GHEA Grapalat" w:cs="Times New Roman"/>
                <w:sz w:val="20"/>
                <w:szCs w:val="20"/>
                <w:lang w:val="hy-AM"/>
              </w:rPr>
              <w:t xml:space="preserve">&gt;</w:t>
            </w:r>
          </w:p>
        </w:tc>
      </w:tr>
      <w:tr w:rsidR="00532D6C" w:rsidRPr="00C4546D" w14:paraId="258A136B" w14:textId="77777777" w:rsidTr="00532D6C">
        <w:tc>
          <w:tcPr>
            <w:tcW w:w="720" w:type="dxa"/>
            <w:tcBorders>
              <w:top w:val="single" w:sz="4" w:space="0" w:color="auto"/>
              <w:left w:val="single" w:sz="4" w:space="0" w:color="auto"/>
              <w:bottom w:val="single" w:sz="4" w:space="0" w:color="auto"/>
              <w:right w:val="single" w:sz="4" w:space="0" w:color="auto"/>
            </w:tcBorders>
          </w:tcPr>
          <w:p w14:paraId="084368AB" w14:textId="77777777" w:rsidR="00532D6C" w:rsidRPr="00E84C88" w:rsidRDefault="00532D6C" w:rsidP="00532D6C">
            <w:pPr>
              <w:numPr>
                <w:ilvl w:val="0"/>
                <w:numId w:val="26"/>
              </w:numPr>
              <w:spacing w:after="0" w:line="240" w:lineRule="auto"/>
              <w:contextualSpacing/>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14:paraId="1D13244A"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demand letter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number</w:t>
            </w:r>
          </w:p>
        </w:tc>
        <w:tc>
          <w:tcPr>
            <w:tcW w:w="2050" w:type="dxa"/>
            <w:tcBorders>
              <w:top w:val="single" w:sz="4" w:space="0" w:color="auto"/>
              <w:left w:val="single" w:sz="4" w:space="0" w:color="auto"/>
              <w:bottom w:val="single" w:sz="4" w:space="0" w:color="auto"/>
              <w:right w:val="single" w:sz="4" w:space="0" w:color="auto"/>
            </w:tcBorders>
          </w:tcPr>
          <w:p w14:paraId="0263FF4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5144285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2640" w:type="dxa"/>
            <w:tcBorders>
              <w:top w:val="single" w:sz="4" w:space="0" w:color="auto"/>
              <w:left w:val="single" w:sz="4" w:space="0" w:color="auto"/>
              <w:bottom w:val="single" w:sz="4" w:space="0" w:color="auto"/>
              <w:right w:val="single" w:sz="4" w:space="0" w:color="auto"/>
            </w:tcBorders>
          </w:tcPr>
          <w:p w14:paraId="3ECBA51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the bank</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demand letter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when presenting</w:t>
            </w:r>
          </w:p>
        </w:tc>
      </w:tr>
      <w:tr w:rsidR="00532D6C" w:rsidRPr="00C4546D" w14:paraId="2B27B388" w14:textId="77777777" w:rsidTr="00532D6C">
        <w:tc>
          <w:tcPr>
            <w:tcW w:w="720" w:type="dxa"/>
            <w:tcBorders>
              <w:top w:val="single" w:sz="4" w:space="0" w:color="auto"/>
              <w:left w:val="single" w:sz="4" w:space="0" w:color="auto"/>
              <w:bottom w:val="single" w:sz="4" w:space="0" w:color="auto"/>
              <w:right w:val="single" w:sz="4" w:space="0" w:color="auto"/>
            </w:tcBorders>
          </w:tcPr>
          <w:p w14:paraId="3D17A718" w14:textId="77777777" w:rsidR="00532D6C" w:rsidRPr="00E84C88" w:rsidRDefault="00532D6C" w:rsidP="00532D6C">
            <w:pPr>
              <w:numPr>
                <w:ilvl w:val="0"/>
                <w:numId w:val="26"/>
              </w:numPr>
              <w:spacing w:after="0" w:line="240" w:lineRule="auto"/>
              <w:ind w:hanging="436"/>
              <w:contextualSpacing/>
              <w:jc w:val="both"/>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14:paraId="4F721889"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presentation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date</w:t>
            </w:r>
          </w:p>
        </w:tc>
        <w:tc>
          <w:tcPr>
            <w:tcW w:w="2050" w:type="dxa"/>
            <w:tcBorders>
              <w:top w:val="single" w:sz="4" w:space="0" w:color="auto"/>
              <w:left w:val="single" w:sz="4" w:space="0" w:color="auto"/>
              <w:bottom w:val="single" w:sz="4" w:space="0" w:color="auto"/>
              <w:right w:val="single" w:sz="4" w:space="0" w:color="auto"/>
            </w:tcBorders>
          </w:tcPr>
          <w:p w14:paraId="6724314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72839E7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p w14:paraId="3E6389CF"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c>
          <w:tcPr>
            <w:tcW w:w="2640" w:type="dxa"/>
            <w:tcBorders>
              <w:top w:val="single" w:sz="4" w:space="0" w:color="auto"/>
              <w:left w:val="single" w:sz="4" w:space="0" w:color="auto"/>
              <w:bottom w:val="single" w:sz="4" w:space="0" w:color="auto"/>
              <w:right w:val="single" w:sz="4" w:space="0" w:color="auto"/>
            </w:tcBorders>
          </w:tcPr>
          <w:p w14:paraId="0BAA9BCD" w14:textId="77777777" w:rsidR="00532D6C" w:rsidRPr="00E84C88" w:rsidRDefault="00532D6C" w:rsidP="00532D6C">
            <w:pPr xmlns:w="http://schemas.openxmlformats.org/wordprocessingml/2006/main">
              <w:spacing w:after="0" w:line="240" w:lineRule="auto"/>
              <w:ind w:left="132" w:hanging="132"/>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the bank</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demand letter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presentation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day </w:t>
            </w:r>
            <w:r xmlns:w="http://schemas.openxmlformats.org/wordprocessingml/2006/main" w:rsidRPr="00E84C88">
              <w:rPr>
                <w:rFonts w:ascii="GHEA Grapalat" w:eastAsia="Times New Roman" w:hAnsi="GHEA Grapalat" w:cs="Times New Roman"/>
                <w:sz w:val="20"/>
                <w:szCs w:val="20"/>
                <w:lang w:val="hy-AM"/>
              </w:rPr>
              <w:t xml:space="preserve">.</w:t>
            </w:r>
          </w:p>
        </w:tc>
      </w:tr>
      <w:tr w:rsidR="00532D6C" w:rsidRPr="00E84C88" w14:paraId="0453A0F5" w14:textId="77777777" w:rsidTr="00532D6C">
        <w:tc>
          <w:tcPr>
            <w:tcW w:w="720" w:type="dxa"/>
            <w:tcBorders>
              <w:top w:val="single" w:sz="4" w:space="0" w:color="auto"/>
              <w:left w:val="single" w:sz="4" w:space="0" w:color="auto"/>
              <w:bottom w:val="single" w:sz="4" w:space="0" w:color="auto"/>
              <w:right w:val="single" w:sz="4" w:space="0" w:color="auto"/>
            </w:tcBorders>
          </w:tcPr>
          <w:p w14:paraId="2D1F3AC1" w14:textId="77777777" w:rsidR="00532D6C" w:rsidRPr="00E84C88" w:rsidRDefault="00532D6C" w:rsidP="00532D6C">
            <w:pPr>
              <w:numPr>
                <w:ilvl w:val="0"/>
                <w:numId w:val="26"/>
              </w:numPr>
              <w:spacing w:after="0" w:line="240" w:lineRule="auto"/>
              <w:ind w:hanging="436"/>
              <w:contextualSpacing/>
              <w:jc w:val="both"/>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14:paraId="221DC97E"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name </w:t>
            </w:r>
            <w:r xmlns:w="http://schemas.openxmlformats.org/wordprocessingml/2006/main" w:rsidRPr="00E84C88">
              <w:rPr>
                <w:rFonts w:ascii="GHEA Grapalat" w:eastAsia="Times New Roman" w:hAnsi="GHEA Grapalat" w:cs="Sylfaen"/>
                <w:sz w:val="20"/>
                <w:szCs w:val="20"/>
                <w:lang w:val="en-US"/>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name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last name</w:t>
            </w:r>
          </w:p>
        </w:tc>
        <w:tc>
          <w:tcPr>
            <w:tcW w:w="2050" w:type="dxa"/>
            <w:tcBorders>
              <w:top w:val="single" w:sz="4" w:space="0" w:color="auto"/>
              <w:left w:val="single" w:sz="4" w:space="0" w:color="auto"/>
              <w:bottom w:val="single" w:sz="4" w:space="0" w:color="auto"/>
              <w:right w:val="single" w:sz="4" w:space="0" w:color="auto"/>
            </w:tcBorders>
          </w:tcPr>
          <w:p w14:paraId="6BC7B64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67A86A8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p w14:paraId="430C9C3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name of </w:t>
            </w:r>
            <w:r xmlns:w="http://schemas.openxmlformats.org/wordprocessingml/2006/main" w:rsidRPr="00E84C88">
              <w:rPr>
                <w:rFonts w:ascii="Arial" w:eastAsia="Times New Roman" w:hAnsi="Arial" w:cs="Arial"/>
                <w:sz w:val="20"/>
                <w:szCs w:val="20"/>
                <w:lang w:val="en-US"/>
              </w:rPr>
              <w:t xml:space="preserve">the </w:t>
            </w:r>
            <w:r xmlns:w="http://schemas.openxmlformats.org/wordprocessingml/2006/main" w:rsidRPr="00E84C88">
              <w:rPr>
                <w:rFonts w:ascii="Arial" w:eastAsia="Times New Roman" w:hAnsi="Arial" w:cs="Arial"/>
                <w:sz w:val="20"/>
                <w:szCs w:val="20"/>
                <w:lang w:val="en-US"/>
              </w:rPr>
              <w:t xml:space="preserve">person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payer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GHEA Grapalat" w:eastAsia="Times New Roman" w:hAnsi="GHEA Grapalat" w:cs="Times New Roman"/>
                <w:sz w:val="20"/>
                <w:szCs w:val="20"/>
                <w:lang w:val="en-US"/>
              </w:rPr>
              <w:t xml:space="preserve">whose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from the account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need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be charged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demand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mentioned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Amount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Filling</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first name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last name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if</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physical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person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name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if</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legal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person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Noted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are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also</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other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data </w:t>
            </w:r>
            <w:r xmlns:w="http://schemas.openxmlformats.org/wordprocessingml/2006/main" w:rsidRPr="00E84C88">
              <w:rPr>
                <w:rFonts w:ascii="Arial" w:eastAsia="Times New Roman" w:hAnsi="Arial" w:cs="Arial"/>
                <w:sz w:val="20"/>
                <w:szCs w:val="20"/>
                <w:lang w:val="en-US"/>
              </w:rPr>
              <w:t xml:space="preserve">according </w:t>
            </w:r>
            <w:r xmlns:w="http://schemas.openxmlformats.org/wordprocessingml/2006/main" w:rsidRPr="00E84C88">
              <w:rPr>
                <w:rFonts w:ascii="GHEA Grapalat" w:eastAsia="Times New Roman" w:hAnsi="GHEA Grapalat" w:cs="Times New Roman"/>
                <w:sz w:val="20"/>
                <w:szCs w:val="20"/>
                <w:lang w:val="en-US"/>
              </w:rPr>
              <w:t xml:space="preserve">to</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necessity </w:t>
            </w:r>
            <w:r xmlns:w="http://schemas.openxmlformats.org/wordprocessingml/2006/main" w:rsidRPr="00E84C88">
              <w:rPr>
                <w:rFonts w:ascii="GHEA Grapalat" w:eastAsia="Times New Roman" w:hAnsi="GHEA Grapalat" w:cs="Times New Roman"/>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Filling up</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w:t>
            </w:r>
          </w:p>
        </w:tc>
        <w:tc>
          <w:tcPr>
            <w:tcW w:w="2640" w:type="dxa"/>
            <w:tcBorders>
              <w:top w:val="single" w:sz="4" w:space="0" w:color="auto"/>
              <w:left w:val="single" w:sz="4" w:space="0" w:color="auto"/>
              <w:bottom w:val="single" w:sz="4" w:space="0" w:color="auto"/>
              <w:right w:val="single" w:sz="4" w:space="0" w:color="auto"/>
            </w:tcBorders>
          </w:tcPr>
          <w:p w14:paraId="55D26AAF" w14:textId="77777777" w:rsidR="00532D6C" w:rsidRPr="00E84C88" w:rsidRDefault="00532D6C" w:rsidP="00532D6C">
            <w:pPr xmlns:w="http://schemas.openxmlformats.org/wordprocessingml/2006/main">
              <w:spacing w:after="0" w:line="240" w:lineRule="auto"/>
              <w:ind w:left="252" w:hanging="252"/>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w:t>
            </w:r>
          </w:p>
        </w:tc>
      </w:tr>
      <w:tr w:rsidR="00532D6C" w:rsidRPr="00E84C88" w14:paraId="23F05763" w14:textId="77777777" w:rsidTr="00532D6C">
        <w:tc>
          <w:tcPr>
            <w:tcW w:w="720" w:type="dxa"/>
            <w:tcBorders>
              <w:top w:val="single" w:sz="4" w:space="0" w:color="auto"/>
              <w:left w:val="single" w:sz="4" w:space="0" w:color="auto"/>
              <w:bottom w:val="single" w:sz="4" w:space="0" w:color="auto"/>
              <w:right w:val="single" w:sz="4" w:space="0" w:color="auto"/>
            </w:tcBorders>
          </w:tcPr>
          <w:p w14:paraId="1752814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5.</w:t>
            </w:r>
          </w:p>
        </w:tc>
        <w:tc>
          <w:tcPr>
            <w:tcW w:w="1938" w:type="dxa"/>
            <w:tcBorders>
              <w:top w:val="single" w:sz="4" w:space="0" w:color="auto"/>
              <w:left w:val="single" w:sz="4" w:space="0" w:color="auto"/>
              <w:bottom w:val="single" w:sz="4" w:space="0" w:color="auto"/>
              <w:right w:val="single" w:sz="4" w:space="0" w:color="auto"/>
            </w:tcBorders>
          </w:tcPr>
          <w:p w14:paraId="5335D24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financial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name of </w:t>
            </w:r>
            <w:r xmlns:w="http://schemas.openxmlformats.org/wordprocessingml/2006/main" w:rsidRPr="00E84C88">
              <w:rPr>
                <w:rFonts w:ascii="Arial" w:eastAsia="Times New Roman" w:hAnsi="Arial" w:cs="Arial"/>
                <w:sz w:val="20"/>
                <w:szCs w:val="20"/>
                <w:lang w:val="en-US"/>
              </w:rPr>
              <w:t xml:space="preserve">the organization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branch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bank </w:t>
            </w:r>
            <w:r xmlns:w="http://schemas.openxmlformats.org/wordprocessingml/2006/main" w:rsidRPr="00E84C88">
              <w:rPr>
                <w:rFonts w:ascii="GHEA Grapalat" w:eastAsia="Times New Roman" w:hAnsi="GHEA Grapalat" w:cs="Times New Roman"/>
                <w:sz w:val="20"/>
                <w:szCs w:val="20"/>
                <w:lang w:val="en-US"/>
              </w:rPr>
              <w:t xml:space="preserve">)</w:t>
            </w:r>
          </w:p>
        </w:tc>
        <w:tc>
          <w:tcPr>
            <w:tcW w:w="2050" w:type="dxa"/>
            <w:tcBorders>
              <w:top w:val="single" w:sz="4" w:space="0" w:color="auto"/>
              <w:left w:val="single" w:sz="4" w:space="0" w:color="auto"/>
              <w:bottom w:val="single" w:sz="4" w:space="0" w:color="auto"/>
              <w:right w:val="single" w:sz="4" w:space="0" w:color="auto"/>
            </w:tcBorders>
          </w:tcPr>
          <w:p w14:paraId="52D035E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18B07F1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r xmlns:w="http://schemas.openxmlformats.org/wordprocessingml/2006/main" w:rsidRPr="00E84C88">
              <w:rPr>
                <w:rFonts w:ascii="GHEA Grapalat" w:eastAsia="Times New Roman" w:hAnsi="GHEA Grapalat" w:cs="Times New Roman"/>
                <w:sz w:val="20"/>
                <w:szCs w:val="20"/>
                <w:lang w:val="en-US"/>
              </w:rPr>
              <w:t xml:space="preserve"> </w:t>
            </w:r>
          </w:p>
        </w:tc>
        <w:tc>
          <w:tcPr>
            <w:tcW w:w="2640" w:type="dxa"/>
            <w:tcBorders>
              <w:top w:val="single" w:sz="4" w:space="0" w:color="auto"/>
              <w:left w:val="single" w:sz="4" w:space="0" w:color="auto"/>
              <w:bottom w:val="single" w:sz="4" w:space="0" w:color="auto"/>
              <w:right w:val="single" w:sz="4" w:space="0" w:color="auto"/>
            </w:tcBorders>
          </w:tcPr>
          <w:p w14:paraId="46075FB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w:t>
            </w:r>
          </w:p>
        </w:tc>
      </w:tr>
      <w:tr w:rsidR="00532D6C" w:rsidRPr="00E84C88" w14:paraId="02D4B557" w14:textId="77777777" w:rsidTr="00532D6C">
        <w:tc>
          <w:tcPr>
            <w:tcW w:w="720" w:type="dxa"/>
            <w:tcBorders>
              <w:top w:val="single" w:sz="4" w:space="0" w:color="auto"/>
              <w:left w:val="single" w:sz="4" w:space="0" w:color="auto"/>
              <w:bottom w:val="single" w:sz="4" w:space="0" w:color="auto"/>
              <w:right w:val="single" w:sz="4" w:space="0" w:color="auto"/>
            </w:tcBorders>
          </w:tcPr>
          <w:p w14:paraId="56552B4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6.</w:t>
            </w:r>
          </w:p>
        </w:tc>
        <w:tc>
          <w:tcPr>
            <w:tcW w:w="1938" w:type="dxa"/>
            <w:tcBorders>
              <w:top w:val="single" w:sz="4" w:space="0" w:color="auto"/>
              <w:left w:val="single" w:sz="4" w:space="0" w:color="auto"/>
              <w:bottom w:val="single" w:sz="4" w:space="0" w:color="auto"/>
              <w:right w:val="single" w:sz="4" w:space="0" w:color="auto"/>
            </w:tcBorders>
          </w:tcPr>
          <w:p w14:paraId="1C6968F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account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number</w:t>
            </w:r>
          </w:p>
        </w:tc>
        <w:tc>
          <w:tcPr>
            <w:tcW w:w="2050" w:type="dxa"/>
            <w:tcBorders>
              <w:top w:val="single" w:sz="4" w:space="0" w:color="auto"/>
              <w:left w:val="single" w:sz="4" w:space="0" w:color="auto"/>
              <w:bottom w:val="single" w:sz="4" w:space="0" w:color="auto"/>
              <w:right w:val="single" w:sz="4" w:space="0" w:color="auto"/>
            </w:tcBorders>
          </w:tcPr>
          <w:p w14:paraId="12EC3AA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0B92BC4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p w14:paraId="174D148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banking</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account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number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himself</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financial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in the organization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branch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from which</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need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be charged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demand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mentioned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amount</w:t>
            </w:r>
            <w:r xmlns:w="http://schemas.openxmlformats.org/wordprocessingml/2006/main" w:rsidRPr="00E84C88">
              <w:rPr>
                <w:rFonts w:ascii="GHEA Grapalat" w:eastAsia="Times New Roman" w:hAnsi="GHEA Grapalat" w:cs="Times New Roman"/>
                <w:sz w:val="20"/>
                <w:szCs w:val="20"/>
                <w:lang w:val="en-US"/>
              </w:rPr>
              <w:t xml:space="preserve"> </w:t>
            </w:r>
          </w:p>
        </w:tc>
        <w:tc>
          <w:tcPr>
            <w:tcW w:w="2640" w:type="dxa"/>
            <w:tcBorders>
              <w:top w:val="single" w:sz="4" w:space="0" w:color="auto"/>
              <w:left w:val="single" w:sz="4" w:space="0" w:color="auto"/>
              <w:bottom w:val="single" w:sz="4" w:space="0" w:color="auto"/>
              <w:right w:val="single" w:sz="4" w:space="0" w:color="auto"/>
            </w:tcBorders>
          </w:tcPr>
          <w:p w14:paraId="0319761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w:t>
            </w:r>
          </w:p>
        </w:tc>
      </w:tr>
      <w:tr w:rsidR="00532D6C" w:rsidRPr="00E84C88" w14:paraId="12F01F6D" w14:textId="77777777" w:rsidTr="00532D6C">
        <w:tc>
          <w:tcPr>
            <w:tcW w:w="720" w:type="dxa"/>
            <w:tcBorders>
              <w:top w:val="single" w:sz="4" w:space="0" w:color="auto"/>
              <w:left w:val="single" w:sz="4" w:space="0" w:color="auto"/>
              <w:bottom w:val="single" w:sz="4" w:space="0" w:color="auto"/>
              <w:right w:val="single" w:sz="4" w:space="0" w:color="auto"/>
            </w:tcBorders>
          </w:tcPr>
          <w:p w14:paraId="353D81A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7.</w:t>
            </w:r>
          </w:p>
        </w:tc>
        <w:tc>
          <w:tcPr>
            <w:tcW w:w="1938" w:type="dxa"/>
            <w:tcBorders>
              <w:top w:val="single" w:sz="4" w:space="0" w:color="auto"/>
              <w:left w:val="single" w:sz="4" w:space="0" w:color="auto"/>
              <w:bottom w:val="single" w:sz="4" w:space="0" w:color="auto"/>
              <w:right w:val="single" w:sz="4" w:space="0" w:color="auto"/>
            </w:tcBorders>
          </w:tcPr>
          <w:p w14:paraId="13A4CE1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VAT number</w:t>
            </w:r>
          </w:p>
        </w:tc>
        <w:tc>
          <w:tcPr>
            <w:tcW w:w="2050" w:type="dxa"/>
            <w:tcBorders>
              <w:top w:val="single" w:sz="4" w:space="0" w:color="auto"/>
              <w:left w:val="single" w:sz="4" w:space="0" w:color="auto"/>
              <w:bottom w:val="single" w:sz="4" w:space="0" w:color="auto"/>
              <w:right w:val="single" w:sz="4" w:space="0" w:color="auto"/>
            </w:tcBorders>
          </w:tcPr>
          <w:p w14:paraId="3483316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280B2F9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no</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mandatory</w:t>
            </w:r>
          </w:p>
          <w:p w14:paraId="502D47F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Armenia</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Republic</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normative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legal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acts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limited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in </w:t>
            </w:r>
            <w:r xmlns:w="http://schemas.openxmlformats.org/wordprocessingml/2006/main" w:rsidRPr="00E84C88">
              <w:rPr>
                <w:rFonts w:ascii="Arial" w:eastAsia="Times New Roman" w:hAnsi="Arial" w:cs="Arial"/>
                <w:sz w:val="20"/>
                <w:szCs w:val="20"/>
                <w:lang w:val="en-US"/>
              </w:rPr>
              <w:t xml:space="preserve">cases </w:t>
            </w:r>
            <w:r xmlns:w="http://schemas.openxmlformats.org/wordprocessingml/2006/main" w:rsidRPr="00E84C88">
              <w:rPr>
                <w:rFonts w:ascii="GHEA Grapalat" w:eastAsia="Times New Roman" w:hAnsi="GHEA Grapalat" w:cs="Times New Roman"/>
                <w:sz w:val="20"/>
                <w:szCs w:val="20"/>
                <w:lang w:val="en-US"/>
              </w:rPr>
              <w:t xml:space="preserve">when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being</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registered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taxpayer</w:t>
            </w:r>
          </w:p>
        </w:tc>
        <w:tc>
          <w:tcPr>
            <w:tcW w:w="2640" w:type="dxa"/>
            <w:tcBorders>
              <w:top w:val="single" w:sz="4" w:space="0" w:color="auto"/>
              <w:left w:val="single" w:sz="4" w:space="0" w:color="auto"/>
              <w:bottom w:val="single" w:sz="4" w:space="0" w:color="auto"/>
              <w:right w:val="single" w:sz="4" w:space="0" w:color="auto"/>
            </w:tcBorders>
          </w:tcPr>
          <w:p w14:paraId="742D8FB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w:t>
            </w:r>
          </w:p>
        </w:tc>
      </w:tr>
      <w:tr w:rsidR="00532D6C" w:rsidRPr="00E84C88" w14:paraId="6C75164A" w14:textId="77777777" w:rsidTr="00532D6C">
        <w:tc>
          <w:tcPr>
            <w:tcW w:w="720" w:type="dxa"/>
            <w:tcBorders>
              <w:top w:val="single" w:sz="4" w:space="0" w:color="auto"/>
              <w:left w:val="single" w:sz="4" w:space="0" w:color="auto"/>
              <w:bottom w:val="single" w:sz="4" w:space="0" w:color="auto"/>
              <w:right w:val="single" w:sz="4" w:space="0" w:color="auto"/>
            </w:tcBorders>
          </w:tcPr>
          <w:p w14:paraId="20F2637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8.</w:t>
            </w:r>
          </w:p>
        </w:tc>
        <w:tc>
          <w:tcPr>
            <w:tcW w:w="1938" w:type="dxa"/>
            <w:tcBorders>
              <w:top w:val="single" w:sz="4" w:space="0" w:color="auto"/>
              <w:left w:val="single" w:sz="4" w:space="0" w:color="auto"/>
              <w:bottom w:val="single" w:sz="4" w:space="0" w:color="auto"/>
              <w:right w:val="single" w:sz="4" w:space="0" w:color="auto"/>
            </w:tcBorders>
          </w:tcPr>
          <w:p w14:paraId="0DDE1E3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PSC</w:t>
            </w:r>
          </w:p>
        </w:tc>
        <w:tc>
          <w:tcPr>
            <w:tcW w:w="2050" w:type="dxa"/>
            <w:tcBorders>
              <w:top w:val="single" w:sz="4" w:space="0" w:color="auto"/>
              <w:left w:val="single" w:sz="4" w:space="0" w:color="auto"/>
              <w:bottom w:val="single" w:sz="4" w:space="0" w:color="auto"/>
              <w:right w:val="single" w:sz="4" w:space="0" w:color="auto"/>
            </w:tcBorders>
          </w:tcPr>
          <w:p w14:paraId="1D3A5CA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63024F3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no</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mandatory</w:t>
            </w:r>
          </w:p>
          <w:p w14:paraId="6AA68A5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Armenia</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Republic</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normative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legal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acts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defined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in </w:t>
            </w:r>
            <w:r xmlns:w="http://schemas.openxmlformats.org/wordprocessingml/2006/main" w:rsidRPr="00E84C88">
              <w:rPr>
                <w:rFonts w:ascii="Arial" w:eastAsia="Times New Roman" w:hAnsi="Arial" w:cs="Arial"/>
                <w:sz w:val="20"/>
                <w:szCs w:val="20"/>
                <w:lang w:val="en-US"/>
              </w:rPr>
              <w:t xml:space="preserve">cases </w:t>
            </w:r>
            <w:r xmlns:w="http://schemas.openxmlformats.org/wordprocessingml/2006/main" w:rsidRPr="00E84C88">
              <w:rPr>
                <w:rFonts w:ascii="GHEA Grapalat" w:eastAsia="Times New Roman" w:hAnsi="GHEA Grapalat" w:cs="Times New Roman"/>
                <w:sz w:val="20"/>
                <w:szCs w:val="20"/>
                <w:lang w:val="en-US"/>
              </w:rPr>
              <w:t xml:space="preserve">when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being</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physical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person</w:t>
            </w:r>
          </w:p>
        </w:tc>
        <w:tc>
          <w:tcPr>
            <w:tcW w:w="2640" w:type="dxa"/>
            <w:tcBorders>
              <w:top w:val="single" w:sz="4" w:space="0" w:color="auto"/>
              <w:left w:val="single" w:sz="4" w:space="0" w:color="auto"/>
              <w:bottom w:val="single" w:sz="4" w:space="0" w:color="auto"/>
              <w:right w:val="single" w:sz="4" w:space="0" w:color="auto"/>
            </w:tcBorders>
          </w:tcPr>
          <w:p w14:paraId="1215E16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w:t>
            </w:r>
          </w:p>
        </w:tc>
      </w:tr>
      <w:tr w:rsidR="00532D6C" w:rsidRPr="00C4546D" w14:paraId="4E929C5D" w14:textId="77777777" w:rsidTr="00532D6C">
        <w:tc>
          <w:tcPr>
            <w:tcW w:w="720" w:type="dxa"/>
            <w:tcBorders>
              <w:top w:val="single" w:sz="4" w:space="0" w:color="auto"/>
              <w:left w:val="single" w:sz="4" w:space="0" w:color="auto"/>
              <w:bottom w:val="single" w:sz="4" w:space="0" w:color="auto"/>
              <w:right w:val="single" w:sz="4" w:space="0" w:color="auto"/>
            </w:tcBorders>
          </w:tcPr>
          <w:p w14:paraId="62E507F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9.</w:t>
            </w:r>
          </w:p>
        </w:tc>
        <w:tc>
          <w:tcPr>
            <w:tcW w:w="1938" w:type="dxa"/>
            <w:tcBorders>
              <w:top w:val="single" w:sz="4" w:space="0" w:color="auto"/>
              <w:left w:val="single" w:sz="4" w:space="0" w:color="auto"/>
              <w:bottom w:val="single" w:sz="4" w:space="0" w:color="auto"/>
              <w:right w:val="single" w:sz="4" w:space="0" w:color="auto"/>
            </w:tcBorders>
          </w:tcPr>
          <w:p w14:paraId="076FB54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lastRenderedPageBreak xmlns:w="http://schemas.openxmlformats.org/wordprocessingml/2006/main"/>
            </w:r>
            <w:r xmlns:w="http://schemas.openxmlformats.org/wordprocessingml/2006/main" w:rsidRPr="00E84C88">
              <w:rPr>
                <w:rFonts w:ascii="Arial" w:eastAsia="Times New Roman" w:hAnsi="Arial" w:cs="Arial"/>
                <w:sz w:val="20"/>
                <w:szCs w:val="20"/>
                <w:lang w:val="hy-AM"/>
              </w:rPr>
              <w:t xml:space="preserve">name </w:t>
            </w:r>
            <w:r xmlns:w="http://schemas.openxmlformats.org/wordprocessingml/2006/main" w:rsidRPr="00E84C88">
              <w:rPr>
                <w:rFonts w:ascii="GHEA Grapalat" w:eastAsia="Times New Roman" w:hAnsi="GHEA Grapalat" w:cs="Sylfaen"/>
                <w:sz w:val="20"/>
                <w:szCs w:val="20"/>
                <w:lang w:val="en-US"/>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name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last name</w:t>
            </w:r>
          </w:p>
        </w:tc>
        <w:tc>
          <w:tcPr>
            <w:tcW w:w="2050" w:type="dxa"/>
            <w:tcBorders>
              <w:top w:val="single" w:sz="4" w:space="0" w:color="auto"/>
              <w:left w:val="single" w:sz="4" w:space="0" w:color="auto"/>
              <w:bottom w:val="single" w:sz="4" w:space="0" w:color="auto"/>
              <w:right w:val="single" w:sz="4" w:space="0" w:color="auto"/>
            </w:tcBorders>
          </w:tcPr>
          <w:p w14:paraId="638AF64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lastRenderedPageBreak xmlns:w="http://schemas.openxmlformats.org/wordprocessingml/2006/main"/>
            </w: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6517018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p w14:paraId="3EA3261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lastRenderedPageBreak xmlns:w="http://schemas.openxmlformats.org/wordprocessingml/2006/main"/>
            </w: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being</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person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Recipient's </w:t>
            </w:r>
            <w:r xmlns:w="http://schemas.openxmlformats.org/wordprocessingml/2006/main" w:rsidRPr="00E84C88">
              <w:rPr>
                <w:rFonts w:ascii="Arial" w:eastAsia="Times New Roman" w:hAnsi="Arial" w:cs="Arial"/>
                <w:sz w:val="20"/>
                <w:szCs w:val="20"/>
                <w:lang w:val="en-US"/>
              </w:rPr>
              <w:t xml:space="preserve">(name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be specified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are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also</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other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data </w:t>
            </w:r>
            <w:r xmlns:w="http://schemas.openxmlformats.org/wordprocessingml/2006/main" w:rsidRPr="00E84C88">
              <w:rPr>
                <w:rFonts w:ascii="Arial" w:eastAsia="Times New Roman" w:hAnsi="Arial" w:cs="Arial"/>
                <w:sz w:val="20"/>
                <w:szCs w:val="20"/>
                <w:lang w:val="en-US"/>
              </w:rPr>
              <w:t xml:space="preserve">according </w:t>
            </w:r>
            <w:r xmlns:w="http://schemas.openxmlformats.org/wordprocessingml/2006/main" w:rsidRPr="00E84C88">
              <w:rPr>
                <w:rFonts w:ascii="GHEA Grapalat" w:eastAsia="Times New Roman" w:hAnsi="GHEA Grapalat" w:cs="Times New Roman"/>
                <w:sz w:val="20"/>
                <w:szCs w:val="20"/>
                <w:lang w:val="en-US"/>
              </w:rPr>
              <w:t xml:space="preserve">to</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necessity</w:t>
            </w:r>
          </w:p>
        </w:tc>
        <w:tc>
          <w:tcPr>
            <w:tcW w:w="2640" w:type="dxa"/>
            <w:tcBorders>
              <w:top w:val="single" w:sz="4" w:space="0" w:color="auto"/>
              <w:left w:val="single" w:sz="4" w:space="0" w:color="auto"/>
              <w:bottom w:val="single" w:sz="4" w:space="0" w:color="auto"/>
              <w:right w:val="single" w:sz="4" w:space="0" w:color="auto"/>
            </w:tcBorders>
          </w:tcPr>
          <w:p w14:paraId="13F8E5B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lastRenderedPageBreak xmlns:w="http://schemas.openxmlformats.org/wordprocessingml/2006/main"/>
            </w:r>
            <w:r xmlns:w="http://schemas.openxmlformats.org/wordprocessingml/2006/main" w:rsidRPr="00E84C88">
              <w:rPr>
                <w:rFonts w:ascii="Arial" w:eastAsia="Times New Roman" w:hAnsi="Arial" w:cs="Arial"/>
                <w:sz w:val="20"/>
                <w:szCs w:val="20"/>
                <w:lang w:val="en-US"/>
              </w:rPr>
              <w:t xml:space="preserve">in advance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lastRenderedPageBreak xmlns:w="http://schemas.openxmlformats.org/wordprocessingml/2006/main"/>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w:t>
            </w:r>
            <w:r xmlns:w="http://schemas.openxmlformats.org/wordprocessingml/2006/main" w:rsidRPr="00E84C88">
              <w:rPr>
                <w:rFonts w:ascii="GHEA Grapalat" w:eastAsia="Times New Roman" w:hAnsi="GHEA Grapalat" w:cs="Times New Roman"/>
                <w:sz w:val="20"/>
                <w:szCs w:val="20"/>
                <w:lang w:val="en-US"/>
              </w:rPr>
              <w:t xml:space="preserve">invitation</w:t>
            </w:r>
            <w:r xmlns:w="http://schemas.openxmlformats.org/wordprocessingml/2006/main" w:rsidRPr="00E84C88">
              <w:rPr>
                <w:rFonts w:ascii="Arial" w:eastAsia="Times New Roman" w:hAnsi="Arial" w:cs="Arial"/>
                <w:sz w:val="20"/>
                <w:szCs w:val="20"/>
                <w:lang w:val="en-US"/>
              </w:rPr>
              <w:t xml:space="preserve">​</w:t>
            </w:r>
          </w:p>
        </w:tc>
      </w:tr>
      <w:tr w:rsidR="00532D6C" w:rsidRPr="00E84C88" w14:paraId="372C1364" w14:textId="77777777" w:rsidTr="00532D6C">
        <w:tc>
          <w:tcPr>
            <w:tcW w:w="720" w:type="dxa"/>
            <w:tcBorders>
              <w:top w:val="single" w:sz="4" w:space="0" w:color="auto"/>
              <w:left w:val="single" w:sz="4" w:space="0" w:color="auto"/>
              <w:bottom w:val="single" w:sz="4" w:space="0" w:color="auto"/>
              <w:right w:val="single" w:sz="4" w:space="0" w:color="auto"/>
            </w:tcBorders>
          </w:tcPr>
          <w:p w14:paraId="69857CA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Times New Roman"/>
                <w:sz w:val="20"/>
                <w:szCs w:val="20"/>
                <w:lang w:val="hy-AM"/>
              </w:rPr>
              <w:lastRenderedPageBreak xmlns:w="http://schemas.openxmlformats.org/wordprocessingml/2006/main"/>
            </w:r>
            <w:r xmlns:w="http://schemas.openxmlformats.org/wordprocessingml/2006/main" w:rsidRPr="00E84C88">
              <w:rPr>
                <w:rFonts w:ascii="GHEA Grapalat" w:eastAsia="Times New Roman" w:hAnsi="GHEA Grapalat" w:cs="Times New Roman"/>
                <w:sz w:val="20"/>
                <w:szCs w:val="20"/>
                <w:lang w:val="hy-AM"/>
              </w:rPr>
              <w:t xml:space="preserve">10.</w:t>
            </w:r>
          </w:p>
        </w:tc>
        <w:tc>
          <w:tcPr>
            <w:tcW w:w="1938" w:type="dxa"/>
            <w:tcBorders>
              <w:top w:val="single" w:sz="4" w:space="0" w:color="auto"/>
              <w:left w:val="single" w:sz="4" w:space="0" w:color="auto"/>
              <w:bottom w:val="single" w:sz="4" w:space="0" w:color="auto"/>
              <w:right w:val="single" w:sz="4" w:space="0" w:color="auto"/>
            </w:tcBorders>
          </w:tcPr>
          <w:p w14:paraId="410C80A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H </w:t>
            </w:r>
            <w:r xmlns:w="http://schemas.openxmlformats.org/wordprocessingml/2006/main" w:rsidRPr="00E84C88">
              <w:rPr>
                <w:rFonts w:ascii="Arial" w:eastAsia="Times New Roman" w:hAnsi="Arial" w:cs="Arial"/>
                <w:sz w:val="20"/>
                <w:szCs w:val="20"/>
                <w:lang w:val="hy-AM"/>
              </w:rPr>
              <w:t xml:space="preserve">P.S.</w:t>
            </w:r>
          </w:p>
        </w:tc>
        <w:tc>
          <w:tcPr>
            <w:tcW w:w="2050" w:type="dxa"/>
            <w:tcBorders>
              <w:top w:val="single" w:sz="4" w:space="0" w:color="auto"/>
              <w:left w:val="single" w:sz="4" w:space="0" w:color="auto"/>
              <w:bottom w:val="single" w:sz="4" w:space="0" w:color="auto"/>
              <w:right w:val="single" w:sz="4" w:space="0" w:color="auto"/>
            </w:tcBorders>
          </w:tcPr>
          <w:p w14:paraId="17AFE93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5292FAC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no</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mandatory</w:t>
            </w:r>
          </w:p>
          <w:p w14:paraId="6BABCB0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shopping)</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back</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related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process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no</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being filled </w:t>
            </w:r>
            <w:r xmlns:w="http://schemas.openxmlformats.org/wordprocessingml/2006/main" w:rsidRPr="00E84C88">
              <w:rPr>
                <w:rFonts w:ascii="GHEA Grapalat" w:eastAsia="Times New Roman" w:hAnsi="GHEA Grapalat" w:cs="Sylfaen"/>
                <w:sz w:val="20"/>
                <w:szCs w:val="20"/>
                <w:lang w:val="en-US"/>
              </w:rPr>
              <w:t xml:space="preserve">)</w:t>
            </w:r>
          </w:p>
        </w:tc>
        <w:tc>
          <w:tcPr>
            <w:tcW w:w="2640" w:type="dxa"/>
            <w:tcBorders>
              <w:top w:val="single" w:sz="4" w:space="0" w:color="auto"/>
              <w:left w:val="single" w:sz="4" w:space="0" w:color="auto"/>
              <w:bottom w:val="single" w:sz="4" w:space="0" w:color="auto"/>
              <w:right w:val="single" w:sz="4" w:space="0" w:color="auto"/>
            </w:tcBorders>
          </w:tcPr>
          <w:p w14:paraId="3897EB5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hy-AM"/>
              </w:rPr>
              <w:t xml:space="preserve">not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being filled </w:t>
            </w:r>
            <w:r xmlns:w="http://schemas.openxmlformats.org/wordprocessingml/2006/main" w:rsidRPr="00E84C88">
              <w:rPr>
                <w:rFonts w:ascii="GHEA Grapalat" w:eastAsia="Times New Roman" w:hAnsi="GHEA Grapalat" w:cs="Sylfaen"/>
                <w:sz w:val="20"/>
                <w:szCs w:val="20"/>
              </w:rPr>
              <w:t xml:space="preserve">)</w:t>
            </w:r>
          </w:p>
        </w:tc>
      </w:tr>
      <w:tr w:rsidR="00532D6C" w:rsidRPr="00C4546D" w14:paraId="6513F34A" w14:textId="77777777" w:rsidTr="00532D6C">
        <w:tc>
          <w:tcPr>
            <w:tcW w:w="720" w:type="dxa"/>
            <w:tcBorders>
              <w:top w:val="single" w:sz="4" w:space="0" w:color="auto"/>
              <w:left w:val="single" w:sz="4" w:space="0" w:color="auto"/>
              <w:bottom w:val="single" w:sz="4" w:space="0" w:color="auto"/>
              <w:right w:val="single" w:sz="4" w:space="0" w:color="auto"/>
            </w:tcBorders>
          </w:tcPr>
          <w:p w14:paraId="30F0B24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11.</w:t>
            </w:r>
          </w:p>
        </w:tc>
        <w:tc>
          <w:tcPr>
            <w:tcW w:w="1938" w:type="dxa"/>
            <w:tcBorders>
              <w:top w:val="single" w:sz="4" w:space="0" w:color="auto"/>
              <w:left w:val="single" w:sz="4" w:space="0" w:color="auto"/>
              <w:bottom w:val="single" w:sz="4" w:space="0" w:color="auto"/>
              <w:right w:val="single" w:sz="4" w:space="0" w:color="auto"/>
            </w:tcBorders>
          </w:tcPr>
          <w:p w14:paraId="1CF51F0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VAT number</w:t>
            </w:r>
          </w:p>
        </w:tc>
        <w:tc>
          <w:tcPr>
            <w:tcW w:w="2050" w:type="dxa"/>
            <w:tcBorders>
              <w:top w:val="single" w:sz="4" w:space="0" w:color="auto"/>
              <w:left w:val="single" w:sz="4" w:space="0" w:color="auto"/>
              <w:bottom w:val="single" w:sz="4" w:space="0" w:color="auto"/>
              <w:right w:val="single" w:sz="4" w:space="0" w:color="auto"/>
            </w:tcBorders>
          </w:tcPr>
          <w:p w14:paraId="02B4D87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6EE2180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no</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mandatory</w:t>
            </w:r>
          </w:p>
          <w:p w14:paraId="72C10F4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Armenia</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Republic</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normative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legal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acts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defined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in </w:t>
            </w:r>
            <w:r xmlns:w="http://schemas.openxmlformats.org/wordprocessingml/2006/main" w:rsidRPr="00E84C88">
              <w:rPr>
                <w:rFonts w:ascii="Arial" w:eastAsia="Times New Roman" w:hAnsi="Arial" w:cs="Arial"/>
                <w:sz w:val="20"/>
                <w:szCs w:val="20"/>
                <w:lang w:val="en-US"/>
              </w:rPr>
              <w:t xml:space="preserve">cases </w:t>
            </w:r>
            <w:r xmlns:w="http://schemas.openxmlformats.org/wordprocessingml/2006/main" w:rsidRPr="00E84C88">
              <w:rPr>
                <w:rFonts w:ascii="GHEA Grapalat" w:eastAsia="Times New Roman" w:hAnsi="GHEA Grapalat" w:cs="Times New Roman"/>
                <w:sz w:val="20"/>
                <w:szCs w:val="20"/>
                <w:lang w:val="en-US"/>
              </w:rPr>
              <w:t xml:space="preserve">when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being</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registered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taxpayer</w:t>
            </w:r>
            <w:r xmlns:w="http://schemas.openxmlformats.org/wordprocessingml/2006/main" w:rsidRPr="00E84C88">
              <w:rPr>
                <w:rFonts w:ascii="GHEA Grapalat" w:eastAsia="Times New Roman" w:hAnsi="GHEA Grapalat" w:cs="Times New Roman"/>
                <w:sz w:val="20"/>
                <w:szCs w:val="20"/>
                <w:lang w:val="en-US"/>
              </w:rPr>
              <w:t xml:space="preserve"> </w:t>
            </w:r>
          </w:p>
        </w:tc>
        <w:tc>
          <w:tcPr>
            <w:tcW w:w="2640" w:type="dxa"/>
            <w:tcBorders>
              <w:top w:val="single" w:sz="4" w:space="0" w:color="auto"/>
              <w:left w:val="single" w:sz="4" w:space="0" w:color="auto"/>
              <w:bottom w:val="single" w:sz="4" w:space="0" w:color="auto"/>
              <w:right w:val="single" w:sz="4" w:space="0" w:color="auto"/>
            </w:tcBorders>
          </w:tcPr>
          <w:p w14:paraId="7374DB7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in advance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w:t>
            </w:r>
            <w:r xmlns:w="http://schemas.openxmlformats.org/wordprocessingml/2006/main" w:rsidRPr="00E84C88">
              <w:rPr>
                <w:rFonts w:ascii="GHEA Grapalat" w:eastAsia="Times New Roman" w:hAnsi="GHEA Grapalat" w:cs="Times New Roman"/>
                <w:sz w:val="20"/>
                <w:szCs w:val="20"/>
                <w:lang w:val="en-US"/>
              </w:rPr>
              <w:t xml:space="preserve">invitation</w:t>
            </w:r>
            <w:r xmlns:w="http://schemas.openxmlformats.org/wordprocessingml/2006/main" w:rsidRPr="00E84C88">
              <w:rPr>
                <w:rFonts w:ascii="Arial" w:eastAsia="Times New Roman" w:hAnsi="Arial" w:cs="Arial"/>
                <w:sz w:val="20"/>
                <w:szCs w:val="20"/>
                <w:lang w:val="en-US"/>
              </w:rPr>
              <w:t xml:space="preserve">​</w:t>
            </w:r>
          </w:p>
        </w:tc>
      </w:tr>
      <w:tr w:rsidR="00532D6C" w:rsidRPr="00C4546D" w14:paraId="0A16E0D7" w14:textId="77777777" w:rsidTr="00532D6C">
        <w:tc>
          <w:tcPr>
            <w:tcW w:w="720" w:type="dxa"/>
            <w:tcBorders>
              <w:top w:val="single" w:sz="4" w:space="0" w:color="auto"/>
              <w:left w:val="single" w:sz="4" w:space="0" w:color="auto"/>
              <w:bottom w:val="single" w:sz="4" w:space="0" w:color="auto"/>
              <w:right w:val="single" w:sz="4" w:space="0" w:color="auto"/>
            </w:tcBorders>
          </w:tcPr>
          <w:p w14:paraId="49694B5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12.</w:t>
            </w:r>
          </w:p>
        </w:tc>
        <w:tc>
          <w:tcPr>
            <w:tcW w:w="1938" w:type="dxa"/>
            <w:tcBorders>
              <w:top w:val="single" w:sz="4" w:space="0" w:color="auto"/>
              <w:left w:val="single" w:sz="4" w:space="0" w:color="auto"/>
              <w:bottom w:val="single" w:sz="4" w:space="0" w:color="auto"/>
              <w:right w:val="single" w:sz="4" w:space="0" w:color="auto"/>
            </w:tcBorders>
          </w:tcPr>
          <w:p w14:paraId="677CA3F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the 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financial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name of </w:t>
            </w:r>
            <w:r xmlns:w="http://schemas.openxmlformats.org/wordprocessingml/2006/main" w:rsidRPr="00E84C88">
              <w:rPr>
                <w:rFonts w:ascii="Arial" w:eastAsia="Times New Roman" w:hAnsi="Arial" w:cs="Arial"/>
                <w:sz w:val="20"/>
                <w:szCs w:val="20"/>
                <w:lang w:val="en-US"/>
              </w:rPr>
              <w:t xml:space="preserve">the organization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branch </w:t>
            </w:r>
            <w:r xmlns:w="http://schemas.openxmlformats.org/wordprocessingml/2006/main" w:rsidRPr="00E84C88">
              <w:rPr>
                <w:rFonts w:ascii="GHEA Grapalat" w:eastAsia="Times New Roman" w:hAnsi="GHEA Grapalat" w:cs="Times New Roman"/>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 </w:t>
            </w:r>
          </w:p>
        </w:tc>
        <w:tc>
          <w:tcPr>
            <w:tcW w:w="2050" w:type="dxa"/>
            <w:tcBorders>
              <w:top w:val="single" w:sz="4" w:space="0" w:color="auto"/>
              <w:left w:val="single" w:sz="4" w:space="0" w:color="auto"/>
              <w:bottom w:val="single" w:sz="4" w:space="0" w:color="auto"/>
              <w:right w:val="single" w:sz="4" w:space="0" w:color="auto"/>
            </w:tcBorders>
          </w:tcPr>
          <w:p w14:paraId="33AC417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7258EF5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2640" w:type="dxa"/>
            <w:tcBorders>
              <w:top w:val="single" w:sz="4" w:space="0" w:color="auto"/>
              <w:left w:val="single" w:sz="4" w:space="0" w:color="auto"/>
              <w:bottom w:val="single" w:sz="4" w:space="0" w:color="auto"/>
              <w:right w:val="single" w:sz="4" w:space="0" w:color="auto"/>
            </w:tcBorders>
          </w:tcPr>
          <w:p w14:paraId="58E2A66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in advance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w:t>
            </w:r>
            <w:r xmlns:w="http://schemas.openxmlformats.org/wordprocessingml/2006/main" w:rsidRPr="00E84C88">
              <w:rPr>
                <w:rFonts w:ascii="GHEA Grapalat" w:eastAsia="Times New Roman" w:hAnsi="GHEA Grapalat" w:cs="Times New Roman"/>
                <w:sz w:val="20"/>
                <w:szCs w:val="20"/>
                <w:lang w:val="en-US"/>
              </w:rPr>
              <w:t xml:space="preserve">invitation</w:t>
            </w:r>
            <w:r xmlns:w="http://schemas.openxmlformats.org/wordprocessingml/2006/main" w:rsidRPr="00E84C88">
              <w:rPr>
                <w:rFonts w:ascii="Arial" w:eastAsia="Times New Roman" w:hAnsi="Arial" w:cs="Arial"/>
                <w:sz w:val="20"/>
                <w:szCs w:val="20"/>
                <w:lang w:val="en-US"/>
              </w:rPr>
              <w:t xml:space="preserve">​</w:t>
            </w:r>
          </w:p>
        </w:tc>
      </w:tr>
      <w:tr w:rsidR="00532D6C" w:rsidRPr="00C4546D" w14:paraId="4799464F" w14:textId="77777777" w:rsidTr="00532D6C">
        <w:tc>
          <w:tcPr>
            <w:tcW w:w="720" w:type="dxa"/>
            <w:tcBorders>
              <w:top w:val="single" w:sz="4" w:space="0" w:color="auto"/>
              <w:left w:val="single" w:sz="4" w:space="0" w:color="auto"/>
              <w:bottom w:val="single" w:sz="4" w:space="0" w:color="auto"/>
              <w:right w:val="single" w:sz="4" w:space="0" w:color="auto"/>
            </w:tcBorders>
          </w:tcPr>
          <w:p w14:paraId="2ABC51A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13.</w:t>
            </w:r>
          </w:p>
        </w:tc>
        <w:tc>
          <w:tcPr>
            <w:tcW w:w="1938" w:type="dxa"/>
            <w:tcBorders>
              <w:top w:val="single" w:sz="4" w:space="0" w:color="auto"/>
              <w:left w:val="single" w:sz="4" w:space="0" w:color="auto"/>
              <w:bottom w:val="single" w:sz="4" w:space="0" w:color="auto"/>
              <w:right w:val="single" w:sz="4" w:space="0" w:color="auto"/>
            </w:tcBorders>
          </w:tcPr>
          <w:p w14:paraId="15953A5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account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number</w:t>
            </w:r>
          </w:p>
        </w:tc>
        <w:tc>
          <w:tcPr>
            <w:tcW w:w="2050" w:type="dxa"/>
            <w:tcBorders>
              <w:top w:val="single" w:sz="4" w:space="0" w:color="auto"/>
              <w:left w:val="single" w:sz="4" w:space="0" w:color="auto"/>
              <w:bottom w:val="single" w:sz="4" w:space="0" w:color="auto"/>
              <w:right w:val="single" w:sz="4" w:space="0" w:color="auto"/>
            </w:tcBorders>
          </w:tcPr>
          <w:p w14:paraId="18EB670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19DB7DF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p w14:paraId="147B1B3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bank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treasury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account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number </w:t>
            </w:r>
            <w:r xmlns:w="http://schemas.openxmlformats.org/wordprocessingml/2006/main" w:rsidRPr="00E84C88">
              <w:rPr>
                <w:rFonts w:ascii="GHEA Grapalat" w:eastAsia="Times New Roman" w:hAnsi="GHEA Grapalat" w:cs="Times New Roman"/>
                <w:sz w:val="20"/>
                <w:szCs w:val="20"/>
                <w:lang w:val="en-US"/>
              </w:rPr>
              <w:t xml:space="preserve">of </w:t>
            </w:r>
            <w:r xmlns:w="http://schemas.openxmlformats.org/wordprocessingml/2006/main" w:rsidRPr="00E84C88">
              <w:rPr>
                <w:rFonts w:ascii="Arial" w:eastAsia="Times New Roman" w:hAnsi="Arial" w:cs="Arial"/>
                <w:sz w:val="20"/>
                <w:szCs w:val="20"/>
                <w:lang w:val="en-US"/>
              </w:rPr>
              <w:t xml:space="preserve">which</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need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 transferred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from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charged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means</w:t>
            </w:r>
          </w:p>
        </w:tc>
        <w:tc>
          <w:tcPr>
            <w:tcW w:w="2640" w:type="dxa"/>
            <w:tcBorders>
              <w:top w:val="single" w:sz="4" w:space="0" w:color="auto"/>
              <w:left w:val="single" w:sz="4" w:space="0" w:color="auto"/>
              <w:bottom w:val="single" w:sz="4" w:space="0" w:color="auto"/>
              <w:right w:val="single" w:sz="4" w:space="0" w:color="auto"/>
            </w:tcBorders>
          </w:tcPr>
          <w:p w14:paraId="51D0855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in advance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w:t>
            </w:r>
            <w:r xmlns:w="http://schemas.openxmlformats.org/wordprocessingml/2006/main" w:rsidRPr="00E84C88">
              <w:rPr>
                <w:rFonts w:ascii="GHEA Grapalat" w:eastAsia="Times New Roman" w:hAnsi="GHEA Grapalat" w:cs="Times New Roman"/>
                <w:sz w:val="20"/>
                <w:szCs w:val="20"/>
                <w:lang w:val="en-US"/>
              </w:rPr>
              <w:t xml:space="preserve">invitation</w:t>
            </w:r>
            <w:r xmlns:w="http://schemas.openxmlformats.org/wordprocessingml/2006/main" w:rsidRPr="00E84C88">
              <w:rPr>
                <w:rFonts w:ascii="Arial" w:eastAsia="Times New Roman" w:hAnsi="Arial" w:cs="Arial"/>
                <w:sz w:val="20"/>
                <w:szCs w:val="20"/>
                <w:lang w:val="en-US"/>
              </w:rPr>
              <w:t xml:space="preserve">​</w:t>
            </w:r>
          </w:p>
        </w:tc>
      </w:tr>
      <w:tr w:rsidR="00532D6C" w:rsidRPr="00E84C88" w14:paraId="59698AB3" w14:textId="77777777" w:rsidTr="00532D6C">
        <w:tc>
          <w:tcPr>
            <w:tcW w:w="720" w:type="dxa"/>
            <w:tcBorders>
              <w:top w:val="single" w:sz="4" w:space="0" w:color="auto"/>
              <w:left w:val="single" w:sz="4" w:space="0" w:color="auto"/>
              <w:bottom w:val="single" w:sz="4" w:space="0" w:color="auto"/>
              <w:right w:val="single" w:sz="4" w:space="0" w:color="auto"/>
            </w:tcBorders>
          </w:tcPr>
          <w:p w14:paraId="5E2B126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14.</w:t>
            </w:r>
          </w:p>
        </w:tc>
        <w:tc>
          <w:tcPr>
            <w:tcW w:w="1938" w:type="dxa"/>
            <w:tcBorders>
              <w:top w:val="single" w:sz="4" w:space="0" w:color="auto"/>
              <w:left w:val="single" w:sz="4" w:space="0" w:color="auto"/>
              <w:bottom w:val="single" w:sz="4" w:space="0" w:color="auto"/>
              <w:right w:val="single" w:sz="4" w:space="0" w:color="auto"/>
            </w:tcBorders>
          </w:tcPr>
          <w:p w14:paraId="356DBAC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amount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in numbers)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in words </w:t>
            </w:r>
            <w:r xmlns:w="http://schemas.openxmlformats.org/wordprocessingml/2006/main" w:rsidRPr="00E84C88">
              <w:rPr>
                <w:rFonts w:ascii="GHEA Grapalat" w:eastAsia="Times New Roman" w:hAnsi="GHEA Grapalat" w:cs="Times New Roman"/>
                <w:sz w:val="20"/>
                <w:szCs w:val="20"/>
                <w:lang w:val="en-US"/>
              </w:rPr>
              <w:t xml:space="preserve">)</w:t>
            </w:r>
          </w:p>
        </w:tc>
        <w:tc>
          <w:tcPr>
            <w:tcW w:w="2050" w:type="dxa"/>
            <w:tcBorders>
              <w:top w:val="single" w:sz="4" w:space="0" w:color="auto"/>
              <w:left w:val="single" w:sz="4" w:space="0" w:color="auto"/>
              <w:bottom w:val="single" w:sz="4" w:space="0" w:color="auto"/>
              <w:right w:val="single" w:sz="4" w:space="0" w:color="auto"/>
            </w:tcBorders>
          </w:tcPr>
          <w:p w14:paraId="4DA266F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6A53E37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p w14:paraId="2F49799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the 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subject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amount</w:t>
            </w:r>
          </w:p>
        </w:tc>
        <w:tc>
          <w:tcPr>
            <w:tcW w:w="2640" w:type="dxa"/>
            <w:tcBorders>
              <w:top w:val="single" w:sz="4" w:space="0" w:color="auto"/>
              <w:left w:val="single" w:sz="4" w:space="0" w:color="auto"/>
              <w:bottom w:val="single" w:sz="4" w:space="0" w:color="auto"/>
              <w:right w:val="single" w:sz="4" w:space="0" w:color="auto"/>
            </w:tcBorders>
          </w:tcPr>
          <w:p w14:paraId="30CA3BE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w:t>
            </w:r>
            <w:r xmlns:w="http://schemas.openxmlformats.org/wordprocessingml/2006/main" w:rsidRPr="00E84C88">
              <w:rPr>
                <w:rFonts w:ascii="GHEA Grapalat" w:eastAsia="Times New Roman" w:hAnsi="GHEA Grapalat" w:cs="Times New Roman"/>
                <w:sz w:val="20"/>
                <w:szCs w:val="20"/>
                <w:lang w:val="hy-AM"/>
              </w:rPr>
              <w:t xml:space="preserve"> </w:t>
            </w:r>
          </w:p>
        </w:tc>
      </w:tr>
      <w:tr w:rsidR="00532D6C" w:rsidRPr="00C4546D" w14:paraId="0BBAED13" w14:textId="77777777" w:rsidTr="00532D6C">
        <w:tc>
          <w:tcPr>
            <w:tcW w:w="720" w:type="dxa"/>
            <w:tcBorders>
              <w:top w:val="single" w:sz="4" w:space="0" w:color="auto"/>
              <w:left w:val="single" w:sz="4" w:space="0" w:color="auto"/>
              <w:bottom w:val="single" w:sz="4" w:space="0" w:color="auto"/>
              <w:right w:val="single" w:sz="4" w:space="0" w:color="auto"/>
            </w:tcBorders>
          </w:tcPr>
          <w:p w14:paraId="40FAD72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Times New Roman"/>
                <w:sz w:val="20"/>
                <w:szCs w:val="20"/>
                <w:lang w:val="hy-AM"/>
              </w:rPr>
              <w:t xml:space="preserve">15.</w:t>
            </w:r>
          </w:p>
        </w:tc>
        <w:tc>
          <w:tcPr>
            <w:tcW w:w="1938" w:type="dxa"/>
            <w:tcBorders>
              <w:top w:val="single" w:sz="4" w:space="0" w:color="auto"/>
              <w:left w:val="single" w:sz="4" w:space="0" w:color="auto"/>
              <w:bottom w:val="single" w:sz="4" w:space="0" w:color="auto"/>
              <w:right w:val="single" w:sz="4" w:space="0" w:color="auto"/>
            </w:tcBorders>
          </w:tcPr>
          <w:p w14:paraId="721DFDF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Accepted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amount: </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numbers)</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and</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words </w:t>
            </w:r>
            <w:r xmlns:w="http://schemas.openxmlformats.org/wordprocessingml/2006/main" w:rsidRPr="00E84C88">
              <w:rPr>
                <w:rFonts w:ascii="GHEA Grapalat" w:eastAsia="Times New Roman" w:hAnsi="GHEA Grapalat" w:cs="Sylfaen"/>
                <w:sz w:val="20"/>
                <w:szCs w:val="20"/>
                <w:lang w:val="hy-AM"/>
              </w:rPr>
              <w:t xml:space="preserve">)</w:t>
            </w:r>
          </w:p>
        </w:tc>
        <w:tc>
          <w:tcPr>
            <w:tcW w:w="2050" w:type="dxa"/>
            <w:tcBorders>
              <w:top w:val="single" w:sz="4" w:space="0" w:color="auto"/>
              <w:left w:val="single" w:sz="4" w:space="0" w:color="auto"/>
              <w:bottom w:val="single" w:sz="4" w:space="0" w:color="auto"/>
              <w:right w:val="single" w:sz="4" w:space="0" w:color="auto"/>
            </w:tcBorders>
          </w:tcPr>
          <w:p w14:paraId="03A4C90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63C17C7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no</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mandatory</w:t>
            </w:r>
          </w:p>
          <w:p w14:paraId="10CFE5E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intended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mentioned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money</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partial</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acceptance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for </w:t>
            </w:r>
            <w:r xmlns:w="http://schemas.openxmlformats.org/wordprocessingml/2006/main" w:rsidRPr="00E84C88">
              <w:rPr>
                <w:rFonts w:ascii="GHEA Grapalat" w:eastAsia="Times New Roman" w:hAnsi="GHEA Grapalat" w:cs="Sylfaen"/>
                <w:sz w:val="20"/>
                <w:szCs w:val="20"/>
                <w:lang w:val="hy-AM"/>
              </w:rPr>
              <w:t xml:space="preserve">which</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shopping</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back</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related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no</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applies </w:t>
            </w:r>
            <w:r xmlns:w="http://schemas.openxmlformats.org/wordprocessingml/2006/main" w:rsidRPr="00E84C88">
              <w:rPr>
                <w:rFonts w:ascii="GHEA Grapalat" w:eastAsia="Times New Roman" w:hAnsi="GHEA Grapalat" w:cs="Sylfaen"/>
                <w:sz w:val="20"/>
                <w:szCs w:val="20"/>
                <w:lang w:val="hy-AM"/>
              </w:rPr>
              <w:t xml:space="preserve">)</w:t>
            </w:r>
          </w:p>
        </w:tc>
        <w:tc>
          <w:tcPr>
            <w:tcW w:w="2640" w:type="dxa"/>
            <w:tcBorders>
              <w:top w:val="single" w:sz="4" w:space="0" w:color="auto"/>
              <w:left w:val="single" w:sz="4" w:space="0" w:color="auto"/>
              <w:bottom w:val="single" w:sz="4" w:space="0" w:color="auto"/>
              <w:right w:val="single" w:sz="4" w:space="0" w:color="auto"/>
            </w:tcBorders>
          </w:tcPr>
          <w:p w14:paraId="12B3832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not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being filled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no</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applies </w:t>
            </w:r>
            <w:r xmlns:w="http://schemas.openxmlformats.org/wordprocessingml/2006/main" w:rsidRPr="00E84C88">
              <w:rPr>
                <w:rFonts w:ascii="GHEA Grapalat" w:eastAsia="Times New Roman" w:hAnsi="GHEA Grapalat" w:cs="Sylfaen"/>
                <w:sz w:val="20"/>
                <w:szCs w:val="20"/>
                <w:lang w:val="hy-AM"/>
              </w:rPr>
              <w:t xml:space="preserve">)</w:t>
            </w:r>
          </w:p>
        </w:tc>
      </w:tr>
      <w:tr w:rsidR="00532D6C" w:rsidRPr="00E84C88" w14:paraId="1603CBED" w14:textId="77777777" w:rsidTr="00532D6C">
        <w:tc>
          <w:tcPr>
            <w:tcW w:w="720" w:type="dxa"/>
            <w:tcBorders>
              <w:top w:val="single" w:sz="4" w:space="0" w:color="auto"/>
              <w:left w:val="single" w:sz="4" w:space="0" w:color="auto"/>
              <w:bottom w:val="single" w:sz="4" w:space="0" w:color="auto"/>
              <w:right w:val="single" w:sz="4" w:space="0" w:color="auto"/>
            </w:tcBorders>
          </w:tcPr>
          <w:p w14:paraId="1D25A21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Times New Roman"/>
                <w:sz w:val="20"/>
                <w:szCs w:val="20"/>
                <w:lang w:val="hy-AM"/>
              </w:rPr>
              <w:t xml:space="preserve">16.</w:t>
            </w:r>
          </w:p>
        </w:tc>
        <w:tc>
          <w:tcPr>
            <w:tcW w:w="1938" w:type="dxa"/>
            <w:tcBorders>
              <w:top w:val="single" w:sz="4" w:space="0" w:color="auto"/>
              <w:left w:val="single" w:sz="4" w:space="0" w:color="auto"/>
              <w:bottom w:val="single" w:sz="4" w:space="0" w:color="auto"/>
              <w:right w:val="single" w:sz="4" w:space="0" w:color="auto"/>
            </w:tcBorders>
          </w:tcPr>
          <w:p w14:paraId="47C7D19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currency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in words)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with code </w:t>
            </w:r>
            <w:r xmlns:w="http://schemas.openxmlformats.org/wordprocessingml/2006/main" w:rsidRPr="00E84C88">
              <w:rPr>
                <w:rFonts w:ascii="GHEA Grapalat" w:eastAsia="Times New Roman" w:hAnsi="GHEA Grapalat" w:cs="Times New Roman"/>
                <w:sz w:val="20"/>
                <w:szCs w:val="20"/>
                <w:lang w:val="en-US"/>
              </w:rPr>
              <w:t xml:space="preserve">)</w:t>
            </w:r>
          </w:p>
        </w:tc>
        <w:tc>
          <w:tcPr>
            <w:tcW w:w="2050" w:type="dxa"/>
            <w:tcBorders>
              <w:top w:val="single" w:sz="4" w:space="0" w:color="auto"/>
              <w:left w:val="single" w:sz="4" w:space="0" w:color="auto"/>
              <w:bottom w:val="single" w:sz="4" w:space="0" w:color="auto"/>
              <w:right w:val="single" w:sz="4" w:space="0" w:color="auto"/>
            </w:tcBorders>
          </w:tcPr>
          <w:p w14:paraId="57C0CFD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1AF2759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2640" w:type="dxa"/>
            <w:tcBorders>
              <w:top w:val="single" w:sz="4" w:space="0" w:color="auto"/>
              <w:left w:val="single" w:sz="4" w:space="0" w:color="auto"/>
              <w:bottom w:val="single" w:sz="4" w:space="0" w:color="auto"/>
              <w:right w:val="single" w:sz="4" w:space="0" w:color="auto"/>
            </w:tcBorders>
          </w:tcPr>
          <w:p w14:paraId="629555A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w:t>
            </w:r>
          </w:p>
        </w:tc>
      </w:tr>
      <w:tr w:rsidR="00532D6C" w:rsidRPr="00C4546D" w14:paraId="5438E369" w14:textId="77777777" w:rsidTr="00532D6C">
        <w:tc>
          <w:tcPr>
            <w:tcW w:w="720" w:type="dxa"/>
            <w:tcBorders>
              <w:top w:val="single" w:sz="4" w:space="0" w:color="auto"/>
              <w:left w:val="single" w:sz="4" w:space="0" w:color="auto"/>
              <w:bottom w:val="single" w:sz="4" w:space="0" w:color="auto"/>
              <w:right w:val="single" w:sz="4" w:space="0" w:color="auto"/>
            </w:tcBorders>
          </w:tcPr>
          <w:p w14:paraId="2AB2F7E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17.</w:t>
            </w:r>
          </w:p>
        </w:tc>
        <w:tc>
          <w:tcPr>
            <w:tcW w:w="1938" w:type="dxa"/>
            <w:tcBorders>
              <w:top w:val="single" w:sz="4" w:space="0" w:color="auto"/>
              <w:left w:val="single" w:sz="4" w:space="0" w:color="auto"/>
              <w:bottom w:val="single" w:sz="4" w:space="0" w:color="auto"/>
              <w:right w:val="single" w:sz="4" w:space="0" w:color="auto"/>
            </w:tcBorders>
          </w:tcPr>
          <w:p w14:paraId="2EDDF4B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transaction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goal</w:t>
            </w:r>
          </w:p>
        </w:tc>
        <w:tc>
          <w:tcPr>
            <w:tcW w:w="2050" w:type="dxa"/>
            <w:tcBorders>
              <w:top w:val="single" w:sz="4" w:space="0" w:color="auto"/>
              <w:left w:val="single" w:sz="4" w:space="0" w:color="auto"/>
              <w:bottom w:val="single" w:sz="4" w:space="0" w:color="auto"/>
              <w:right w:val="single" w:sz="4" w:space="0" w:color="auto"/>
            </w:tcBorders>
          </w:tcPr>
          <w:p w14:paraId="14031F5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56D5881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en-US"/>
              </w:rPr>
              <w:t xml:space="preserve">Required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being filled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contract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execution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provision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number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words</w:t>
            </w:r>
          </w:p>
        </w:tc>
        <w:tc>
          <w:tcPr>
            <w:tcW w:w="2640" w:type="dxa"/>
            <w:tcBorders>
              <w:top w:val="single" w:sz="4" w:space="0" w:color="auto"/>
              <w:left w:val="single" w:sz="4" w:space="0" w:color="auto"/>
              <w:bottom w:val="single" w:sz="4" w:space="0" w:color="auto"/>
              <w:right w:val="single" w:sz="4" w:space="0" w:color="auto"/>
            </w:tcBorders>
          </w:tcPr>
          <w:p w14:paraId="58D3E65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in advance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being filled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beneficiary</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 </w:t>
            </w:r>
            <w:r xmlns:w="http://schemas.openxmlformats.org/wordprocessingml/2006/main" w:rsidRPr="00E84C88">
              <w:rPr>
                <w:rFonts w:ascii="GHEA Grapalat" w:eastAsia="Times New Roman" w:hAnsi="GHEA Grapalat" w:cs="Times New Roman"/>
                <w:sz w:val="20"/>
                <w:szCs w:val="20"/>
                <w:lang w:val="hy-AM"/>
              </w:rPr>
              <w:t xml:space="preserve">invitation</w:t>
            </w:r>
            <w:r xmlns:w="http://schemas.openxmlformats.org/wordprocessingml/2006/main" w:rsidRPr="00E84C88">
              <w:rPr>
                <w:rFonts w:ascii="Arial" w:eastAsia="Times New Roman" w:hAnsi="Arial" w:cs="Arial"/>
                <w:sz w:val="20"/>
                <w:szCs w:val="20"/>
                <w:lang w:val="hy-AM"/>
              </w:rPr>
              <w:t xml:space="preserve">​</w:t>
            </w:r>
          </w:p>
        </w:tc>
      </w:tr>
      <w:tr w:rsidR="00532D6C" w:rsidRPr="00E84C88" w14:paraId="20B611F3" w14:textId="77777777" w:rsidTr="00532D6C">
        <w:tc>
          <w:tcPr>
            <w:tcW w:w="720" w:type="dxa"/>
            <w:tcBorders>
              <w:top w:val="single" w:sz="4" w:space="0" w:color="auto"/>
              <w:left w:val="single" w:sz="4" w:space="0" w:color="auto"/>
              <w:bottom w:val="single" w:sz="4" w:space="0" w:color="auto"/>
              <w:right w:val="single" w:sz="4" w:space="0" w:color="auto"/>
            </w:tcBorders>
          </w:tcPr>
          <w:p w14:paraId="25790F6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18.</w:t>
            </w:r>
          </w:p>
        </w:tc>
        <w:tc>
          <w:tcPr>
            <w:tcW w:w="1938" w:type="dxa"/>
            <w:tcBorders>
              <w:top w:val="single" w:sz="4" w:space="0" w:color="auto"/>
              <w:left w:val="single" w:sz="4" w:space="0" w:color="auto"/>
              <w:bottom w:val="single" w:sz="4" w:space="0" w:color="auto"/>
              <w:right w:val="single" w:sz="4" w:space="0" w:color="auto"/>
            </w:tcBorders>
          </w:tcPr>
          <w:p w14:paraId="304FED1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Payment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execution</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bases:</w:t>
            </w:r>
            <w:r xmlns:w="http://schemas.openxmlformats.org/wordprocessingml/2006/main" w:rsidRPr="00E84C88">
              <w:rPr>
                <w:rFonts w:ascii="GHEA Grapalat" w:eastAsia="Times New Roman" w:hAnsi="GHEA Grapalat"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14:paraId="0547073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10ED630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p w14:paraId="7DFC383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demand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mentioned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money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collection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the 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number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base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being</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document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w:t>
            </w:r>
            <w:r xmlns:w="http://schemas.openxmlformats.org/wordprocessingml/2006/main" w:rsidRPr="00E84C88">
              <w:rPr>
                <w:rFonts w:ascii="Arial" w:eastAsia="Times New Roman" w:hAnsi="Arial" w:cs="Arial"/>
                <w:sz w:val="20"/>
                <w:szCs w:val="20"/>
                <w:lang w:val="en-US"/>
              </w:rPr>
              <w:t xml:space="preserve">data </w:t>
            </w:r>
            <w:r xmlns:w="http://schemas.openxmlformats.org/wordprocessingml/2006/main" w:rsidRPr="00E84C88">
              <w:rPr>
                <w:rFonts w:ascii="GHEA Grapalat" w:eastAsia="Times New Roman" w:hAnsi="GHEA Grapalat" w:cs="Times New Roman"/>
                <w:sz w:val="20"/>
                <w:szCs w:val="20"/>
                <w:lang w:val="en-US"/>
              </w:rPr>
              <w:t xml:space="preserve">which</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basis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demand letter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present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the bank</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demand letter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presentation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number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base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being</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contract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number </w:t>
            </w:r>
            <w:r xmlns:w="http://schemas.openxmlformats.org/wordprocessingml/2006/main" w:rsidRPr="00E84C88">
              <w:rPr>
                <w:rFonts w:ascii="GHEA Grapalat" w:eastAsia="Times New Roman" w:hAnsi="GHEA Grapalat" w:cs="Times New Roman"/>
                <w:sz w:val="20"/>
                <w:szCs w:val="20"/>
                <w:lang w:val="hy-AM"/>
              </w:rPr>
              <w:t xml:space="preserve">,</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purchase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procedure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code</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according to</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punishment</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about</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agreement </w:t>
            </w:r>
            <w:r xmlns:w="http://schemas.openxmlformats.org/wordprocessingml/2006/main" w:rsidRPr="00E84C88">
              <w:rPr>
                <w:rFonts w:ascii="GHEA Grapalat" w:eastAsia="Times New Roman" w:hAnsi="GHEA Grapalat" w:cs="Arial"/>
                <w:sz w:val="20"/>
                <w:szCs w:val="20"/>
                <w:lang w:val="hy-AM"/>
              </w:rPr>
              <w:t xml:space="preserve">,</w:t>
            </w:r>
          </w:p>
        </w:tc>
        <w:tc>
          <w:tcPr>
            <w:tcW w:w="2640" w:type="dxa"/>
            <w:tcBorders>
              <w:top w:val="single" w:sz="4" w:space="0" w:color="auto"/>
              <w:left w:val="single" w:sz="4" w:space="0" w:color="auto"/>
              <w:bottom w:val="single" w:sz="4" w:space="0" w:color="auto"/>
              <w:right w:val="single" w:sz="4" w:space="0" w:color="auto"/>
            </w:tcBorders>
          </w:tcPr>
          <w:p w14:paraId="5006674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beneficiary</w:t>
            </w:r>
            <w:r xmlns:w="http://schemas.openxmlformats.org/wordprocessingml/2006/main" w:rsidRPr="00E84C88">
              <w:rPr>
                <w:rFonts w:ascii="Arial" w:eastAsia="Times New Roman" w:hAnsi="Arial" w:cs="Arial"/>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w:t>
            </w:r>
          </w:p>
        </w:tc>
      </w:tr>
      <w:tr w:rsidR="00532D6C" w:rsidRPr="00C4546D" w14:paraId="1EE553BF" w14:textId="77777777" w:rsidTr="00532D6C">
        <w:tc>
          <w:tcPr>
            <w:tcW w:w="720" w:type="dxa"/>
            <w:tcBorders>
              <w:top w:val="single" w:sz="4" w:space="0" w:color="auto"/>
              <w:left w:val="single" w:sz="4" w:space="0" w:color="auto"/>
              <w:bottom w:val="single" w:sz="4" w:space="0" w:color="auto"/>
              <w:right w:val="single" w:sz="4" w:space="0" w:color="auto"/>
            </w:tcBorders>
          </w:tcPr>
          <w:p w14:paraId="03DB5F5D" w14:textId="77777777" w:rsidR="00532D6C" w:rsidRPr="00E84C88" w:rsidDel="0010680B"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Times New Roman"/>
                <w:sz w:val="20"/>
                <w:szCs w:val="20"/>
                <w:lang w:val="hy-AM"/>
              </w:rPr>
              <w:t xml:space="preserve">19.</w:t>
            </w:r>
          </w:p>
        </w:tc>
        <w:tc>
          <w:tcPr>
            <w:tcW w:w="1938" w:type="dxa"/>
            <w:tcBorders>
              <w:top w:val="single" w:sz="4" w:space="0" w:color="auto"/>
              <w:left w:val="single" w:sz="4" w:space="0" w:color="auto"/>
              <w:bottom w:val="single" w:sz="4" w:space="0" w:color="auto"/>
              <w:right w:val="single" w:sz="4" w:space="0" w:color="auto"/>
            </w:tcBorders>
          </w:tcPr>
          <w:p w14:paraId="11E61C39" w14:textId="413A047E"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Payment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conditions:</w:t>
            </w:r>
            <w:r xmlns:w="http://schemas.openxmlformats.org/wordprocessingml/2006/main" w:rsidR="00D96837">
              <w:rPr>
                <w:rFonts w:ascii="GHEA Grapalat" w:eastAsia="Times New Roman" w:hAnsi="GHEA Grapalat"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14:paraId="43D57B5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6FE9A12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sz w:val="20"/>
                <w:szCs w:val="20"/>
                <w:lang w:val="hy-AM"/>
              </w:rPr>
            </w:pPr>
            <w:r xmlns:w="http://schemas.openxmlformats.org/wordprocessingml/2006/main" w:rsidRPr="00E84C88">
              <w:rPr>
                <w:rFonts w:ascii="Arial" w:eastAsia="Times New Roman" w:hAnsi="Arial" w:cs="Arial"/>
                <w:sz w:val="20"/>
                <w:szCs w:val="20"/>
                <w:lang w:val="en-US"/>
              </w:rPr>
              <w:t xml:space="preserve">mandatory</w:t>
            </w:r>
            <w:r xmlns:w="http://schemas.openxmlformats.org/wordprocessingml/2006/main" w:rsidRPr="00E84C88">
              <w:rPr>
                <w:rFonts w:ascii="GHEA Grapalat" w:eastAsia="Times New Roman" w:hAnsi="GHEA Grapalat" w:cs="Sylfaen"/>
                <w:sz w:val="20"/>
                <w:szCs w:val="20"/>
                <w:lang w:val="hy-AM"/>
              </w:rPr>
              <w:t xml:space="preserve"> </w:t>
            </w:r>
          </w:p>
          <w:p w14:paraId="70D757B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sz w:val="20"/>
                <w:szCs w:val="20"/>
                <w:lang w:val="hy-AM"/>
              </w:rPr>
            </w:pPr>
            <w:r xmlns:w="http://schemas.openxmlformats.org/wordprocessingml/2006/main" w:rsidRPr="00E84C88">
              <w:rPr>
                <w:rFonts w:ascii="Arial" w:eastAsia="Times New Roman" w:hAnsi="Arial" w:cs="Arial"/>
                <w:sz w:val="20"/>
                <w:szCs w:val="20"/>
                <w:lang w:val="hy-AM"/>
              </w:rPr>
              <w:t xml:space="preserve">being filled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 </w:t>
            </w:r>
            <w:r xmlns:w="http://schemas.openxmlformats.org/wordprocessingml/2006/main" w:rsidRPr="00E84C88">
              <w:rPr>
                <w:rFonts w:ascii="GHEA Grapalat" w:eastAsia="Times New Roman" w:hAnsi="GHEA Grapalat" w:cs="Sylfaen"/>
                <w:sz w:val="20"/>
                <w:szCs w:val="20"/>
                <w:lang w:val="hy-AM"/>
              </w:rPr>
              <w:t xml:space="preserve">&lt; </w:t>
            </w:r>
            <w:r xmlns:w="http://schemas.openxmlformats.org/wordprocessingml/2006/main" w:rsidRPr="00E84C88">
              <w:rPr>
                <w:rFonts w:ascii="Arial" w:eastAsia="Times New Roman" w:hAnsi="Arial" w:cs="Arial"/>
                <w:sz w:val="20"/>
                <w:szCs w:val="20"/>
                <w:lang w:val="hy-AM"/>
              </w:rPr>
              <w:t xml:space="preserve">accepted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payment </w:t>
            </w:r>
            <w:r xmlns:w="http://schemas.openxmlformats.org/wordprocessingml/2006/main" w:rsidRPr="00E84C88">
              <w:rPr>
                <w:rFonts w:ascii="GHEA Grapalat" w:eastAsia="Times New Roman" w:hAnsi="GHEA Grapalat" w:cs="Sylfaen"/>
                <w:sz w:val="20"/>
                <w:szCs w:val="20"/>
                <w:lang w:val="hy-AM"/>
              </w:rPr>
              <w:t xml:space="preserve">&gt; </w:t>
            </w:r>
            <w:r xmlns:w="http://schemas.openxmlformats.org/wordprocessingml/2006/main" w:rsidRPr="00E84C88">
              <w:rPr>
                <w:rFonts w:ascii="Arial" w:eastAsia="Times New Roman" w:hAnsi="Arial" w:cs="Arial"/>
                <w:sz w:val="20"/>
                <w:szCs w:val="20"/>
                <w:lang w:val="hy-AM"/>
              </w:rPr>
              <w:t xml:space="preserve">words </w:t>
            </w:r>
            <w:r xmlns:w="http://schemas.openxmlformats.org/wordprocessingml/2006/main" w:rsidRPr="00E84C88">
              <w:rPr>
                <w:rFonts w:ascii="GHEA Grapalat" w:eastAsia="Times New Roman" w:hAnsi="GHEA Grapalat" w:cs="Sylfaen"/>
                <w:sz w:val="20"/>
                <w:szCs w:val="20"/>
                <w:lang w:val="hy-AM"/>
              </w:rPr>
              <w:t xml:space="preserve">,</w:t>
            </w:r>
          </w:p>
          <w:p w14:paraId="104DC51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which</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appointment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that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signing</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demand letter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advance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gives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his/her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agreement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mentioned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amount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his/her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from the account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charge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number</w:t>
            </w:r>
            <w:r xmlns:w="http://schemas.openxmlformats.org/wordprocessingml/2006/main" w:rsidRPr="00E84C88">
              <w:rPr>
                <w:rFonts w:ascii="GHEA Grapalat" w:eastAsia="Times New Roman" w:hAnsi="GHEA Grapalat" w:cs="Sylfaen"/>
                <w:sz w:val="20"/>
                <w:szCs w:val="20"/>
                <w:lang w:val="hy-AM"/>
              </w:rPr>
              <w:t xml:space="preserve"> </w:t>
            </w:r>
          </w:p>
        </w:tc>
        <w:tc>
          <w:tcPr>
            <w:tcW w:w="2640" w:type="dxa"/>
            <w:tcBorders>
              <w:top w:val="single" w:sz="4" w:space="0" w:color="auto"/>
              <w:left w:val="single" w:sz="4" w:space="0" w:color="auto"/>
              <w:bottom w:val="single" w:sz="4" w:space="0" w:color="auto"/>
              <w:right w:val="single" w:sz="4" w:space="0" w:color="auto"/>
            </w:tcBorders>
          </w:tcPr>
          <w:p w14:paraId="128F4F6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in advance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being filled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beneficiary</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Times New Roman"/>
                <w:sz w:val="20"/>
                <w:szCs w:val="20"/>
                <w:lang w:val="hy-AM"/>
              </w:rPr>
              <w:t xml:space="preserve"> </w:t>
            </w:r>
          </w:p>
        </w:tc>
      </w:tr>
      <w:tr w:rsidR="00532D6C" w:rsidRPr="00E84C88" w14:paraId="141286CE" w14:textId="77777777" w:rsidTr="00532D6C">
        <w:tc>
          <w:tcPr>
            <w:tcW w:w="720" w:type="dxa"/>
            <w:tcBorders>
              <w:top w:val="single" w:sz="4" w:space="0" w:color="auto"/>
              <w:left w:val="single" w:sz="4" w:space="0" w:color="auto"/>
              <w:bottom w:val="single" w:sz="4" w:space="0" w:color="auto"/>
              <w:right w:val="single" w:sz="4" w:space="0" w:color="auto"/>
            </w:tcBorders>
          </w:tcPr>
          <w:p w14:paraId="5ECA848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Times New Roman"/>
                <w:sz w:val="20"/>
                <w:szCs w:val="20"/>
                <w:lang w:val="hy-AM"/>
              </w:rPr>
              <w:lastRenderedPageBreak xmlns:w="http://schemas.openxmlformats.org/wordprocessingml/2006/main"/>
            </w:r>
            <w:r xmlns:w="http://schemas.openxmlformats.org/wordprocessingml/2006/main" w:rsidRPr="00E84C88">
              <w:rPr>
                <w:rFonts w:ascii="GHEA Grapalat" w:eastAsia="Times New Roman" w:hAnsi="GHEA Grapalat" w:cs="Times New Roman"/>
                <w:sz w:val="20"/>
                <w:szCs w:val="20"/>
                <w:lang w:val="hy-AM"/>
              </w:rPr>
              <w:t xml:space="preserve">20.</w:t>
            </w:r>
          </w:p>
        </w:tc>
        <w:tc>
          <w:tcPr>
            <w:tcW w:w="1938" w:type="dxa"/>
            <w:tcBorders>
              <w:top w:val="single" w:sz="4" w:space="0" w:color="auto"/>
              <w:left w:val="single" w:sz="4" w:space="0" w:color="auto"/>
              <w:bottom w:val="single" w:sz="4" w:space="0" w:color="auto"/>
              <w:right w:val="single" w:sz="4" w:space="0" w:color="auto"/>
            </w:tcBorders>
          </w:tcPr>
          <w:p w14:paraId="1A4A129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exhibition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pages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number</w:t>
            </w:r>
          </w:p>
        </w:tc>
        <w:tc>
          <w:tcPr>
            <w:tcW w:w="2050" w:type="dxa"/>
            <w:tcBorders>
              <w:top w:val="single" w:sz="4" w:space="0" w:color="auto"/>
              <w:left w:val="single" w:sz="4" w:space="0" w:color="auto"/>
              <w:bottom w:val="single" w:sz="4" w:space="0" w:color="auto"/>
              <w:right w:val="single" w:sz="4" w:space="0" w:color="auto"/>
            </w:tcBorders>
          </w:tcPr>
          <w:p w14:paraId="26B820D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00D1C1B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no</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mandatory</w:t>
            </w:r>
          </w:p>
          <w:p w14:paraId="0A012D8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the requester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adjacent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presented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documents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pages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number </w:t>
            </w:r>
            <w:r xmlns:w="http://schemas.openxmlformats.org/wordprocessingml/2006/main" w:rsidRPr="00E84C88">
              <w:rPr>
                <w:rFonts w:ascii="GHEA Grapalat" w:eastAsia="Times New Roman" w:hAnsi="GHEA Grapalat" w:cs="Times New Roman"/>
                <w:sz w:val="20"/>
                <w:szCs w:val="20"/>
                <w:lang w:val="en-US"/>
              </w:rPr>
              <w:t xml:space="preserve">of </w:t>
            </w:r>
            <w:r xmlns:w="http://schemas.openxmlformats.org/wordprocessingml/2006/main" w:rsidRPr="00E84C88">
              <w:rPr>
                <w:rFonts w:ascii="Arial" w:eastAsia="Times New Roman" w:hAnsi="Arial" w:cs="Arial"/>
                <w:sz w:val="20"/>
                <w:szCs w:val="20"/>
                <w:lang w:val="en-US"/>
              </w:rPr>
              <w:t xml:space="preserve">which</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need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 provided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the payer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the bank </w:t>
            </w:r>
            <w:r xmlns:w="http://schemas.openxmlformats.org/wordprocessingml/2006/main" w:rsidRPr="00E84C88">
              <w:rPr>
                <w:rFonts w:ascii="GHEA Grapalat" w:eastAsia="Times New Roman" w:hAnsi="GHEA Grapalat" w:cs="Times New Roman"/>
                <w:sz w:val="20"/>
                <w:szCs w:val="20"/>
                <w:lang w:val="en-US"/>
              </w:rPr>
              <w:t xml:space="preserve">)</w:t>
            </w:r>
          </w:p>
          <w:p w14:paraId="6A3C2F5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If</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be filled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 </w:t>
            </w:r>
            <w:r xmlns:w="http://schemas.openxmlformats.org/wordprocessingml/2006/main" w:rsidRPr="00E84C88">
              <w:rPr>
                <w:rFonts w:ascii="GHEA Grapalat" w:eastAsia="Times New Roman" w:hAnsi="GHEA Grapalat" w:cs="Times New Roman"/>
                <w:sz w:val="20"/>
                <w:szCs w:val="20"/>
                <w:lang w:val="hy-AM"/>
              </w:rPr>
              <w:t xml:space="preserve">&lt; </w:t>
            </w:r>
            <w:r xmlns:w="http://schemas.openxmlformats.org/wordprocessingml/2006/main" w:rsidRPr="00E84C88">
              <w:rPr>
                <w:rFonts w:ascii="Arial" w:eastAsia="Times New Roman" w:hAnsi="Arial" w:cs="Arial"/>
                <w:sz w:val="20"/>
                <w:szCs w:val="20"/>
                <w:lang w:val="hy-AM"/>
              </w:rPr>
              <w:t xml:space="preserve">Payment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execution</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bases </w:t>
            </w:r>
            <w:r xmlns:w="http://schemas.openxmlformats.org/wordprocessingml/2006/main" w:rsidRPr="00E84C88">
              <w:rPr>
                <w:rFonts w:ascii="GHEA Grapalat" w:eastAsia="Times New Roman" w:hAnsi="GHEA Grapalat" w:cs="Sylfaen"/>
                <w:sz w:val="20"/>
                <w:szCs w:val="20"/>
                <w:lang w:val="hy-AM"/>
              </w:rPr>
              <w:t xml:space="preserve">&gt; </w:t>
            </w:r>
            <w:r xmlns:w="http://schemas.openxmlformats.org/wordprocessingml/2006/main" w:rsidRPr="00E84C88">
              <w:rPr>
                <w:rFonts w:ascii="Arial" w:eastAsia="Times New Roman" w:hAnsi="Arial" w:cs="Arial"/>
                <w:sz w:val="20"/>
                <w:szCs w:val="20"/>
                <w:lang w:val="hy-AM"/>
              </w:rPr>
              <w:t xml:space="preserve">field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then</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this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data</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mandatory</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being filled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 </w:t>
            </w:r>
            <w:r xmlns:w="http://schemas.openxmlformats.org/wordprocessingml/2006/main" w:rsidRPr="00E84C88">
              <w:rPr>
                <w:rFonts w:ascii="GHEA Grapalat" w:eastAsia="Times New Roman" w:hAnsi="GHEA Grapalat" w:cs="Sylfaen"/>
                <w:sz w:val="20"/>
                <w:szCs w:val="20"/>
                <w:lang w:val="en-US"/>
              </w:rPr>
              <w:t xml:space="preserve">.</w:t>
            </w:r>
          </w:p>
        </w:tc>
        <w:tc>
          <w:tcPr>
            <w:tcW w:w="2640" w:type="dxa"/>
            <w:tcBorders>
              <w:top w:val="single" w:sz="4" w:space="0" w:color="auto"/>
              <w:left w:val="single" w:sz="4" w:space="0" w:color="auto"/>
              <w:bottom w:val="single" w:sz="4" w:space="0" w:color="auto"/>
              <w:right w:val="single" w:sz="4" w:space="0" w:color="auto"/>
            </w:tcBorders>
          </w:tcPr>
          <w:p w14:paraId="21F0204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by</w:t>
            </w:r>
          </w:p>
        </w:tc>
      </w:tr>
      <w:tr w:rsidR="00532D6C" w:rsidRPr="00C4546D" w14:paraId="650E16A8" w14:textId="77777777" w:rsidTr="00532D6C">
        <w:tc>
          <w:tcPr>
            <w:tcW w:w="720" w:type="dxa"/>
            <w:tcBorders>
              <w:top w:val="single" w:sz="4" w:space="0" w:color="auto"/>
              <w:left w:val="single" w:sz="4" w:space="0" w:color="auto"/>
              <w:bottom w:val="single" w:sz="4" w:space="0" w:color="auto"/>
              <w:right w:val="single" w:sz="4" w:space="0" w:color="auto"/>
            </w:tcBorders>
          </w:tcPr>
          <w:p w14:paraId="25CA45D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2 </w:t>
            </w:r>
            <w:r xmlns:w="http://schemas.openxmlformats.org/wordprocessingml/2006/main" w:rsidRPr="00E84C88">
              <w:rPr>
                <w:rFonts w:ascii="GHEA Grapalat" w:eastAsia="Times New Roman" w:hAnsi="GHEA Grapalat" w:cs="Times New Roman"/>
                <w:sz w:val="20"/>
                <w:szCs w:val="20"/>
                <w:lang w:val="en-US"/>
              </w:rPr>
              <w:t xml:space="preserve">1. </w:t>
            </w:r>
            <w:r xmlns:w="http://schemas.openxmlformats.org/wordprocessingml/2006/main" w:rsidRPr="00E84C88">
              <w:rPr>
                <w:rFonts w:ascii="Arial" w:eastAsia="Times New Roman" w:hAnsi="Arial" w:cs="Arial"/>
                <w:sz w:val="20"/>
                <w:szCs w:val="20"/>
                <w:lang w:val="en-US"/>
              </w:rPr>
              <w:t xml:space="preserve">a </w:t>
            </w:r>
            <w:r xmlns:w="http://schemas.openxmlformats.org/wordprocessingml/2006/main" w:rsidRPr="00E84C88">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14:paraId="5BE6C52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signature</w:t>
            </w:r>
          </w:p>
        </w:tc>
        <w:tc>
          <w:tcPr>
            <w:tcW w:w="2050" w:type="dxa"/>
            <w:tcBorders>
              <w:top w:val="single" w:sz="4" w:space="0" w:color="auto"/>
              <w:left w:val="single" w:sz="4" w:space="0" w:color="auto"/>
              <w:bottom w:val="single" w:sz="4" w:space="0" w:color="auto"/>
              <w:right w:val="single" w:sz="4" w:space="0" w:color="auto"/>
            </w:tcBorders>
          </w:tcPr>
          <w:p w14:paraId="3F26B79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4B5E2C2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p w14:paraId="76D1415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en-US"/>
              </w:rPr>
              <w:t xml:space="preserve">this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field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demand letter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presentation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case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which</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if</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Payment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conditions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the field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mentioned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 </w:t>
            </w:r>
            <w:r xmlns:w="http://schemas.openxmlformats.org/wordprocessingml/2006/main" w:rsidRPr="00E84C88">
              <w:rPr>
                <w:rFonts w:ascii="GHEA Grapalat" w:eastAsia="Times New Roman" w:hAnsi="GHEA Grapalat" w:cs="Times New Roman"/>
                <w:sz w:val="20"/>
                <w:szCs w:val="20"/>
                <w:lang w:val="hy-AM"/>
              </w:rPr>
              <w:t xml:space="preserve">&lt; </w:t>
            </w:r>
            <w:r xmlns:w="http://schemas.openxmlformats.org/wordprocessingml/2006/main" w:rsidRPr="00E84C88">
              <w:rPr>
                <w:rFonts w:ascii="Arial" w:eastAsia="Times New Roman" w:hAnsi="Arial" w:cs="Arial"/>
                <w:sz w:val="20"/>
                <w:szCs w:val="20"/>
                <w:lang w:val="hy-AM"/>
              </w:rPr>
              <w:t xml:space="preserve">accepted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payment </w:t>
            </w:r>
            <w:r xmlns:w="http://schemas.openxmlformats.org/wordprocessingml/2006/main" w:rsidRPr="00E84C88">
              <w:rPr>
                <w:rFonts w:ascii="GHEA Grapalat" w:eastAsia="Times New Roman" w:hAnsi="GHEA Grapalat" w:cs="Times New Roman"/>
                <w:sz w:val="20"/>
                <w:szCs w:val="20"/>
                <w:lang w:val="hy-AM"/>
              </w:rPr>
              <w:t xml:space="preserve">&gt; </w:t>
            </w:r>
            <w:r xmlns:w="http://schemas.openxmlformats.org/wordprocessingml/2006/main" w:rsidRPr="00E84C88">
              <w:rPr>
                <w:rFonts w:ascii="Arial" w:eastAsia="Times New Roman" w:hAnsi="Arial" w:cs="Arial"/>
                <w:sz w:val="20"/>
                <w:szCs w:val="20"/>
                <w:lang w:val="hy-AM"/>
              </w:rPr>
              <w:t xml:space="preserve">then</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 signing:</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advance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agreeing</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mentioned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amount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his/her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from the account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charge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Number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electronic</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 the way</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demand letter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presentation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case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the field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being put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electronic</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signature </w:t>
            </w:r>
            <w:r xmlns:w="http://schemas.openxmlformats.org/wordprocessingml/2006/main" w:rsidRPr="00E84C88">
              <w:rPr>
                <w:rFonts w:ascii="GHEA Grapalat" w:eastAsia="Times New Roman" w:hAnsi="GHEA Grapalat" w:cs="Times New Roman"/>
                <w:sz w:val="20"/>
                <w:szCs w:val="20"/>
                <w:lang w:val="hy-AM"/>
              </w:rPr>
              <w:t xml:space="preserve">:</w:t>
            </w:r>
          </w:p>
          <w:p w14:paraId="54C39625"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E63DB7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being signed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or</w:t>
            </w:r>
            <w:r xmlns:w="http://schemas.openxmlformats.org/wordprocessingml/2006/main" w:rsidRPr="00E84C88">
              <w:rPr>
                <w:rFonts w:ascii="GHEA Grapalat" w:eastAsia="Times New Roman" w:hAnsi="GHEA Grapalat" w:cs="Times New Roman"/>
                <w:sz w:val="20"/>
                <w:szCs w:val="20"/>
                <w:lang w:val="hy-AM"/>
              </w:rPr>
              <w:t xml:space="preserve"> </w:t>
            </w:r>
          </w:p>
          <w:p w14:paraId="07E8204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being put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electronic</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signature</w:t>
            </w:r>
          </w:p>
          <w:p w14:paraId="6F2B23EC"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p>
        </w:tc>
      </w:tr>
      <w:tr w:rsidR="00532D6C" w:rsidRPr="00C4546D" w14:paraId="7DA055B9" w14:textId="77777777" w:rsidTr="00532D6C">
        <w:tc>
          <w:tcPr>
            <w:tcW w:w="720" w:type="dxa"/>
            <w:tcBorders>
              <w:top w:val="single" w:sz="4" w:space="0" w:color="auto"/>
              <w:left w:val="single" w:sz="4" w:space="0" w:color="auto"/>
              <w:bottom w:val="single" w:sz="4" w:space="0" w:color="auto"/>
              <w:right w:val="single" w:sz="4" w:space="0" w:color="auto"/>
            </w:tcBorders>
            <w:vAlign w:val="center"/>
          </w:tcPr>
          <w:p w14:paraId="68882A08" w14:textId="77777777" w:rsidR="00532D6C" w:rsidRPr="00E84C88" w:rsidRDefault="00532D6C" w:rsidP="00532D6C">
            <w:pPr xmlns:w="http://schemas.openxmlformats.org/wordprocessingml/2006/main">
              <w:spacing w:after="0" w:line="240" w:lineRule="auto"/>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2 </w:t>
            </w:r>
            <w:r xmlns:w="http://schemas.openxmlformats.org/wordprocessingml/2006/main" w:rsidRPr="00E84C88">
              <w:rPr>
                <w:rFonts w:ascii="GHEA Grapalat" w:eastAsia="Times New Roman" w:hAnsi="GHEA Grapalat" w:cs="Times New Roman"/>
                <w:sz w:val="20"/>
                <w:szCs w:val="20"/>
                <w:lang w:val="en-US"/>
              </w:rPr>
              <w:t xml:space="preserve">1. </w:t>
            </w:r>
            <w:r xmlns:w="http://schemas.openxmlformats.org/wordprocessingml/2006/main" w:rsidRPr="00E84C88">
              <w:rPr>
                <w:rFonts w:ascii="Arial" w:eastAsia="Times New Roman" w:hAnsi="Arial" w:cs="Arial"/>
                <w:sz w:val="20"/>
                <w:szCs w:val="20"/>
                <w:lang w:val="en-US"/>
              </w:rPr>
              <w:t xml:space="preserve">b </w:t>
            </w:r>
            <w:r xmlns:w="http://schemas.openxmlformats.org/wordprocessingml/2006/main" w:rsidRPr="00E84C88">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14:paraId="4AC1708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seal</w:t>
            </w:r>
          </w:p>
        </w:tc>
        <w:tc>
          <w:tcPr>
            <w:tcW w:w="2050" w:type="dxa"/>
            <w:tcBorders>
              <w:top w:val="single" w:sz="4" w:space="0" w:color="auto"/>
              <w:left w:val="single" w:sz="4" w:space="0" w:color="auto"/>
              <w:bottom w:val="single" w:sz="4" w:space="0" w:color="auto"/>
              <w:right w:val="single" w:sz="4" w:space="0" w:color="auto"/>
            </w:tcBorders>
          </w:tcPr>
          <w:p w14:paraId="7A072CB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004BF08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 </w:t>
            </w:r>
            <w:r xmlns:w="http://schemas.openxmlformats.org/wordprocessingml/2006/main" w:rsidRPr="00E84C88">
              <w:rPr>
                <w:rFonts w:ascii="GHEA Grapalat" w:eastAsia="Times New Roman" w:hAnsi="GHEA Grapalat" w:cs="Times New Roman"/>
                <w:sz w:val="20"/>
                <w:szCs w:val="20"/>
                <w:lang w:val="en-US"/>
              </w:rPr>
              <w:t xml:space="preserve">:</w:t>
            </w:r>
          </w:p>
          <w:p w14:paraId="7C5748C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en-US"/>
              </w:rPr>
              <w:t xml:space="preserve">seal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availability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in </w:t>
            </w:r>
            <w:r xmlns:w="http://schemas.openxmlformats.org/wordprocessingml/2006/main" w:rsidRPr="00E84C88">
              <w:rPr>
                <w:rFonts w:ascii="Arial" w:eastAsia="Times New Roman" w:hAnsi="Arial" w:cs="Arial"/>
                <w:sz w:val="20"/>
                <w:szCs w:val="20"/>
                <w:lang w:val="hy-AM"/>
              </w:rPr>
              <w:t xml:space="preserve">case </w:t>
            </w:r>
            <w:r xmlns:w="http://schemas.openxmlformats.org/wordprocessingml/2006/main" w:rsidRPr="00E84C88">
              <w:rPr>
                <w:rFonts w:ascii="GHEA Grapalat" w:eastAsia="Times New Roman" w:hAnsi="GHEA Grapalat" w:cs="Times New Roman"/>
                <w:sz w:val="20"/>
                <w:szCs w:val="20"/>
                <w:lang w:val="hy-AM"/>
              </w:rPr>
              <w:t xml:space="preserve">when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demand letter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present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paper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 the way</w:t>
            </w:r>
          </w:p>
        </w:tc>
        <w:tc>
          <w:tcPr>
            <w:tcW w:w="2640" w:type="dxa"/>
            <w:tcBorders>
              <w:top w:val="single" w:sz="4" w:space="0" w:color="auto"/>
              <w:left w:val="single" w:sz="4" w:space="0" w:color="auto"/>
              <w:bottom w:val="single" w:sz="4" w:space="0" w:color="auto"/>
              <w:right w:val="single" w:sz="4" w:space="0" w:color="auto"/>
            </w:tcBorders>
          </w:tcPr>
          <w:p w14:paraId="3B8FDD0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being sealed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Times New Roman"/>
                <w:sz w:val="20"/>
                <w:szCs w:val="20"/>
                <w:lang w:val="hy-AM"/>
              </w:rPr>
              <w:t xml:space="preserve"> </w:t>
            </w:r>
          </w:p>
          <w:p w14:paraId="19200D0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paper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 the way</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when presenting</w:t>
            </w:r>
          </w:p>
        </w:tc>
      </w:tr>
      <w:tr w:rsidR="00532D6C" w:rsidRPr="00E84C88" w14:paraId="321A6259" w14:textId="77777777" w:rsidTr="00532D6C">
        <w:tc>
          <w:tcPr>
            <w:tcW w:w="720" w:type="dxa"/>
            <w:tcBorders>
              <w:top w:val="single" w:sz="4" w:space="0" w:color="auto"/>
              <w:left w:val="single" w:sz="4" w:space="0" w:color="auto"/>
              <w:bottom w:val="single" w:sz="4" w:space="0" w:color="auto"/>
              <w:right w:val="single" w:sz="4" w:space="0" w:color="auto"/>
            </w:tcBorders>
          </w:tcPr>
          <w:p w14:paraId="0B05A36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22. </w:t>
            </w:r>
            <w:r xmlns:w="http://schemas.openxmlformats.org/wordprocessingml/2006/main" w:rsidRPr="00E84C88">
              <w:rPr>
                <w:rFonts w:ascii="Arial" w:eastAsia="Times New Roman" w:hAnsi="Arial" w:cs="Arial"/>
                <w:sz w:val="20"/>
                <w:szCs w:val="20"/>
                <w:lang w:val="en-US"/>
              </w:rPr>
              <w:t xml:space="preserve">a </w:t>
            </w:r>
            <w:r xmlns:w="http://schemas.openxmlformats.org/wordprocessingml/2006/main" w:rsidRPr="00E84C88">
              <w:rPr>
                <w:rFonts w:ascii="GHEA Grapalat" w:eastAsia="Times New Roman" w:hAnsi="GHEA Grapalat" w:cs="Times New Roman"/>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14:paraId="725A705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signature</w:t>
            </w:r>
          </w:p>
        </w:tc>
        <w:tc>
          <w:tcPr>
            <w:tcW w:w="2050" w:type="dxa"/>
            <w:tcBorders>
              <w:top w:val="single" w:sz="4" w:space="0" w:color="auto"/>
              <w:left w:val="single" w:sz="4" w:space="0" w:color="auto"/>
              <w:bottom w:val="single" w:sz="4" w:space="0" w:color="auto"/>
              <w:right w:val="single" w:sz="4" w:space="0" w:color="auto"/>
            </w:tcBorders>
          </w:tcPr>
          <w:p w14:paraId="1295D11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18824A0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Required </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en-US"/>
              </w:rPr>
              <w:t xml:space="preserve"> </w:t>
            </w:r>
          </w:p>
          <w:p w14:paraId="595EA1A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being filled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bank</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when presenting</w:t>
            </w:r>
          </w:p>
        </w:tc>
        <w:tc>
          <w:tcPr>
            <w:tcW w:w="2640" w:type="dxa"/>
            <w:tcBorders>
              <w:top w:val="single" w:sz="4" w:space="0" w:color="auto"/>
              <w:left w:val="single" w:sz="4" w:space="0" w:color="auto"/>
              <w:bottom w:val="single" w:sz="4" w:space="0" w:color="auto"/>
              <w:right w:val="single" w:sz="4" w:space="0" w:color="auto"/>
            </w:tcBorders>
          </w:tcPr>
          <w:p w14:paraId="1E6C0C2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being signed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w:t>
            </w:r>
          </w:p>
        </w:tc>
      </w:tr>
      <w:tr w:rsidR="00532D6C" w:rsidRPr="00C4546D" w14:paraId="5A35C0EE" w14:textId="77777777" w:rsidTr="00532D6C">
        <w:tc>
          <w:tcPr>
            <w:tcW w:w="720" w:type="dxa"/>
            <w:tcBorders>
              <w:top w:val="single" w:sz="4" w:space="0" w:color="auto"/>
              <w:left w:val="single" w:sz="4" w:space="0" w:color="auto"/>
              <w:bottom w:val="single" w:sz="4" w:space="0" w:color="auto"/>
              <w:right w:val="single" w:sz="4" w:space="0" w:color="auto"/>
            </w:tcBorders>
            <w:vAlign w:val="center"/>
          </w:tcPr>
          <w:p w14:paraId="393BBCAF" w14:textId="77777777" w:rsidR="00532D6C" w:rsidRPr="00E84C88" w:rsidRDefault="00532D6C" w:rsidP="00532D6C">
            <w:pPr xmlns:w="http://schemas.openxmlformats.org/wordprocessingml/2006/main">
              <w:spacing w:after="0" w:line="240" w:lineRule="auto"/>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22. </w:t>
            </w:r>
            <w:r xmlns:w="http://schemas.openxmlformats.org/wordprocessingml/2006/main" w:rsidRPr="00E84C88">
              <w:rPr>
                <w:rFonts w:ascii="Arial" w:eastAsia="Times New Roman" w:hAnsi="Arial" w:cs="Arial"/>
                <w:sz w:val="20"/>
                <w:szCs w:val="20"/>
                <w:lang w:val="en-US"/>
              </w:rPr>
              <w:t xml:space="preserve">b </w:t>
            </w:r>
            <w:r xmlns:w="http://schemas.openxmlformats.org/wordprocessingml/2006/main" w:rsidRPr="00E84C88">
              <w:rPr>
                <w:rFonts w:ascii="GHEA Grapalat" w:eastAsia="Times New Roman" w:hAnsi="GHEA Grapalat" w:cs="Times New Roman"/>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14:paraId="43C262E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seal</w:t>
            </w:r>
          </w:p>
        </w:tc>
        <w:tc>
          <w:tcPr>
            <w:tcW w:w="2050" w:type="dxa"/>
            <w:tcBorders>
              <w:top w:val="single" w:sz="4" w:space="0" w:color="auto"/>
              <w:left w:val="single" w:sz="4" w:space="0" w:color="auto"/>
              <w:bottom w:val="single" w:sz="4" w:space="0" w:color="auto"/>
              <w:right w:val="single" w:sz="4" w:space="0" w:color="auto"/>
            </w:tcBorders>
          </w:tcPr>
          <w:p w14:paraId="135A511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0AE629F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 </w:t>
            </w:r>
            <w:r xmlns:w="http://schemas.openxmlformats.org/wordprocessingml/2006/main" w:rsidRPr="00E84C88">
              <w:rPr>
                <w:rFonts w:ascii="GHEA Grapalat" w:eastAsia="Times New Roman" w:hAnsi="GHEA Grapalat" w:cs="Times New Roman"/>
                <w:sz w:val="20"/>
                <w:szCs w:val="20"/>
                <w:lang w:val="en-US"/>
              </w:rPr>
              <w:t xml:space="preserve">:</w:t>
            </w:r>
          </w:p>
          <w:p w14:paraId="3AE4A23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seal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availability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in case</w:t>
            </w:r>
          </w:p>
        </w:tc>
        <w:tc>
          <w:tcPr>
            <w:tcW w:w="2640" w:type="dxa"/>
            <w:tcBorders>
              <w:top w:val="single" w:sz="4" w:space="0" w:color="auto"/>
              <w:left w:val="single" w:sz="4" w:space="0" w:color="auto"/>
              <w:bottom w:val="single" w:sz="4" w:space="0" w:color="auto"/>
              <w:right w:val="single" w:sz="4" w:space="0" w:color="auto"/>
            </w:tcBorders>
          </w:tcPr>
          <w:p w14:paraId="702F649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en-US"/>
              </w:rPr>
              <w:t xml:space="preserve">being sealed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w:t>
            </w:r>
            <w:r xmlns:w="http://schemas.openxmlformats.org/wordprocessingml/2006/main" w:rsidRPr="00E84C88">
              <w:rPr>
                <w:rFonts w:ascii="GHEA Grapalat" w:eastAsia="Times New Roman" w:hAnsi="GHEA Grapalat" w:cs="Times New Roman"/>
                <w:sz w:val="20"/>
                <w:szCs w:val="20"/>
                <w:lang w:val="hy-AM"/>
              </w:rPr>
              <w:t xml:space="preserve"> </w:t>
            </w:r>
          </w:p>
          <w:p w14:paraId="65326AB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paper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 the way</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bank</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when presenting</w:t>
            </w:r>
          </w:p>
        </w:tc>
      </w:tr>
      <w:tr w:rsidR="00532D6C" w:rsidRPr="00C4546D" w14:paraId="38D9C978" w14:textId="77777777" w:rsidTr="00532D6C">
        <w:tc>
          <w:tcPr>
            <w:tcW w:w="720" w:type="dxa"/>
            <w:tcBorders>
              <w:top w:val="single" w:sz="4" w:space="0" w:color="auto"/>
              <w:left w:val="single" w:sz="4" w:space="0" w:color="auto"/>
              <w:bottom w:val="single" w:sz="4" w:space="0" w:color="auto"/>
              <w:right w:val="single" w:sz="4" w:space="0" w:color="auto"/>
            </w:tcBorders>
          </w:tcPr>
          <w:p w14:paraId="5B37565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en-US"/>
              </w:rPr>
              <w:t xml:space="preserve">2 </w:t>
            </w:r>
            <w:r xmlns:w="http://schemas.openxmlformats.org/wordprocessingml/2006/main" w:rsidRPr="00E84C88">
              <w:rPr>
                <w:rFonts w:ascii="GHEA Grapalat" w:eastAsia="Times New Roman" w:hAnsi="GHEA Grapalat" w:cs="Times New Roman"/>
                <w:sz w:val="20"/>
                <w:szCs w:val="20"/>
                <w:lang w:val="hy-AM"/>
              </w:rPr>
              <w:t xml:space="preserve">3. </w:t>
            </w:r>
            <w:r xmlns:w="http://schemas.openxmlformats.org/wordprocessingml/2006/main" w:rsidRPr="00E84C88">
              <w:rPr>
                <w:rFonts w:ascii="Arial" w:eastAsia="Times New Roman" w:hAnsi="Arial" w:cs="Arial"/>
                <w:sz w:val="20"/>
                <w:szCs w:val="20"/>
                <w:lang w:val="en-US"/>
              </w:rPr>
              <w:t xml:space="preserve">a </w:t>
            </w:r>
            <w:r xmlns:w="http://schemas.openxmlformats.org/wordprocessingml/2006/main" w:rsidRPr="00E84C88">
              <w:rPr>
                <w:rFonts w:ascii="GHEA Grapalat" w:eastAsia="Times New Roman" w:hAnsi="GHEA Grapalat" w:cs="Times New Roman"/>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14:paraId="74F8D07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financial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employee </w:t>
            </w:r>
            <w:r xmlns:w="http://schemas.openxmlformats.org/wordprocessingml/2006/main" w:rsidRPr="00E84C88">
              <w:rPr>
                <w:rFonts w:ascii="Arial" w:eastAsia="Times New Roman" w:hAnsi="Arial" w:cs="Arial"/>
                <w:sz w:val="20"/>
                <w:szCs w:val="20"/>
                <w:lang w:val="en-US"/>
              </w:rPr>
              <w:t xml:space="preserve">of the organization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branch </w:t>
            </w:r>
            <w:r xmlns:w="http://schemas.openxmlformats.org/wordprocessingml/2006/main" w:rsidRPr="00E84C88">
              <w:rPr>
                <w:rFonts w:ascii="GHEA Grapalat" w:eastAsia="Times New Roman" w:hAnsi="GHEA Grapalat" w:cs="Times New Roman"/>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signature</w:t>
            </w:r>
          </w:p>
        </w:tc>
        <w:tc>
          <w:tcPr>
            <w:tcW w:w="2050" w:type="dxa"/>
            <w:tcBorders>
              <w:top w:val="single" w:sz="4" w:space="0" w:color="auto"/>
              <w:left w:val="single" w:sz="4" w:space="0" w:color="auto"/>
              <w:bottom w:val="single" w:sz="4" w:space="0" w:color="auto"/>
              <w:right w:val="single" w:sz="4" w:space="0" w:color="auto"/>
            </w:tcBorders>
          </w:tcPr>
          <w:p w14:paraId="0862B5F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4DEC3A1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p w14:paraId="7A7E8C3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demand letter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financial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of </w:t>
            </w:r>
            <w:r xmlns:w="http://schemas.openxmlformats.org/wordprocessingml/2006/main" w:rsidRPr="00E84C88">
              <w:rPr>
                <w:rFonts w:ascii="Arial" w:eastAsia="Times New Roman" w:hAnsi="Arial" w:cs="Arial"/>
                <w:sz w:val="20"/>
                <w:szCs w:val="20"/>
                <w:lang w:val="en-US"/>
              </w:rPr>
              <w:t xml:space="preserve">the organization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paper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the way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presented</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to be </w:t>
            </w:r>
            <w:r xmlns:w="http://schemas.openxmlformats.org/wordprocessingml/2006/main" w:rsidRPr="00E84C88">
              <w:rPr>
                <w:rFonts w:ascii="Arial" w:eastAsia="Times New Roman" w:hAnsi="Arial" w:cs="Arial"/>
                <w:sz w:val="20"/>
                <w:szCs w:val="20"/>
                <w:lang w:val="hy-AM"/>
              </w:rPr>
              <w:t xml:space="preserve">full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in case</w:t>
            </w:r>
          </w:p>
        </w:tc>
        <w:tc>
          <w:tcPr>
            <w:tcW w:w="2640" w:type="dxa"/>
            <w:tcBorders>
              <w:top w:val="single" w:sz="4" w:space="0" w:color="auto"/>
              <w:left w:val="single" w:sz="4" w:space="0" w:color="auto"/>
              <w:bottom w:val="single" w:sz="4" w:space="0" w:color="auto"/>
              <w:right w:val="single" w:sz="4" w:space="0" w:color="auto"/>
            </w:tcBorders>
          </w:tcPr>
          <w:p w14:paraId="63D68C85"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r>
      <w:tr w:rsidR="00532D6C" w:rsidRPr="00C4546D" w14:paraId="348A00CD" w14:textId="77777777" w:rsidTr="00532D6C">
        <w:tc>
          <w:tcPr>
            <w:tcW w:w="720" w:type="dxa"/>
            <w:tcBorders>
              <w:top w:val="single" w:sz="4" w:space="0" w:color="auto"/>
              <w:left w:val="single" w:sz="4" w:space="0" w:color="auto"/>
              <w:bottom w:val="single" w:sz="4" w:space="0" w:color="auto"/>
              <w:right w:val="single" w:sz="4" w:space="0" w:color="auto"/>
            </w:tcBorders>
            <w:vAlign w:val="center"/>
          </w:tcPr>
          <w:p w14:paraId="1612E3CD" w14:textId="77777777" w:rsidR="00532D6C" w:rsidRPr="00E84C88" w:rsidRDefault="00532D6C" w:rsidP="00532D6C">
            <w:pPr xmlns:w="http://schemas.openxmlformats.org/wordprocessingml/2006/main">
              <w:spacing w:after="0" w:line="240" w:lineRule="auto"/>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en-US"/>
              </w:rPr>
              <w:t xml:space="preserve">2 </w:t>
            </w:r>
            <w:r xmlns:w="http://schemas.openxmlformats.org/wordprocessingml/2006/main" w:rsidRPr="00E84C88">
              <w:rPr>
                <w:rFonts w:ascii="GHEA Grapalat" w:eastAsia="Times New Roman" w:hAnsi="GHEA Grapalat" w:cs="Times New Roman"/>
                <w:sz w:val="20"/>
                <w:szCs w:val="20"/>
                <w:lang w:val="hy-AM"/>
              </w:rPr>
              <w:t xml:space="preserve">3. </w:t>
            </w:r>
            <w:r xmlns:w="http://schemas.openxmlformats.org/wordprocessingml/2006/main" w:rsidRPr="00E84C88">
              <w:rPr>
                <w:rFonts w:ascii="Arial" w:eastAsia="Times New Roman" w:hAnsi="Arial" w:cs="Arial"/>
                <w:sz w:val="20"/>
                <w:szCs w:val="20"/>
                <w:lang w:val="en-US"/>
              </w:rPr>
              <w:t xml:space="preserve">b </w:t>
            </w:r>
            <w:r xmlns:w="http://schemas.openxmlformats.org/wordprocessingml/2006/main" w:rsidRPr="00E84C88">
              <w:rPr>
                <w:rFonts w:ascii="GHEA Grapalat" w:eastAsia="Times New Roman" w:hAnsi="GHEA Grapalat" w:cs="Times New Roman"/>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14:paraId="6DB9F5D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financial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the seal </w:t>
            </w:r>
            <w:r xmlns:w="http://schemas.openxmlformats.org/wordprocessingml/2006/main" w:rsidRPr="00E84C88">
              <w:rPr>
                <w:rFonts w:ascii="Arial" w:eastAsia="Times New Roman" w:hAnsi="Arial" w:cs="Arial"/>
                <w:sz w:val="20"/>
                <w:szCs w:val="20"/>
                <w:lang w:val="en-US"/>
              </w:rPr>
              <w:t xml:space="preserve">of </w:t>
            </w:r>
            <w:r xmlns:w="http://schemas.openxmlformats.org/wordprocessingml/2006/main" w:rsidRPr="00E84C88">
              <w:rPr>
                <w:rFonts w:ascii="Arial" w:eastAsia="Times New Roman" w:hAnsi="Arial" w:cs="Arial"/>
                <w:sz w:val="20"/>
                <w:szCs w:val="20"/>
                <w:lang w:val="en-US"/>
              </w:rPr>
              <w:t xml:space="preserve">the organization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branch </w:t>
            </w:r>
            <w:r xmlns:w="http://schemas.openxmlformats.org/wordprocessingml/2006/main" w:rsidRPr="00E84C88">
              <w:rPr>
                <w:rFonts w:ascii="GHEA Grapalat" w:eastAsia="Times New Roman" w:hAnsi="GHEA Grapalat" w:cs="Times New Roman"/>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 </w:t>
            </w:r>
          </w:p>
        </w:tc>
        <w:tc>
          <w:tcPr>
            <w:tcW w:w="2050" w:type="dxa"/>
            <w:tcBorders>
              <w:top w:val="single" w:sz="4" w:space="0" w:color="auto"/>
              <w:left w:val="single" w:sz="4" w:space="0" w:color="auto"/>
              <w:bottom w:val="single" w:sz="4" w:space="0" w:color="auto"/>
              <w:right w:val="single" w:sz="4" w:space="0" w:color="auto"/>
            </w:tcBorders>
          </w:tcPr>
          <w:p w14:paraId="1218B55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58F2614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p w14:paraId="658A352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demand letter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financial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of </w:t>
            </w:r>
            <w:r xmlns:w="http://schemas.openxmlformats.org/wordprocessingml/2006/main" w:rsidRPr="00E84C88">
              <w:rPr>
                <w:rFonts w:ascii="Arial" w:eastAsia="Times New Roman" w:hAnsi="Arial" w:cs="Arial"/>
                <w:sz w:val="20"/>
                <w:szCs w:val="20"/>
                <w:lang w:val="en-US"/>
              </w:rPr>
              <w:t xml:space="preserve">the organization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paper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the way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presented</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to be </w:t>
            </w:r>
            <w:r xmlns:w="http://schemas.openxmlformats.org/wordprocessingml/2006/main" w:rsidRPr="00E84C88">
              <w:rPr>
                <w:rFonts w:ascii="Arial" w:eastAsia="Times New Roman" w:hAnsi="Arial" w:cs="Arial"/>
                <w:sz w:val="20"/>
                <w:szCs w:val="20"/>
                <w:lang w:val="hy-AM"/>
              </w:rPr>
              <w:t xml:space="preserve">full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in case</w:t>
            </w:r>
          </w:p>
        </w:tc>
        <w:tc>
          <w:tcPr>
            <w:tcW w:w="2640" w:type="dxa"/>
            <w:tcBorders>
              <w:top w:val="single" w:sz="4" w:space="0" w:color="auto"/>
              <w:left w:val="single" w:sz="4" w:space="0" w:color="auto"/>
              <w:bottom w:val="single" w:sz="4" w:space="0" w:color="auto"/>
              <w:right w:val="single" w:sz="4" w:space="0" w:color="auto"/>
            </w:tcBorders>
          </w:tcPr>
          <w:p w14:paraId="022730DB"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r>
      <w:tr w:rsidR="00532D6C" w:rsidRPr="00C4546D" w14:paraId="0C9E575A" w14:textId="77777777" w:rsidTr="00532D6C">
        <w:tc>
          <w:tcPr>
            <w:tcW w:w="720" w:type="dxa"/>
            <w:tcBorders>
              <w:top w:val="single" w:sz="4" w:space="0" w:color="auto"/>
              <w:left w:val="single" w:sz="4" w:space="0" w:color="auto"/>
              <w:bottom w:val="single" w:sz="4" w:space="0" w:color="auto"/>
              <w:right w:val="single" w:sz="4" w:space="0" w:color="auto"/>
            </w:tcBorders>
          </w:tcPr>
          <w:p w14:paraId="2D4D77A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Times New Roman"/>
                <w:sz w:val="20"/>
                <w:szCs w:val="20"/>
                <w:lang w:val="en-US"/>
              </w:rPr>
              <w:t xml:space="preserve">2 </w:t>
            </w:r>
            <w:r xmlns:w="http://schemas.openxmlformats.org/wordprocessingml/2006/main" w:rsidRPr="00E84C88">
              <w:rPr>
                <w:rFonts w:ascii="GHEA Grapalat" w:eastAsia="Times New Roman" w:hAnsi="GHEA Grapalat" w:cs="Times New Roman"/>
                <w:sz w:val="20"/>
                <w:szCs w:val="20"/>
                <w:lang w:val="hy-AM"/>
              </w:rPr>
              <w:t xml:space="preserve">3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c</w:t>
            </w:r>
          </w:p>
        </w:tc>
        <w:tc>
          <w:tcPr>
            <w:tcW w:w="1938" w:type="dxa"/>
            <w:tcBorders>
              <w:top w:val="single" w:sz="4" w:space="0" w:color="auto"/>
              <w:left w:val="single" w:sz="4" w:space="0" w:color="auto"/>
              <w:bottom w:val="single" w:sz="4" w:space="0" w:color="auto"/>
              <w:right w:val="single" w:sz="4" w:space="0" w:color="auto"/>
            </w:tcBorders>
          </w:tcPr>
          <w:p w14:paraId="0FF39DC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to the payer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attendant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financial</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 </w:t>
            </w:r>
            <w:r xmlns:w="http://schemas.openxmlformats.org/wordprocessingml/2006/main" w:rsidRPr="00E84C88">
              <w:rPr>
                <w:rFonts w:ascii="Arial" w:eastAsia="Times New Roman" w:hAnsi="Arial" w:cs="Arial"/>
                <w:sz w:val="20"/>
                <w:szCs w:val="20"/>
                <w:lang w:val="hy-AM"/>
              </w:rPr>
              <w:t xml:space="preserve">the organization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branch </w:t>
            </w:r>
            <w:r xmlns:w="http://schemas.openxmlformats.org/wordprocessingml/2006/main" w:rsidRPr="00E84C88">
              <w:rPr>
                <w:rFonts w:ascii="GHEA Grapalat" w:eastAsia="Times New Roman" w:hAnsi="GHEA Grapalat" w:cs="Times New Roman"/>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execution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date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hour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minute</w:t>
            </w:r>
          </w:p>
        </w:tc>
        <w:tc>
          <w:tcPr>
            <w:tcW w:w="2050" w:type="dxa"/>
            <w:tcBorders>
              <w:top w:val="single" w:sz="4" w:space="0" w:color="auto"/>
              <w:left w:val="single" w:sz="4" w:space="0" w:color="auto"/>
              <w:bottom w:val="single" w:sz="4" w:space="0" w:color="auto"/>
              <w:right w:val="single" w:sz="4" w:space="0" w:color="auto"/>
            </w:tcBorders>
          </w:tcPr>
          <w:p w14:paraId="0FF8B4E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53410B6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p w14:paraId="015FA0E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financial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w:t>
            </w:r>
            <w:r xmlns:w="http://schemas.openxmlformats.org/wordprocessingml/2006/main" w:rsidRPr="00E84C88">
              <w:rPr>
                <w:rFonts w:ascii="Arial" w:eastAsia="Times New Roman" w:hAnsi="Arial" w:cs="Arial"/>
                <w:sz w:val="20"/>
                <w:szCs w:val="20"/>
                <w:lang w:val="en-US"/>
              </w:rPr>
              <w:t xml:space="preserve">the organization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branch </w:t>
            </w:r>
            <w:r xmlns:w="http://schemas.openxmlformats.org/wordprocessingml/2006/main" w:rsidRPr="00E84C88">
              <w:rPr>
                <w:rFonts w:ascii="GHEA Grapalat" w:eastAsia="Times New Roman" w:hAnsi="GHEA Grapalat" w:cs="Times New Roman"/>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mandatory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be noted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demand letter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execution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date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hour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minute</w:t>
            </w:r>
          </w:p>
        </w:tc>
        <w:tc>
          <w:tcPr>
            <w:tcW w:w="2640" w:type="dxa"/>
            <w:tcBorders>
              <w:top w:val="single" w:sz="4" w:space="0" w:color="auto"/>
              <w:left w:val="single" w:sz="4" w:space="0" w:color="auto"/>
              <w:bottom w:val="single" w:sz="4" w:space="0" w:color="auto"/>
              <w:right w:val="single" w:sz="4" w:space="0" w:color="auto"/>
            </w:tcBorders>
          </w:tcPr>
          <w:p w14:paraId="4CAC64A8"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r>
      <w:tr w:rsidR="00532D6C" w:rsidRPr="00C4546D" w14:paraId="1D44F4D7" w14:textId="77777777" w:rsidTr="00532D6C">
        <w:tc>
          <w:tcPr>
            <w:tcW w:w="720" w:type="dxa"/>
            <w:tcBorders>
              <w:top w:val="single" w:sz="4" w:space="0" w:color="auto"/>
              <w:left w:val="single" w:sz="4" w:space="0" w:color="auto"/>
              <w:bottom w:val="single" w:sz="4" w:space="0" w:color="auto"/>
              <w:right w:val="single" w:sz="4" w:space="0" w:color="auto"/>
            </w:tcBorders>
          </w:tcPr>
          <w:p w14:paraId="3189E03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en-US"/>
              </w:rPr>
              <w:t xml:space="preserve">2 </w:t>
            </w:r>
            <w:r xmlns:w="http://schemas.openxmlformats.org/wordprocessingml/2006/main" w:rsidRPr="00E84C88">
              <w:rPr>
                <w:rFonts w:ascii="GHEA Grapalat" w:eastAsia="Times New Roman" w:hAnsi="GHEA Grapalat" w:cs="Times New Roman"/>
                <w:sz w:val="20"/>
                <w:szCs w:val="20"/>
                <w:lang w:val="hy-AM"/>
              </w:rPr>
              <w:t xml:space="preserve">4. </w:t>
            </w:r>
            <w:r xmlns:w="http://schemas.openxmlformats.org/wordprocessingml/2006/main" w:rsidRPr="00E84C88">
              <w:rPr>
                <w:rFonts w:ascii="Arial" w:eastAsia="Times New Roman" w:hAnsi="Arial" w:cs="Arial"/>
                <w:sz w:val="20"/>
                <w:szCs w:val="20"/>
                <w:lang w:val="en-US"/>
              </w:rPr>
              <w:t xml:space="preserve">a </w:t>
            </w:r>
            <w:r xmlns:w="http://schemas.openxmlformats.org/wordprocessingml/2006/main" w:rsidRPr="00E84C88">
              <w:rPr>
                <w:rFonts w:ascii="GHEA Grapalat" w:eastAsia="Times New Roman" w:hAnsi="GHEA Grapalat" w:cs="Times New Roman"/>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14:paraId="116BE45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the 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financial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employee </w:t>
            </w:r>
            <w:r xmlns:w="http://schemas.openxmlformats.org/wordprocessingml/2006/main" w:rsidRPr="00E84C88">
              <w:rPr>
                <w:rFonts w:ascii="Arial" w:eastAsia="Times New Roman" w:hAnsi="Arial" w:cs="Arial"/>
                <w:sz w:val="20"/>
                <w:szCs w:val="20"/>
                <w:lang w:val="en-US"/>
              </w:rPr>
              <w:t xml:space="preserve">of the organization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branch </w:t>
            </w:r>
            <w:r xmlns:w="http://schemas.openxmlformats.org/wordprocessingml/2006/main" w:rsidRPr="00E84C88">
              <w:rPr>
                <w:rFonts w:ascii="GHEA Grapalat" w:eastAsia="Times New Roman" w:hAnsi="GHEA Grapalat" w:cs="Times New Roman"/>
                <w:sz w:val="20"/>
                <w:szCs w:val="20"/>
                <w:lang w:val="en-US"/>
              </w:rPr>
              <w:t xml:space="preserve">)</w:t>
            </w:r>
            <w:r xmlns:w="http://schemas.openxmlformats.org/wordprocessingml/2006/main" w:rsidRPr="00E84C88">
              <w:rPr>
                <w:rFonts w:ascii="Arial" w:eastAsia="Times New Roman" w:hAnsi="Arial" w:cs="Arial"/>
                <w:sz w:val="20"/>
                <w:szCs w:val="20"/>
                <w:lang w:val="en-US"/>
              </w:rPr>
              <w:lastRenderedPageBreak xmlns:w="http://schemas.openxmlformats.org/wordprocessingml/2006/main"/>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signature</w:t>
            </w:r>
          </w:p>
        </w:tc>
        <w:tc>
          <w:tcPr>
            <w:tcW w:w="2050" w:type="dxa"/>
            <w:tcBorders>
              <w:top w:val="single" w:sz="4" w:space="0" w:color="auto"/>
              <w:left w:val="single" w:sz="4" w:space="0" w:color="auto"/>
              <w:bottom w:val="single" w:sz="4" w:space="0" w:color="auto"/>
              <w:right w:val="single" w:sz="4" w:space="0" w:color="auto"/>
            </w:tcBorders>
          </w:tcPr>
          <w:p w14:paraId="7322C9B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lastRenderedPageBreak xmlns:w="http://schemas.openxmlformats.org/wordprocessingml/2006/main"/>
            </w: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18A09C7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no</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mandatory</w:t>
            </w:r>
          </w:p>
          <w:p w14:paraId="649E486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being filled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demand letter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the 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financial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of </w:t>
            </w:r>
            <w:r xmlns:w="http://schemas.openxmlformats.org/wordprocessingml/2006/main" w:rsidRPr="00E84C88">
              <w:rPr>
                <w:rFonts w:ascii="Arial" w:eastAsia="Times New Roman" w:hAnsi="Arial" w:cs="Arial"/>
                <w:sz w:val="20"/>
                <w:szCs w:val="20"/>
                <w:lang w:val="en-US"/>
              </w:rPr>
              <w:t xml:space="preserve">the organization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lastRenderedPageBreak xmlns:w="http://schemas.openxmlformats.org/wordprocessingml/2006/main"/>
            </w:r>
            <w:r xmlns:w="http://schemas.openxmlformats.org/wordprocessingml/2006/main" w:rsidRPr="00E84C88">
              <w:rPr>
                <w:rFonts w:ascii="Arial" w:eastAsia="Times New Roman" w:hAnsi="Arial" w:cs="Arial"/>
                <w:sz w:val="20"/>
                <w:szCs w:val="20"/>
                <w:lang w:val="en-US"/>
              </w:rPr>
              <w:t xml:space="preserve">to </w:t>
            </w:r>
            <w:r xmlns:w="http://schemas.openxmlformats.org/wordprocessingml/2006/main" w:rsidRPr="00E84C88">
              <w:rPr>
                <w:rFonts w:ascii="Arial" w:eastAsia="Times New Roman" w:hAnsi="Arial" w:cs="Arial"/>
                <w:sz w:val="20"/>
                <w:szCs w:val="20"/>
                <w:lang w:val="en-US"/>
              </w:rPr>
              <w:t xml:space="preserve">introduce</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in </w:t>
            </w:r>
            <w:r xmlns:w="http://schemas.openxmlformats.org/wordprocessingml/2006/main" w:rsidRPr="00E84C88">
              <w:rPr>
                <w:rFonts w:ascii="Arial" w:eastAsia="Times New Roman" w:hAnsi="Arial" w:cs="Arial"/>
                <w:sz w:val="20"/>
                <w:szCs w:val="20"/>
                <w:lang w:val="en-US"/>
              </w:rPr>
              <w:t xml:space="preserve">the case </w:t>
            </w:r>
            <w:r xmlns:w="http://schemas.openxmlformats.org/wordprocessingml/2006/main" w:rsidRPr="00E84C88">
              <w:rPr>
                <w:rFonts w:ascii="GHEA Grapalat" w:eastAsia="Times New Roman" w:hAnsi="GHEA Grapalat" w:cs="Times New Roman"/>
                <w:sz w:val="20"/>
                <w:szCs w:val="20"/>
                <w:lang w:val="hy-AM"/>
              </w:rPr>
              <w:t xml:space="preserve">where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sidDel="00DF049B">
              <w:rPr>
                <w:rFonts w:ascii="GHEA Grapalat" w:eastAsia="Times New Roman" w:hAnsi="GHEA Grapalat" w:cs="Times New Roman"/>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employee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signature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being put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paper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the way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presented</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demand letter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on</w:t>
            </w:r>
          </w:p>
        </w:tc>
        <w:tc>
          <w:tcPr>
            <w:tcW w:w="2640" w:type="dxa"/>
            <w:tcBorders>
              <w:top w:val="single" w:sz="4" w:space="0" w:color="auto"/>
              <w:left w:val="single" w:sz="4" w:space="0" w:color="auto"/>
              <w:bottom w:val="single" w:sz="4" w:space="0" w:color="auto"/>
              <w:right w:val="single" w:sz="4" w:space="0" w:color="auto"/>
            </w:tcBorders>
          </w:tcPr>
          <w:p w14:paraId="274BAD52"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r>
      <w:tr w:rsidR="00532D6C" w:rsidRPr="00C4546D" w14:paraId="2C512CFB" w14:textId="77777777" w:rsidTr="00532D6C">
        <w:tc>
          <w:tcPr>
            <w:tcW w:w="720" w:type="dxa"/>
            <w:tcBorders>
              <w:top w:val="single" w:sz="4" w:space="0" w:color="auto"/>
              <w:left w:val="single" w:sz="4" w:space="0" w:color="auto"/>
              <w:bottom w:val="single" w:sz="4" w:space="0" w:color="auto"/>
              <w:right w:val="single" w:sz="4" w:space="0" w:color="auto"/>
            </w:tcBorders>
          </w:tcPr>
          <w:p w14:paraId="79718B9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en-US"/>
              </w:rPr>
              <w:lastRenderedPageBreak xmlns:w="http://schemas.openxmlformats.org/wordprocessingml/2006/main"/>
            </w:r>
            <w:r xmlns:w="http://schemas.openxmlformats.org/wordprocessingml/2006/main" w:rsidRPr="00E84C88">
              <w:rPr>
                <w:rFonts w:ascii="GHEA Grapalat" w:eastAsia="Times New Roman" w:hAnsi="GHEA Grapalat" w:cs="Times New Roman"/>
                <w:sz w:val="20"/>
                <w:szCs w:val="20"/>
                <w:lang w:val="en-US"/>
              </w:rPr>
              <w:t xml:space="preserve">2 </w:t>
            </w:r>
            <w:r xmlns:w="http://schemas.openxmlformats.org/wordprocessingml/2006/main" w:rsidRPr="00E84C88">
              <w:rPr>
                <w:rFonts w:ascii="GHEA Grapalat" w:eastAsia="Times New Roman" w:hAnsi="GHEA Grapalat" w:cs="Times New Roman"/>
                <w:sz w:val="20"/>
                <w:szCs w:val="20"/>
                <w:lang w:val="hy-AM"/>
              </w:rPr>
              <w:t xml:space="preserve">4. </w:t>
            </w:r>
            <w:r xmlns:w="http://schemas.openxmlformats.org/wordprocessingml/2006/main" w:rsidRPr="00E84C88">
              <w:rPr>
                <w:rFonts w:ascii="Arial" w:eastAsia="Times New Roman" w:hAnsi="Arial" w:cs="Arial"/>
                <w:sz w:val="20"/>
                <w:szCs w:val="20"/>
                <w:lang w:val="en-US"/>
              </w:rPr>
              <w:t xml:space="preserve">b </w:t>
            </w:r>
            <w:r xmlns:w="http://schemas.openxmlformats.org/wordprocessingml/2006/main" w:rsidRPr="00E84C88">
              <w:rPr>
                <w:rFonts w:ascii="GHEA Grapalat" w:eastAsia="Times New Roman" w:hAnsi="GHEA Grapalat" w:cs="Times New Roman"/>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14:paraId="1405BFA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profiteer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financial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the seal </w:t>
            </w:r>
            <w:r xmlns:w="http://schemas.openxmlformats.org/wordprocessingml/2006/main" w:rsidRPr="00E84C88">
              <w:rPr>
                <w:rFonts w:ascii="Arial" w:eastAsia="Times New Roman" w:hAnsi="Arial" w:cs="Arial"/>
                <w:sz w:val="20"/>
                <w:szCs w:val="20"/>
                <w:lang w:val="en-US"/>
              </w:rPr>
              <w:t xml:space="preserve">of </w:t>
            </w:r>
            <w:r xmlns:w="http://schemas.openxmlformats.org/wordprocessingml/2006/main" w:rsidRPr="00E84C88">
              <w:rPr>
                <w:rFonts w:ascii="Arial" w:eastAsia="Times New Roman" w:hAnsi="Arial" w:cs="Arial"/>
                <w:sz w:val="20"/>
                <w:szCs w:val="20"/>
                <w:lang w:val="en-US"/>
              </w:rPr>
              <w:t xml:space="preserve">the organization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branch </w:t>
            </w:r>
            <w:r xmlns:w="http://schemas.openxmlformats.org/wordprocessingml/2006/main" w:rsidRPr="00E84C88">
              <w:rPr>
                <w:rFonts w:ascii="GHEA Grapalat" w:eastAsia="Times New Roman" w:hAnsi="GHEA Grapalat" w:cs="Times New Roman"/>
                <w:sz w:val="20"/>
                <w:szCs w:val="20"/>
                <w:lang w:val="en-US"/>
              </w:rPr>
              <w:t xml:space="preserve">)</w:t>
            </w:r>
          </w:p>
        </w:tc>
        <w:tc>
          <w:tcPr>
            <w:tcW w:w="2050" w:type="dxa"/>
            <w:tcBorders>
              <w:top w:val="single" w:sz="4" w:space="0" w:color="auto"/>
              <w:left w:val="single" w:sz="4" w:space="0" w:color="auto"/>
              <w:bottom w:val="single" w:sz="4" w:space="0" w:color="auto"/>
              <w:right w:val="single" w:sz="4" w:space="0" w:color="auto"/>
            </w:tcBorders>
          </w:tcPr>
          <w:p w14:paraId="3B965DB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1296B6A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no</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mandatory</w:t>
            </w:r>
          </w:p>
          <w:p w14:paraId="3AE94DA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being filled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demand letter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the latter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to </w:t>
            </w:r>
            <w:r xmlns:w="http://schemas.openxmlformats.org/wordprocessingml/2006/main" w:rsidRPr="00E84C88">
              <w:rPr>
                <w:rFonts w:ascii="Arial" w:eastAsia="Times New Roman" w:hAnsi="Arial" w:cs="Arial"/>
                <w:sz w:val="20"/>
                <w:szCs w:val="20"/>
                <w:lang w:val="en-US"/>
              </w:rPr>
              <w:t xml:space="preserve">introduce</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in </w:t>
            </w:r>
            <w:r xmlns:w="http://schemas.openxmlformats.org/wordprocessingml/2006/main" w:rsidRPr="00E84C88">
              <w:rPr>
                <w:rFonts w:ascii="Arial" w:eastAsia="Times New Roman" w:hAnsi="Arial" w:cs="Arial"/>
                <w:sz w:val="20"/>
                <w:szCs w:val="20"/>
                <w:lang w:val="en-US"/>
              </w:rPr>
              <w:t xml:space="preserve">the case </w:t>
            </w:r>
            <w:r xmlns:w="http://schemas.openxmlformats.org/wordprocessingml/2006/main" w:rsidRPr="00E84C88">
              <w:rPr>
                <w:rFonts w:ascii="GHEA Grapalat" w:eastAsia="Times New Roman" w:hAnsi="GHEA Grapalat" w:cs="Times New Roman"/>
                <w:sz w:val="20"/>
                <w:szCs w:val="20"/>
                <w:lang w:val="hy-AM"/>
              </w:rPr>
              <w:t xml:space="preserve">where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sidDel="00DF049B">
              <w:rPr>
                <w:rFonts w:ascii="GHEA Grapalat" w:eastAsia="Times New Roman" w:hAnsi="GHEA Grapalat" w:cs="Times New Roman"/>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stamp</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being put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paper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the way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presented</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demand letter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on</w:t>
            </w:r>
          </w:p>
        </w:tc>
        <w:tc>
          <w:tcPr>
            <w:tcW w:w="2640" w:type="dxa"/>
            <w:tcBorders>
              <w:top w:val="single" w:sz="4" w:space="0" w:color="auto"/>
              <w:left w:val="single" w:sz="4" w:space="0" w:color="auto"/>
              <w:bottom w:val="single" w:sz="4" w:space="0" w:color="auto"/>
              <w:right w:val="single" w:sz="4" w:space="0" w:color="auto"/>
            </w:tcBorders>
          </w:tcPr>
          <w:p w14:paraId="2355C41C"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r>
      <w:tr w:rsidR="00532D6C" w:rsidRPr="00C4546D" w14:paraId="124DC843" w14:textId="77777777" w:rsidTr="00532D6C">
        <w:tc>
          <w:tcPr>
            <w:tcW w:w="720" w:type="dxa"/>
            <w:tcBorders>
              <w:top w:val="single" w:sz="4" w:space="0" w:color="auto"/>
              <w:left w:val="single" w:sz="4" w:space="0" w:color="auto"/>
              <w:bottom w:val="single" w:sz="4" w:space="0" w:color="auto"/>
              <w:right w:val="single" w:sz="4" w:space="0" w:color="auto"/>
            </w:tcBorders>
          </w:tcPr>
          <w:p w14:paraId="4137659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en-US"/>
              </w:rPr>
              <w:t xml:space="preserve">2 </w:t>
            </w:r>
            <w:r xmlns:w="http://schemas.openxmlformats.org/wordprocessingml/2006/main" w:rsidRPr="00E84C88">
              <w:rPr>
                <w:rFonts w:ascii="GHEA Grapalat" w:eastAsia="Times New Roman" w:hAnsi="GHEA Grapalat" w:cs="Times New Roman"/>
                <w:sz w:val="20"/>
                <w:szCs w:val="20"/>
                <w:lang w:val="hy-AM"/>
              </w:rPr>
              <w:t xml:space="preserve">4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c</w:t>
            </w:r>
          </w:p>
        </w:tc>
        <w:tc>
          <w:tcPr>
            <w:tcW w:w="1938" w:type="dxa"/>
            <w:tcBorders>
              <w:top w:val="single" w:sz="4" w:space="0" w:color="auto"/>
              <w:left w:val="single" w:sz="4" w:space="0" w:color="auto"/>
              <w:bottom w:val="single" w:sz="4" w:space="0" w:color="auto"/>
              <w:right w:val="single" w:sz="4" w:space="0" w:color="auto"/>
            </w:tcBorders>
          </w:tcPr>
          <w:p w14:paraId="0541F60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profiteer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financial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organization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date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hour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minute</w:t>
            </w:r>
          </w:p>
        </w:tc>
        <w:tc>
          <w:tcPr>
            <w:tcW w:w="2050" w:type="dxa"/>
            <w:tcBorders>
              <w:top w:val="single" w:sz="4" w:space="0" w:color="auto"/>
              <w:left w:val="single" w:sz="4" w:space="0" w:color="auto"/>
              <w:bottom w:val="single" w:sz="4" w:space="0" w:color="auto"/>
              <w:right w:val="single" w:sz="4" w:space="0" w:color="auto"/>
            </w:tcBorders>
          </w:tcPr>
          <w:p w14:paraId="4E87402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35B5166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no</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mandatory</w:t>
            </w:r>
          </w:p>
          <w:p w14:paraId="7F2A098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being filled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demand letter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the latter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to </w:t>
            </w:r>
            <w:r xmlns:w="http://schemas.openxmlformats.org/wordprocessingml/2006/main" w:rsidRPr="00E84C88">
              <w:rPr>
                <w:rFonts w:ascii="Arial" w:eastAsia="Times New Roman" w:hAnsi="Arial" w:cs="Arial"/>
                <w:sz w:val="20"/>
                <w:szCs w:val="20"/>
                <w:lang w:val="en-US"/>
              </w:rPr>
              <w:t xml:space="preserve">introduce</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in </w:t>
            </w:r>
            <w:r xmlns:w="http://schemas.openxmlformats.org/wordprocessingml/2006/main" w:rsidRPr="00E84C88">
              <w:rPr>
                <w:rFonts w:ascii="Arial" w:eastAsia="Times New Roman" w:hAnsi="Arial" w:cs="Arial"/>
                <w:sz w:val="20"/>
                <w:szCs w:val="20"/>
                <w:lang w:val="en-US"/>
              </w:rPr>
              <w:t xml:space="preserve">the case </w:t>
            </w:r>
            <w:r xmlns:w="http://schemas.openxmlformats.org/wordprocessingml/2006/main" w:rsidRPr="00E84C88">
              <w:rPr>
                <w:rFonts w:ascii="GHEA Grapalat" w:eastAsia="Times New Roman" w:hAnsi="GHEA Grapalat" w:cs="Times New Roman"/>
                <w:sz w:val="20"/>
                <w:szCs w:val="20"/>
                <w:lang w:val="hy-AM"/>
              </w:rPr>
              <w:t xml:space="preserve">where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sidDel="00DF049B">
              <w:rPr>
                <w:rFonts w:ascii="GHEA Grapalat" w:eastAsia="Times New Roman" w:hAnsi="GHEA Grapalat" w:cs="Times New Roman"/>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data</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being put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are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paper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the way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presented</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demand letter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on</w:t>
            </w:r>
          </w:p>
        </w:tc>
        <w:tc>
          <w:tcPr>
            <w:tcW w:w="2640" w:type="dxa"/>
            <w:tcBorders>
              <w:top w:val="single" w:sz="4" w:space="0" w:color="auto"/>
              <w:left w:val="single" w:sz="4" w:space="0" w:color="auto"/>
              <w:bottom w:val="single" w:sz="4" w:space="0" w:color="auto"/>
              <w:right w:val="single" w:sz="4" w:space="0" w:color="auto"/>
            </w:tcBorders>
          </w:tcPr>
          <w:p w14:paraId="0ABD114F"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r>
    </w:tbl>
    <w:p w14:paraId="4D086D88" w14:textId="77777777" w:rsidR="00532D6C" w:rsidRPr="00E84C88" w:rsidRDefault="00532D6C" w:rsidP="00532D6C">
      <w:pPr>
        <w:spacing w:after="0" w:line="360" w:lineRule="auto"/>
        <w:ind w:firstLine="720"/>
        <w:jc w:val="right"/>
        <w:rPr>
          <w:rFonts w:ascii="GHEA Grapalat" w:eastAsia="Times New Roman" w:hAnsi="GHEA Grapalat" w:cs="Sylfaen"/>
          <w:sz w:val="20"/>
          <w:szCs w:val="20"/>
          <w:lang w:val="en-US"/>
        </w:rPr>
      </w:pPr>
    </w:p>
    <w:p w14:paraId="575EE747" w14:textId="77777777" w:rsidR="00532D6C" w:rsidRPr="00E84C88" w:rsidRDefault="00532D6C" w:rsidP="00532D6C">
      <w:pPr>
        <w:spacing w:after="0" w:line="360" w:lineRule="auto"/>
        <w:ind w:firstLine="720"/>
        <w:jc w:val="right"/>
        <w:rPr>
          <w:rFonts w:ascii="GHEA Grapalat" w:eastAsia="Times New Roman" w:hAnsi="GHEA Grapalat" w:cs="Sylfaen"/>
          <w:sz w:val="20"/>
          <w:szCs w:val="20"/>
          <w:lang w:val="en-US"/>
        </w:rPr>
      </w:pPr>
    </w:p>
    <w:p w14:paraId="6EDB65B5" w14:textId="77777777" w:rsidR="00532D6C" w:rsidRPr="00E84C88" w:rsidRDefault="00532D6C" w:rsidP="00532D6C">
      <w:pPr>
        <w:spacing w:after="0" w:line="360" w:lineRule="auto"/>
        <w:ind w:firstLine="720"/>
        <w:jc w:val="right"/>
        <w:rPr>
          <w:rFonts w:ascii="GHEA Grapalat" w:eastAsia="Times New Roman" w:hAnsi="GHEA Grapalat" w:cs="Sylfaen"/>
          <w:sz w:val="20"/>
          <w:szCs w:val="20"/>
          <w:lang w:val="en-US"/>
        </w:rPr>
      </w:pPr>
    </w:p>
    <w:p w14:paraId="71D9C590" w14:textId="77777777" w:rsidR="00532D6C" w:rsidRPr="00E84C88" w:rsidRDefault="00532D6C" w:rsidP="00532D6C">
      <w:pPr>
        <w:spacing w:after="0" w:line="360" w:lineRule="auto"/>
        <w:ind w:firstLine="720"/>
        <w:jc w:val="right"/>
        <w:rPr>
          <w:rFonts w:ascii="GHEA Grapalat" w:eastAsia="Times New Roman" w:hAnsi="GHEA Grapalat" w:cs="Sylfaen"/>
          <w:sz w:val="20"/>
          <w:szCs w:val="20"/>
          <w:lang w:val="en-US"/>
        </w:rPr>
      </w:pPr>
    </w:p>
    <w:p w14:paraId="4A7D2C68" w14:textId="77777777" w:rsidR="00532D6C" w:rsidRPr="00E84C88" w:rsidRDefault="00532D6C" w:rsidP="00532D6C">
      <w:pPr xmlns:w="http://schemas.openxmlformats.org/wordprocessingml/2006/main">
        <w:spacing w:after="0" w:line="240" w:lineRule="auto"/>
        <w:ind w:firstLine="567"/>
        <w:jc w:val="right"/>
        <w:rPr>
          <w:rFonts w:ascii="GHEA Grapalat" w:eastAsia="Times New Roman" w:hAnsi="GHEA Grapalat" w:cs="Sylfaen"/>
          <w:b/>
          <w:sz w:val="20"/>
          <w:szCs w:val="20"/>
          <w:lang w:val="hy-AM"/>
        </w:rPr>
      </w:pPr>
      <w:r xmlns:w="http://schemas.openxmlformats.org/wordprocessingml/2006/main" w:rsidRPr="00E84C88">
        <w:rPr>
          <w:rFonts w:ascii="GHEA Grapalat" w:eastAsia="Times New Roman" w:hAnsi="GHEA Grapalat" w:cs="Times New Roman"/>
          <w:b/>
          <w:sz w:val="20"/>
          <w:szCs w:val="20"/>
          <w:lang w:val="hy-AM"/>
        </w:rPr>
        <w:br xmlns:w="http://schemas.openxmlformats.org/wordprocessingml/2006/main" w:type="page"/>
      </w:r>
      <w:r xmlns:w="http://schemas.openxmlformats.org/wordprocessingml/2006/main" w:rsidRPr="00E84C88">
        <w:rPr>
          <w:rFonts w:ascii="GHEA Grapalat" w:eastAsia="Times New Roman" w:hAnsi="GHEA Grapalat" w:cs="Sylfaen"/>
          <w:b/>
          <w:sz w:val="20"/>
          <w:szCs w:val="20"/>
          <w:lang w:val="hy-AM"/>
        </w:rPr>
        <w:lastRenderedPageBreak xmlns:w="http://schemas.openxmlformats.org/wordprocessingml/2006/main"/>
      </w:r>
      <w:r xmlns:w="http://schemas.openxmlformats.org/wordprocessingml/2006/main" w:rsidRPr="00E84C88">
        <w:rPr>
          <w:rFonts w:ascii="GHEA Grapalat" w:eastAsia="Times New Roman" w:hAnsi="GHEA Grapalat" w:cs="Sylfaen"/>
          <w:b/>
          <w:sz w:val="20"/>
          <w:szCs w:val="20"/>
          <w:lang w:val="hy-AM"/>
        </w:rPr>
        <w:t xml:space="preserve"> </w:t>
      </w:r>
    </w:p>
    <w:p w14:paraId="3F1D7ECD" w14:textId="77777777" w:rsidR="00532D6C" w:rsidRPr="00E84C88" w:rsidRDefault="00532D6C" w:rsidP="00532D6C">
      <w:pPr>
        <w:spacing w:after="0" w:line="240" w:lineRule="auto"/>
        <w:ind w:left="-66"/>
        <w:jc w:val="center"/>
        <w:rPr>
          <w:rFonts w:ascii="GHEA Grapalat" w:eastAsia="Times New Roman" w:hAnsi="GHEA Grapalat" w:cs="Sylfaen"/>
          <w:b/>
          <w:sz w:val="24"/>
          <w:szCs w:val="24"/>
          <w:lang w:val="hy-AM"/>
        </w:rPr>
      </w:pPr>
    </w:p>
    <w:p w14:paraId="69966353" w14:textId="77777777" w:rsidR="00532D6C" w:rsidRPr="00E84C88" w:rsidRDefault="00532D6C" w:rsidP="00532D6C">
      <w:pPr xmlns:w="http://schemas.openxmlformats.org/wordprocessingml/2006/main">
        <w:spacing w:after="0" w:line="240" w:lineRule="auto"/>
        <w:ind w:firstLine="567"/>
        <w:jc w:val="right"/>
        <w:rPr>
          <w:rFonts w:ascii="GHEA Grapalat" w:eastAsia="Times New Roman" w:hAnsi="GHEA Grapalat" w:cs="Sylfaen"/>
          <w:b/>
          <w:sz w:val="20"/>
          <w:szCs w:val="20"/>
          <w:lang w:val="hy-AM"/>
        </w:rPr>
      </w:pPr>
      <w:r xmlns:w="http://schemas.openxmlformats.org/wordprocessingml/2006/main" w:rsidRPr="00E84C88">
        <w:rPr>
          <w:rFonts w:ascii="Arial" w:eastAsia="Times New Roman" w:hAnsi="Arial" w:cs="Arial"/>
          <w:b/>
          <w:sz w:val="20"/>
          <w:szCs w:val="20"/>
          <w:lang w:val="hy-AM"/>
        </w:rPr>
        <w:t xml:space="preserve">Appendix </w:t>
      </w:r>
      <w:r xmlns:w="http://schemas.openxmlformats.org/wordprocessingml/2006/main" w:rsidRPr="00E84C88">
        <w:rPr>
          <w:rFonts w:ascii="GHEA Grapalat" w:eastAsia="Times New Roman" w:hAnsi="GHEA Grapalat" w:cs="Sylfaen"/>
          <w:b/>
          <w:sz w:val="20"/>
          <w:szCs w:val="20"/>
          <w:lang w:val="hy-AM"/>
        </w:rPr>
        <w:t xml:space="preserve">6</w:t>
      </w:r>
    </w:p>
    <w:p w14:paraId="496D53B9" w14:textId="55431E0B" w:rsidR="00532D6C" w:rsidRPr="00E84C88" w:rsidRDefault="00C4546D" w:rsidP="00532D6C">
      <w:pPr xmlns:w="http://schemas.openxmlformats.org/wordprocessingml/2006/main">
        <w:spacing w:after="0" w:line="240" w:lineRule="auto"/>
        <w:ind w:firstLine="567"/>
        <w:jc w:val="right"/>
        <w:rPr>
          <w:rFonts w:ascii="GHEA Grapalat" w:eastAsia="Times New Roman" w:hAnsi="GHEA Grapalat" w:cs="Arial"/>
          <w:b/>
          <w:sz w:val="20"/>
          <w:szCs w:val="20"/>
          <w:lang w:val="es-ES"/>
        </w:rPr>
      </w:pPr>
      <w:r xmlns:w="http://schemas.openxmlformats.org/wordprocessingml/2006/main">
        <w:rPr>
          <w:rFonts w:ascii="Arial" w:eastAsia="Times New Roman" w:hAnsi="Arial" w:cs="Arial"/>
          <w:b/>
          <w:color w:val="000000"/>
          <w:sz w:val="20"/>
          <w:szCs w:val="27"/>
          <w:lang w:val="af-ZA"/>
        </w:rPr>
        <w:t xml:space="preserve">LM-THKT-GHAPZB-25/09</w:t>
      </w:r>
      <w:r xmlns:w="http://schemas.openxmlformats.org/wordprocessingml/2006/main" w:rsidR="009C6DB1">
        <w:rPr>
          <w:rFonts w:ascii="Arial" w:eastAsia="Times New Roman" w:hAnsi="Arial" w:cs="Arial"/>
          <w:b/>
          <w:color w:val="000000"/>
          <w:sz w:val="20"/>
          <w:szCs w:val="27"/>
          <w:lang w:val="hy-AM"/>
        </w:rPr>
        <w:t xml:space="preserve"> </w:t>
      </w:r>
      <w:r xmlns:w="http://schemas.openxmlformats.org/wordprocessingml/2006/main" w:rsidR="00532D6C" w:rsidRPr="00E84C88">
        <w:rPr>
          <w:rFonts w:ascii="Arial" w:eastAsia="Times New Roman" w:hAnsi="Arial" w:cs="Arial"/>
          <w:b/>
          <w:sz w:val="20"/>
          <w:szCs w:val="20"/>
          <w:lang w:val="es-ES"/>
        </w:rPr>
        <w:t xml:space="preserve">with code</w:t>
      </w:r>
    </w:p>
    <w:p w14:paraId="0231C19E" w14:textId="77777777" w:rsidR="00532D6C" w:rsidRPr="00E84C88" w:rsidRDefault="00532D6C" w:rsidP="00532D6C">
      <w:pPr xmlns:w="http://schemas.openxmlformats.org/wordprocessingml/2006/main">
        <w:spacing w:after="0" w:line="240" w:lineRule="auto"/>
        <w:ind w:firstLine="567"/>
        <w:jc w:val="right"/>
        <w:rPr>
          <w:rFonts w:ascii="GHEA Grapalat" w:eastAsia="Times New Roman" w:hAnsi="GHEA Grapalat" w:cs="Arial"/>
          <w:b/>
          <w:sz w:val="20"/>
          <w:szCs w:val="20"/>
          <w:lang w:val="es-ES"/>
        </w:rPr>
      </w:pPr>
      <w:r xmlns:w="http://schemas.openxmlformats.org/wordprocessingml/2006/main" w:rsidRPr="00E84C88">
        <w:rPr>
          <w:rFonts w:ascii="Arial" w:eastAsia="Times New Roman" w:hAnsi="Arial" w:cs="Arial"/>
          <w:b/>
          <w:sz w:val="20"/>
          <w:szCs w:val="20"/>
          <w:lang w:val="es-ES"/>
        </w:rPr>
        <w:t xml:space="preserve">quotation</w:t>
      </w:r>
      <w:r xmlns:w="http://schemas.openxmlformats.org/wordprocessingml/2006/main" w:rsidRPr="00E84C88">
        <w:rPr>
          <w:rFonts w:ascii="GHEA Grapalat" w:eastAsia="Times New Roman" w:hAnsi="GHEA Grapalat" w:cs="Sylfaen"/>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survey</w:t>
      </w:r>
      <w:r xmlns:w="http://schemas.openxmlformats.org/wordprocessingml/2006/main" w:rsidRPr="00E84C88">
        <w:rPr>
          <w:rFonts w:ascii="GHEA Grapalat" w:eastAsia="Times New Roman" w:hAnsi="GHEA Grapalat" w:cs="Sylfaen"/>
          <w:b/>
          <w:sz w:val="20"/>
          <w:szCs w:val="20"/>
          <w:lang w:val="es-ES"/>
        </w:rPr>
        <w:t xml:space="preserve"> </w:t>
      </w:r>
      <w:r xmlns:w="http://schemas.openxmlformats.org/wordprocessingml/2006/main" w:rsidRPr="00E84C88">
        <w:rPr>
          <w:rFonts w:ascii="GHEA Grapalat" w:eastAsia="Times New Roman" w:hAnsi="GHEA Grapalat" w:cs="Arial"/>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invitation</w:t>
      </w:r>
    </w:p>
    <w:p w14:paraId="49DD82F8" w14:textId="77777777" w:rsidR="00532D6C" w:rsidRPr="00E84C88" w:rsidRDefault="00532D6C" w:rsidP="00532D6C">
      <w:pPr>
        <w:spacing w:after="0" w:line="240" w:lineRule="auto"/>
        <w:jc w:val="right"/>
        <w:rPr>
          <w:rFonts w:ascii="GHEA Grapalat" w:eastAsia="Times New Roman" w:hAnsi="GHEA Grapalat" w:cs="Times New Roman"/>
          <w:sz w:val="20"/>
          <w:szCs w:val="24"/>
          <w:lang w:val="es-ES"/>
        </w:rPr>
      </w:pPr>
    </w:p>
    <w:p w14:paraId="51F64341" w14:textId="77777777" w:rsidR="00532D6C" w:rsidRPr="00E84C88" w:rsidRDefault="00532D6C" w:rsidP="00532D6C">
      <w:pPr>
        <w:tabs>
          <w:tab w:val="left" w:pos="2268"/>
        </w:tabs>
        <w:spacing w:after="0" w:line="240" w:lineRule="auto"/>
        <w:ind w:left="-284" w:firstLine="284"/>
        <w:jc w:val="right"/>
        <w:rPr>
          <w:rFonts w:ascii="GHEA Grapalat" w:eastAsia="Times New Roman" w:hAnsi="GHEA Grapalat" w:cs="Times New Roman"/>
          <w:sz w:val="24"/>
          <w:szCs w:val="24"/>
          <w:lang w:val="hy-AM"/>
        </w:rPr>
      </w:pPr>
    </w:p>
    <w:p w14:paraId="6F7EF950" w14:textId="77777777" w:rsidR="00532D6C" w:rsidRPr="00E84C88" w:rsidRDefault="00532D6C" w:rsidP="00532D6C">
      <w:pPr xmlns:w="http://schemas.openxmlformats.org/wordprocessingml/2006/main">
        <w:spacing w:after="0" w:line="240" w:lineRule="auto"/>
        <w:ind w:left="-142" w:firstLine="142"/>
        <w:jc w:val="center"/>
        <w:rPr>
          <w:rFonts w:ascii="GHEA Grapalat" w:eastAsia="Times New Roman" w:hAnsi="GHEA Grapalat" w:cs="Times New Roman"/>
          <w:b/>
          <w:szCs w:val="24"/>
          <w:lang w:val="hy-AM"/>
        </w:rPr>
      </w:pPr>
      <w:r xmlns:w="http://schemas.openxmlformats.org/wordprocessingml/2006/main" w:rsidRPr="00E84C88">
        <w:rPr>
          <w:rFonts w:ascii="Arial" w:eastAsia="Times New Roman" w:hAnsi="Arial" w:cs="Arial"/>
          <w:b/>
          <w:szCs w:val="24"/>
          <w:lang w:val="hy-AM"/>
        </w:rPr>
        <w:t xml:space="preserve">STATE</w:t>
      </w:r>
      <w:r xmlns:w="http://schemas.openxmlformats.org/wordprocessingml/2006/main" w:rsidRPr="00E84C88">
        <w:rPr>
          <w:rFonts w:ascii="GHEA Grapalat" w:eastAsia="Times New Roman" w:hAnsi="GHEA Grapalat" w:cs="Times Armenian"/>
          <w:b/>
          <w:szCs w:val="24"/>
          <w:lang w:val="hy-AM"/>
        </w:rPr>
        <w:t xml:space="preserve">  </w:t>
      </w:r>
      <w:r xmlns:w="http://schemas.openxmlformats.org/wordprocessingml/2006/main" w:rsidRPr="00E84C88">
        <w:rPr>
          <w:rFonts w:ascii="Arial" w:eastAsia="Times New Roman" w:hAnsi="Arial" w:cs="Arial"/>
          <w:b/>
          <w:szCs w:val="24"/>
          <w:lang w:val="hy-AM"/>
        </w:rPr>
        <w:t xml:space="preserve">NEEDS</w:t>
      </w:r>
      <w:r xmlns:w="http://schemas.openxmlformats.org/wordprocessingml/2006/main" w:rsidRPr="00E84C88">
        <w:rPr>
          <w:rFonts w:ascii="GHEA Grapalat" w:eastAsia="Times New Roman" w:hAnsi="GHEA Grapalat" w:cs="Times Armenian"/>
          <w:b/>
          <w:szCs w:val="24"/>
          <w:lang w:val="hy-AM"/>
        </w:rPr>
        <w:t xml:space="preserve"> </w:t>
      </w:r>
      <w:r xmlns:w="http://schemas.openxmlformats.org/wordprocessingml/2006/main" w:rsidRPr="00E84C88">
        <w:rPr>
          <w:rFonts w:ascii="Arial" w:eastAsia="Times New Roman" w:hAnsi="Arial" w:cs="Arial"/>
          <w:b/>
          <w:szCs w:val="24"/>
          <w:lang w:val="hy-AM"/>
        </w:rPr>
        <w:t xml:space="preserve">FOR</w:t>
      </w:r>
      <w:r xmlns:w="http://schemas.openxmlformats.org/wordprocessingml/2006/main" w:rsidRPr="00E84C88">
        <w:rPr>
          <w:rFonts w:ascii="GHEA Grapalat" w:eastAsia="Times New Roman" w:hAnsi="GHEA Grapalat" w:cs="Sylfaen"/>
          <w:b/>
          <w:szCs w:val="24"/>
          <w:lang w:val="hy-AM"/>
        </w:rPr>
        <w:t xml:space="preserve"> </w:t>
      </w:r>
      <w:r xmlns:w="http://schemas.openxmlformats.org/wordprocessingml/2006/main" w:rsidRPr="00E84C88">
        <w:rPr>
          <w:rFonts w:ascii="Arial" w:eastAsia="Times New Roman" w:hAnsi="Arial" w:cs="Arial"/>
          <w:b/>
          <w:szCs w:val="24"/>
          <w:lang w:val="hy-AM"/>
        </w:rPr>
        <w:t xml:space="preserve">PRODUCT</w:t>
      </w:r>
      <w:r xmlns:w="http://schemas.openxmlformats.org/wordprocessingml/2006/main" w:rsidRPr="00E84C88">
        <w:rPr>
          <w:rFonts w:ascii="GHEA Grapalat" w:eastAsia="Times New Roman" w:hAnsi="GHEA Grapalat" w:cs="Sylfaen"/>
          <w:b/>
          <w:szCs w:val="24"/>
          <w:lang w:val="hy-AM"/>
        </w:rPr>
        <w:t xml:space="preserve"> </w:t>
      </w:r>
      <w:r xmlns:w="http://schemas.openxmlformats.org/wordprocessingml/2006/main" w:rsidRPr="00E84C88">
        <w:rPr>
          <w:rFonts w:ascii="Arial" w:eastAsia="Times New Roman" w:hAnsi="Arial" w:cs="Arial"/>
          <w:b/>
          <w:szCs w:val="24"/>
          <w:lang w:val="hy-AM"/>
        </w:rPr>
        <w:t xml:space="preserve">SUPPLY</w:t>
      </w:r>
    </w:p>
    <w:p w14:paraId="752F770F" w14:textId="77777777" w:rsidR="00532D6C" w:rsidRPr="00E84C88" w:rsidRDefault="00532D6C" w:rsidP="00532D6C">
      <w:pPr xmlns:w="http://schemas.openxmlformats.org/wordprocessingml/2006/main">
        <w:spacing w:after="0" w:line="240" w:lineRule="auto"/>
        <w:ind w:left="-142" w:firstLine="142"/>
        <w:jc w:val="center"/>
        <w:rPr>
          <w:rFonts w:ascii="GHEA Grapalat" w:eastAsia="Times New Roman" w:hAnsi="GHEA Grapalat" w:cs="Times Armenian"/>
          <w:b/>
          <w:sz w:val="24"/>
          <w:szCs w:val="24"/>
          <w:lang w:val="hy-AM"/>
        </w:rPr>
      </w:pPr>
      <w:r xmlns:w="http://schemas.openxmlformats.org/wordprocessingml/2006/main" w:rsidRPr="00E84C88">
        <w:rPr>
          <w:rFonts w:ascii="Arial" w:eastAsia="Times New Roman" w:hAnsi="Arial" w:cs="Arial"/>
          <w:b/>
          <w:szCs w:val="24"/>
          <w:lang w:val="hy-AM"/>
        </w:rPr>
        <w:t xml:space="preserve">CONTRACT</w:t>
      </w:r>
      <w:r xmlns:w="http://schemas.openxmlformats.org/wordprocessingml/2006/main" w:rsidRPr="00E84C88">
        <w:rPr>
          <w:rFonts w:ascii="GHEA Grapalat" w:eastAsia="Times New Roman" w:hAnsi="GHEA Grapalat" w:cs="Times Armenian"/>
          <w:b/>
          <w:szCs w:val="24"/>
          <w:lang w:val="hy-AM"/>
        </w:rPr>
        <w:t xml:space="preserve">   </w:t>
      </w:r>
    </w:p>
    <w:p w14:paraId="38F7642C" w14:textId="77777777" w:rsidR="00532D6C" w:rsidRPr="00E84C88" w:rsidRDefault="00532D6C" w:rsidP="00532D6C">
      <w:pPr xmlns:w="http://schemas.openxmlformats.org/wordprocessingml/2006/main">
        <w:spacing w:after="0" w:line="240" w:lineRule="auto"/>
        <w:ind w:left="-142" w:firstLine="142"/>
        <w:jc w:val="center"/>
        <w:rPr>
          <w:rFonts w:ascii="GHEA Grapalat" w:eastAsia="Times New Roman" w:hAnsi="GHEA Grapalat" w:cs="Times New Roman"/>
          <w:b/>
          <w:sz w:val="24"/>
          <w:szCs w:val="24"/>
          <w:u w:val="single"/>
          <w:lang w:val="hy-AM"/>
        </w:rPr>
      </w:pPr>
      <w:r xmlns:w="http://schemas.openxmlformats.org/wordprocessingml/2006/main" w:rsidRPr="00E84C88">
        <w:rPr>
          <w:rFonts w:ascii="GHEA Grapalat" w:eastAsia="Times New Roman" w:hAnsi="GHEA Grapalat" w:cs="Times New Roman"/>
          <w:b/>
          <w:sz w:val="24"/>
          <w:szCs w:val="24"/>
          <w:lang w:val="hy-AM"/>
        </w:rPr>
        <w:t xml:space="preserve">N</w:t>
      </w:r>
      <w:r xmlns:w="http://schemas.openxmlformats.org/wordprocessingml/2006/main" w:rsidRPr="00E84C88">
        <w:rPr>
          <w:rFonts w:ascii="GHEA Grapalat" w:eastAsia="Times New Roman" w:hAnsi="GHEA Grapalat" w:cs="Times New Roman"/>
          <w:b/>
          <w:sz w:val="24"/>
          <w:szCs w:val="24"/>
          <w:u w:val="single"/>
          <w:lang w:val="hy-AM"/>
        </w:rPr>
        <w:tab xmlns:w="http://schemas.openxmlformats.org/wordprocessingml/2006/main"/>
      </w:r>
      <w:r xmlns:w="http://schemas.openxmlformats.org/wordprocessingml/2006/main" w:rsidRPr="00E84C88">
        <w:rPr>
          <w:rFonts w:ascii="GHEA Grapalat" w:eastAsia="Times New Roman" w:hAnsi="GHEA Grapalat" w:cs="Times New Roman"/>
          <w:b/>
          <w:sz w:val="24"/>
          <w:szCs w:val="24"/>
          <w:u w:val="single"/>
          <w:lang w:val="hy-AM"/>
        </w:rPr>
        <w:tab xmlns:w="http://schemas.openxmlformats.org/wordprocessingml/2006/main"/>
      </w:r>
      <w:r xmlns:w="http://schemas.openxmlformats.org/wordprocessingml/2006/main" w:rsidRPr="00E84C88">
        <w:rPr>
          <w:rFonts w:ascii="GHEA Grapalat" w:eastAsia="Times New Roman" w:hAnsi="GHEA Grapalat" w:cs="Times New Roman"/>
          <w:b/>
          <w:sz w:val="24"/>
          <w:szCs w:val="24"/>
          <w:u w:val="single"/>
          <w:lang w:val="hy-AM"/>
        </w:rPr>
        <w:tab xmlns:w="http://schemas.openxmlformats.org/wordprocessingml/2006/main"/>
      </w:r>
      <w:r xmlns:w="http://schemas.openxmlformats.org/wordprocessingml/2006/main" w:rsidRPr="00E84C88">
        <w:rPr>
          <w:rFonts w:ascii="GHEA Grapalat" w:eastAsia="Times New Roman" w:hAnsi="GHEA Grapalat" w:cs="Times New Roman"/>
          <w:b/>
          <w:sz w:val="24"/>
          <w:szCs w:val="24"/>
          <w:u w:val="single"/>
          <w:lang w:val="hy-AM"/>
        </w:rPr>
        <w:tab xmlns:w="http://schemas.openxmlformats.org/wordprocessingml/2006/main"/>
      </w:r>
    </w:p>
    <w:p w14:paraId="05CAD137" w14:textId="77777777" w:rsidR="00532D6C" w:rsidRPr="00E84C88" w:rsidRDefault="00532D6C" w:rsidP="00532D6C">
      <w:pPr>
        <w:spacing w:after="0" w:line="240" w:lineRule="auto"/>
        <w:jc w:val="center"/>
        <w:rPr>
          <w:rFonts w:ascii="GHEA Grapalat" w:eastAsia="Times New Roman" w:hAnsi="GHEA Grapalat" w:cs="Sylfaen"/>
          <w:sz w:val="20"/>
          <w:szCs w:val="24"/>
          <w:lang w:val="hy-AM"/>
        </w:rPr>
      </w:pPr>
    </w:p>
    <w:p w14:paraId="50C8EDAA" w14:textId="453AD2DC" w:rsidR="00532D6C" w:rsidRPr="00E84C88" w:rsidRDefault="00532D6C" w:rsidP="00532D6C">
      <w:pPr xmlns:w="http://schemas.openxmlformats.org/wordprocessingml/2006/main">
        <w:tabs>
          <w:tab w:val="left" w:pos="720"/>
          <w:tab w:val="left" w:pos="1440"/>
          <w:tab w:val="left" w:pos="8865"/>
        </w:tabs>
        <w:spacing w:after="0" w:line="240" w:lineRule="auto"/>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Sylfaen"/>
          <w:sz w:val="20"/>
          <w:szCs w:val="24"/>
          <w:lang w:val="hy-AM"/>
        </w:rPr>
        <w:tab xmlns:w="http://schemas.openxmlformats.org/wordprocessingml/2006/main"/>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 </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Times New Roman"/>
          <w:sz w:val="24"/>
          <w:szCs w:val="24"/>
          <w:u w:val="single"/>
          <w:lang w:val="hy-AM"/>
        </w:rPr>
        <w:t xml:space="preserve">          </w:t>
      </w:r>
      <w:r xmlns:w="http://schemas.openxmlformats.org/wordprocessingml/2006/main" w:rsidRPr="00E84C88">
        <w:rPr>
          <w:rFonts w:ascii="GHEA Grapalat" w:eastAsia="Times New Roman" w:hAnsi="GHEA Grapalat" w:cs="Times New Roman"/>
          <w:sz w:val="24"/>
          <w:szCs w:val="24"/>
          <w:lang w:val="hy-AM"/>
        </w:rPr>
        <w:t xml:space="preserve"> </w:t>
      </w:r>
      <w:r xmlns:w="http://schemas.openxmlformats.org/wordprocessingml/2006/main" w:rsidRPr="00E84C88">
        <w:rPr>
          <w:rFonts w:ascii="GHEA Grapalat" w:eastAsia="Times New Roman" w:hAnsi="GHEA Grapalat" w:cs="Sylfaen"/>
          <w:sz w:val="20"/>
          <w:szCs w:val="24"/>
          <w:lang w:val="hy-AM"/>
        </w:rPr>
        <w:t xml:space="preserve">20 </w:t>
      </w:r>
      <w:r xmlns:w="http://schemas.openxmlformats.org/wordprocessingml/2006/main" w:rsidRPr="00E84C88">
        <w:rPr>
          <w:rFonts w:ascii="Arial" w:eastAsia="Times New Roman" w:hAnsi="Arial" w:cs="Arial"/>
          <w:sz w:val="20"/>
          <w:szCs w:val="24"/>
          <w:lang w:val="hy-AM"/>
        </w:rPr>
        <w:t xml:space="preserve">years </w:t>
      </w:r>
      <w:r xmlns:w="http://schemas.openxmlformats.org/wordprocessingml/2006/main" w:rsidRPr="00E84C88">
        <w:rPr>
          <w:rFonts w:ascii="GHEA Grapalat" w:eastAsia="Times New Roman" w:hAnsi="GHEA Grapalat" w:cs="Sylfaen"/>
          <w:sz w:val="20"/>
          <w:szCs w:val="24"/>
          <w:lang w:val="hy-AM"/>
        </w:rPr>
        <w:t xml:space="preserve">.</w:t>
      </w:r>
    </w:p>
    <w:p w14:paraId="475285EC" w14:textId="77777777" w:rsidR="00532D6C" w:rsidRPr="00E84C88" w:rsidRDefault="00532D6C" w:rsidP="00532D6C">
      <w:pPr>
        <w:tabs>
          <w:tab w:val="left" w:pos="720"/>
          <w:tab w:val="left" w:pos="1440"/>
          <w:tab w:val="left" w:pos="8865"/>
        </w:tabs>
        <w:spacing w:after="0" w:line="240" w:lineRule="auto"/>
        <w:jc w:val="both"/>
        <w:rPr>
          <w:rFonts w:ascii="GHEA Grapalat" w:eastAsia="Times New Roman" w:hAnsi="GHEA Grapalat" w:cs="Sylfaen"/>
          <w:sz w:val="20"/>
          <w:szCs w:val="24"/>
          <w:lang w:val="hy-AM"/>
        </w:rPr>
      </w:pPr>
    </w:p>
    <w:p w14:paraId="43E88F8B" w14:textId="3CEB8693" w:rsidR="00532D6C" w:rsidRPr="00E84C88" w:rsidRDefault="00532D6C" w:rsidP="00532D6C">
      <w:pPr xmlns:w="http://schemas.openxmlformats.org/wordprocessingml/2006/main">
        <w:spacing w:after="0" w:line="240" w:lineRule="auto"/>
        <w:ind w:firstLine="720"/>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4"/>
          <w:szCs w:val="24"/>
          <w:u w:val="single"/>
          <w:lang w:val="hy-AM"/>
        </w:rPr>
        <w:t xml:space="preserve">______</w:t>
      </w:r>
      <w:r xmlns:w="http://schemas.openxmlformats.org/wordprocessingml/2006/main" w:rsidRPr="00E84C88">
        <w:rPr>
          <w:rFonts w:ascii="GHEA Grapalat" w:eastAsia="Times New Roman" w:hAnsi="GHEA Grapalat" w:cs="Times New Roman"/>
          <w:sz w:val="20"/>
          <w:szCs w:val="24"/>
          <w:lang w:val="hy-AM"/>
        </w:rPr>
        <w:t xml:space="preserve">​</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face </w:t>
      </w:r>
      <w:r xmlns:w="http://schemas.openxmlformats.org/wordprocessingml/2006/main" w:rsidRPr="00E84C88">
        <w:rPr>
          <w:rFonts w:ascii="GHEA Grapalat" w:eastAsia="Times New Roman" w:hAnsi="GHEA Grapalat" w:cs="Times New Roman"/>
          <w:sz w:val="20"/>
          <w:szCs w:val="24"/>
          <w:lang w:val="hy-AM"/>
        </w:rPr>
        <w:t xml:space="preserve">_____</w:t>
      </w:r>
      <w:r xmlns:w="http://schemas.openxmlformats.org/wordprocessingml/2006/main" w:rsidRPr="00E84C88">
        <w:rPr>
          <w:rFonts w:ascii="GHEA Grapalat" w:eastAsia="Times New Roman" w:hAnsi="GHEA Grapalat" w:cs="Times New Roman"/>
          <w:sz w:val="20"/>
          <w:szCs w:val="24"/>
          <w:u w:val="single"/>
          <w:lang w:val="hy-AM"/>
        </w:rPr>
        <w:t xml:space="preserve">                     </w:t>
      </w:r>
      <w:r xmlns:w="http://schemas.openxmlformats.org/wordprocessingml/2006/main" w:rsidRPr="00E84C88">
        <w:rPr>
          <w:rFonts w:ascii="GHEA Grapalat" w:eastAsia="Times New Roman" w:hAnsi="GHEA Grapalat" w:cs="Times New Roman"/>
          <w:sz w:val="20"/>
          <w:szCs w:val="24"/>
          <w:lang w:val="hy-AM"/>
        </w:rPr>
        <w:t xml:space="preserve">of </w:t>
      </w:r>
      <w:r xmlns:w="http://schemas.openxmlformats.org/wordprocessingml/2006/main" w:rsidRPr="00E84C88">
        <w:rPr>
          <w:rFonts w:ascii="Arial" w:eastAsia="Times New Roman" w:hAnsi="Arial" w:cs="Arial"/>
          <w:sz w:val="20"/>
          <w:szCs w:val="24"/>
          <w:lang w:val="hy-AM"/>
        </w:rPr>
        <w:t xml:space="preserve">which</w:t>
      </w:r>
      <w:r xmlns:w="http://schemas.openxmlformats.org/wordprocessingml/2006/main" w:rsidRPr="00E84C88">
        <w:rPr>
          <w:rFonts w:ascii="GHEA Grapalat" w:eastAsia="Times New Roman" w:hAnsi="GHEA Grapalat" w:cs="Times New Roman"/>
          <w:sz w:val="20"/>
          <w:szCs w:val="24"/>
          <w:lang w:val="hy-AM"/>
        </w:rPr>
        <w:t xml:space="preserve">​</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action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00D96837">
        <w:rPr>
          <w:rFonts w:ascii="GHEA Grapalat" w:eastAsia="Times New Roman" w:hAnsi="GHEA Grapalat" w:cs="Times New Roman"/>
          <w:sz w:val="20"/>
          <w:szCs w:val="24"/>
          <w:u w:val="single"/>
          <w:lang w:val="hy-AM"/>
        </w:rPr>
        <w:t xml:space="preserve">                                </w:t>
      </w:r>
      <w:r xmlns:w="http://schemas.openxmlformats.org/wordprocessingml/2006/main" w:rsidRPr="00E84C88">
        <w:rPr>
          <w:rFonts w:ascii="GHEA Grapalat" w:eastAsia="Times New Roman" w:hAnsi="GHEA Grapalat" w:cs="Times New Roman"/>
          <w:sz w:val="20"/>
          <w:szCs w:val="24"/>
          <w:lang w:val="hy-AM"/>
        </w:rPr>
        <w:t xml:space="preserve">of</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statute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basis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on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now 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Buyer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please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 </w:t>
      </w:r>
      <w:r xmlns:w="http://schemas.openxmlformats.org/wordprocessingml/2006/main" w:rsidRPr="00E84C88">
        <w:rPr>
          <w:rFonts w:ascii="GHEA Grapalat" w:eastAsia="Times New Roman" w:hAnsi="GHEA Grapalat" w:cs="Times New Roman"/>
          <w:sz w:val="20"/>
          <w:szCs w:val="24"/>
          <w:lang w:val="hy-AM"/>
        </w:rPr>
        <w:t xml:space="preserve">__________________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face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director </w:t>
      </w:r>
      <w:r xmlns:w="http://schemas.openxmlformats.org/wordprocessingml/2006/main" w:rsidRPr="00E84C88">
        <w:rPr>
          <w:rFonts w:ascii="Arial" w:eastAsia="Times New Roman" w:hAnsi="Arial" w:cs="Arial"/>
          <w:sz w:val="20"/>
          <w:szCs w:val="24"/>
          <w:lang w:val="hy-AM"/>
        </w:rPr>
        <w:t xml:space="preserve">of </w:t>
      </w:r>
      <w:r xmlns:w="http://schemas.openxmlformats.org/wordprocessingml/2006/main" w:rsidRPr="00E84C88">
        <w:rPr>
          <w:rFonts w:ascii="GHEA Grapalat" w:eastAsia="Times New Roman" w:hAnsi="GHEA Grapalat" w:cs="Times New Roman"/>
          <w:sz w:val="20"/>
          <w:szCs w:val="24"/>
          <w:lang w:val="hy-AM"/>
        </w:rPr>
        <w:t xml:space="preserve">_____________________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which</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action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GHEA Grapalat" w:eastAsia="Times New Roman" w:hAnsi="GHEA Grapalat" w:cs="Times New Roman"/>
          <w:sz w:val="20"/>
          <w:szCs w:val="24"/>
          <w:u w:val="single"/>
          <w:lang w:val="hy-AM"/>
        </w:rPr>
        <w:t xml:space="preserve">                       </w:t>
      </w:r>
      <w:r xmlns:w="http://schemas.openxmlformats.org/wordprocessingml/2006/main" w:rsidRPr="00E84C88">
        <w:rPr>
          <w:rFonts w:ascii="GHEA Grapalat" w:eastAsia="Times New Roman" w:hAnsi="GHEA Grapalat" w:cs="Times New Roman"/>
          <w:sz w:val="20"/>
          <w:szCs w:val="24"/>
          <w:lang w:val="hy-AM"/>
        </w:rPr>
        <w:t xml:space="preserve">of</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statute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basis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on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now 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Seller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other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signed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following</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about.</w:t>
      </w:r>
    </w:p>
    <w:p w14:paraId="4BD7950C" w14:textId="77777777" w:rsidR="00532D6C" w:rsidRPr="00E84C88" w:rsidRDefault="00532D6C" w:rsidP="00532D6C">
      <w:pPr>
        <w:spacing w:after="0" w:line="240" w:lineRule="auto"/>
        <w:ind w:firstLine="709"/>
        <w:jc w:val="both"/>
        <w:rPr>
          <w:rFonts w:ascii="GHEA Grapalat" w:eastAsia="Times New Roman" w:hAnsi="GHEA Grapalat" w:cs="Times New Roman"/>
          <w:b/>
          <w:sz w:val="20"/>
          <w:szCs w:val="24"/>
          <w:lang w:val="hy-AM"/>
        </w:rPr>
      </w:pPr>
    </w:p>
    <w:p w14:paraId="287DC720" w14:textId="77777777" w:rsidR="00532D6C" w:rsidRPr="00E84C88" w:rsidRDefault="00532D6C" w:rsidP="00532D6C">
      <w:pPr xmlns:w="http://schemas.openxmlformats.org/wordprocessingml/2006/main">
        <w:spacing w:after="0" w:line="240" w:lineRule="auto"/>
        <w:ind w:firstLine="709"/>
        <w:jc w:val="center"/>
        <w:rPr>
          <w:rFonts w:ascii="GHEA Grapalat" w:eastAsia="Times New Roman" w:hAnsi="GHEA Grapalat" w:cs="Times Armenian"/>
          <w:b/>
          <w:sz w:val="20"/>
          <w:szCs w:val="24"/>
          <w:lang w:val="hy-AM"/>
        </w:rPr>
      </w:pPr>
      <w:r xmlns:w="http://schemas.openxmlformats.org/wordprocessingml/2006/main" w:rsidRPr="00E84C88">
        <w:rPr>
          <w:rFonts w:ascii="GHEA Grapalat" w:eastAsia="Times New Roman" w:hAnsi="GHEA Grapalat" w:cs="Times New Roman"/>
          <w:b/>
          <w:sz w:val="20"/>
          <w:szCs w:val="24"/>
          <w:lang w:val="hy-AM"/>
        </w:rPr>
        <w:t xml:space="preserve">1. </w:t>
      </w:r>
      <w:r xmlns:w="http://schemas.openxmlformats.org/wordprocessingml/2006/main" w:rsidRPr="00E84C88">
        <w:rPr>
          <w:rFonts w:ascii="Arial" w:eastAsia="Times New Roman" w:hAnsi="Arial" w:cs="Arial"/>
          <w:b/>
          <w:sz w:val="20"/>
          <w:szCs w:val="24"/>
          <w:lang w:val="hy-AM"/>
        </w:rPr>
        <w:t xml:space="preserve">CONTRACT</w:t>
      </w:r>
      <w:r xmlns:w="http://schemas.openxmlformats.org/wordprocessingml/2006/main" w:rsidRPr="00E84C88">
        <w:rPr>
          <w:rFonts w:ascii="GHEA Grapalat" w:eastAsia="Times New Roman" w:hAnsi="GHEA Grapalat" w:cs="Times Armeni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SUBJECT</w:t>
      </w:r>
    </w:p>
    <w:p w14:paraId="7C4CE153" w14:textId="77777777" w:rsidR="00532D6C" w:rsidRPr="00E84C88" w:rsidRDefault="00532D6C" w:rsidP="00532D6C">
      <w:pPr>
        <w:spacing w:after="0" w:line="240" w:lineRule="auto"/>
        <w:ind w:firstLine="709"/>
        <w:jc w:val="center"/>
        <w:rPr>
          <w:rFonts w:ascii="GHEA Grapalat" w:eastAsia="Times New Roman" w:hAnsi="GHEA Grapalat" w:cs="Times Armenian"/>
          <w:b/>
          <w:sz w:val="20"/>
          <w:szCs w:val="24"/>
          <w:lang w:val="hy-AM"/>
        </w:rPr>
      </w:pPr>
    </w:p>
    <w:p w14:paraId="2C6D3107"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Armeni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1.1. </w:t>
      </w:r>
      <w:r xmlns:w="http://schemas.openxmlformats.org/wordprocessingml/2006/main" w:rsidRPr="00E84C88">
        <w:rPr>
          <w:rFonts w:ascii="Arial" w:eastAsia="Times New Roman" w:hAnsi="Arial" w:cs="Arial"/>
          <w:sz w:val="20"/>
          <w:szCs w:val="24"/>
          <w:lang w:val="hy-AM"/>
        </w:rPr>
        <w:t xml:space="preserve">The Seller</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undertakes</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this</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defined </w:t>
      </w:r>
      <w:r xmlns:w="http://schemas.openxmlformats.org/wordprocessingml/2006/main" w:rsidRPr="00E84C88">
        <w:rPr>
          <w:rFonts w:ascii="Arial" w:eastAsia="Times New Roman" w:hAnsi="Arial" w:cs="Arial"/>
          <w:sz w:val="20"/>
          <w:szCs w:val="24"/>
          <w:lang w:val="hy-AM"/>
        </w:rPr>
        <w:t xml:space="preserve">by the contract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hereinafter </w:t>
      </w:r>
      <w:r xmlns:w="http://schemas.openxmlformats.org/wordprocessingml/2006/main" w:rsidRPr="00E84C88">
        <w:rPr>
          <w:rFonts w:ascii="GHEA Grapalat" w:eastAsia="Times New Roman" w:hAnsi="GHEA Grapalat" w:cs="Times Armenian"/>
          <w:sz w:val="20"/>
          <w:szCs w:val="24"/>
          <w:lang w:val="hy-AM"/>
        </w:rPr>
        <w:t xml:space="preserve">referred to as </w:t>
      </w:r>
      <w:r xmlns:w="http://schemas.openxmlformats.org/wordprocessingml/2006/main" w:rsidRPr="00E84C88">
        <w:rPr>
          <w:rFonts w:ascii="Arial" w:eastAsia="Times New Roman" w:hAnsi="Arial" w:cs="Arial"/>
          <w:sz w:val="20"/>
          <w:szCs w:val="24"/>
          <w:lang w:val="hy-AM"/>
        </w:rPr>
        <w:t xml:space="preserve">the contract </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order </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volumes </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within the deadlines</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at the address</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buyer</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supply</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 Annex </w:t>
      </w:r>
      <w:r xmlns:w="http://schemas.openxmlformats.org/wordprocessingml/2006/main" w:rsidRPr="00E84C88">
        <w:rPr>
          <w:rFonts w:ascii="GHEA Grapalat" w:eastAsia="Times New Roman" w:hAnsi="GHEA Grapalat" w:cs="Times Armenian"/>
          <w:sz w:val="20"/>
          <w:szCs w:val="24"/>
          <w:lang w:val="hy-AM"/>
        </w:rPr>
        <w:t xml:space="preserve">N 1 </w:t>
      </w:r>
      <w:r xmlns:w="http://schemas.openxmlformats.org/wordprocessingml/2006/main" w:rsidRPr="00E84C88">
        <w:rPr>
          <w:rFonts w:ascii="Arial" w:eastAsia="Times New Roman" w:hAnsi="Arial" w:cs="Arial"/>
          <w:sz w:val="20"/>
          <w:szCs w:val="24"/>
          <w:lang w:val="hy-AM"/>
        </w:rPr>
        <w:t xml:space="preserve">to the contract </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Technical</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description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purchase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schedule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intended</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product </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hereinafter </w:t>
      </w:r>
      <w:r xmlns:w="http://schemas.openxmlformats.org/wordprocessingml/2006/main" w:rsidRPr="00E84C88">
        <w:rPr>
          <w:rFonts w:ascii="GHEA Grapalat" w:eastAsia="Times New Roman" w:hAnsi="GHEA Grapalat" w:cs="Times Armenian"/>
          <w:sz w:val="20"/>
          <w:szCs w:val="24"/>
          <w:lang w:val="hy-AM"/>
        </w:rPr>
        <w:t xml:space="preserve">referred to as </w:t>
      </w:r>
      <w:r xmlns:w="http://schemas.openxmlformats.org/wordprocessingml/2006/main" w:rsidRPr="00E84C88">
        <w:rPr>
          <w:rFonts w:ascii="Arial" w:eastAsia="Times New Roman" w:hAnsi="Arial" w:cs="Arial"/>
          <w:sz w:val="20"/>
          <w:szCs w:val="24"/>
          <w:lang w:val="hy-AM"/>
        </w:rPr>
        <w:t xml:space="preserve">the product </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buyer</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undertakes</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accept</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product</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pay</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its</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for.</w:t>
      </w:r>
      <w:r xmlns:w="http://schemas.openxmlformats.org/wordprocessingml/2006/main" w:rsidRPr="00E84C88">
        <w:rPr>
          <w:rFonts w:ascii="GHEA Grapalat" w:eastAsia="Times New Roman" w:hAnsi="GHEA Grapalat" w:cs="Times Armenian"/>
          <w:sz w:val="20"/>
          <w:szCs w:val="24"/>
          <w:lang w:val="hy-AM"/>
        </w:rPr>
        <w:t xml:space="preserve"> </w:t>
      </w:r>
    </w:p>
    <w:p w14:paraId="73FEA764" w14:textId="77777777" w:rsidR="00532D6C" w:rsidRPr="00E84C88" w:rsidRDefault="00532D6C" w:rsidP="00532D6C">
      <w:pPr>
        <w:spacing w:after="0" w:line="240" w:lineRule="auto"/>
        <w:ind w:firstLine="709"/>
        <w:jc w:val="both"/>
        <w:rPr>
          <w:rFonts w:ascii="GHEA Grapalat" w:eastAsia="Times New Roman" w:hAnsi="GHEA Grapalat" w:cs="Times Armenian"/>
          <w:sz w:val="20"/>
          <w:szCs w:val="24"/>
          <w:lang w:val="hy-AM"/>
        </w:rPr>
      </w:pPr>
    </w:p>
    <w:p w14:paraId="0B689CF8"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b/>
          <w:sz w:val="20"/>
          <w:szCs w:val="24"/>
          <w:lang w:val="hy-AM"/>
        </w:rPr>
      </w:pP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b/>
          <w:sz w:val="20"/>
          <w:szCs w:val="24"/>
          <w:lang w:val="hy-AM"/>
        </w:rPr>
        <w:t xml:space="preserve">2. </w:t>
      </w:r>
      <w:r xmlns:w="http://schemas.openxmlformats.org/wordprocessingml/2006/main" w:rsidRPr="00E84C88">
        <w:rPr>
          <w:rFonts w:ascii="Arial" w:eastAsia="Times New Roman" w:hAnsi="Arial" w:cs="Arial"/>
          <w:b/>
          <w:sz w:val="20"/>
          <w:szCs w:val="24"/>
          <w:lang w:val="hy-AM"/>
        </w:rPr>
        <w:t xml:space="preserve">PARTIES</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RIGHTS</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AND</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DUTIES</w:t>
      </w:r>
    </w:p>
    <w:p w14:paraId="475A9076"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p>
    <w:p w14:paraId="7864EBCF"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b/>
          <w:sz w:val="20"/>
          <w:szCs w:val="24"/>
          <w:lang w:val="hy-AM"/>
        </w:rPr>
      </w:pPr>
      <w:r xmlns:w="http://schemas.openxmlformats.org/wordprocessingml/2006/main" w:rsidRPr="00E84C88">
        <w:rPr>
          <w:rFonts w:ascii="GHEA Grapalat" w:eastAsia="Times New Roman" w:hAnsi="GHEA Grapalat" w:cs="Times New Roman"/>
          <w:b/>
          <w:sz w:val="20"/>
          <w:szCs w:val="24"/>
          <w:lang w:val="hy-AM"/>
        </w:rPr>
        <w:t xml:space="preserve">2.1 </w:t>
      </w:r>
      <w:r xmlns:w="http://schemas.openxmlformats.org/wordprocessingml/2006/main" w:rsidRPr="00E84C88">
        <w:rPr>
          <w:rFonts w:ascii="Arial" w:eastAsia="Times New Roman" w:hAnsi="Arial" w:cs="Arial"/>
          <w:b/>
          <w:sz w:val="20"/>
          <w:szCs w:val="24"/>
          <w:lang w:val="hy-AM"/>
        </w:rPr>
        <w:t xml:space="preserve">The Buyer</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right</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has </w:t>
      </w:r>
      <w:r xmlns:w="http://schemas.openxmlformats.org/wordprocessingml/2006/main" w:rsidRPr="00E84C88">
        <w:rPr>
          <w:rFonts w:ascii="GHEA Grapalat" w:eastAsia="Times New Roman" w:hAnsi="GHEA Grapalat" w:cs="Times New Roman"/>
          <w:b/>
          <w:sz w:val="20"/>
          <w:szCs w:val="24"/>
          <w:lang w:val="hy-AM"/>
        </w:rPr>
        <w:t xml:space="preserve">:</w:t>
      </w:r>
    </w:p>
    <w:p w14:paraId="52B76872"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2.1.1 </w:t>
      </w:r>
      <w:r xmlns:w="http://schemas.openxmlformats.org/wordprocessingml/2006/main" w:rsidRPr="00E84C88">
        <w:rPr>
          <w:rFonts w:ascii="Arial" w:eastAsia="Times New Roman" w:hAnsi="Arial" w:cs="Arial"/>
          <w:sz w:val="20"/>
          <w:szCs w:val="24"/>
          <w:lang w:val="hy-AM"/>
        </w:rPr>
        <w:t xml:space="preserve">The 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defined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within the deadline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Seller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not to deliver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case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refuse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product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if</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supply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deadlines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be violated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GHEA Grapalat" w:eastAsia="Times New Roman" w:hAnsi="GHEA Grapalat" w:cs="Times New Roman"/>
          <w:sz w:val="20"/>
          <w:szCs w:val="24"/>
          <w:u w:val="single"/>
          <w:lang w:val="hy-AM"/>
        </w:rPr>
        <w:t xml:space="preserve">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day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more </w:t>
      </w:r>
      <w:r xmlns:w="http://schemas.openxmlformats.org/wordprocessingml/2006/main" w:rsidRPr="00E84C88">
        <w:rPr>
          <w:rFonts w:ascii="GHEA Grapalat" w:eastAsia="Times New Roman" w:hAnsi="GHEA Grapalat" w:cs="Times New Roman"/>
          <w:sz w:val="20"/>
          <w:szCs w:val="24"/>
          <w:lang w:val="hy-AM"/>
        </w:rPr>
        <w:t xml:space="preserve">.</w:t>
      </w:r>
    </w:p>
    <w:p w14:paraId="612ECE2E"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2.1.2 </w:t>
      </w:r>
      <w:r xmlns:w="http://schemas.openxmlformats.org/wordprocessingml/2006/main" w:rsidRPr="00E84C88">
        <w:rPr>
          <w:rFonts w:ascii="Arial" w:eastAsia="Times New Roman" w:hAnsi="Arial" w:cs="Arial"/>
          <w:sz w:val="20"/>
          <w:szCs w:val="24"/>
          <w:lang w:val="hy-AM"/>
        </w:rPr>
        <w:t xml:space="preserve">If</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surrender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inappropriate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quality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intended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technical</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description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inconsistent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product </w:t>
      </w:r>
      <w:r xmlns:w="http://schemas.openxmlformats.org/wordprocessingml/2006/main" w:rsidRPr="00E84C88">
        <w:rPr>
          <w:rFonts w:ascii="GHEA Grapalat" w:eastAsia="Times New Roman" w:hAnsi="GHEA Grapalat" w:cs="Times New Roman"/>
          <w:sz w:val="20"/>
          <w:szCs w:val="24"/>
          <w:lang w:val="hy-AM"/>
        </w:rPr>
        <w:t xml:space="preserve">:</w:t>
      </w:r>
    </w:p>
    <w:p w14:paraId="5BA8A2B6"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Arial" w:eastAsia="Times New Roman" w:hAnsi="Arial" w:cs="Arial"/>
          <w:sz w:val="20"/>
          <w:szCs w:val="24"/>
          <w:lang w:val="hy-AM"/>
        </w:rPr>
        <w:t xml:space="preserve">a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demand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compensate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inappropriate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quality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be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because of</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his/her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done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expenses </w:t>
      </w:r>
      <w:r xmlns:w="http://schemas.openxmlformats.org/wordprocessingml/2006/main" w:rsidRPr="00E84C88">
        <w:rPr>
          <w:rFonts w:ascii="GHEA Grapalat" w:eastAsia="Times New Roman" w:hAnsi="GHEA Grapalat" w:cs="Times New Roman"/>
          <w:sz w:val="20"/>
          <w:szCs w:val="24"/>
          <w:lang w:val="hy-AM"/>
        </w:rPr>
        <w:t xml:space="preserve">.</w:t>
      </w:r>
    </w:p>
    <w:p w14:paraId="6F76FE73"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Arial" w:eastAsia="Times New Roman" w:hAnsi="Arial" w:cs="Arial"/>
          <w:sz w:val="20"/>
          <w:szCs w:val="24"/>
          <w:lang w:val="hy-AM"/>
        </w:rPr>
        <w:t xml:space="preserve">b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not accept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product </w:t>
      </w:r>
      <w:r xmlns:w="http://schemas.openxmlformats.org/wordprocessingml/2006/main" w:rsidRPr="00E84C88">
        <w:rPr>
          <w:rFonts w:ascii="GHEA Grapalat" w:eastAsia="Times New Roman" w:hAnsi="GHEA Grapalat" w:cs="Times New Roman"/>
          <w:sz w:val="20"/>
          <w:szCs w:val="24"/>
          <w:lang w:val="hy-AM"/>
        </w:rPr>
        <w:t xml:space="preserve">is </w:t>
      </w:r>
      <w:r xmlns:w="http://schemas.openxmlformats.org/wordprocessingml/2006/main" w:rsidRPr="00E84C88">
        <w:rPr>
          <w:rFonts w:ascii="Arial" w:eastAsia="Times New Roman" w:hAnsi="Arial" w:cs="Arial"/>
          <w:sz w:val="20"/>
          <w:szCs w:val="24"/>
          <w:lang w:val="hy-AM"/>
        </w:rPr>
        <w:t xml:space="preserve">his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at your discretion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defining</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inappropriate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quality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corresponding</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quality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 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gratuitous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replacement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reasonable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deadline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demand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seller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pay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according to clause </w:t>
      </w:r>
      <w:r xmlns:w="http://schemas.openxmlformats.org/wordprocessingml/2006/main" w:rsidRPr="00E84C88">
        <w:rPr>
          <w:rFonts w:ascii="GHEA Grapalat" w:eastAsia="Times New Roman" w:hAnsi="GHEA Grapalat" w:cs="Times New Roman"/>
          <w:sz w:val="20"/>
          <w:szCs w:val="24"/>
          <w:lang w:val="hy-AM"/>
        </w:rPr>
        <w:t xml:space="preserve">6.3 </w:t>
      </w: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intended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penalty </w:t>
      </w:r>
      <w:r xmlns:w="http://schemas.openxmlformats.org/wordprocessingml/2006/main" w:rsidRPr="00E84C88">
        <w:rPr>
          <w:rFonts w:ascii="GHEA Grapalat" w:eastAsia="Times New Roman" w:hAnsi="GHEA Grapalat" w:cs="Times New Roman"/>
          <w:sz w:val="20"/>
          <w:szCs w:val="24"/>
          <w:lang w:val="hy-AM"/>
        </w:rPr>
        <w:t xml:space="preserve">.</w:t>
      </w:r>
    </w:p>
    <w:p w14:paraId="430C75EB"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Arial" w:eastAsia="Times New Roman" w:hAnsi="Arial" w:cs="Arial"/>
          <w:sz w:val="20"/>
          <w:szCs w:val="24"/>
          <w:lang w:val="hy-AM"/>
        </w:rPr>
        <w:t xml:space="preserve">c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refuse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performing</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demand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return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number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paid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amount </w:t>
      </w:r>
      <w:r xmlns:w="http://schemas.openxmlformats.org/wordprocessingml/2006/main" w:rsidRPr="00E84C88">
        <w:rPr>
          <w:rFonts w:ascii="GHEA Grapalat" w:eastAsia="Times New Roman" w:hAnsi="GHEA Grapalat" w:cs="Times New Roman"/>
          <w:sz w:val="20"/>
          <w:szCs w:val="24"/>
          <w:lang w:val="hy-AM"/>
        </w:rPr>
        <w:t xml:space="preserve">.</w:t>
      </w:r>
    </w:p>
    <w:p w14:paraId="501480D3"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2.1.3 </w:t>
      </w:r>
      <w:r xmlns:w="http://schemas.openxmlformats.org/wordprocessingml/2006/main" w:rsidRPr="00E84C88">
        <w:rPr>
          <w:rFonts w:ascii="Arial" w:eastAsia="Times New Roman" w:hAnsi="Arial" w:cs="Arial"/>
          <w:sz w:val="20"/>
          <w:szCs w:val="24"/>
          <w:lang w:val="hy-AM"/>
        </w:rPr>
        <w:t xml:space="preserve">If</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surrender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determined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less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quantity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product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then </w:t>
      </w:r>
      <w:r xmlns:w="http://schemas.openxmlformats.org/wordprocessingml/2006/main" w:rsidRPr="00E84C88">
        <w:rPr>
          <w:rFonts w:ascii="GHEA Grapalat" w:eastAsia="Times New Roman" w:hAnsi="GHEA Grapalat" w:cs="Times New Roman"/>
          <w:sz w:val="20"/>
          <w:szCs w:val="24"/>
          <w:lang w:val="hy-AM"/>
        </w:rPr>
        <w:t xml:space="preserve">:</w:t>
      </w:r>
    </w:p>
    <w:p w14:paraId="3D9F114B"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Arial" w:eastAsia="Times New Roman" w:hAnsi="Arial" w:cs="Arial"/>
          <w:sz w:val="20"/>
          <w:szCs w:val="24"/>
          <w:lang w:val="hy-AM"/>
        </w:rPr>
        <w:t xml:space="preserve">a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demand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fill</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less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surrendered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number </w:t>
      </w:r>
      <w:r xmlns:w="http://schemas.openxmlformats.org/wordprocessingml/2006/main" w:rsidRPr="00E84C88">
        <w:rPr>
          <w:rFonts w:ascii="GHEA Grapalat" w:eastAsia="Times New Roman" w:hAnsi="GHEA Grapalat" w:cs="Times New Roman"/>
          <w:sz w:val="20"/>
          <w:szCs w:val="24"/>
          <w:lang w:val="hy-AM"/>
        </w:rPr>
        <w:t xml:space="preserve">,</w:t>
      </w:r>
    </w:p>
    <w:p w14:paraId="1A6740A4"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Arial" w:eastAsia="Times New Roman" w:hAnsi="Arial" w:cs="Arial"/>
          <w:sz w:val="20"/>
          <w:szCs w:val="24"/>
          <w:lang w:val="hy-AM"/>
        </w:rPr>
        <w:t xml:space="preserve">b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refuse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surrendered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its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number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paying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if</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number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be paid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demand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return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paid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amount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pay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according to clause </w:t>
      </w:r>
      <w:r xmlns:w="http://schemas.openxmlformats.org/wordprocessingml/2006/main" w:rsidRPr="00E84C88">
        <w:rPr>
          <w:rFonts w:ascii="GHEA Grapalat" w:eastAsia="Times New Roman" w:hAnsi="GHEA Grapalat" w:cs="Times New Roman"/>
          <w:sz w:val="20"/>
          <w:szCs w:val="24"/>
          <w:lang w:val="hy-AM"/>
        </w:rPr>
        <w:t xml:space="preserve">6.2 </w:t>
      </w: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intended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penalty </w:t>
      </w:r>
      <w:r xmlns:w="http://schemas.openxmlformats.org/wordprocessingml/2006/main" w:rsidRPr="00E84C88">
        <w:rPr>
          <w:rFonts w:ascii="GHEA Grapalat" w:eastAsia="Times New Roman" w:hAnsi="GHEA Grapalat" w:cs="Times New Roman"/>
          <w:sz w:val="20"/>
          <w:szCs w:val="24"/>
          <w:lang w:val="hy-AM"/>
        </w:rPr>
        <w:t xml:space="preserve">.</w:t>
      </w:r>
    </w:p>
    <w:p w14:paraId="0627979E"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2.1.4 </w:t>
      </w:r>
      <w:r xmlns:w="http://schemas.openxmlformats.org/wordprocessingml/2006/main" w:rsidRPr="00E84C88">
        <w:rPr>
          <w:rFonts w:ascii="Arial" w:eastAsia="Times New Roman" w:hAnsi="Arial" w:cs="Arial"/>
          <w:sz w:val="20"/>
          <w:szCs w:val="24"/>
          <w:lang w:val="hy-AM"/>
        </w:rPr>
        <w:t xml:space="preserve">If</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surrender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type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condition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violation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product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thing</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choice </w:t>
      </w:r>
      <w:r xmlns:w="http://schemas.openxmlformats.org/wordprocessingml/2006/main" w:rsidRPr="00E84C88">
        <w:rPr>
          <w:rFonts w:ascii="GHEA Grapalat" w:eastAsia="Times New Roman" w:hAnsi="GHEA Grapalat" w:cs="Times New Roman"/>
          <w:sz w:val="20"/>
          <w:szCs w:val="24"/>
          <w:lang w:val="hy-AM"/>
        </w:rPr>
        <w:t xml:space="preserve">:</w:t>
      </w:r>
    </w:p>
    <w:p w14:paraId="37F0392D"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Arial" w:eastAsia="Times New Roman" w:hAnsi="Arial" w:cs="Arial"/>
          <w:sz w:val="20"/>
          <w:szCs w:val="24"/>
          <w:lang w:val="hy-AM"/>
        </w:rPr>
        <w:t xml:space="preserve">a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accept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type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regarding</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on condition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corresponding</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refuse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rest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products </w:t>
      </w:r>
      <w:r xmlns:w="http://schemas.openxmlformats.org/wordprocessingml/2006/main" w:rsidRPr="00E84C88">
        <w:rPr>
          <w:rFonts w:ascii="GHEA Grapalat" w:eastAsia="Times New Roman" w:hAnsi="GHEA Grapalat" w:cs="Times New Roman"/>
          <w:sz w:val="20"/>
          <w:szCs w:val="24"/>
          <w:lang w:val="hy-AM"/>
        </w:rPr>
        <w:t xml:space="preserve">.</w:t>
      </w:r>
    </w:p>
    <w:p w14:paraId="15CE56B5"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Arial" w:eastAsia="Times New Roman" w:hAnsi="Arial" w:cs="Arial"/>
          <w:sz w:val="20"/>
          <w:szCs w:val="24"/>
          <w:lang w:val="hy-AM"/>
        </w:rPr>
        <w:t xml:space="preserve">b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refuse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surrendered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all</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goods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demand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pay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according to clause </w:t>
      </w:r>
      <w:r xmlns:w="http://schemas.openxmlformats.org/wordprocessingml/2006/main" w:rsidRPr="00E84C88">
        <w:rPr>
          <w:rFonts w:ascii="GHEA Grapalat" w:eastAsia="Times New Roman" w:hAnsi="GHEA Grapalat" w:cs="Times New Roman"/>
          <w:sz w:val="20"/>
          <w:szCs w:val="24"/>
          <w:lang w:val="hy-AM"/>
        </w:rPr>
        <w:t xml:space="preserve">6.2 </w:t>
      </w: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intended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penalty </w:t>
      </w:r>
      <w:r xmlns:w="http://schemas.openxmlformats.org/wordprocessingml/2006/main" w:rsidRPr="00E84C88">
        <w:rPr>
          <w:rFonts w:ascii="GHEA Grapalat" w:eastAsia="Times New Roman" w:hAnsi="GHEA Grapalat" w:cs="Times New Roman"/>
          <w:sz w:val="20"/>
          <w:szCs w:val="24"/>
          <w:lang w:val="hy-AM"/>
        </w:rPr>
        <w:t xml:space="preserve">.</w:t>
      </w:r>
    </w:p>
    <w:p w14:paraId="27E10BB0"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Arial" w:eastAsia="Times New Roman" w:hAnsi="Arial" w:cs="Arial"/>
          <w:sz w:val="20"/>
          <w:szCs w:val="24"/>
          <w:lang w:val="hy-AM"/>
        </w:rPr>
        <w:t xml:space="preserve">c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demand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type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regarding</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on condition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inconsistent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gratuitous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replacement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intended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type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appropriate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 the product </w:t>
      </w:r>
      <w:r xmlns:w="http://schemas.openxmlformats.org/wordprocessingml/2006/main" w:rsidRPr="00E84C88">
        <w:rPr>
          <w:rFonts w:ascii="GHEA Grapalat" w:eastAsia="Times New Roman" w:hAnsi="GHEA Grapalat" w:cs="Times New Roman"/>
          <w:sz w:val="20"/>
          <w:szCs w:val="24"/>
          <w:lang w:val="hy-AM"/>
        </w:rPr>
        <w:t xml:space="preserve">.</w:t>
      </w:r>
    </w:p>
    <w:p w14:paraId="7F8A1FAC"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2.1.5 </w:t>
      </w:r>
      <w:r xmlns:w="http://schemas.openxmlformats.org/wordprocessingml/2006/main" w:rsidRPr="00E84C88">
        <w:rPr>
          <w:rFonts w:ascii="Arial" w:eastAsia="Times New Roman" w:hAnsi="Arial" w:cs="Arial"/>
          <w:sz w:val="20"/>
          <w:szCs w:val="24"/>
          <w:lang w:val="hy-AM"/>
        </w:rPr>
        <w:t xml:space="preserve">Seller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supply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deadlines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violation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case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his/her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at your discretion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define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supply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new</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deadline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demand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seller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pay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according to clause </w:t>
      </w:r>
      <w:r xmlns:w="http://schemas.openxmlformats.org/wordprocessingml/2006/main" w:rsidRPr="00E84C88">
        <w:rPr>
          <w:rFonts w:ascii="GHEA Grapalat" w:eastAsia="Times New Roman" w:hAnsi="GHEA Grapalat" w:cs="Times New Roman"/>
          <w:sz w:val="20"/>
          <w:szCs w:val="24"/>
          <w:lang w:val="hy-AM"/>
        </w:rPr>
        <w:t xml:space="preserve">6.2 </w:t>
      </w: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intended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penalty.</w:t>
      </w:r>
    </w:p>
    <w:p w14:paraId="440AB58B"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2.1.6 </w:t>
      </w:r>
      <w:r xmlns:w="http://schemas.openxmlformats.org/wordprocessingml/2006/main" w:rsidRPr="00E84C88">
        <w:rPr>
          <w:rFonts w:ascii="Arial" w:eastAsia="Times New Roman" w:hAnsi="Arial" w:cs="Arial"/>
          <w:sz w:val="20"/>
          <w:szCs w:val="24"/>
          <w:lang w:val="hy-AM"/>
        </w:rPr>
        <w:t xml:space="preserve">From the seller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demand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compensate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w:t>
      </w:r>
      <w:r xmlns:w="http://schemas.openxmlformats.org/wordprocessingml/2006/main" w:rsidRPr="00E84C88">
        <w:rPr>
          <w:rFonts w:ascii="Arial" w:eastAsia="Times New Roman" w:hAnsi="Arial" w:cs="Arial"/>
          <w:sz w:val="20"/>
          <w:szCs w:val="24"/>
          <w:lang w:val="hy-AM"/>
        </w:rPr>
        <w:t xml:space="preserve">damages </w:t>
      </w:r>
      <w:r xmlns:w="http://schemas.openxmlformats.org/wordprocessingml/2006/main" w:rsidRPr="00E84C88">
        <w:rPr>
          <w:rFonts w:ascii="GHEA Grapalat" w:eastAsia="Times New Roman" w:hAnsi="GHEA Grapalat" w:cs="Times New Roman"/>
          <w:sz w:val="20"/>
          <w:szCs w:val="24"/>
          <w:lang w:val="hy-AM"/>
        </w:rPr>
        <w:t xml:space="preserve">if</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buyer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Seller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obligation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violate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as a result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solution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after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reasonable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within the deadline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other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a person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more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high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but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reasonable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at a price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buy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product </w:t>
      </w:r>
      <w:r xmlns:w="http://schemas.openxmlformats.org/wordprocessingml/2006/main" w:rsidRPr="00E84C88">
        <w:rPr>
          <w:rFonts w:ascii="GHEA Grapalat" w:eastAsia="Times New Roman" w:hAnsi="GHEA Grapalat" w:cs="Times New Roman"/>
          <w:sz w:val="20"/>
          <w:szCs w:val="24"/>
          <w:lang w:val="hy-AM"/>
        </w:rPr>
        <w:t xml:space="preserve">under </w:t>
      </w: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intended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instead of </w:t>
      </w:r>
      <w:r xmlns:w="http://schemas.openxmlformats.org/wordprocessingml/2006/main" w:rsidRPr="00E84C88">
        <w:rPr>
          <w:rFonts w:ascii="GHEA Grapalat" w:eastAsia="Times New Roman" w:hAnsi="GHEA Grapalat" w:cs="Times New Roman"/>
          <w:sz w:val="20"/>
          <w:szCs w:val="24"/>
          <w:lang w:val="hy-AM"/>
        </w:rPr>
        <w:t xml:space="preserve">by </w:t>
      </w: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defined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its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instead of</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sealed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transaction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prices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between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difference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as </w:t>
      </w:r>
      <w:r xmlns:w="http://schemas.openxmlformats.org/wordprocessingml/2006/main" w:rsidRPr="00E84C88">
        <w:rPr>
          <w:rFonts w:ascii="Arial" w:eastAsia="Times New Roman" w:hAnsi="Arial" w:cs="Arial"/>
          <w:sz w:val="20"/>
          <w:szCs w:val="24"/>
          <w:lang w:val="hy-AM"/>
        </w:rPr>
        <w:t xml:space="preserve">much </w:t>
      </w:r>
      <w:r xmlns:w="http://schemas.openxmlformats.org/wordprocessingml/2006/main" w:rsidRPr="00E84C88">
        <w:rPr>
          <w:rFonts w:ascii="GHEA Grapalat" w:eastAsia="Times New Roman" w:hAnsi="GHEA Grapalat" w:cs="Times New Roman"/>
          <w:sz w:val="20"/>
          <w:szCs w:val="24"/>
          <w:lang w:val="hy-AM"/>
        </w:rPr>
        <w:t xml:space="preserve">as</w:t>
      </w:r>
      <w:r xmlns:w="http://schemas.openxmlformats.org/wordprocessingml/2006/main" w:rsidRPr="00E84C88">
        <w:rPr>
          <w:rFonts w:ascii="Arial" w:eastAsia="Times New Roman" w:hAnsi="Arial" w:cs="Arial"/>
          <w:sz w:val="20"/>
          <w:szCs w:val="24"/>
          <w:lang w:val="hy-AM"/>
        </w:rPr>
        <w:lastRenderedPageBreak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also</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other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a person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bring</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number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his/her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done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all</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necessary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reasonable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expenses </w:t>
      </w:r>
      <w:r xmlns:w="http://schemas.openxmlformats.org/wordprocessingml/2006/main" w:rsidRPr="00E84C88">
        <w:rPr>
          <w:rFonts w:ascii="GHEA Grapalat" w:eastAsia="Times New Roman" w:hAnsi="GHEA Grapalat" w:cs="Times New Roman"/>
          <w:sz w:val="20"/>
          <w:szCs w:val="24"/>
          <w:lang w:val="hy-AM"/>
        </w:rPr>
        <w:t xml:space="preserve">.</w:t>
      </w:r>
    </w:p>
    <w:p w14:paraId="69E36165" w14:textId="77777777" w:rsidR="00532D6C" w:rsidRPr="00E84C88" w:rsidRDefault="00532D6C" w:rsidP="00532D6C">
      <w:pPr xmlns:w="http://schemas.openxmlformats.org/wordprocessingml/2006/main">
        <w:tabs>
          <w:tab w:val="left" w:pos="720"/>
        </w:tabs>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2.1.7 </w:t>
      </w:r>
      <w:r xmlns:w="http://schemas.openxmlformats.org/wordprocessingml/2006/main" w:rsidRPr="00E84C88">
        <w:rPr>
          <w:rFonts w:ascii="Arial" w:eastAsia="Times New Roman" w:hAnsi="Arial" w:cs="Arial"/>
          <w:sz w:val="20"/>
          <w:szCs w:val="24"/>
          <w:lang w:val="hy-AM"/>
        </w:rPr>
        <w:t xml:space="preserve">One-sided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solve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contract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full)</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partial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if</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seller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substantially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violate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contract </w:t>
      </w:r>
      <w:r xmlns:w="http://schemas.openxmlformats.org/wordprocessingml/2006/main" w:rsidRPr="00E84C88">
        <w:rPr>
          <w:rFonts w:ascii="GHEA Grapalat" w:eastAsia="Times New Roman" w:hAnsi="GHEA Grapalat" w:cs="Times New Roman"/>
          <w:sz w:val="20"/>
          <w:szCs w:val="24"/>
          <w:lang w:val="hy-AM"/>
        </w:rPr>
        <w:t xml:space="preserve">.</w:t>
      </w:r>
    </w:p>
    <w:p w14:paraId="531C5FF8" w14:textId="77777777" w:rsidR="00532D6C" w:rsidRPr="00E84C88" w:rsidRDefault="00532D6C" w:rsidP="00532D6C">
      <w:pPr xmlns:w="http://schemas.openxmlformats.org/wordprocessingml/2006/main">
        <w:tabs>
          <w:tab w:val="left" w:pos="720"/>
        </w:tabs>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 xml:space="preserve">2.1.7.1 </w:t>
      </w:r>
      <w:r xmlns:w="http://schemas.openxmlformats.org/wordprocessingml/2006/main" w:rsidRPr="00E84C88">
        <w:rPr>
          <w:rFonts w:ascii="Arial" w:eastAsia="Times New Roman" w:hAnsi="Arial" w:cs="Arial"/>
          <w:sz w:val="20"/>
          <w:szCs w:val="24"/>
          <w:lang w:val="hy-AM"/>
        </w:rPr>
        <w:t xml:space="preserve">Seller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violation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essential</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considered </w:t>
      </w:r>
      <w:r xmlns:w="http://schemas.openxmlformats.org/wordprocessingml/2006/main" w:rsidRPr="00E84C88">
        <w:rPr>
          <w:rFonts w:ascii="Arial" w:eastAsia="Times New Roman" w:hAnsi="Arial" w:cs="Arial"/>
          <w:sz w:val="20"/>
          <w:szCs w:val="24"/>
          <w:lang w:val="hy-AM"/>
        </w:rPr>
        <w:t xml:space="preserve">if </w:t>
      </w:r>
      <w:r xmlns:w="http://schemas.openxmlformats.org/wordprocessingml/2006/main" w:rsidRPr="00E84C88">
        <w:rPr>
          <w:rFonts w:ascii="GHEA Grapalat" w:eastAsia="Times New Roman" w:hAnsi="GHEA Grapalat" w:cs="Times New Roman"/>
          <w:sz w:val="20"/>
          <w:szCs w:val="24"/>
          <w:lang w:val="hy-AM"/>
        </w:rPr>
        <w:t xml:space="preserve">:</w:t>
      </w:r>
      <w:r xmlns:w="http://schemas.openxmlformats.org/wordprocessingml/2006/main" w:rsidRPr="00E84C88">
        <w:rPr>
          <w:rFonts w:ascii="GHEA Grapalat" w:eastAsia="Times New Roman" w:hAnsi="GHEA Grapalat" w:cs="Times New Roman"/>
          <w:sz w:val="20"/>
          <w:szCs w:val="24"/>
          <w:lang w:val="hy-AM"/>
        </w:rPr>
        <w:t xml:space="preserve">​</w:t>
      </w:r>
    </w:p>
    <w:p w14:paraId="029A85BD" w14:textId="77777777" w:rsidR="00532D6C" w:rsidRPr="00E84C88" w:rsidRDefault="00532D6C" w:rsidP="00532D6C">
      <w:pPr xmlns:w="http://schemas.openxmlformats.org/wordprocessingml/2006/main">
        <w:tabs>
          <w:tab w:val="left" w:pos="720"/>
        </w:tabs>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Arial" w:eastAsia="Times New Roman" w:hAnsi="Arial" w:cs="Arial"/>
          <w:sz w:val="20"/>
          <w:szCs w:val="24"/>
          <w:lang w:val="hy-AM"/>
        </w:rPr>
        <w:t xml:space="preserve">a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supplied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inappropriate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quality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which</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be replaced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Buyer's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number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acceptable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within the deadline </w:t>
      </w:r>
      <w:r xmlns:w="http://schemas.openxmlformats.org/wordprocessingml/2006/main" w:rsidRPr="00E84C88">
        <w:rPr>
          <w:rFonts w:ascii="GHEA Grapalat" w:eastAsia="Times New Roman" w:hAnsi="GHEA Grapalat" w:cs="Times New Roman"/>
          <w:sz w:val="20"/>
          <w:szCs w:val="24"/>
          <w:lang w:val="hy-AM"/>
        </w:rPr>
        <w:t xml:space="preserve">.</w:t>
      </w:r>
    </w:p>
    <w:p w14:paraId="7D095290" w14:textId="77777777" w:rsidR="00532D6C" w:rsidRPr="00E84C88" w:rsidRDefault="00532D6C" w:rsidP="00532D6C">
      <w:pPr xmlns:w="http://schemas.openxmlformats.org/wordprocessingml/2006/main">
        <w:tabs>
          <w:tab w:val="left" w:pos="720"/>
        </w:tabs>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Arial" w:eastAsia="Times New Roman" w:hAnsi="Arial" w:cs="Arial"/>
          <w:sz w:val="20"/>
          <w:szCs w:val="24"/>
          <w:lang w:val="hy-AM"/>
        </w:rPr>
        <w:t xml:space="preserve">b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supply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deadlines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be violated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GHEA Grapalat" w:eastAsia="Times New Roman" w:hAnsi="GHEA Grapalat" w:cs="Times New Roman"/>
          <w:sz w:val="20"/>
          <w:szCs w:val="24"/>
          <w:u w:val="single"/>
          <w:lang w:val="hy-AM"/>
        </w:rPr>
        <w:t xml:space="preserve">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day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more </w:t>
      </w:r>
      <w:r xmlns:w="http://schemas.openxmlformats.org/wordprocessingml/2006/main" w:rsidRPr="00E84C88">
        <w:rPr>
          <w:rFonts w:ascii="GHEA Grapalat" w:eastAsia="Times New Roman" w:hAnsi="GHEA Grapalat" w:cs="Times New Roman"/>
          <w:sz w:val="20"/>
          <w:szCs w:val="24"/>
          <w:lang w:val="hy-AM"/>
        </w:rPr>
        <w:t xml:space="preserve">,</w:t>
      </w:r>
    </w:p>
    <w:p w14:paraId="69B15347" w14:textId="77777777" w:rsidR="00532D6C" w:rsidRPr="00E84C88" w:rsidRDefault="00532D6C" w:rsidP="00532D6C">
      <w:pPr xmlns:w="http://schemas.openxmlformats.org/wordprocessingml/2006/main">
        <w:tabs>
          <w:tab w:val="left" w:pos="720"/>
        </w:tabs>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2.1.8 </w:t>
      </w:r>
      <w:r xmlns:w="http://schemas.openxmlformats.org/wordprocessingml/2006/main" w:rsidRPr="00E84C88">
        <w:rPr>
          <w:rFonts w:ascii="Arial" w:eastAsia="Times New Roman" w:hAnsi="Arial" w:cs="Arial"/>
          <w:sz w:val="20"/>
          <w:szCs w:val="24"/>
          <w:lang w:val="hy-AM"/>
        </w:rPr>
        <w:t xml:space="preserve">Browse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found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shortcomings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about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immediately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inform</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seller.</w:t>
      </w:r>
    </w:p>
    <w:p w14:paraId="52D4AA07" w14:textId="77777777" w:rsidR="00532D6C" w:rsidRPr="00E84C88" w:rsidRDefault="00532D6C" w:rsidP="00532D6C">
      <w:pPr>
        <w:tabs>
          <w:tab w:val="left" w:pos="720"/>
        </w:tabs>
        <w:spacing w:after="0" w:line="240" w:lineRule="auto"/>
        <w:ind w:firstLine="709"/>
        <w:jc w:val="both"/>
        <w:rPr>
          <w:rFonts w:ascii="GHEA Grapalat" w:eastAsia="Times New Roman" w:hAnsi="GHEA Grapalat" w:cs="Times New Roman"/>
          <w:sz w:val="12"/>
          <w:szCs w:val="12"/>
          <w:lang w:val="hy-AM"/>
        </w:rPr>
      </w:pPr>
    </w:p>
    <w:p w14:paraId="438BA336"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b/>
          <w:sz w:val="20"/>
          <w:szCs w:val="24"/>
          <w:lang w:val="hy-AM"/>
        </w:rPr>
      </w:pPr>
      <w:r xmlns:w="http://schemas.openxmlformats.org/wordprocessingml/2006/main" w:rsidRPr="00E84C88">
        <w:rPr>
          <w:rFonts w:ascii="GHEA Grapalat" w:eastAsia="Times New Roman" w:hAnsi="GHEA Grapalat" w:cs="Times New Roman"/>
          <w:b/>
          <w:sz w:val="20"/>
          <w:szCs w:val="24"/>
          <w:lang w:val="hy-AM"/>
        </w:rPr>
        <w:t xml:space="preserve">2.2 </w:t>
      </w:r>
      <w:r xmlns:w="http://schemas.openxmlformats.org/wordprocessingml/2006/main" w:rsidRPr="00E84C88">
        <w:rPr>
          <w:rFonts w:ascii="Arial" w:eastAsia="Times New Roman" w:hAnsi="Arial" w:cs="Arial"/>
          <w:b/>
          <w:sz w:val="20"/>
          <w:szCs w:val="24"/>
          <w:lang w:val="hy-AM"/>
        </w:rPr>
        <w:t xml:space="preserve">The Buyer</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obliged</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is </w:t>
      </w:r>
      <w:r xmlns:w="http://schemas.openxmlformats.org/wordprocessingml/2006/main" w:rsidRPr="00E84C88">
        <w:rPr>
          <w:rFonts w:ascii="GHEA Grapalat" w:eastAsia="Times New Roman" w:hAnsi="GHEA Grapalat" w:cs="Times New Roman"/>
          <w:b/>
          <w:sz w:val="20"/>
          <w:szCs w:val="24"/>
          <w:lang w:val="hy-AM"/>
        </w:rPr>
        <w:t xml:space="preserve">:</w:t>
      </w:r>
    </w:p>
    <w:p w14:paraId="5F013232"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2.2.1 </w:t>
      </w:r>
      <w:r xmlns:w="http://schemas.openxmlformats.org/wordprocessingml/2006/main" w:rsidRPr="00E84C88">
        <w:rPr>
          <w:rFonts w:ascii="Arial" w:eastAsia="Times New Roman" w:hAnsi="Arial" w:cs="Arial"/>
          <w:sz w:val="20"/>
          <w:szCs w:val="24"/>
          <w:lang w:val="hy-AM"/>
        </w:rPr>
        <w:t xml:space="preserve">Execute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appropriate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supplied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acceptance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providing</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all</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necessary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actions </w:t>
      </w:r>
      <w:r xmlns:w="http://schemas.openxmlformats.org/wordprocessingml/2006/main" w:rsidRPr="00E84C88">
        <w:rPr>
          <w:rFonts w:ascii="GHEA Grapalat" w:eastAsia="Times New Roman" w:hAnsi="GHEA Grapalat" w:cs="Times New Roman"/>
          <w:sz w:val="20"/>
          <w:szCs w:val="24"/>
          <w:lang w:val="hy-AM"/>
        </w:rPr>
        <w:t xml:space="preserve">.</w:t>
      </w:r>
    </w:p>
    <w:p w14:paraId="4BEF915D"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2.2.2 </w:t>
      </w:r>
      <w:r xmlns:w="http://schemas.openxmlformats.org/wordprocessingml/2006/main" w:rsidRPr="00E84C88">
        <w:rPr>
          <w:rFonts w:ascii="Arial" w:eastAsia="Times New Roman" w:hAnsi="Arial" w:cs="Arial"/>
          <w:sz w:val="20"/>
          <w:szCs w:val="24"/>
          <w:lang w:val="hy-AM"/>
        </w:rPr>
        <w:t xml:space="preserve">Seller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handed over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appropriate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refuse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case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provide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that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responsible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protection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its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about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immediately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inform</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seller </w:t>
      </w:r>
      <w:r xmlns:w="http://schemas.openxmlformats.org/wordprocessingml/2006/main" w:rsidRPr="00E84C88">
        <w:rPr>
          <w:rFonts w:ascii="GHEA Grapalat" w:eastAsia="Times New Roman" w:hAnsi="GHEA Grapalat" w:cs="Times New Roman"/>
          <w:sz w:val="20"/>
          <w:szCs w:val="24"/>
          <w:lang w:val="hy-AM"/>
        </w:rPr>
        <w:t xml:space="preserve">:</w:t>
      </w:r>
    </w:p>
    <w:p w14:paraId="40A87786"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2.2.3 </w:t>
      </w:r>
      <w:r xmlns:w="http://schemas.openxmlformats.org/wordprocessingml/2006/main" w:rsidRPr="00E84C88">
        <w:rPr>
          <w:rFonts w:ascii="Arial" w:eastAsia="Times New Roman" w:hAnsi="Arial" w:cs="Arial"/>
          <w:sz w:val="20"/>
          <w:szCs w:val="24"/>
          <w:lang w:val="hy-AM"/>
        </w:rPr>
        <w:t xml:space="preserve">By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intended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order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within the deadlines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supplied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accept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case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seller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pay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latter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payment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subject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money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payment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deadline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violation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w:t>
      </w:r>
      <w:r xmlns:w="http://schemas.openxmlformats.org/wordprocessingml/2006/main" w:rsidRPr="00E84C88">
        <w:rPr>
          <w:rFonts w:ascii="GHEA Grapalat" w:eastAsia="Times New Roman" w:hAnsi="GHEA Grapalat" w:cs="Times New Roman"/>
          <w:sz w:val="20"/>
          <w:szCs w:val="24"/>
          <w:lang w:val="hy-AM"/>
        </w:rPr>
        <w:t xml:space="preserve">case </w:t>
      </w:r>
      <w:r xmlns:w="http://schemas.openxmlformats.org/wordprocessingml/2006/main" w:rsidRPr="00E84C88">
        <w:rPr>
          <w:rFonts w:ascii="Arial" w:eastAsia="Times New Roman" w:hAnsi="Arial" w:cs="Arial"/>
          <w:sz w:val="20"/>
          <w:szCs w:val="24"/>
          <w:lang w:val="hy-AM"/>
        </w:rPr>
        <w:t xml:space="preserve">also</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according to clause </w:t>
      </w:r>
      <w:r xmlns:w="http://schemas.openxmlformats.org/wordprocessingml/2006/main" w:rsidRPr="00E84C88">
        <w:rPr>
          <w:rFonts w:ascii="GHEA Grapalat" w:eastAsia="Times New Roman" w:hAnsi="GHEA Grapalat" w:cs="Times New Roman"/>
          <w:sz w:val="20"/>
          <w:szCs w:val="24"/>
          <w:lang w:val="hy-AM"/>
        </w:rPr>
        <w:t xml:space="preserve">6.5 </w:t>
      </w: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intended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penalty.</w:t>
      </w:r>
    </w:p>
    <w:p w14:paraId="19FE283F"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2.2.4 </w:t>
      </w:r>
      <w:r xmlns:w="http://schemas.openxmlformats.org/wordprocessingml/2006/main" w:rsidRPr="00E84C88">
        <w:rPr>
          <w:rFonts w:ascii="Arial" w:eastAsia="Times New Roman" w:hAnsi="Arial" w:cs="Arial"/>
          <w:sz w:val="20"/>
          <w:szCs w:val="24"/>
          <w:lang w:val="hy-AM"/>
        </w:rPr>
        <w:t xml:space="preserve">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quantity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variety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quality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about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conditions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violate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about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seller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notify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defect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discovering</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after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immediately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something</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then </w:t>
      </w:r>
      <w:r xmlns:w="http://schemas.openxmlformats.org/wordprocessingml/2006/main" w:rsidRPr="00E84C88">
        <w:rPr>
          <w:rFonts w:ascii="Arial" w:eastAsia="Times New Roman" w:hAnsi="Arial" w:cs="Arial"/>
          <w:sz w:val="20"/>
          <w:szCs w:val="24"/>
          <w:lang w:val="hy-AM"/>
        </w:rPr>
        <w:t xml:space="preserve">reasonable</w:t>
      </w:r>
      <w:r xmlns:w="http://schemas.openxmlformats.org/wordprocessingml/2006/main" w:rsidRPr="00E84C88">
        <w:rPr>
          <w:rFonts w:ascii="GHEA Grapalat" w:eastAsia="Times New Roman" w:hAnsi="GHEA Grapalat" w:cs="Times New Roman"/>
          <w:sz w:val="20"/>
          <w:szCs w:val="24"/>
          <w:lang w:val="hy-AM"/>
        </w:rPr>
        <w:t xml:space="preserve">​</w:t>
      </w:r>
      <w:r xmlns:w="http://schemas.openxmlformats.org/wordprocessingml/2006/main" w:rsidRPr="00E84C88">
        <w:rPr>
          <w:rFonts w:ascii="GHEA Grapalat" w:eastAsia="Times New Roman" w:hAnsi="GHEA Grapalat" w:cs="Times New Roman"/>
          <w:sz w:val="20"/>
          <w:szCs w:val="24"/>
          <w:lang w:val="hy-AM"/>
        </w:rPr>
        <w:t xml:space="preserve"> within </w:t>
      </w:r>
      <w:r xmlns:w="http://schemas.openxmlformats.org/wordprocessingml/2006/main" w:rsidRPr="00E84C88">
        <w:rPr>
          <w:rFonts w:ascii="Arial" w:eastAsia="Times New Roman" w:hAnsi="Arial" w:cs="Arial"/>
          <w:sz w:val="20"/>
          <w:szCs w:val="24"/>
          <w:lang w:val="hy-AM"/>
        </w:rPr>
        <w:t xml:space="preserve">the </w:t>
      </w:r>
      <w:r xmlns:w="http://schemas.openxmlformats.org/wordprocessingml/2006/main" w:rsidRPr="00E84C88">
        <w:rPr>
          <w:rFonts w:ascii="Arial" w:eastAsia="Times New Roman" w:hAnsi="Arial" w:cs="Arial"/>
          <w:sz w:val="20"/>
          <w:szCs w:val="24"/>
          <w:lang w:val="hy-AM"/>
        </w:rPr>
        <w:t xml:space="preserve">period </w:t>
      </w:r>
      <w:r xmlns:w="http://schemas.openxmlformats.org/wordprocessingml/2006/main" w:rsidRPr="00E84C88">
        <w:rPr>
          <w:rFonts w:ascii="GHEA Grapalat" w:eastAsia="Times New Roman" w:hAnsi="GHEA Grapalat" w:cs="Times New Roman"/>
          <w:sz w:val="20"/>
          <w:szCs w:val="24"/>
          <w:lang w:val="hy-AM"/>
        </w:rPr>
        <w:t xml:space="preserve">when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appropriate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condition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violation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need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found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would be </w:t>
      </w:r>
      <w:r xmlns:w="http://schemas.openxmlformats.org/wordprocessingml/2006/main" w:rsidRPr="00E84C88">
        <w:rPr>
          <w:rFonts w:ascii="GHEA Grapalat" w:eastAsia="Times New Roman" w:hAnsi="GHEA Grapalat" w:cs="Times New Roman"/>
          <w:sz w:val="20"/>
          <w:szCs w:val="24"/>
          <w:lang w:val="hy-AM"/>
        </w:rPr>
        <w:t xml:space="preserve">based </w:t>
      </w:r>
      <w:r xmlns:w="http://schemas.openxmlformats.org/wordprocessingml/2006/main" w:rsidRPr="00E84C88">
        <w:rPr>
          <w:rFonts w:ascii="Arial" w:eastAsia="Times New Roman" w:hAnsi="Arial" w:cs="Arial"/>
          <w:sz w:val="20"/>
          <w:szCs w:val="24"/>
          <w:lang w:val="hy-AM"/>
        </w:rPr>
        <w:t xml:space="preserve">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nature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meaning.</w:t>
      </w:r>
    </w:p>
    <w:p w14:paraId="465AC730"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2.2.5 </w:t>
      </w:r>
      <w:r xmlns:w="http://schemas.openxmlformats.org/wordprocessingml/2006/main" w:rsidRPr="00E84C88">
        <w:rPr>
          <w:rFonts w:ascii="Arial" w:eastAsia="Times New Roman" w:hAnsi="Arial" w:cs="Arial"/>
          <w:sz w:val="20"/>
          <w:szCs w:val="24"/>
          <w:lang w:val="hy-AM"/>
        </w:rPr>
        <w:t xml:space="preserve">Clause </w:t>
      </w:r>
      <w:r xmlns:w="http://schemas.openxmlformats.org/wordprocessingml/2006/main" w:rsidRPr="00E84C88">
        <w:rPr>
          <w:rFonts w:ascii="GHEA Grapalat" w:eastAsia="Times New Roman" w:hAnsi="GHEA Grapalat" w:cs="Times New Roman"/>
          <w:sz w:val="20"/>
          <w:szCs w:val="24"/>
          <w:lang w:val="hy-AM"/>
        </w:rPr>
        <w:t xml:space="preserve">2.3.3 </w:t>
      </w:r>
      <w:r xmlns:w="http://schemas.openxmlformats.org/wordprocessingml/2006/main" w:rsidRPr="00E84C88">
        <w:rPr>
          <w:rFonts w:ascii="Arial" w:eastAsia="Times New Roman" w:hAnsi="Arial" w:cs="Arial"/>
          <w:sz w:val="20"/>
          <w:szCs w:val="24"/>
          <w:lang w:val="hy-AM"/>
        </w:rPr>
        <w:t xml:space="preserve">of the Agreement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according to</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solution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after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seller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compensate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latter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caused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defined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order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justified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damages.</w:t>
      </w:r>
    </w:p>
    <w:p w14:paraId="23984F29"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p>
    <w:p w14:paraId="25219FC1"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b/>
          <w:sz w:val="20"/>
          <w:szCs w:val="24"/>
          <w:lang w:val="hy-AM"/>
        </w:rPr>
      </w:pPr>
      <w:r xmlns:w="http://schemas.openxmlformats.org/wordprocessingml/2006/main" w:rsidRPr="00E84C88">
        <w:rPr>
          <w:rFonts w:ascii="GHEA Grapalat" w:eastAsia="Times New Roman" w:hAnsi="GHEA Grapalat" w:cs="Times New Roman"/>
          <w:b/>
          <w:sz w:val="20"/>
          <w:szCs w:val="24"/>
          <w:lang w:val="hy-AM"/>
        </w:rPr>
        <w:t xml:space="preserve">2.3 </w:t>
      </w:r>
      <w:r xmlns:w="http://schemas.openxmlformats.org/wordprocessingml/2006/main" w:rsidRPr="00E84C88">
        <w:rPr>
          <w:rFonts w:ascii="Arial" w:eastAsia="Times New Roman" w:hAnsi="Arial" w:cs="Arial"/>
          <w:b/>
          <w:sz w:val="20"/>
          <w:szCs w:val="24"/>
          <w:lang w:val="hy-AM"/>
        </w:rPr>
        <w:t xml:space="preserve">The Seller</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right</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has </w:t>
      </w:r>
      <w:r xmlns:w="http://schemas.openxmlformats.org/wordprocessingml/2006/main" w:rsidRPr="00E84C88">
        <w:rPr>
          <w:rFonts w:ascii="GHEA Grapalat" w:eastAsia="Times New Roman" w:hAnsi="GHEA Grapalat" w:cs="Times New Roman"/>
          <w:b/>
          <w:sz w:val="20"/>
          <w:szCs w:val="24"/>
          <w:lang w:val="hy-AM"/>
        </w:rPr>
        <w:t xml:space="preserve">:</w:t>
      </w:r>
    </w:p>
    <w:p w14:paraId="15FA6A03"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2.3.1 </w:t>
      </w:r>
      <w:r xmlns:w="http://schemas.openxmlformats.org/wordprocessingml/2006/main" w:rsidRPr="00E84C88">
        <w:rPr>
          <w:rFonts w:ascii="Arial" w:eastAsia="Times New Roman" w:hAnsi="Arial" w:cs="Arial"/>
          <w:sz w:val="20"/>
          <w:szCs w:val="24"/>
          <w:lang w:val="hy-AM"/>
        </w:rPr>
        <w:t xml:space="preserve">From the Buyer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demand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accept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intended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order </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volumes </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within the deadlines</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at the address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supplied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product </w:t>
      </w:r>
      <w:r xmlns:w="http://schemas.openxmlformats.org/wordprocessingml/2006/main" w:rsidRPr="00E84C88">
        <w:rPr>
          <w:rFonts w:ascii="GHEA Grapalat" w:eastAsia="Times New Roman" w:hAnsi="GHEA Grapalat" w:cs="Times New Roman"/>
          <w:sz w:val="20"/>
          <w:szCs w:val="24"/>
          <w:lang w:val="hy-AM"/>
        </w:rPr>
        <w:t xml:space="preserve">.</w:t>
      </w:r>
    </w:p>
    <w:p w14:paraId="42C19FB9"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2.3.2 </w:t>
      </w:r>
      <w:r xmlns:w="http://schemas.openxmlformats.org/wordprocessingml/2006/main" w:rsidRPr="00E84C88">
        <w:rPr>
          <w:rFonts w:ascii="Arial" w:eastAsia="Times New Roman" w:hAnsi="Arial" w:cs="Arial"/>
          <w:sz w:val="20"/>
          <w:szCs w:val="24"/>
          <w:lang w:val="hy-AM"/>
        </w:rPr>
        <w:t xml:space="preserve">From the Buyer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demand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pay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intended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order </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volumes </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within the deadlines</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at the address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supplied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Buyer's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accepted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number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himself</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payment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subject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money </w:t>
      </w:r>
      <w:r xmlns:w="http://schemas.openxmlformats.org/wordprocessingml/2006/main" w:rsidRPr="00E84C88">
        <w:rPr>
          <w:rFonts w:ascii="GHEA Grapalat" w:eastAsia="Times New Roman" w:hAnsi="GHEA Grapalat" w:cs="Times New Roman"/>
          <w:sz w:val="20"/>
          <w:szCs w:val="24"/>
          <w:lang w:val="hy-AM"/>
        </w:rPr>
        <w:t xml:space="preserve">.</w:t>
      </w:r>
    </w:p>
    <w:p w14:paraId="1919639C"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2.3.3 </w:t>
      </w:r>
      <w:r xmlns:w="http://schemas.openxmlformats.org/wordprocessingml/2006/main" w:rsidRPr="00E84C88">
        <w:rPr>
          <w:rFonts w:ascii="Arial" w:eastAsia="Times New Roman" w:hAnsi="Arial" w:cs="Arial"/>
          <w:sz w:val="20"/>
          <w:szCs w:val="24"/>
          <w:lang w:val="hy-AM"/>
        </w:rPr>
        <w:t xml:space="preserve">One-sided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solve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contract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full)</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partial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if</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buyer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substantially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violate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contract </w:t>
      </w:r>
      <w:r xmlns:w="http://schemas.openxmlformats.org/wordprocessingml/2006/main" w:rsidRPr="00E84C88">
        <w:rPr>
          <w:rFonts w:ascii="GHEA Grapalat" w:eastAsia="Times New Roman" w:hAnsi="GHEA Grapalat" w:cs="Times New Roman"/>
          <w:sz w:val="20"/>
          <w:szCs w:val="24"/>
          <w:lang w:val="hy-AM"/>
        </w:rPr>
        <w:t xml:space="preserve">.</w:t>
      </w:r>
    </w:p>
    <w:p w14:paraId="7E0F249F"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2.3.3.1 </w:t>
      </w:r>
      <w:r xmlns:w="http://schemas.openxmlformats.org/wordprocessingml/2006/main" w:rsidRPr="00E84C88">
        <w:rPr>
          <w:rFonts w:ascii="Arial" w:eastAsia="Times New Roman" w:hAnsi="Arial" w:cs="Arial"/>
          <w:sz w:val="20"/>
          <w:szCs w:val="24"/>
          <w:lang w:val="hy-AM"/>
        </w:rPr>
        <w:t xml:space="preserve">Buyer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violation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essential</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considered </w:t>
      </w:r>
      <w:r xmlns:w="http://schemas.openxmlformats.org/wordprocessingml/2006/main" w:rsidRPr="00E84C88">
        <w:rPr>
          <w:rFonts w:ascii="GHEA Grapalat" w:eastAsia="Times New Roman" w:hAnsi="GHEA Grapalat" w:cs="Times New Roman"/>
          <w:sz w:val="20"/>
          <w:szCs w:val="24"/>
          <w:lang w:val="hy-AM"/>
        </w:rPr>
        <w:t xml:space="preserve">if</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many times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be violated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number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pay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deadlines.</w:t>
      </w:r>
    </w:p>
    <w:p w14:paraId="25FCD682"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2.3.4 </w:t>
      </w:r>
      <w:r xmlns:w="http://schemas.openxmlformats.org/wordprocessingml/2006/main" w:rsidRPr="00E84C88">
        <w:rPr>
          <w:rFonts w:ascii="Arial" w:eastAsia="Times New Roman" w:hAnsi="Arial" w:cs="Arial"/>
          <w:sz w:val="20"/>
          <w:szCs w:val="24"/>
          <w:lang w:val="hy-AM"/>
        </w:rPr>
        <w:t xml:space="preserve">Buyer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agreement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early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supply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product.</w:t>
      </w:r>
      <w:r xmlns:w="http://schemas.openxmlformats.org/wordprocessingml/2006/main" w:rsidRPr="00E84C88">
        <w:rPr>
          <w:rFonts w:ascii="GHEA Grapalat" w:eastAsia="Times New Roman" w:hAnsi="GHEA Grapalat" w:cs="Times New Roman"/>
          <w:sz w:val="20"/>
          <w:szCs w:val="24"/>
          <w:lang w:val="hy-AM"/>
        </w:rPr>
        <w:t xml:space="preserve"> </w:t>
      </w:r>
    </w:p>
    <w:p w14:paraId="6FBDFEAF"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p>
    <w:p w14:paraId="66E06806"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b/>
          <w:sz w:val="20"/>
          <w:szCs w:val="24"/>
          <w:lang w:val="hy-AM"/>
        </w:rPr>
      </w:pPr>
      <w:r xmlns:w="http://schemas.openxmlformats.org/wordprocessingml/2006/main" w:rsidRPr="00E84C88">
        <w:rPr>
          <w:rFonts w:ascii="GHEA Grapalat" w:eastAsia="Times New Roman" w:hAnsi="GHEA Grapalat" w:cs="Times New Roman"/>
          <w:b/>
          <w:sz w:val="20"/>
          <w:szCs w:val="24"/>
          <w:lang w:val="hy-AM"/>
        </w:rPr>
        <w:t xml:space="preserve">2.4 </w:t>
      </w:r>
      <w:r xmlns:w="http://schemas.openxmlformats.org/wordprocessingml/2006/main" w:rsidRPr="00E84C88">
        <w:rPr>
          <w:rFonts w:ascii="Arial" w:eastAsia="Times New Roman" w:hAnsi="Arial" w:cs="Arial"/>
          <w:b/>
          <w:sz w:val="20"/>
          <w:szCs w:val="24"/>
          <w:lang w:val="hy-AM"/>
        </w:rPr>
        <w:t xml:space="preserve">The Seller</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obliged</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is </w:t>
      </w:r>
      <w:r xmlns:w="http://schemas.openxmlformats.org/wordprocessingml/2006/main" w:rsidRPr="00E84C88">
        <w:rPr>
          <w:rFonts w:ascii="GHEA Grapalat" w:eastAsia="Times New Roman" w:hAnsi="GHEA Grapalat" w:cs="Times New Roman"/>
          <w:b/>
          <w:sz w:val="20"/>
          <w:szCs w:val="24"/>
          <w:lang w:val="hy-AM"/>
        </w:rPr>
        <w:t xml:space="preserve">:</w:t>
      </w:r>
    </w:p>
    <w:p w14:paraId="4A03901C"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2.4.1 </w:t>
      </w:r>
      <w:r xmlns:w="http://schemas.openxmlformats.org/wordprocessingml/2006/main" w:rsidRPr="00E84C88">
        <w:rPr>
          <w:rFonts w:ascii="Arial" w:eastAsia="Times New Roman" w:hAnsi="Arial" w:cs="Arial"/>
          <w:sz w:val="20"/>
          <w:szCs w:val="24"/>
          <w:lang w:val="hy-AM"/>
        </w:rPr>
        <w:t xml:space="preserve">To the Buyer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hand over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product </w:t>
      </w:r>
      <w:r xmlns:w="http://schemas.openxmlformats.org/wordprocessingml/2006/main" w:rsidRPr="00E84C88">
        <w:rPr>
          <w:rFonts w:ascii="GHEA Grapalat" w:eastAsia="Times New Roman" w:hAnsi="GHEA Grapalat" w:cs="Times New Roman"/>
          <w:sz w:val="20"/>
          <w:szCs w:val="24"/>
          <w:lang w:val="hy-AM"/>
        </w:rPr>
        <w:t xml:space="preserve">is </w:t>
      </w:r>
      <w:r xmlns:w="http://schemas.openxmlformats.org/wordprocessingml/2006/main" w:rsidRPr="00E84C88">
        <w:rPr>
          <w:rFonts w:ascii="Arial" w:eastAsia="Times New Roman" w:hAnsi="Arial" w:cs="Arial"/>
          <w:sz w:val="20"/>
          <w:szCs w:val="24"/>
          <w:lang w:val="hy-AM"/>
        </w:rPr>
        <w:t xml:space="preserve">under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intended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order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volumes </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within the deadlines</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at the address </w:t>
      </w:r>
      <w:r xmlns:w="http://schemas.openxmlformats.org/wordprocessingml/2006/main" w:rsidRPr="00E84C88">
        <w:rPr>
          <w:rFonts w:ascii="GHEA Grapalat" w:eastAsia="Times New Roman" w:hAnsi="GHEA Grapalat" w:cs="Times Armenian"/>
          <w:sz w:val="20"/>
          <w:szCs w:val="24"/>
          <w:lang w:val="hy-AM"/>
        </w:rPr>
        <w:t xml:space="preserve">:</w:t>
      </w:r>
    </w:p>
    <w:p w14:paraId="05BC6B86"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2.4.2 </w:t>
      </w:r>
      <w:r xmlns:w="http://schemas.openxmlformats.org/wordprocessingml/2006/main" w:rsidRPr="00E84C88">
        <w:rPr>
          <w:rFonts w:ascii="Arial" w:eastAsia="Times New Roman" w:hAnsi="Arial" w:cs="Arial"/>
          <w:sz w:val="20"/>
          <w:szCs w:val="24"/>
          <w:lang w:val="hy-AM"/>
        </w:rPr>
        <w:t xml:space="preserve">Ensure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supply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clause </w:t>
      </w:r>
      <w:r xmlns:w="http://schemas.openxmlformats.org/wordprocessingml/2006/main" w:rsidRPr="00E84C88">
        <w:rPr>
          <w:rFonts w:ascii="GHEA Grapalat" w:eastAsia="Times New Roman" w:hAnsi="GHEA Grapalat" w:cs="Times New Roman"/>
          <w:sz w:val="20"/>
          <w:szCs w:val="24"/>
          <w:lang w:val="hy-AM"/>
        </w:rPr>
        <w:t xml:space="preserve">2.1.2 </w:t>
      </w: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sub-clause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 ) </w:t>
      </w:r>
      <w:r xmlns:w="http://schemas.openxmlformats.org/wordprocessingml/2006/main" w:rsidRPr="00E84C88">
        <w:rPr>
          <w:rFonts w:ascii="Arial" w:eastAsia="Times New Roman" w:hAnsi="Arial" w:cs="Arial"/>
          <w:sz w:val="20"/>
          <w:szCs w:val="24"/>
          <w:lang w:val="hy-AM"/>
        </w:rPr>
        <w:t xml:space="preserve">point </w:t>
      </w:r>
      <w:r xmlns:w="http://schemas.openxmlformats.org/wordprocessingml/2006/main" w:rsidRPr="00E84C88">
        <w:rPr>
          <w:rFonts w:ascii="GHEA Grapalat" w:eastAsia="Times New Roman" w:hAnsi="GHEA Grapalat" w:cs="Times New Roman"/>
          <w:sz w:val="20"/>
          <w:szCs w:val="24"/>
          <w:lang w:val="hy-AM"/>
        </w:rPr>
        <w:t xml:space="preserve">2.1.5</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according </w:t>
      </w:r>
      <w:r xmlns:w="http://schemas.openxmlformats.org/wordprocessingml/2006/main" w:rsidRPr="00E84C88">
        <w:rPr>
          <w:rFonts w:ascii="GHEA Grapalat" w:eastAsia="Times New Roman" w:hAnsi="GHEA Grapalat" w:cs="Times New Roman"/>
          <w:sz w:val="20"/>
          <w:szCs w:val="24"/>
          <w:lang w:val="hy-AM"/>
        </w:rPr>
        <w:t xml:space="preserve">to </w:t>
      </w:r>
      <w:r xmlns:w="http://schemas.openxmlformats.org/wordprocessingml/2006/main" w:rsidRPr="00E84C88">
        <w:rPr>
          <w:rFonts w:ascii="Arial" w:eastAsia="Times New Roman" w:hAnsi="Arial" w:cs="Arial"/>
          <w:sz w:val="20"/>
          <w:szCs w:val="24"/>
          <w:lang w:val="hy-AM"/>
        </w:rPr>
        <w:t xml:space="preserve">the Buyer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defined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within the deadlines </w:t>
      </w:r>
      <w:r xmlns:w="http://schemas.openxmlformats.org/wordprocessingml/2006/main" w:rsidRPr="00E84C88">
        <w:rPr>
          <w:rFonts w:ascii="GHEA Grapalat" w:eastAsia="Times New Roman" w:hAnsi="GHEA Grapalat" w:cs="Times New Roman"/>
          <w:sz w:val="20"/>
          <w:szCs w:val="24"/>
          <w:lang w:val="hy-AM"/>
        </w:rPr>
        <w:t xml:space="preserve">.</w:t>
      </w:r>
    </w:p>
    <w:p w14:paraId="2875B5FE"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2.4.3 </w:t>
      </w:r>
      <w:r xmlns:w="http://schemas.openxmlformats.org/wordprocessingml/2006/main" w:rsidRPr="00E84C88">
        <w:rPr>
          <w:rFonts w:ascii="Arial" w:eastAsia="Times New Roman" w:hAnsi="Arial" w:cs="Arial"/>
          <w:sz w:val="20"/>
          <w:szCs w:val="24"/>
          <w:lang w:val="hy-AM"/>
        </w:rPr>
        <w:t xml:space="preserve">To the Buyer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hand over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third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persons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rights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free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product</w:t>
      </w:r>
      <w:r xmlns:w="http://schemas.openxmlformats.org/wordprocessingml/2006/main" w:rsidRPr="00E84C88">
        <w:rPr>
          <w:rFonts w:ascii="GHEA Grapalat" w:eastAsia="Times New Roman" w:hAnsi="GHEA Grapalat" w:cs="Times New Roman"/>
          <w:sz w:val="20"/>
          <w:szCs w:val="24"/>
          <w:lang w:val="hy-AM"/>
        </w:rPr>
        <w:t xml:space="preserve">​</w:t>
      </w:r>
    </w:p>
    <w:p w14:paraId="46D3A199"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2.4.5 </w:t>
      </w:r>
      <w:r xmlns:w="http://schemas.openxmlformats.org/wordprocessingml/2006/main" w:rsidRPr="00E84C88">
        <w:rPr>
          <w:rFonts w:ascii="Arial" w:eastAsia="Times New Roman" w:hAnsi="Arial" w:cs="Arial"/>
          <w:sz w:val="20"/>
          <w:szCs w:val="24"/>
          <w:lang w:val="hy-AM"/>
        </w:rPr>
        <w:t xml:space="preserve">To the Buyer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hand over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intended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quality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quantity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product </w:t>
      </w:r>
      <w:r xmlns:w="http://schemas.openxmlformats.org/wordprocessingml/2006/main" w:rsidRPr="00E84C88">
        <w:rPr>
          <w:rFonts w:ascii="GHEA Grapalat" w:eastAsia="Times New Roman" w:hAnsi="GHEA Grapalat" w:cs="Times New Roman"/>
          <w:sz w:val="20"/>
          <w:szCs w:val="24"/>
          <w:lang w:val="hy-AM"/>
        </w:rPr>
        <w:t xml:space="preserve">under </w:t>
      </w: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intended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within the deadlines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at the address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Buyer's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on demand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provide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quality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certifying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RA</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law</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defined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documents.</w:t>
      </w:r>
      <w:r xmlns:w="http://schemas.openxmlformats.org/wordprocessingml/2006/main" w:rsidRPr="00E84C88">
        <w:rPr>
          <w:rFonts w:ascii="GHEA Grapalat" w:eastAsia="Times New Roman" w:hAnsi="GHEA Grapalat" w:cs="Times New Roman"/>
          <w:sz w:val="20"/>
          <w:szCs w:val="24"/>
          <w:lang w:val="hy-AM"/>
        </w:rPr>
        <w:t xml:space="preserve"> </w:t>
      </w:r>
    </w:p>
    <w:p w14:paraId="3FEB39A2"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2.4.6 </w:t>
      </w:r>
      <w:r xmlns:w="http://schemas.openxmlformats.org/wordprocessingml/2006/main" w:rsidRPr="00E84C88">
        <w:rPr>
          <w:rFonts w:ascii="Arial" w:eastAsia="Times New Roman" w:hAnsi="Arial" w:cs="Arial"/>
          <w:sz w:val="20"/>
          <w:szCs w:val="24"/>
          <w:lang w:val="hy-AM"/>
        </w:rPr>
        <w:t xml:space="preserve">Terry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supply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weak</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give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case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intended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order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fill in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defective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one supplied.</w:t>
      </w:r>
    </w:p>
    <w:p w14:paraId="3E0EC788"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2.4.7 </w:t>
      </w:r>
      <w:r xmlns:w="http://schemas.openxmlformats.org/wordprocessingml/2006/main" w:rsidRPr="00E84C88">
        <w:rPr>
          <w:rFonts w:ascii="Arial" w:eastAsia="Times New Roman" w:hAnsi="Arial" w:cs="Arial"/>
          <w:sz w:val="20"/>
          <w:szCs w:val="24"/>
          <w:lang w:val="hy-AM"/>
        </w:rPr>
        <w:t xml:space="preserve">Back</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carry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Buyer's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clause </w:t>
      </w:r>
      <w:r xmlns:w="http://schemas.openxmlformats.org/wordprocessingml/2006/main" w:rsidRPr="00E84C88">
        <w:rPr>
          <w:rFonts w:ascii="GHEA Grapalat" w:eastAsia="Times New Roman" w:hAnsi="GHEA Grapalat" w:cs="Times New Roman"/>
          <w:sz w:val="20"/>
          <w:szCs w:val="24"/>
          <w:lang w:val="hy-AM"/>
        </w:rPr>
        <w:t xml:space="preserve">2.2.2 </w:t>
      </w: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relevant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responsible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conservation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accepted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reasonable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within the deadline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manage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that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also</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compensate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responsible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conservation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accept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realize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seller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return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back</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related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necessary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expenses.</w:t>
      </w:r>
    </w:p>
    <w:p w14:paraId="5809716A"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2.4.8 </w:t>
      </w:r>
      <w:r xmlns:w="http://schemas.openxmlformats.org/wordprocessingml/2006/main" w:rsidRPr="00E84C88">
        <w:rPr>
          <w:rFonts w:ascii="Arial" w:eastAsia="Times New Roman" w:hAnsi="Arial" w:cs="Arial"/>
          <w:sz w:val="20"/>
          <w:szCs w:val="24"/>
          <w:lang w:val="hy-AM"/>
        </w:rPr>
        <w:t xml:space="preserve">By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intended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cases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pay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under clauses </w:t>
      </w:r>
      <w:r xmlns:w="http://schemas.openxmlformats.org/wordprocessingml/2006/main" w:rsidRPr="00E84C88">
        <w:rPr>
          <w:rFonts w:ascii="GHEA Grapalat" w:eastAsia="Times New Roman" w:hAnsi="GHEA Grapalat" w:cs="Times New Roman"/>
          <w:sz w:val="20"/>
          <w:szCs w:val="24"/>
          <w:lang w:val="hy-AM"/>
        </w:rPr>
        <w:t xml:space="preserve">6.2 </w:t>
      </w:r>
      <w:r xmlns:w="http://schemas.openxmlformats.org/wordprocessingml/2006/main" w:rsidRPr="00E84C88">
        <w:rPr>
          <w:rFonts w:ascii="Arial" w:eastAsia="Times New Roman" w:hAnsi="Arial" w:cs="Arial"/>
          <w:sz w:val="20"/>
          <w:szCs w:val="24"/>
          <w:lang w:val="hy-AM"/>
        </w:rPr>
        <w:t xml:space="preserve">and </w:t>
      </w:r>
      <w:r xmlns:w="http://schemas.openxmlformats.org/wordprocessingml/2006/main" w:rsidRPr="00E84C88">
        <w:rPr>
          <w:rFonts w:ascii="GHEA Grapalat" w:eastAsia="Times New Roman" w:hAnsi="GHEA Grapalat" w:cs="Times New Roman"/>
          <w:sz w:val="20"/>
          <w:szCs w:val="24"/>
          <w:lang w:val="hy-AM"/>
        </w:rPr>
        <w:t xml:space="preserve">6.3 </w:t>
      </w: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intended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penalty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fine.</w:t>
      </w:r>
    </w:p>
    <w:p w14:paraId="7D50D482"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2.4.9 </w:t>
      </w:r>
      <w:r xmlns:w="http://schemas.openxmlformats.org/wordprocessingml/2006/main" w:rsidRPr="00E84C88">
        <w:rPr>
          <w:rFonts w:ascii="Arial" w:eastAsia="Times New Roman" w:hAnsi="Arial" w:cs="Arial"/>
          <w:sz w:val="20"/>
          <w:szCs w:val="24"/>
          <w:lang w:val="hy-AM"/>
        </w:rPr>
        <w:t xml:space="preserve">To the Buyer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hand over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belongings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appropriate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documents.</w:t>
      </w:r>
    </w:p>
    <w:p w14:paraId="20F579BD"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2.4.10 </w:t>
      </w:r>
      <w:r xmlns:w="http://schemas.openxmlformats.org/wordprocessingml/2006/main" w:rsidRPr="00E84C88">
        <w:rPr>
          <w:rFonts w:ascii="Arial" w:eastAsia="Times New Roman" w:hAnsi="Arial" w:cs="Arial"/>
          <w:sz w:val="20"/>
          <w:szCs w:val="24"/>
          <w:lang w:val="hy-AM"/>
        </w:rPr>
        <w:t xml:space="preserve">Clause </w:t>
      </w:r>
      <w:r xmlns:w="http://schemas.openxmlformats.org/wordprocessingml/2006/main" w:rsidRPr="00E84C88">
        <w:rPr>
          <w:rFonts w:ascii="GHEA Grapalat" w:eastAsia="Times New Roman" w:hAnsi="GHEA Grapalat" w:cs="Times New Roman"/>
          <w:sz w:val="20"/>
          <w:szCs w:val="24"/>
          <w:lang w:val="hy-AM"/>
        </w:rPr>
        <w:t xml:space="preserve">2.1.7 </w:t>
      </w:r>
      <w:r xmlns:w="http://schemas.openxmlformats.org/wordprocessingml/2006/main" w:rsidRPr="00E84C88">
        <w:rPr>
          <w:rFonts w:ascii="Arial" w:eastAsia="Times New Roman" w:hAnsi="Arial" w:cs="Arial"/>
          <w:sz w:val="20"/>
          <w:szCs w:val="24"/>
          <w:lang w:val="hy-AM"/>
        </w:rPr>
        <w:t xml:space="preserve">of the Agreement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according to</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solution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after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buyer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compensate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latter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caused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defined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order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justified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damages.</w:t>
      </w:r>
    </w:p>
    <w:p w14:paraId="044BFA8A"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lastRenderedPageBreak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 xml:space="preserve">2.4.11 </w:t>
      </w:r>
      <w:r xmlns:w="http://schemas.openxmlformats.org/wordprocessingml/2006/main" w:rsidRPr="00E84C88">
        <w:rPr>
          <w:rFonts w:ascii="Arial" w:eastAsia="Times New Roman" w:hAnsi="Arial" w:cs="Arial"/>
          <w:sz w:val="20"/>
          <w:szCs w:val="24"/>
          <w:lang w:val="hy-AM"/>
        </w:rPr>
        <w:t xml:space="preserve">Qualification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provision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presented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person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obliged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provisions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during</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liquidation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bankruptcy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process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start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case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its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about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advance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written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inform</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buyer.</w:t>
      </w:r>
    </w:p>
    <w:p w14:paraId="71D7406B" w14:textId="77777777" w:rsidR="00532D6C" w:rsidRPr="00E84C88" w:rsidRDefault="00532D6C" w:rsidP="00532D6C">
      <w:pPr>
        <w:spacing w:after="0" w:line="240" w:lineRule="auto"/>
        <w:ind w:firstLine="709"/>
        <w:jc w:val="both"/>
        <w:rPr>
          <w:rFonts w:ascii="GHEA Grapalat" w:eastAsia="Times New Roman" w:hAnsi="GHEA Grapalat" w:cs="Times New Roman"/>
          <w:sz w:val="24"/>
          <w:szCs w:val="24"/>
          <w:lang w:val="hy-AM"/>
        </w:rPr>
      </w:pPr>
    </w:p>
    <w:p w14:paraId="69CF433A" w14:textId="77777777" w:rsidR="00532D6C" w:rsidRPr="00E84C88" w:rsidRDefault="00532D6C" w:rsidP="00532D6C">
      <w:pPr xmlns:w="http://schemas.openxmlformats.org/wordprocessingml/2006/main">
        <w:spacing w:after="0" w:line="240" w:lineRule="auto"/>
        <w:ind w:firstLine="709"/>
        <w:jc w:val="center"/>
        <w:rPr>
          <w:rFonts w:ascii="GHEA Grapalat" w:eastAsia="Times New Roman" w:hAnsi="GHEA Grapalat" w:cs="Times New Roman"/>
          <w:b/>
          <w:sz w:val="20"/>
          <w:szCs w:val="24"/>
          <w:lang w:val="hy-AM"/>
        </w:rPr>
      </w:pPr>
      <w:r xmlns:w="http://schemas.openxmlformats.org/wordprocessingml/2006/main" w:rsidRPr="00E84C88">
        <w:rPr>
          <w:rFonts w:ascii="GHEA Grapalat" w:eastAsia="Times New Roman" w:hAnsi="GHEA Grapalat" w:cs="Times New Roman"/>
          <w:b/>
          <w:sz w:val="20"/>
          <w:szCs w:val="24"/>
          <w:lang w:val="hy-AM"/>
        </w:rPr>
        <w:t xml:space="preserve">3. </w:t>
      </w:r>
      <w:r xmlns:w="http://schemas.openxmlformats.org/wordprocessingml/2006/main" w:rsidRPr="00E84C88">
        <w:rPr>
          <w:rFonts w:ascii="Arial" w:eastAsia="Times New Roman" w:hAnsi="Arial" w:cs="Arial"/>
          <w:b/>
          <w:sz w:val="20"/>
          <w:szCs w:val="24"/>
          <w:lang w:val="hy-AM"/>
        </w:rPr>
        <w:t xml:space="preserve">CONTRACT</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PRICE</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AND</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PAYMENT</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THE ORDER</w:t>
      </w:r>
    </w:p>
    <w:p w14:paraId="4F52F9BC"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3.1 </w:t>
      </w: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price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make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 </w:t>
      </w:r>
      <w:r xmlns:w="http://schemas.openxmlformats.org/wordprocessingml/2006/main" w:rsidRPr="00E84C88">
        <w:rPr>
          <w:rFonts w:ascii="GHEA Grapalat" w:eastAsia="Times New Roman" w:hAnsi="GHEA Grapalat" w:cs="Times New Roman"/>
          <w:sz w:val="20"/>
          <w:szCs w:val="24"/>
          <w:lang w:val="hy-AM"/>
        </w:rPr>
        <w:t xml:space="preserve">________________ </w:t>
      </w:r>
      <w:r xmlns:w="http://schemas.openxmlformats.org/wordprocessingml/2006/main" w:rsidRPr="00E84C88">
        <w:rPr>
          <w:rFonts w:ascii="Arial" w:eastAsia="Times New Roman" w:hAnsi="Arial" w:cs="Arial"/>
          <w:sz w:val="20"/>
          <w:szCs w:val="24"/>
          <w:lang w:val="hy-AM"/>
        </w:rPr>
        <w:t xml:space="preserve">RA</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drams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including</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VAT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GHEA Grapalat" w:eastAsia="Times New Roman" w:hAnsi="GHEA Grapalat" w:cs="Times New Roman"/>
          <w:sz w:val="20"/>
          <w:szCs w:val="24"/>
          <w:vertAlign w:val="superscript"/>
          <w:lang w:val="hy-AM"/>
        </w:rPr>
        <w:t xml:space="preserve">17 </w:t>
      </w:r>
      <w:r xmlns:w="http://schemas.openxmlformats.org/wordprocessingml/2006/main" w:rsidRPr="00E84C88">
        <w:rPr>
          <w:rFonts w:ascii="GHEA Grapalat" w:eastAsia="Times New Roman" w:hAnsi="GHEA Grapalat" w:cs="Times New Roman"/>
          <w:color w:val="FFFFFF"/>
          <w:sz w:val="20"/>
          <w:szCs w:val="24"/>
          <w:vertAlign w:val="superscript"/>
          <w:lang w:val="hy-AM"/>
        </w:rPr>
        <w:t xml:space="preserve">29 </w:t>
      </w:r>
      <w:r xmlns:w="http://schemas.openxmlformats.org/wordprocessingml/2006/main" w:rsidRPr="00E84C88">
        <w:rPr>
          <w:rFonts w:ascii="GHEA Grapalat" w:eastAsia="Times New Roman" w:hAnsi="GHEA Grapalat" w:cs="Times New Roman"/>
          <w:color w:val="FFFFFF"/>
          <w:sz w:val="20"/>
          <w:szCs w:val="24"/>
          <w:vertAlign w:val="superscript"/>
          <w:lang w:val="hy-AM"/>
        </w:rPr>
        <w:footnoteReference xmlns:w="http://schemas.openxmlformats.org/wordprocessingml/2006/main" w:id="14"/>
      </w: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Times New Roman"/>
          <w:sz w:val="20"/>
          <w:szCs w:val="24"/>
          <w:lang w:val="hy-AM"/>
        </w:rPr>
        <w:t xml:space="preserve">​</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price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inclusion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performance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ensure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for the purpose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Seller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be done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all</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fees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expenses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that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including </w:t>
      </w:r>
      <w:r xmlns:w="http://schemas.openxmlformats.org/wordprocessingml/2006/main" w:rsidRPr="00E84C88">
        <w:rPr>
          <w:rFonts w:ascii="GHEA Grapalat" w:eastAsia="Times New Roman" w:hAnsi="GHEA Grapalat" w:cs="Times New Roman"/>
          <w:sz w:val="20"/>
          <w:szCs w:val="24"/>
          <w:lang w:val="hy-AM"/>
        </w:rPr>
        <w:t xml:space="preserve">taxes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duties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transportation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insurance</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expenses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bonuses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expected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profit.</w:t>
      </w:r>
    </w:p>
    <w:p w14:paraId="3D439031" w14:textId="77777777" w:rsidR="00532D6C" w:rsidRPr="00E84C88" w:rsidRDefault="00532D6C" w:rsidP="00532D6C">
      <w:pPr xmlns:w="http://schemas.openxmlformats.org/wordprocessingml/2006/main">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hy-AM"/>
        </w:rPr>
        <w:t xml:space="preserve">Product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supply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price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stable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seller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right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does not have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demand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add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buyer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reduce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that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price.</w:t>
      </w:r>
    </w:p>
    <w:p w14:paraId="63FF7B0B"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Sylfaen"/>
          <w:sz w:val="20"/>
          <w:szCs w:val="24"/>
          <w:lang w:val="hy-AM"/>
        </w:rPr>
        <w:t xml:space="preserve">3.2 </w:t>
      </w: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w:t>
      </w:r>
      <w:r xmlns:w="http://schemas.openxmlformats.org/wordprocessingml/2006/main" w:rsidRPr="00E84C88">
        <w:rPr>
          <w:rFonts w:ascii="Arial" w:eastAsia="Times New Roman" w:hAnsi="Arial" w:cs="Arial"/>
          <w:sz w:val="20"/>
          <w:szCs w:val="24"/>
          <w:lang w:val="hy-AM"/>
        </w:rPr>
        <w:t xml:space="preserve">price </w:t>
      </w:r>
      <w:r xmlns:w="http://schemas.openxmlformats.org/wordprocessingml/2006/main" w:rsidRPr="00E84C88">
        <w:rPr>
          <w:rFonts w:ascii="GHEA Grapalat" w:eastAsia="Times New Roman" w:hAnsi="GHEA Grapalat" w:cs="Times Armenian"/>
          <w:sz w:val="20"/>
          <w:szCs w:val="24"/>
          <w:lang w:val="hy-AM"/>
        </w:rPr>
        <w:t xml:space="preserve">to</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GHEA Grapalat" w:eastAsia="Times New Roman" w:hAnsi="GHEA Grapalat" w:cs="Times Armenian"/>
          <w:sz w:val="20"/>
          <w:szCs w:val="24"/>
          <w:u w:val="single"/>
          <w:lang w:val="hy-AM"/>
        </w:rPr>
        <w:t xml:space="preserve">             </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Armenia</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money </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Buyer</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transfer</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Seller</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banking</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on account of </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as</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advance payment.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Prepaid</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redemption</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implemented</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delivery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acceptance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protocols</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basis</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on</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ongoing</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payments</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make </w:t>
      </w:r>
      <w:r xmlns:w="http://schemas.openxmlformats.org/wordprocessingml/2006/main" w:rsidRPr="00E84C88">
        <w:rPr>
          <w:rFonts w:ascii="Arial" w:eastAsia="Times New Roman" w:hAnsi="Arial" w:cs="Arial"/>
          <w:sz w:val="20"/>
          <w:szCs w:val="24"/>
          <w:lang w:val="hy-AM"/>
        </w:rPr>
        <w:t xml:space="preserve">deductions </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withholdings </w:t>
      </w:r>
      <w:r xmlns:w="http://schemas.openxmlformats.org/wordprocessingml/2006/main" w:rsidRPr="00E84C88">
        <w:rPr>
          <w:rFonts w:ascii="GHEA Grapalat" w:eastAsia="Times New Roman" w:hAnsi="GHEA Grapalat" w:cs="Times Armenian"/>
          <w:sz w:val="20"/>
          <w:szCs w:val="24"/>
          <w:lang w:val="hy-AM"/>
        </w:rPr>
        <w:t xml:space="preserv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a way.</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Total</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which</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until</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advance payment</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complete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repayment </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Seller</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payments</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 not</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takes place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GHEA Grapalat" w:eastAsia="Times New Roman" w:hAnsi="GHEA Grapalat" w:cs="Sylfaen"/>
          <w:sz w:val="20"/>
          <w:szCs w:val="24"/>
          <w:vertAlign w:val="superscript"/>
          <w:lang w:val="hy-AM"/>
        </w:rPr>
        <w:t xml:space="preserve">18 </w:t>
      </w:r>
      <w:r xmlns:w="http://schemas.openxmlformats.org/wordprocessingml/2006/main" w:rsidRPr="00E84C88">
        <w:rPr>
          <w:rFonts w:ascii="GHEA Grapalat" w:eastAsia="Times New Roman" w:hAnsi="GHEA Grapalat" w:cs="Sylfaen"/>
          <w:color w:val="FFFFFF"/>
          <w:sz w:val="20"/>
          <w:szCs w:val="24"/>
          <w:vertAlign w:val="superscript"/>
          <w:lang w:val="hy-AM"/>
        </w:rPr>
        <w:t xml:space="preserve">30</w:t>
      </w:r>
      <w:r xmlns:w="http://schemas.openxmlformats.org/wordprocessingml/2006/main" w:rsidRPr="00E84C88">
        <w:rPr>
          <w:rFonts w:ascii="GHEA Grapalat" w:eastAsia="Times New Roman" w:hAnsi="GHEA Grapalat" w:cs="Sylfaen"/>
          <w:color w:val="FFFFFF"/>
          <w:sz w:val="20"/>
          <w:szCs w:val="24"/>
          <w:vertAlign w:val="superscript"/>
          <w:lang w:val="hy-AM"/>
        </w:rPr>
        <w:footnoteReference xmlns:w="http://schemas.openxmlformats.org/wordprocessingml/2006/main" w:id="15"/>
      </w:r>
      <w:r xmlns:w="http://schemas.openxmlformats.org/wordprocessingml/2006/main" w:rsidRPr="00E84C88">
        <w:rPr>
          <w:rFonts w:ascii="GHEA Grapalat" w:eastAsia="Times New Roman" w:hAnsi="GHEA Grapalat" w:cs="Times New Roman"/>
          <w:sz w:val="20"/>
          <w:szCs w:val="24"/>
          <w:lang w:val="hy-AM"/>
        </w:rPr>
        <w:t xml:space="preserve"> </w:t>
      </w:r>
    </w:p>
    <w:p w14:paraId="5B204DA1"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3.3 </w:t>
      </w:r>
      <w:r xmlns:w="http://schemas.openxmlformats.org/wordprocessingml/2006/main" w:rsidRPr="00E84C88">
        <w:rPr>
          <w:rFonts w:ascii="Arial" w:eastAsia="Times New Roman" w:hAnsi="Arial" w:cs="Arial"/>
          <w:sz w:val="20"/>
          <w:szCs w:val="24"/>
          <w:lang w:val="hy-AM"/>
        </w:rPr>
        <w:t xml:space="preserve">The Buyer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himself</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supplied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front of</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payment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Armenia</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dollars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non -cash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monetary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means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Seller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computational</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on account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transfer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through.</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Monetary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means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transfer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happening</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delivery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acceptance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protocol</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basis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on </w:t>
      </w:r>
      <w:r xmlns:w="http://schemas.openxmlformats.org/wordprocessingml/2006/main" w:rsidRPr="00E84C88">
        <w:rPr>
          <w:rFonts w:ascii="Arial" w:eastAsia="Times New Roman" w:hAnsi="Arial" w:cs="Arial"/>
          <w:sz w:val="20"/>
          <w:szCs w:val="24"/>
          <w:lang w:val="hy-AM"/>
        </w:rPr>
        <w:t xml:space="preserve">the </w:t>
      </w:r>
      <w:r xmlns:w="http://schemas.openxmlformats.org/wordprocessingml/2006/main" w:rsidRPr="00E84C88">
        <w:rPr>
          <w:rFonts w:ascii="GHEA Grapalat" w:eastAsia="Times New Roman" w:hAnsi="GHEA Grapalat" w:cs="Times New Roman"/>
          <w:sz w:val="20"/>
          <w:szCs w:val="24"/>
          <w:lang w:val="hy-AM"/>
        </w:rPr>
        <w:t xml:space="preserve">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payment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Scheduled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Appendix </w:t>
      </w:r>
      <w:r xmlns:w="http://schemas.openxmlformats.org/wordprocessingml/2006/main" w:rsidRPr="00E84C88">
        <w:rPr>
          <w:rFonts w:ascii="GHEA Grapalat" w:eastAsia="Times New Roman" w:hAnsi="GHEA Grapalat" w:cs="Times New Roman"/>
          <w:sz w:val="20"/>
          <w:szCs w:val="24"/>
          <w:lang w:val="hy-AM"/>
        </w:rPr>
        <w:t xml:space="preserve">N 2 </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size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years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If</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protocol</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being compiled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data</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w:t>
      </w:r>
      <w:r xmlns:w="http://schemas.openxmlformats.org/wordprocessingml/2006/main" w:rsidRPr="00E84C88">
        <w:rPr>
          <w:rFonts w:ascii="GHEA Grapalat" w:eastAsia="Times New Roman" w:hAnsi="GHEA Grapalat" w:cs="Times New Roman"/>
          <w:sz w:val="20"/>
          <w:szCs w:val="24"/>
          <w:lang w:val="hy-AM"/>
        </w:rPr>
        <w:t xml:space="preserve">the 20th </w:t>
      </w:r>
      <w:r xmlns:w="http://schemas.openxmlformats.org/wordprocessingml/2006/main" w:rsidRPr="00E84C88">
        <w:rPr>
          <w:rFonts w:ascii="Arial" w:eastAsia="Times New Roman" w:hAnsi="Arial" w:cs="Arial"/>
          <w:sz w:val="20"/>
          <w:szCs w:val="24"/>
          <w:lang w:val="hy-AM"/>
        </w:rPr>
        <w:t xml:space="preserve">of the month</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after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that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per month</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payment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on schedule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intended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financial</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means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payment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implemented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up to </w:t>
      </w:r>
      <w:r xmlns:w="http://schemas.openxmlformats.org/wordprocessingml/2006/main" w:rsidRPr="00E84C88">
        <w:rPr>
          <w:rFonts w:ascii="GHEA Grapalat" w:eastAsia="Times New Roman" w:hAnsi="GHEA Grapalat" w:cs="Times New Roman"/>
          <w:sz w:val="20"/>
          <w:szCs w:val="24"/>
          <w:lang w:val="hy-AM"/>
        </w:rPr>
        <w:t xml:space="preserve">30 </w:t>
      </w:r>
      <w:r xmlns:w="http://schemas.openxmlformats.org/wordprocessingml/2006/main" w:rsidRPr="00E84C88">
        <w:rPr>
          <w:rFonts w:ascii="Arial" w:eastAsia="Times New Roman" w:hAnsi="Arial" w:cs="Arial"/>
          <w:sz w:val="20"/>
          <w:szCs w:val="24"/>
          <w:lang w:val="hy-AM"/>
        </w:rPr>
        <w:t xml:space="preserve">working days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day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during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but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later </w:t>
      </w:r>
      <w:r xmlns:w="http://schemas.openxmlformats.org/wordprocessingml/2006/main" w:rsidRPr="00E84C88">
        <w:rPr>
          <w:rFonts w:ascii="GHEA Grapalat" w:eastAsia="Times New Roman" w:hAnsi="GHEA Grapalat" w:cs="Times New Roman"/>
          <w:sz w:val="20"/>
          <w:szCs w:val="24"/>
          <w:lang w:val="hy-AM"/>
        </w:rPr>
        <w:t xml:space="preserve">than</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until</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data</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year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December </w:t>
      </w:r>
      <w:r xmlns:w="http://schemas.openxmlformats.org/wordprocessingml/2006/main" w:rsidRPr="00E84C88">
        <w:rPr>
          <w:rFonts w:ascii="GHEA Grapalat" w:eastAsia="Times New Roman" w:hAnsi="GHEA Grapalat" w:cs="Times New Roman"/>
          <w:sz w:val="20"/>
          <w:szCs w:val="24"/>
          <w:lang w:val="hy-AM"/>
        </w:rPr>
        <w:t xml:space="preserve">30th </w:t>
      </w:r>
      <w:r xmlns:w="http://schemas.openxmlformats.org/wordprocessingml/2006/main" w:rsidRPr="00E84C88">
        <w:rPr>
          <w:rFonts w:ascii="GHEA Grapalat" w:eastAsia="Times New Roman" w:hAnsi="GHEA Grapalat" w:cs="Times New Roman"/>
          <w:sz w:val="20"/>
          <w:szCs w:val="24"/>
          <w:lang w:val="hy-AM"/>
        </w:rPr>
        <w:t xml:space="preserve">.</w:t>
      </w:r>
      <w:r xmlns:w="http://schemas.openxmlformats.org/wordprocessingml/2006/main" w:rsidRPr="00E84C88">
        <w:rPr>
          <w:rFonts w:ascii="Arial" w:eastAsia="Times New Roman" w:hAnsi="Arial" w:cs="Arial"/>
          <w:sz w:val="20"/>
          <w:szCs w:val="24"/>
          <w:lang w:val="hy-AM"/>
        </w:rPr>
        <w:t xml:space="preserve">​</w:t>
      </w:r>
    </w:p>
    <w:p w14:paraId="014F0444" w14:textId="77777777" w:rsidR="00532D6C" w:rsidRPr="00E84C88" w:rsidRDefault="00532D6C" w:rsidP="00532D6C">
      <w:pPr>
        <w:spacing w:after="0" w:line="240" w:lineRule="auto"/>
        <w:ind w:firstLine="709"/>
        <w:jc w:val="center"/>
        <w:rPr>
          <w:rFonts w:ascii="GHEA Grapalat" w:eastAsia="Times New Roman" w:hAnsi="GHEA Grapalat" w:cs="Times New Roman"/>
          <w:b/>
          <w:sz w:val="20"/>
          <w:szCs w:val="24"/>
          <w:lang w:val="hy-AM"/>
        </w:rPr>
      </w:pPr>
    </w:p>
    <w:p w14:paraId="4F6351F6" w14:textId="77777777" w:rsidR="00532D6C" w:rsidRPr="00E84C88" w:rsidRDefault="00532D6C" w:rsidP="00532D6C">
      <w:pPr xmlns:w="http://schemas.openxmlformats.org/wordprocessingml/2006/main">
        <w:spacing w:after="0" w:line="240" w:lineRule="auto"/>
        <w:ind w:firstLine="709"/>
        <w:jc w:val="center"/>
        <w:rPr>
          <w:rFonts w:ascii="GHEA Grapalat" w:eastAsia="Times New Roman" w:hAnsi="GHEA Grapalat" w:cs="Times New Roman"/>
          <w:b/>
          <w:sz w:val="20"/>
          <w:szCs w:val="24"/>
          <w:lang w:val="hy-AM"/>
        </w:rPr>
      </w:pPr>
      <w:r xmlns:w="http://schemas.openxmlformats.org/wordprocessingml/2006/main" w:rsidRPr="00E84C88">
        <w:rPr>
          <w:rFonts w:ascii="GHEA Grapalat" w:eastAsia="Times New Roman" w:hAnsi="GHEA Grapalat" w:cs="Times New Roman"/>
          <w:b/>
          <w:sz w:val="20"/>
          <w:szCs w:val="24"/>
          <w:lang w:val="hy-AM"/>
        </w:rPr>
        <w:t xml:space="preserve">4. </w:t>
      </w:r>
      <w:r xmlns:w="http://schemas.openxmlformats.org/wordprocessingml/2006/main" w:rsidRPr="00E84C88">
        <w:rPr>
          <w:rFonts w:ascii="Arial" w:eastAsia="Times New Roman" w:hAnsi="Arial" w:cs="Arial"/>
          <w:b/>
          <w:sz w:val="20"/>
          <w:szCs w:val="24"/>
          <w:lang w:val="hy-AM"/>
        </w:rPr>
        <w:t xml:space="preserve">PRODUCT</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QUALITY</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AND</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THE GUARANTEE</w:t>
      </w:r>
    </w:p>
    <w:p w14:paraId="304C191F"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4.1 </w:t>
      </w:r>
      <w:r xmlns:w="http://schemas.openxmlformats.org/wordprocessingml/2006/main" w:rsidRPr="00E84C88">
        <w:rPr>
          <w:rFonts w:ascii="Arial" w:eastAsia="Times New Roman" w:hAnsi="Arial" w:cs="Arial"/>
          <w:sz w:val="20"/>
          <w:szCs w:val="24"/>
          <w:lang w:val="hy-AM"/>
        </w:rPr>
        <w:t xml:space="preserve">The Seller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guarantee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supplied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bride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quality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compliance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state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standard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requirements.</w:t>
      </w:r>
      <w:r xmlns:w="http://schemas.openxmlformats.org/wordprocessingml/2006/main" w:rsidRPr="00E84C88">
        <w:rPr>
          <w:rFonts w:ascii="GHEA Grapalat" w:eastAsia="Times New Roman" w:hAnsi="GHEA Grapalat" w:cs="Times New Roman"/>
          <w:sz w:val="20"/>
          <w:szCs w:val="24"/>
          <w:lang w:val="hy-AM"/>
        </w:rPr>
        <w:t xml:space="preserve"> </w:t>
      </w:r>
    </w:p>
    <w:p w14:paraId="726C7587" w14:textId="77777777" w:rsidR="00532D6C" w:rsidRPr="00E84C88" w:rsidRDefault="00532D6C" w:rsidP="00532D6C">
      <w:pPr xmlns:w="http://schemas.openxmlformats.org/wordprocessingml/2006/main">
        <w:spacing w:after="0" w:line="240" w:lineRule="auto"/>
        <w:ind w:firstLine="702"/>
        <w:jc w:val="both"/>
        <w:rPr>
          <w:rFonts w:ascii="GHEA Grapalat" w:eastAsia="Times New Roman" w:hAnsi="GHEA Grapalat" w:cs="Sylfaen"/>
          <w:sz w:val="20"/>
          <w:szCs w:val="24"/>
          <w:lang w:val="pt-BR"/>
        </w:rPr>
      </w:pPr>
      <w:r xmlns:w="http://schemas.openxmlformats.org/wordprocessingml/2006/main" w:rsidRPr="00E84C88">
        <w:rPr>
          <w:rFonts w:ascii="GHEA Grapalat" w:eastAsia="Times New Roman" w:hAnsi="GHEA Grapalat" w:cs="Times Armenian"/>
          <w:sz w:val="20"/>
          <w:szCs w:val="24"/>
          <w:lang w:val="pt-BR"/>
        </w:rPr>
        <w:t xml:space="preserve">4.2 </w:t>
      </w:r>
      <w:r xmlns:w="http://schemas.openxmlformats.org/wordprocessingml/2006/main" w:rsidRPr="00E84C88">
        <w:rPr>
          <w:rFonts w:ascii="Arial" w:eastAsia="Times New Roman" w:hAnsi="Arial" w:cs="Arial"/>
          <w:sz w:val="20"/>
          <w:szCs w:val="24"/>
          <w:lang w:val="pt-BR"/>
        </w:rPr>
        <w:t xml:space="preserve">Basic</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remedy</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being</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of goods</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number</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warranty</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deadline</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is</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defined</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Buyer's</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by</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the product</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to be admitted</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on the day</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subsequent</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from the day</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calculated</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GHEA Grapalat" w:eastAsia="Times New Roman" w:hAnsi="GHEA Grapalat" w:cs="Sylfaen"/>
          <w:sz w:val="20"/>
          <w:szCs w:val="24"/>
          <w:u w:val="single"/>
          <w:lang w:val="pt-BR"/>
        </w:rPr>
        <w:t xml:space="preserve">            </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calendar</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day </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If</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warranty</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deadline</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during</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in</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application</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are</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came</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supplied</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product</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shortcomings </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then</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The seller</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obliged</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is</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his/her</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at the expense of </w:t>
      </w:r>
      <w:r xmlns:w="http://schemas.openxmlformats.org/wordprocessingml/2006/main" w:rsidRPr="00E84C88">
        <w:rPr>
          <w:rFonts w:ascii="GHEA Grapalat" w:eastAsia="Times New Roman" w:hAnsi="GHEA Grapalat" w:cs="Sylfaen"/>
          <w:sz w:val="20"/>
          <w:szCs w:val="24"/>
          <w:lang w:val="pt-BR"/>
        </w:rPr>
        <w:t xml:space="preserve">the </w:t>
      </w:r>
      <w:r xmlns:w="http://schemas.openxmlformats.org/wordprocessingml/2006/main" w:rsidRPr="00E84C88">
        <w:rPr>
          <w:rFonts w:ascii="Arial" w:eastAsia="Times New Roman" w:hAnsi="Arial" w:cs="Arial"/>
          <w:sz w:val="20"/>
          <w:szCs w:val="24"/>
          <w:lang w:val="pt-BR"/>
        </w:rPr>
        <w:t xml:space="preserve">Buyer</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by</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defined</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reasonable</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within the deadline</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to eliminate</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disadvantages </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GHEA Grapalat" w:eastAsia="Times New Roman" w:hAnsi="GHEA Grapalat" w:cs="Sylfaen"/>
          <w:sz w:val="20"/>
          <w:szCs w:val="24"/>
          <w:vertAlign w:val="superscript"/>
          <w:lang w:val="pt-BR"/>
        </w:rPr>
        <w:t xml:space="preserve">19 </w:t>
      </w:r>
      <w:r xmlns:w="http://schemas.openxmlformats.org/wordprocessingml/2006/main" w:rsidRPr="00E84C88">
        <w:rPr>
          <w:rFonts w:ascii="GHEA Grapalat" w:eastAsia="Times New Roman" w:hAnsi="GHEA Grapalat" w:cs="Sylfaen"/>
          <w:color w:val="FFFFFF"/>
          <w:sz w:val="20"/>
          <w:szCs w:val="24"/>
          <w:vertAlign w:val="superscript"/>
          <w:lang w:val="pt-BR"/>
        </w:rPr>
        <w:t xml:space="preserve">31</w:t>
      </w:r>
      <w:r xmlns:w="http://schemas.openxmlformats.org/wordprocessingml/2006/main" w:rsidRPr="00E84C88">
        <w:rPr>
          <w:rFonts w:ascii="GHEA Grapalat" w:eastAsia="Times New Roman" w:hAnsi="GHEA Grapalat" w:cs="Sylfaen"/>
          <w:color w:val="FFFFFF"/>
          <w:sz w:val="20"/>
          <w:szCs w:val="24"/>
          <w:vertAlign w:val="superscript"/>
          <w:lang w:val="pt-BR"/>
        </w:rPr>
        <w:footnoteReference xmlns:w="http://schemas.openxmlformats.org/wordprocessingml/2006/main" w:id="16"/>
      </w:r>
    </w:p>
    <w:p w14:paraId="45E5AFE2" w14:textId="77777777" w:rsidR="00532D6C" w:rsidRPr="00E84C88" w:rsidRDefault="00532D6C" w:rsidP="00532D6C">
      <w:pPr>
        <w:spacing w:after="0" w:line="240" w:lineRule="auto"/>
        <w:ind w:firstLine="709"/>
        <w:jc w:val="center"/>
        <w:rPr>
          <w:rFonts w:ascii="GHEA Grapalat" w:eastAsia="Times New Roman" w:hAnsi="GHEA Grapalat" w:cs="Times New Roman"/>
          <w:b/>
          <w:sz w:val="20"/>
          <w:szCs w:val="24"/>
          <w:lang w:val="hy-AM"/>
        </w:rPr>
      </w:pPr>
    </w:p>
    <w:p w14:paraId="1799440D" w14:textId="77777777" w:rsidR="00532D6C" w:rsidRPr="00E84C88" w:rsidRDefault="00532D6C" w:rsidP="00532D6C">
      <w:pPr xmlns:w="http://schemas.openxmlformats.org/wordprocessingml/2006/main">
        <w:spacing w:after="0" w:line="240" w:lineRule="auto"/>
        <w:ind w:firstLine="709"/>
        <w:jc w:val="center"/>
        <w:rPr>
          <w:rFonts w:ascii="GHEA Grapalat" w:eastAsia="Times New Roman" w:hAnsi="GHEA Grapalat" w:cs="Times New Roman"/>
          <w:b/>
          <w:sz w:val="20"/>
          <w:szCs w:val="24"/>
          <w:lang w:val="hy-AM"/>
        </w:rPr>
      </w:pPr>
      <w:r xmlns:w="http://schemas.openxmlformats.org/wordprocessingml/2006/main" w:rsidRPr="00E84C88">
        <w:rPr>
          <w:rFonts w:ascii="GHEA Grapalat" w:eastAsia="Times New Roman" w:hAnsi="GHEA Grapalat" w:cs="Times New Roman"/>
          <w:b/>
          <w:sz w:val="20"/>
          <w:szCs w:val="24"/>
          <w:lang w:val="hy-AM"/>
        </w:rPr>
        <w:t xml:space="preserve">5. </w:t>
      </w:r>
      <w:r xmlns:w="http://schemas.openxmlformats.org/wordprocessingml/2006/main" w:rsidRPr="00E84C88">
        <w:rPr>
          <w:rFonts w:ascii="Arial" w:eastAsia="Times New Roman" w:hAnsi="Arial" w:cs="Arial"/>
          <w:b/>
          <w:sz w:val="20"/>
          <w:szCs w:val="24"/>
          <w:lang w:val="hy-AM"/>
        </w:rPr>
        <w:t xml:space="preserve">PRODUCT</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THE TRANSFER</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AND</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ADMISSION</w:t>
      </w:r>
    </w:p>
    <w:p w14:paraId="6DD45D1E" w14:textId="77777777" w:rsidR="00532D6C" w:rsidRPr="00E84C88" w:rsidRDefault="00532D6C" w:rsidP="00532D6C">
      <w:pPr xmlns:w="http://schemas.openxmlformats.org/wordprocessingml/2006/main">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5.1 </w:t>
      </w:r>
      <w:r xmlns:w="http://schemas.openxmlformats.org/wordprocessingml/2006/main" w:rsidRPr="00E84C88">
        <w:rPr>
          <w:rFonts w:ascii="Arial" w:eastAsia="Times New Roman" w:hAnsi="Arial" w:cs="Arial"/>
          <w:sz w:val="20"/>
          <w:szCs w:val="24"/>
          <w:lang w:val="hy-AM"/>
        </w:rPr>
        <w:t xml:space="preserve">Provided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accepted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Buyer's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Seller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between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delivery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acceptance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protocol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 signature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product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buyer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hand over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fact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fixed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Buyer's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Seller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between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bilateral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approved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 the document: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noting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document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compilation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date </w:t>
      </w:r>
      <w:r xmlns:w="http://schemas.openxmlformats.org/wordprocessingml/2006/main" w:rsidRPr="00E84C88">
        <w:rPr>
          <w:rFonts w:ascii="GHEA Grapalat" w:eastAsia="Times New Roman" w:hAnsi="GHEA Grapalat" w:cs="Sylfaen"/>
          <w:sz w:val="20"/>
          <w:szCs w:val="24"/>
          <w:lang w:val="hy-AM"/>
        </w:rPr>
        <w:t xml:space="preserve">:</w:t>
      </w:r>
    </w:p>
    <w:p w14:paraId="07054329" w14:textId="77777777" w:rsidR="00532D6C" w:rsidRPr="00E84C88" w:rsidRDefault="00532D6C" w:rsidP="00532D6C">
      <w:pPr xmlns:w="http://schemas.openxmlformats.org/wordprocessingml/2006/main">
        <w:spacing w:after="0" w:line="240" w:lineRule="auto"/>
        <w:ind w:firstLine="720"/>
        <w:jc w:val="both"/>
        <w:rPr>
          <w:rFonts w:ascii="GHEA Grapalat" w:eastAsia="Times New Roman" w:hAnsi="GHEA Grapalat" w:cs="Sylfaen"/>
          <w:sz w:val="20"/>
          <w:szCs w:val="20"/>
          <w:lang w:val="hy-AM"/>
        </w:rPr>
      </w:pPr>
      <w:r xmlns:w="http://schemas.openxmlformats.org/wordprocessingml/2006/main" w:rsidRPr="00E84C88">
        <w:rPr>
          <w:rFonts w:ascii="Arial" w:eastAsia="Times New Roman" w:hAnsi="Arial" w:cs="Arial"/>
          <w:sz w:val="20"/>
          <w:szCs w:val="20"/>
          <w:lang w:val="hy-AM"/>
        </w:rPr>
        <w:t xml:space="preserve">Until</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 contract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product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supply</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number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intended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day</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including</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seller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the buyer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provision</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his/her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signed </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product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the buyer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hand over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fact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fixing</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document </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Appendix </w:t>
      </w:r>
      <w:r xmlns:w="http://schemas.openxmlformats.org/wordprocessingml/2006/main" w:rsidRPr="00E84C88">
        <w:rPr>
          <w:rFonts w:ascii="GHEA Grapalat" w:eastAsia="Times New Roman" w:hAnsi="GHEA Grapalat" w:cs="Sylfaen"/>
          <w:sz w:val="20"/>
          <w:szCs w:val="20"/>
          <w:lang w:val="hy-AM"/>
        </w:rPr>
        <w:t xml:space="preserve">N 3.1) </w:t>
      </w:r>
      <w:r xmlns:w="http://schemas.openxmlformats.org/wordprocessingml/2006/main" w:rsidRPr="00E84C88">
        <w:rPr>
          <w:rFonts w:ascii="Arial" w:eastAsia="Times New Roman" w:hAnsi="Arial" w:cs="Arial"/>
          <w:sz w:val="20"/>
          <w:szCs w:val="20"/>
          <w:lang w:val="hy-AM"/>
        </w:rPr>
        <w:t xml:space="preserve">and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delivery </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acceptance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protocol</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Sylfaen"/>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Sylfaen"/>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example </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appendix </w:t>
      </w:r>
      <w:r xmlns:w="http://schemas.openxmlformats.org/wordprocessingml/2006/main" w:rsidRPr="00E84C88">
        <w:rPr>
          <w:rFonts w:ascii="GHEA Grapalat" w:eastAsia="Times New Roman" w:hAnsi="GHEA Grapalat" w:cs="Sylfaen"/>
          <w:sz w:val="20"/>
          <w:szCs w:val="20"/>
          <w:lang w:val="hy-AM"/>
        </w:rPr>
        <w:t xml:space="preserve">N 3).</w:t>
      </w:r>
    </w:p>
    <w:p w14:paraId="6FEE27BA" w14:textId="77777777" w:rsidR="00532D6C" w:rsidRPr="00E84C88" w:rsidRDefault="00532D6C" w:rsidP="00532D6C">
      <w:pPr xmlns:w="http://schemas.openxmlformats.org/wordprocessingml/2006/main">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Sylfaen"/>
          <w:sz w:val="20"/>
          <w:szCs w:val="24"/>
          <w:lang w:val="hy-AM"/>
        </w:rPr>
        <w:t xml:space="preserve">5.2 </w:t>
      </w:r>
      <w:r xmlns:w="http://schemas.openxmlformats.org/wordprocessingml/2006/main" w:rsidRPr="00E84C88">
        <w:rPr>
          <w:rFonts w:ascii="Arial" w:eastAsia="Times New Roman" w:hAnsi="Arial" w:cs="Arial"/>
          <w:sz w:val="20"/>
          <w:szCs w:val="24"/>
          <w:lang w:val="hy-AM"/>
        </w:rPr>
        <w:t xml:space="preserve">Handover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acceptance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protocol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being signed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if</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pt-BR"/>
        </w:rPr>
        <w:t xml:space="preserve">supplied</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the product</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hy-AM"/>
        </w:rPr>
        <w:t xml:space="preserve">correspond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conditions.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Opposite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case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its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one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execution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results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 not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accepted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handed over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accepted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protocol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being signed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buyer </w:t>
      </w:r>
      <w:r xmlns:w="http://schemas.openxmlformats.org/wordprocessingml/2006/main" w:rsidRPr="00E84C88">
        <w:rPr>
          <w:rFonts w:ascii="GHEA Grapalat" w:eastAsia="Times New Roman" w:hAnsi="GHEA Grapalat" w:cs="Sylfaen"/>
          <w:sz w:val="20"/>
          <w:szCs w:val="24"/>
          <w:lang w:val="hy-AM"/>
        </w:rPr>
        <w:t xml:space="preserve">:</w:t>
      </w:r>
    </w:p>
    <w:p w14:paraId="1E76EE61" w14:textId="77777777" w:rsidR="00532D6C" w:rsidRPr="00E84C88" w:rsidRDefault="00532D6C" w:rsidP="00532D6C">
      <w:pPr xmlns:w="http://schemas.openxmlformats.org/wordprocessingml/2006/main">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hy-AM"/>
        </w:rPr>
        <w:t xml:space="preserve">a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question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regulation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number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undertaking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similar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situation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number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intended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means </w:t>
      </w:r>
      <w:r xmlns:w="http://schemas.openxmlformats.org/wordprocessingml/2006/main" w:rsidRPr="00E84C88">
        <w:rPr>
          <w:rFonts w:ascii="GHEA Grapalat" w:eastAsia="Times New Roman" w:hAnsi="GHEA Grapalat" w:cs="Sylfaen"/>
          <w:sz w:val="20"/>
          <w:szCs w:val="24"/>
          <w:lang w:val="hy-AM"/>
        </w:rPr>
        <w:t xml:space="preserve">.</w:t>
      </w:r>
    </w:p>
    <w:p w14:paraId="53A3B09D" w14:textId="77777777" w:rsidR="00532D6C" w:rsidRPr="00E84C88" w:rsidRDefault="00532D6C" w:rsidP="00532D6C">
      <w:pPr xmlns:w="http://schemas.openxmlformats.org/wordprocessingml/2006/main">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Seller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towards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application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intended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responsibility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resources.</w:t>
      </w:r>
    </w:p>
    <w:p w14:paraId="49BB6BC6"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5.3 </w:t>
      </w:r>
      <w:r xmlns:w="http://schemas.openxmlformats.org/wordprocessingml/2006/main" w:rsidRPr="00E84C88">
        <w:rPr>
          <w:rFonts w:ascii="Arial" w:eastAsia="Times New Roman" w:hAnsi="Arial" w:cs="Arial"/>
          <w:sz w:val="20"/>
          <w:szCs w:val="24"/>
          <w:lang w:val="hy-AM"/>
        </w:rPr>
        <w:t xml:space="preserve">The Buyer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delivery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acceptance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protocol</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receive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0"/>
          <w:lang w:val="hy-AM"/>
        </w:rPr>
        <w:t xml:space="preserve">on the day</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subsequent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working</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from the day</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calculated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Sylfaen"/>
          <w:sz w:val="20"/>
          <w:szCs w:val="20"/>
          <w:u w:val="single"/>
          <w:lang w:val="hy-AM"/>
        </w:rPr>
        <w:t xml:space="preserve">     </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working</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day</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during</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4"/>
          <w:lang w:val="hy-AM"/>
        </w:rPr>
        <w:t xml:space="preserve">To the seller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present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his/her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signed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delivery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acceptance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protocol</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one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example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refuse to accept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reasoned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rejection.</w:t>
      </w:r>
    </w:p>
    <w:p w14:paraId="3622649F" w14:textId="77777777" w:rsidR="00532D6C" w:rsidRPr="00E84C88" w:rsidRDefault="00532D6C" w:rsidP="00532D6C">
      <w:pPr xmlns:w="http://schemas.openxmlformats.org/wordprocessingml/2006/main">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Times New Roman"/>
          <w:sz w:val="20"/>
          <w:szCs w:val="24"/>
          <w:lang w:val="hy-AM"/>
        </w:rPr>
        <w:lastRenderedPageBreak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 xml:space="preserve">5.4 </w:t>
      </w:r>
      <w:r xmlns:w="http://schemas.openxmlformats.org/wordprocessingml/2006/main" w:rsidRPr="00E84C88">
        <w:rPr>
          <w:rFonts w:ascii="Arial" w:eastAsia="Times New Roman" w:hAnsi="Arial" w:cs="Arial"/>
          <w:sz w:val="20"/>
          <w:szCs w:val="24"/>
          <w:lang w:val="hy-AM"/>
        </w:rPr>
        <w:t xml:space="preserve">If</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according to clause </w:t>
      </w:r>
      <w:r xmlns:w="http://schemas.openxmlformats.org/wordprocessingml/2006/main" w:rsidRPr="00E84C88">
        <w:rPr>
          <w:rFonts w:ascii="GHEA Grapalat" w:eastAsia="Times New Roman" w:hAnsi="GHEA Grapalat" w:cs="Sylfaen"/>
          <w:sz w:val="20"/>
          <w:szCs w:val="24"/>
          <w:lang w:val="hy-AM"/>
        </w:rPr>
        <w:t xml:space="preserve">5.3 </w:t>
      </w: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defined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within the deadline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buyer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acceptance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supplied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product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rejection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its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acceptance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supplied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product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considered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accepted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according to clause </w:t>
      </w:r>
      <w:r xmlns:w="http://schemas.openxmlformats.org/wordprocessingml/2006/main" w:rsidRPr="00E84C88">
        <w:rPr>
          <w:rFonts w:ascii="GHEA Grapalat" w:eastAsia="Times New Roman" w:hAnsi="GHEA Grapalat" w:cs="Sylfaen"/>
          <w:sz w:val="20"/>
          <w:szCs w:val="24"/>
          <w:lang w:val="hy-AM"/>
        </w:rPr>
        <w:t xml:space="preserve">5.3 </w:t>
      </w: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defined</w:t>
      </w:r>
      <w:r xmlns:w="http://schemas.openxmlformats.org/wordprocessingml/2006/main" w:rsidRPr="00E84C88">
        <w:rPr>
          <w:rFonts w:ascii="GHEA Grapalat" w:eastAsia="Times New Roman" w:hAnsi="GHEA Grapalat" w:cs="Sylfaen"/>
          <w:sz w:val="20"/>
          <w:szCs w:val="24"/>
          <w:lang w:val="hy-AM"/>
        </w:rPr>
        <w:softHyphen xmlns:w="http://schemas.openxmlformats.org/wordprocessingml/2006/main"/>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on the deadline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subsequent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working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day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buyer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seller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provision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his/her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signed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delivery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acceptance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w:t>
      </w:r>
      <w:r xmlns:w="http://schemas.openxmlformats.org/wordprocessingml/2006/main" w:rsidRPr="00E84C88">
        <w:rPr>
          <w:rFonts w:ascii="Arial" w:eastAsia="Times New Roman" w:hAnsi="Arial" w:cs="Arial"/>
          <w:sz w:val="20"/>
          <w:szCs w:val="24"/>
          <w:lang w:val="hy-AM"/>
        </w:rPr>
        <w:t xml:space="preserve">inscription </w:t>
      </w:r>
      <w:r xmlns:w="http://schemas.openxmlformats.org/wordprocessingml/2006/main" w:rsidRPr="00E84C88">
        <w:rPr>
          <w:rFonts w:ascii="GHEA Grapalat" w:eastAsia="Times New Roman" w:hAnsi="GHEA Grapalat" w:cs="Sylfaen"/>
          <w:sz w:val="20"/>
          <w:szCs w:val="24"/>
          <w:lang w:val="hy-AM"/>
        </w:rPr>
        <w:softHyphen xmlns:w="http://schemas.openxmlformats.org/wordprocessingml/2006/main"/>
      </w:r>
      <w:r xmlns:w="http://schemas.openxmlformats.org/wordprocessingml/2006/main" w:rsidRPr="00E84C88">
        <w:rPr>
          <w:rFonts w:ascii="GHEA Grapalat" w:eastAsia="Times New Roman" w:hAnsi="GHEA Grapalat" w:cs="Sylfaen"/>
          <w:sz w:val="20"/>
          <w:szCs w:val="24"/>
          <w:lang w:val="hy-AM"/>
        </w:rPr>
        <w:t xml:space="preserve">.</w:t>
      </w:r>
    </w:p>
    <w:p w14:paraId="607AEB7F" w14:textId="77777777" w:rsidR="00532D6C" w:rsidRPr="00E84C88" w:rsidRDefault="00532D6C" w:rsidP="00532D6C">
      <w:pPr>
        <w:spacing w:after="0" w:line="240" w:lineRule="auto"/>
        <w:ind w:firstLine="720"/>
        <w:jc w:val="both"/>
        <w:rPr>
          <w:rFonts w:ascii="GHEA Grapalat" w:eastAsia="Times New Roman" w:hAnsi="GHEA Grapalat" w:cs="Sylfaen"/>
          <w:sz w:val="20"/>
          <w:szCs w:val="24"/>
          <w:lang w:val="hy-AM"/>
        </w:rPr>
      </w:pPr>
    </w:p>
    <w:p w14:paraId="66A948C4" w14:textId="77777777" w:rsidR="00532D6C" w:rsidRPr="00E84C88" w:rsidRDefault="00532D6C" w:rsidP="00532D6C">
      <w:pPr>
        <w:spacing w:after="0" w:line="240" w:lineRule="auto"/>
        <w:ind w:firstLine="709"/>
        <w:jc w:val="center"/>
        <w:rPr>
          <w:rFonts w:ascii="GHEA Grapalat" w:eastAsia="Times New Roman" w:hAnsi="GHEA Grapalat" w:cs="Times New Roman"/>
          <w:b/>
          <w:sz w:val="20"/>
          <w:szCs w:val="24"/>
          <w:lang w:val="hy-AM"/>
        </w:rPr>
      </w:pPr>
    </w:p>
    <w:p w14:paraId="07597B0C" w14:textId="77777777" w:rsidR="00532D6C" w:rsidRPr="00E84C88" w:rsidRDefault="00532D6C" w:rsidP="00532D6C">
      <w:pPr xmlns:w="http://schemas.openxmlformats.org/wordprocessingml/2006/main">
        <w:spacing w:after="0" w:line="240" w:lineRule="auto"/>
        <w:ind w:firstLine="709"/>
        <w:jc w:val="center"/>
        <w:rPr>
          <w:rFonts w:ascii="GHEA Grapalat" w:eastAsia="Times New Roman" w:hAnsi="GHEA Grapalat" w:cs="Times New Roman"/>
          <w:b/>
          <w:sz w:val="20"/>
          <w:szCs w:val="24"/>
          <w:lang w:val="hy-AM"/>
        </w:rPr>
      </w:pPr>
      <w:r xmlns:w="http://schemas.openxmlformats.org/wordprocessingml/2006/main" w:rsidRPr="00E84C88">
        <w:rPr>
          <w:rFonts w:ascii="GHEA Grapalat" w:eastAsia="Times New Roman" w:hAnsi="GHEA Grapalat" w:cs="Times New Roman"/>
          <w:b/>
          <w:sz w:val="20"/>
          <w:szCs w:val="24"/>
          <w:lang w:val="hy-AM"/>
        </w:rPr>
        <w:t xml:space="preserve">6. </w:t>
      </w:r>
      <w:r xmlns:w="http://schemas.openxmlformats.org/wordprocessingml/2006/main" w:rsidRPr="00E84C88">
        <w:rPr>
          <w:rFonts w:ascii="Arial" w:eastAsia="Times New Roman" w:hAnsi="Arial" w:cs="Arial"/>
          <w:b/>
          <w:sz w:val="20"/>
          <w:szCs w:val="24"/>
          <w:lang w:val="hy-AM"/>
        </w:rPr>
        <w:t xml:space="preserve">PARTIES</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RESPONSIBILITY</w:t>
      </w:r>
    </w:p>
    <w:p w14:paraId="0ED227CC"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6.1 </w:t>
      </w:r>
      <w:r xmlns:w="http://schemas.openxmlformats.org/wordprocessingml/2006/main" w:rsidRPr="00E84C88">
        <w:rPr>
          <w:rFonts w:ascii="Arial" w:eastAsia="Times New Roman" w:hAnsi="Arial" w:cs="Arial"/>
          <w:sz w:val="20"/>
          <w:szCs w:val="24"/>
          <w:lang w:val="hy-AM"/>
        </w:rPr>
        <w:t xml:space="preserve">The Seller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responsibility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carry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handed over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quality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intended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supply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deadlines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maintenance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for.</w:t>
      </w:r>
    </w:p>
    <w:p w14:paraId="2F4D6592"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6.2 </w:t>
      </w:r>
      <w:r xmlns:w="http://schemas.openxmlformats.org/wordprocessingml/2006/main" w:rsidRPr="00E84C88">
        <w:rPr>
          <w:rFonts w:ascii="Arial" w:eastAsia="Times New Roman" w:hAnsi="Arial" w:cs="Arial"/>
          <w:sz w:val="20"/>
          <w:szCs w:val="24"/>
          <w:lang w:val="hy-AM"/>
        </w:rPr>
        <w:t xml:space="preserve">Seller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intended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supply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deadlines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violation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case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seller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each</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late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working</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day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number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charged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penalty </w:t>
      </w:r>
      <w:r xmlns:w="http://schemas.openxmlformats.org/wordprocessingml/2006/main" w:rsidRPr="00E84C88">
        <w:rPr>
          <w:rFonts w:ascii="GHEA Grapalat" w:eastAsia="Times New Roman" w:hAnsi="GHEA Grapalat" w:cs="Times New Roman"/>
          <w:sz w:val="20"/>
          <w:szCs w:val="24"/>
          <w:lang w:val="hy-AM"/>
        </w:rPr>
        <w:t xml:space="preserve">for </w:t>
      </w:r>
      <w:r xmlns:w="http://schemas.openxmlformats.org/wordprocessingml/2006/main" w:rsidRPr="00E84C88">
        <w:rPr>
          <w:rFonts w:ascii="Arial" w:eastAsia="Times New Roman" w:hAnsi="Arial" w:cs="Arial"/>
          <w:sz w:val="20"/>
          <w:szCs w:val="24"/>
          <w:lang w:val="hy-AM"/>
        </w:rPr>
        <w:t xml:space="preserve">supply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subject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but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not supplied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price </w:t>
      </w:r>
      <w:r xmlns:w="http://schemas.openxmlformats.org/wordprocessingml/2006/main" w:rsidRPr="00E84C88">
        <w:rPr>
          <w:rFonts w:ascii="GHEA Grapalat" w:eastAsia="Times New Roman" w:hAnsi="GHEA Grapalat" w:cs="Times New Roman"/>
          <w:sz w:val="20"/>
          <w:szCs w:val="24"/>
          <w:lang w:val="hy-AM"/>
        </w:rPr>
        <w:t xml:space="preserve">0.05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zero)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whole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five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hundredths of </w:t>
      </w:r>
      <w:r xmlns:w="http://schemas.openxmlformats.org/wordprocessingml/2006/main" w:rsidRPr="00E84C88">
        <w:rPr>
          <w:rFonts w:ascii="Arial" w:eastAsia="Times New Roman" w:hAnsi="Arial" w:cs="Arial"/>
          <w:sz w:val="20"/>
          <w:szCs w:val="24"/>
          <w:lang w:val="hy-AM"/>
        </w:rPr>
        <w:t xml:space="preserve">a </w:t>
      </w:r>
      <w:r xmlns:w="http://schemas.openxmlformats.org/wordprocessingml/2006/main" w:rsidRPr="00E84C88">
        <w:rPr>
          <w:rFonts w:ascii="GHEA Grapalat" w:eastAsia="Times New Roman" w:hAnsi="GHEA Grapalat" w:cs="Sylfaen"/>
          <w:sz w:val="20"/>
          <w:szCs w:val="24"/>
          <w:lang w:val="hy-AM"/>
        </w:rPr>
        <w:t xml:space="preserve">percent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size.</w:t>
      </w:r>
    </w:p>
    <w:p w14:paraId="473E6F2D"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6.3 </w:t>
      </w:r>
      <w:r xmlns:w="http://schemas.openxmlformats.org/wordprocessingml/2006/main" w:rsidRPr="00E84C88">
        <w:rPr>
          <w:rFonts w:ascii="Arial" w:eastAsia="Times New Roman" w:hAnsi="Arial" w:cs="Arial"/>
          <w:sz w:val="20"/>
          <w:szCs w:val="24"/>
          <w:lang w:val="hy-AM"/>
        </w:rPr>
        <w:t xml:space="preserve">In clause </w:t>
      </w:r>
      <w:r xmlns:w="http://schemas.openxmlformats.org/wordprocessingml/2006/main" w:rsidRPr="00E84C88">
        <w:rPr>
          <w:rFonts w:ascii="GHEA Grapalat" w:eastAsia="Times New Roman" w:hAnsi="GHEA Grapalat" w:cs="Times New Roman"/>
          <w:sz w:val="20"/>
          <w:szCs w:val="24"/>
          <w:lang w:val="hy-AM"/>
        </w:rPr>
        <w:t xml:space="preserve">1.1 </w:t>
      </w:r>
      <w:r xmlns:w="http://schemas.openxmlformats.org/wordprocessingml/2006/main" w:rsidRPr="00E84C88">
        <w:rPr>
          <w:rFonts w:ascii="Arial" w:eastAsia="Times New Roman" w:hAnsi="Arial" w:cs="Arial"/>
          <w:sz w:val="20"/>
          <w:szCs w:val="24"/>
          <w:lang w:val="hy-AM"/>
        </w:rPr>
        <w:t xml:space="preserve">of the Agreement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mentioned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technical</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description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inconsistent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supply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each</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case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seller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charged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penalty </w:t>
      </w:r>
      <w:r xmlns:w="http://schemas.openxmlformats.org/wordprocessingml/2006/main" w:rsidRPr="00E84C88">
        <w:rPr>
          <w:rFonts w:ascii="GHEA Grapalat" w:eastAsia="Times New Roman" w:hAnsi="GHEA Grapalat" w:cs="Times New Roman"/>
          <w:sz w:val="20"/>
          <w:szCs w:val="24"/>
          <w:lang w:val="hy-AM"/>
        </w:rPr>
        <w:t xml:space="preserve">for </w:t>
      </w: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price </w:t>
      </w:r>
      <w:r xmlns:w="http://schemas.openxmlformats.org/wordprocessingml/2006/main" w:rsidRPr="00E84C88">
        <w:rPr>
          <w:rFonts w:ascii="GHEA Grapalat" w:eastAsia="Times New Roman" w:hAnsi="GHEA Grapalat" w:cs="Times New Roman"/>
          <w:sz w:val="20"/>
          <w:szCs w:val="24"/>
          <w:lang w:val="hy-AM"/>
        </w:rPr>
        <w:t xml:space="preserve">0.5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zero)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whole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five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decimal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percent</w:t>
      </w:r>
      <w:r xmlns:w="http://schemas.openxmlformats.org/wordprocessingml/2006/main" w:rsidRPr="00E84C88" w:rsidDel="009B7E9C">
        <w:rPr>
          <w:rFonts w:ascii="GHEA Grapalat" w:eastAsia="Times New Roman" w:hAnsi="GHEA Grapalat" w:cs="Times New Roman"/>
          <w:sz w:val="20"/>
          <w:szCs w:val="24"/>
          <w:lang w:val="hy-AM"/>
        </w:rPr>
        <w:t xml:space="preserve">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size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GHEA Grapalat" w:eastAsia="Times New Roman" w:hAnsi="GHEA Grapalat" w:cs="Times New Roman"/>
          <w:sz w:val="20"/>
          <w:szCs w:val="24"/>
          <w:vertAlign w:val="superscript"/>
          <w:lang w:val="hy-AM"/>
        </w:rPr>
        <w:t xml:space="preserve">20 </w:t>
      </w:r>
      <w:r xmlns:w="http://schemas.openxmlformats.org/wordprocessingml/2006/main" w:rsidRPr="00E84C88">
        <w:rPr>
          <w:rFonts w:ascii="GHEA Grapalat" w:eastAsia="Times New Roman" w:hAnsi="GHEA Grapalat" w:cs="Times New Roman"/>
          <w:color w:val="FFFFFF"/>
          <w:sz w:val="20"/>
          <w:szCs w:val="24"/>
          <w:vertAlign w:val="superscript"/>
          <w:lang w:val="hy-AM"/>
        </w:rPr>
        <w:t xml:space="preserve">32 </w:t>
      </w:r>
      <w:r xmlns:w="http://schemas.openxmlformats.org/wordprocessingml/2006/main" w:rsidRPr="00E84C88">
        <w:rPr>
          <w:rFonts w:ascii="GHEA Grapalat" w:eastAsia="Times New Roman" w:hAnsi="GHEA Grapalat" w:cs="Times New Roman"/>
          <w:color w:val="FFFFFF"/>
          <w:sz w:val="20"/>
          <w:szCs w:val="24"/>
          <w:vertAlign w:val="superscript"/>
          <w:lang w:val="hy-AM"/>
        </w:rPr>
        <w:footnoteReference xmlns:w="http://schemas.openxmlformats.org/wordprocessingml/2006/main" w:id="17"/>
      </w:r>
      <w:r xmlns:w="http://schemas.openxmlformats.org/wordprocessingml/2006/main" w:rsidRPr="00E84C88">
        <w:rPr>
          <w:rFonts w:ascii="Arial" w:eastAsia="Times New Roman" w:hAnsi="Arial" w:cs="Arial"/>
          <w:sz w:val="20"/>
          <w:szCs w:val="24"/>
          <w:lang w:val="hy-AM"/>
        </w:rPr>
        <w:t xml:space="preserve">Total</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which</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fine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calculated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also</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supply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defined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within the deadline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do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but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customer's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that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not to be accepted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case </w:t>
      </w:r>
      <w:r xmlns:w="http://schemas.openxmlformats.org/wordprocessingml/2006/main" w:rsidRPr="00E84C88">
        <w:rPr>
          <w:rFonts w:ascii="GHEA Grapalat" w:eastAsia="Times New Roman" w:hAnsi="GHEA Grapalat" w:cs="Times New Roman"/>
          <w:sz w:val="20"/>
          <w:szCs w:val="24"/>
          <w:lang w:val="hy-AM"/>
        </w:rPr>
        <w:t xml:space="preserve">.</w:t>
      </w:r>
    </w:p>
    <w:p w14:paraId="413BE2B8"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6.4 </w:t>
      </w:r>
      <w:r xmlns:w="http://schemas.openxmlformats.org/wordprocessingml/2006/main" w:rsidRPr="00E84C88">
        <w:rPr>
          <w:rFonts w:ascii="Arial" w:eastAsia="Times New Roman" w:hAnsi="Arial" w:cs="Arial"/>
          <w:sz w:val="20"/>
          <w:szCs w:val="24"/>
          <w:lang w:val="hy-AM"/>
        </w:rPr>
        <w:t xml:space="preserve">Pursuant to clauses </w:t>
      </w:r>
      <w:r xmlns:w="http://schemas.openxmlformats.org/wordprocessingml/2006/main" w:rsidRPr="00E84C88">
        <w:rPr>
          <w:rFonts w:ascii="GHEA Grapalat" w:eastAsia="Times New Roman" w:hAnsi="GHEA Grapalat" w:cs="Times New Roman"/>
          <w:sz w:val="20"/>
          <w:szCs w:val="24"/>
          <w:lang w:val="hy-AM"/>
        </w:rPr>
        <w:t xml:space="preserve">6.2 </w:t>
      </w:r>
      <w:r xmlns:w="http://schemas.openxmlformats.org/wordprocessingml/2006/main" w:rsidRPr="00E84C88">
        <w:rPr>
          <w:rFonts w:ascii="Arial" w:eastAsia="Times New Roman" w:hAnsi="Arial" w:cs="Arial"/>
          <w:sz w:val="20"/>
          <w:szCs w:val="24"/>
          <w:lang w:val="hy-AM"/>
        </w:rPr>
        <w:t xml:space="preserve">and </w:t>
      </w:r>
      <w:r xmlns:w="http://schemas.openxmlformats.org/wordprocessingml/2006/main" w:rsidRPr="00E84C88">
        <w:rPr>
          <w:rFonts w:ascii="GHEA Grapalat" w:eastAsia="Times New Roman" w:hAnsi="GHEA Grapalat" w:cs="Times New Roman"/>
          <w:sz w:val="20"/>
          <w:szCs w:val="24"/>
          <w:lang w:val="hy-AM"/>
        </w:rPr>
        <w:t xml:space="preserve">6.3 </w:t>
      </w:r>
      <w:r xmlns:w="http://schemas.openxmlformats.org/wordprocessingml/2006/main" w:rsidRPr="00E84C88">
        <w:rPr>
          <w:rFonts w:ascii="Arial" w:eastAsia="Times New Roman" w:hAnsi="Arial" w:cs="Arial"/>
          <w:sz w:val="20"/>
          <w:szCs w:val="24"/>
          <w:lang w:val="hy-AM"/>
        </w:rPr>
        <w:t xml:space="preserve">of the Agreement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intended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penalty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fine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calculated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being offset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seller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payment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subject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money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w:t>
      </w:r>
    </w:p>
    <w:p w14:paraId="317590B9"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6.5 </w:t>
      </w:r>
      <w:r xmlns:w="http://schemas.openxmlformats.org/wordprocessingml/2006/main" w:rsidRPr="00E84C88">
        <w:rPr>
          <w:rFonts w:ascii="Arial" w:eastAsia="Times New Roman" w:hAnsi="Arial" w:cs="Arial"/>
          <w:sz w:val="20"/>
          <w:szCs w:val="24"/>
          <w:lang w:val="hy-AM"/>
        </w:rPr>
        <w:t xml:space="preserve">Buyer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according to clause </w:t>
      </w:r>
      <w:r xmlns:w="http://schemas.openxmlformats.org/wordprocessingml/2006/main" w:rsidRPr="00E84C88">
        <w:rPr>
          <w:rFonts w:ascii="GHEA Grapalat" w:eastAsia="Times New Roman" w:hAnsi="GHEA Grapalat" w:cs="Times New Roman"/>
          <w:sz w:val="20"/>
          <w:szCs w:val="24"/>
          <w:lang w:val="hy-AM"/>
        </w:rPr>
        <w:t xml:space="preserve">3.3 </w:t>
      </w: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intended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deadline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violation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number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Buyer's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towards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each</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late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working</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day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number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calculated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penalty </w:t>
      </w:r>
      <w:r xmlns:w="http://schemas.openxmlformats.org/wordprocessingml/2006/main" w:rsidRPr="00E84C88">
        <w:rPr>
          <w:rFonts w:ascii="GHEA Grapalat" w:eastAsia="Times New Roman" w:hAnsi="GHEA Grapalat" w:cs="Times New Roman"/>
          <w:sz w:val="20"/>
          <w:szCs w:val="24"/>
          <w:lang w:val="hy-AM"/>
        </w:rPr>
        <w:t xml:space="preserve">for </w:t>
      </w:r>
      <w:r xmlns:w="http://schemas.openxmlformats.org/wordprocessingml/2006/main" w:rsidRPr="00E84C88">
        <w:rPr>
          <w:rFonts w:ascii="Arial" w:eastAsia="Times New Roman" w:hAnsi="Arial" w:cs="Arial"/>
          <w:sz w:val="20"/>
          <w:szCs w:val="24"/>
          <w:lang w:val="hy-AM"/>
        </w:rPr>
        <w:t xml:space="preserve">payment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subject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but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unpaid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sum </w:t>
      </w:r>
      <w:r xmlns:w="http://schemas.openxmlformats.org/wordprocessingml/2006/main" w:rsidRPr="00E84C88">
        <w:rPr>
          <w:rFonts w:ascii="GHEA Grapalat" w:eastAsia="Times New Roman" w:hAnsi="GHEA Grapalat" w:cs="Times New Roman"/>
          <w:sz w:val="20"/>
          <w:szCs w:val="24"/>
          <w:lang w:val="hy-AM"/>
        </w:rPr>
        <w:t xml:space="preserve">0.05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zero)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whole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five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hundredths of </w:t>
      </w:r>
      <w:r xmlns:w="http://schemas.openxmlformats.org/wordprocessingml/2006/main" w:rsidRPr="00E84C88">
        <w:rPr>
          <w:rFonts w:ascii="Arial" w:eastAsia="Times New Roman" w:hAnsi="Arial" w:cs="Arial"/>
          <w:sz w:val="20"/>
          <w:szCs w:val="24"/>
          <w:lang w:val="hy-AM"/>
        </w:rPr>
        <w:t xml:space="preserve">a </w:t>
      </w:r>
      <w:r xmlns:w="http://schemas.openxmlformats.org/wordprocessingml/2006/main" w:rsidRPr="00E84C88">
        <w:rPr>
          <w:rFonts w:ascii="GHEA Grapalat" w:eastAsia="Times New Roman" w:hAnsi="GHEA Grapalat" w:cs="Sylfaen"/>
          <w:sz w:val="20"/>
          <w:szCs w:val="24"/>
          <w:lang w:val="hy-AM"/>
        </w:rPr>
        <w:t xml:space="preserve">percent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size.</w:t>
      </w:r>
    </w:p>
    <w:p w14:paraId="063DE7EC"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6.6 </w:t>
      </w:r>
      <w:r xmlns:w="http://schemas.openxmlformats.org/wordprocessingml/2006/main" w:rsidRPr="00E84C88">
        <w:rPr>
          <w:rFonts w:ascii="Arial" w:eastAsia="Times New Roman" w:hAnsi="Arial" w:cs="Arial"/>
          <w:sz w:val="20"/>
          <w:szCs w:val="24"/>
          <w:lang w:val="hy-AM"/>
        </w:rPr>
        <w:t xml:space="preserve">By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unforeseen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cases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sides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their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obligations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fail to comply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proper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perform</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number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responsibility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carry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Armenia</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law</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defined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order.</w:t>
      </w:r>
    </w:p>
    <w:p w14:paraId="0FF6ECA1"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6.7 </w:t>
      </w:r>
      <w:r xmlns:w="http://schemas.openxmlformats.org/wordprocessingml/2006/main" w:rsidRPr="00E84C88">
        <w:rPr>
          <w:rFonts w:ascii="Arial" w:eastAsia="Times New Roman" w:hAnsi="Arial" w:cs="Arial"/>
          <w:sz w:val="20"/>
          <w:szCs w:val="24"/>
          <w:lang w:val="hy-AM"/>
        </w:rPr>
        <w:t xml:space="preserve">Penalties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fine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payment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parties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release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their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contractual</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obligations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full</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doing.</w:t>
      </w:r>
    </w:p>
    <w:p w14:paraId="0EE09031"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p>
    <w:p w14:paraId="58086803"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p>
    <w:p w14:paraId="558B2E7A" w14:textId="77777777" w:rsidR="00532D6C" w:rsidRPr="00E84C88" w:rsidRDefault="00532D6C" w:rsidP="00532D6C">
      <w:pPr xmlns:w="http://schemas.openxmlformats.org/wordprocessingml/2006/main">
        <w:spacing w:after="0" w:line="240" w:lineRule="auto"/>
        <w:ind w:firstLine="709"/>
        <w:jc w:val="center"/>
        <w:rPr>
          <w:rFonts w:ascii="GHEA Grapalat" w:eastAsia="Times New Roman" w:hAnsi="GHEA Grapalat" w:cs="Times New Roman"/>
          <w:b/>
          <w:sz w:val="20"/>
          <w:szCs w:val="24"/>
          <w:lang w:val="hy-AM"/>
        </w:rPr>
      </w:pPr>
      <w:r xmlns:w="http://schemas.openxmlformats.org/wordprocessingml/2006/main" w:rsidRPr="00E84C88">
        <w:rPr>
          <w:rFonts w:ascii="GHEA Grapalat" w:eastAsia="Times New Roman" w:hAnsi="GHEA Grapalat" w:cs="Times New Roman"/>
          <w:b/>
          <w:sz w:val="20"/>
          <w:szCs w:val="24"/>
          <w:lang w:val="hy-AM"/>
        </w:rPr>
        <w:t xml:space="preserve">7. </w:t>
      </w:r>
      <w:r xmlns:w="http://schemas.openxmlformats.org/wordprocessingml/2006/main" w:rsidRPr="00E84C88">
        <w:rPr>
          <w:rFonts w:ascii="Arial" w:eastAsia="Times New Roman" w:hAnsi="Arial" w:cs="Arial"/>
          <w:b/>
          <w:sz w:val="20"/>
          <w:szCs w:val="24"/>
          <w:lang w:val="hy-AM"/>
        </w:rPr>
        <w:t xml:space="preserve">INVINCIBLE</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FORCE</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IMPACT </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FORCE </w:t>
      </w:r>
      <w:r xmlns:w="http://schemas.openxmlformats.org/wordprocessingml/2006/main" w:rsidRPr="00E84C88">
        <w:rPr>
          <w:rFonts w:ascii="GHEA Grapalat" w:eastAsia="Times New Roman" w:hAnsi="GHEA Grapalat" w:cs="Times New Roman"/>
          <w:b/>
          <w:sz w:val="20"/>
          <w:szCs w:val="24"/>
          <w:lang w:val="hy-AM"/>
        </w:rPr>
        <w:t xml:space="preserve">MAJEURE </w:t>
      </w:r>
      <w:r xmlns:w="http://schemas.openxmlformats.org/wordprocessingml/2006/main" w:rsidRPr="00E84C88">
        <w:rPr>
          <w:rFonts w:ascii="GHEA Grapalat" w:eastAsia="Times New Roman" w:hAnsi="GHEA Grapalat" w:cs="Times New Roman"/>
          <w:b/>
          <w:sz w:val="20"/>
          <w:szCs w:val="24"/>
          <w:lang w:val="hy-AM"/>
        </w:rPr>
        <w:t xml:space="preserve">)</w:t>
      </w:r>
      <w:r xmlns:w="http://schemas.openxmlformats.org/wordprocessingml/2006/main" w:rsidRPr="00E84C88">
        <w:rPr>
          <w:rFonts w:ascii="Arial" w:eastAsia="Times New Roman" w:hAnsi="Arial" w:cs="Arial"/>
          <w:b/>
          <w:sz w:val="20"/>
          <w:szCs w:val="24"/>
          <w:lang w:val="hy-AM"/>
        </w:rPr>
        <w:t xml:space="preserve">​</w:t>
      </w:r>
    </w:p>
    <w:p w14:paraId="5782F408" w14:textId="77777777" w:rsidR="00532D6C" w:rsidRPr="00E84C88" w:rsidRDefault="00532D6C" w:rsidP="00532D6C">
      <w:pPr>
        <w:spacing w:after="0" w:line="240" w:lineRule="auto"/>
        <w:ind w:firstLine="709"/>
        <w:jc w:val="center"/>
        <w:rPr>
          <w:rFonts w:ascii="GHEA Grapalat" w:eastAsia="Times New Roman" w:hAnsi="GHEA Grapalat" w:cs="Times New Roman"/>
          <w:b/>
          <w:sz w:val="20"/>
          <w:szCs w:val="24"/>
          <w:lang w:val="hy-AM"/>
        </w:rPr>
      </w:pPr>
    </w:p>
    <w:p w14:paraId="55D8BE75"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Arial" w:eastAsia="Times New Roman" w:hAnsi="Arial" w:cs="Arial"/>
          <w:sz w:val="20"/>
          <w:szCs w:val="24"/>
          <w:lang w:val="hy-AM"/>
        </w:rPr>
        <w:t xml:space="preserve">By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obligations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completely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partially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fail to comply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number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sides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getting rid of</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GHEA Grapalat" w:eastAsia="Times New Roman" w:hAnsi="GHEA Grapalat" w:cs="Times New Roman"/>
          <w:sz w:val="20"/>
          <w:szCs w:val="24"/>
          <w:lang w:val="hy-AM"/>
        </w:rPr>
        <w:t xml:space="preserve">from </w:t>
      </w:r>
      <w:r xmlns:w="http://schemas.openxmlformats.org/wordprocessingml/2006/main" w:rsidRPr="00E84C88">
        <w:rPr>
          <w:rFonts w:ascii="Arial" w:eastAsia="Times New Roman" w:hAnsi="Arial" w:cs="Arial"/>
          <w:sz w:val="20"/>
          <w:szCs w:val="24"/>
          <w:lang w:val="hy-AM"/>
        </w:rPr>
        <w:t xml:space="preserve">liability </w:t>
      </w:r>
      <w:r xmlns:w="http://schemas.openxmlformats.org/wordprocessingml/2006/main" w:rsidRPr="00E84C88">
        <w:rPr>
          <w:rFonts w:ascii="Arial" w:eastAsia="Times New Roman" w:hAnsi="Arial" w:cs="Arial"/>
          <w:sz w:val="20"/>
          <w:szCs w:val="24"/>
          <w:lang w:val="hy-AM"/>
        </w:rPr>
        <w:t xml:space="preserve">if</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that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been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insurmountable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strength</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impact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as a result </w:t>
      </w:r>
      <w:r xmlns:w="http://schemas.openxmlformats.org/wordprocessingml/2006/main" w:rsidRPr="00E84C88">
        <w:rPr>
          <w:rFonts w:ascii="GHEA Grapalat" w:eastAsia="Times New Roman" w:hAnsi="GHEA Grapalat" w:cs="Times New Roman"/>
          <w:sz w:val="20"/>
          <w:szCs w:val="24"/>
          <w:lang w:val="hy-AM"/>
        </w:rPr>
        <w:t xml:space="preserve">of </w:t>
      </w:r>
      <w:r xmlns:w="http://schemas.openxmlformats.org/wordprocessingml/2006/main" w:rsidRPr="00E84C88">
        <w:rPr>
          <w:rFonts w:ascii="Arial" w:eastAsia="Times New Roman" w:hAnsi="Arial" w:cs="Arial"/>
          <w:sz w:val="20"/>
          <w:szCs w:val="24"/>
          <w:lang w:val="hy-AM"/>
        </w:rPr>
        <w:t xml:space="preserve">which</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arise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sealing</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then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which</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sides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were not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predict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prevent.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Such</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situations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earthquake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flood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fire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war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military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emergency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situation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declaring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political</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unrest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strikes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communication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means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work</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termination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state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bodies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acts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etc.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which</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impossible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makes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obligations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performance.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If</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emergency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strength</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influence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continues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w:t>
      </w:r>
      <w:r xmlns:w="http://schemas.openxmlformats.org/wordprocessingml/2006/main" w:rsidRPr="00E84C88">
        <w:rPr>
          <w:rFonts w:ascii="GHEA Grapalat" w:eastAsia="Times New Roman" w:hAnsi="GHEA Grapalat" w:cs="Times New Roman"/>
          <w:sz w:val="20"/>
          <w:szCs w:val="24"/>
          <w:lang w:val="hy-AM"/>
        </w:rPr>
        <w:t xml:space="preserve">3 ( </w:t>
      </w:r>
      <w:r xmlns:w="http://schemas.openxmlformats.org/wordprocessingml/2006/main" w:rsidRPr="00E84C88">
        <w:rPr>
          <w:rFonts w:ascii="Arial" w:eastAsia="Times New Roman" w:hAnsi="Arial" w:cs="Arial"/>
          <w:sz w:val="20"/>
          <w:szCs w:val="24"/>
          <w:lang w:val="hy-AM"/>
        </w:rPr>
        <w:t xml:space="preserve">three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months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more </w:t>
      </w:r>
      <w:r xmlns:w="http://schemas.openxmlformats.org/wordprocessingml/2006/main" w:rsidRPr="00E84C88">
        <w:rPr>
          <w:rFonts w:ascii="Arial" w:eastAsia="Times New Roman" w:hAnsi="Arial" w:cs="Arial"/>
          <w:sz w:val="20"/>
          <w:szCs w:val="24"/>
          <w:lang w:val="hy-AM"/>
        </w:rPr>
        <w:t xml:space="preserve">then</w:t>
      </w:r>
      <w:r xmlns:w="http://schemas.openxmlformats.org/wordprocessingml/2006/main" w:rsidRPr="00E84C88">
        <w:rPr>
          <w:rFonts w:ascii="GHEA Grapalat" w:eastAsia="Times New Roman" w:hAnsi="GHEA Grapalat" w:cs="Times New Roman"/>
          <w:sz w:val="20"/>
          <w:szCs w:val="24"/>
          <w:lang w:val="hy-AM"/>
        </w:rPr>
        <w:t xml:space="preserv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sides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each one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right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has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solve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contract </w:t>
      </w:r>
      <w:r xmlns:w="http://schemas.openxmlformats.org/wordprocessingml/2006/main" w:rsidRPr="00E84C88">
        <w:rPr>
          <w:rFonts w:ascii="GHEA Grapalat" w:eastAsia="Times New Roman" w:hAnsi="GHEA Grapalat" w:cs="Times New Roman"/>
          <w:sz w:val="20"/>
          <w:szCs w:val="24"/>
          <w:lang w:val="hy-AM"/>
        </w:rPr>
        <w:t xml:space="preserve">is </w:t>
      </w:r>
      <w:r xmlns:w="http://schemas.openxmlformats.org/wordprocessingml/2006/main" w:rsidRPr="00E84C88">
        <w:rPr>
          <w:rFonts w:ascii="Arial" w:eastAsia="Times New Roman" w:hAnsi="Arial" w:cs="Arial"/>
          <w:sz w:val="20"/>
          <w:szCs w:val="24"/>
          <w:lang w:val="hy-AM"/>
        </w:rPr>
        <w:t xml:space="preserve">that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about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advance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aware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holding</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other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side.</w:t>
      </w:r>
    </w:p>
    <w:p w14:paraId="770F6964"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p>
    <w:p w14:paraId="254B07D5" w14:textId="77777777" w:rsidR="00532D6C" w:rsidRPr="00E84C88" w:rsidRDefault="00532D6C" w:rsidP="00532D6C">
      <w:pPr xmlns:w="http://schemas.openxmlformats.org/wordprocessingml/2006/main">
        <w:spacing w:after="0" w:line="240" w:lineRule="auto"/>
        <w:ind w:firstLine="709"/>
        <w:jc w:val="center"/>
        <w:rPr>
          <w:rFonts w:ascii="GHEA Grapalat" w:eastAsia="Times New Roman" w:hAnsi="GHEA Grapalat" w:cs="Times New Roman"/>
          <w:b/>
          <w:sz w:val="20"/>
          <w:szCs w:val="24"/>
          <w:lang w:val="hy-AM"/>
        </w:rPr>
      </w:pPr>
      <w:r xmlns:w="http://schemas.openxmlformats.org/wordprocessingml/2006/main" w:rsidRPr="00E84C88">
        <w:rPr>
          <w:rFonts w:ascii="GHEA Grapalat" w:eastAsia="Times New Roman" w:hAnsi="GHEA Grapalat" w:cs="Times New Roman"/>
          <w:b/>
          <w:sz w:val="20"/>
          <w:szCs w:val="24"/>
          <w:lang w:val="hy-AM"/>
        </w:rPr>
        <w:t xml:space="preserve">8. </w:t>
      </w:r>
      <w:r xmlns:w="http://schemas.openxmlformats.org/wordprocessingml/2006/main" w:rsidRPr="00E84C88">
        <w:rPr>
          <w:rFonts w:ascii="Arial" w:eastAsia="Times New Roman" w:hAnsi="Arial" w:cs="Arial"/>
          <w:b/>
          <w:sz w:val="20"/>
          <w:szCs w:val="24"/>
          <w:lang w:val="hy-AM"/>
        </w:rPr>
        <w:t xml:space="preserve">OTHER</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CONDITIONS</w:t>
      </w:r>
    </w:p>
    <w:p w14:paraId="4A783C70" w14:textId="77777777" w:rsidR="00532D6C" w:rsidRPr="00E84C88" w:rsidRDefault="00532D6C" w:rsidP="00532D6C">
      <w:pPr>
        <w:spacing w:after="0" w:line="240" w:lineRule="auto"/>
        <w:ind w:firstLine="709"/>
        <w:jc w:val="center"/>
        <w:rPr>
          <w:rFonts w:ascii="GHEA Grapalat" w:eastAsia="Times New Roman" w:hAnsi="GHEA Grapalat" w:cs="Times New Roman"/>
          <w:b/>
          <w:sz w:val="20"/>
          <w:szCs w:val="24"/>
          <w:lang w:val="hy-AM"/>
        </w:rPr>
      </w:pPr>
    </w:p>
    <w:p w14:paraId="01B36829" w14:textId="77777777" w:rsidR="00532D6C" w:rsidRPr="00E84C88" w:rsidRDefault="00532D6C" w:rsidP="00532D6C">
      <w:pPr xmlns:w="http://schemas.openxmlformats.org/wordprocessingml/2006/main">
        <w:tabs>
          <w:tab w:val="left" w:pos="1276"/>
        </w:tabs>
        <w:spacing w:after="0" w:line="240" w:lineRule="auto"/>
        <w:ind w:firstLine="720"/>
        <w:jc w:val="both"/>
        <w:rPr>
          <w:rFonts w:ascii="GHEA Grapalat" w:eastAsia="Times New Roman" w:hAnsi="GHEA Grapalat" w:cs="Times Armeni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8.1 </w:t>
      </w:r>
      <w:r xmlns:w="http://schemas.openxmlformats.org/wordprocessingml/2006/main" w:rsidRPr="00E84C88">
        <w:rPr>
          <w:rFonts w:ascii="Arial" w:eastAsia="Times New Roman" w:hAnsi="Arial" w:cs="Arial"/>
          <w:sz w:val="20"/>
          <w:szCs w:val="24"/>
          <w:lang w:val="hy-AM"/>
        </w:rPr>
        <w:t xml:space="preserve">The Agreement</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strength</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enter</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Parties</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signing</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moment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action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until</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parties </w:t>
      </w:r>
      <w:r xmlns:w="http://schemas.openxmlformats.org/wordprocessingml/2006/main" w:rsidRPr="00E84C88">
        <w:rPr>
          <w:rFonts w:ascii="GHEA Grapalat" w:eastAsia="Times New Roman" w:hAnsi="GHEA Grapalat" w:cs="Sylfaen"/>
          <w:sz w:val="20"/>
          <w:szCs w:val="24"/>
          <w:lang w:val="hy-AM"/>
        </w:rPr>
        <w:t xml:space="preserve">by </w:t>
      </w: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undertaken</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obligations</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alive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volume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performance.</w:t>
      </w:r>
      <w:r xmlns:w="http://schemas.openxmlformats.org/wordprocessingml/2006/main" w:rsidRPr="00E84C88">
        <w:rPr>
          <w:rFonts w:ascii="GHEA Grapalat" w:eastAsia="Times New Roman" w:hAnsi="GHEA Grapalat" w:cs="Times Armenian"/>
          <w:sz w:val="20"/>
          <w:szCs w:val="24"/>
          <w:lang w:val="hy-AM"/>
        </w:rPr>
        <w:t xml:space="preserve"> </w:t>
      </w:r>
    </w:p>
    <w:p w14:paraId="5AAFADB5" w14:textId="77777777" w:rsidR="00532D6C" w:rsidRPr="00E84C88" w:rsidRDefault="00532D6C" w:rsidP="00532D6C">
      <w:pPr xmlns:w="http://schemas.openxmlformats.org/wordprocessingml/2006/main">
        <w:tabs>
          <w:tab w:val="left" w:pos="1276"/>
        </w:tabs>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hy-AM"/>
        </w:rPr>
        <w:t xml:space="preserve">By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intended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parties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rights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responsibilities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execution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condition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Armenia</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finance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ministry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registered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be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circumstance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GHEA Grapalat" w:eastAsia="Times New Roman" w:hAnsi="GHEA Grapalat" w:cs="Sylfaen"/>
          <w:sz w:val="20"/>
          <w:szCs w:val="24"/>
          <w:vertAlign w:val="superscript"/>
          <w:lang w:val="hy-AM"/>
        </w:rPr>
        <w:t xml:space="preserve">21 </w:t>
      </w:r>
      <w:r xmlns:w="http://schemas.openxmlformats.org/wordprocessingml/2006/main" w:rsidRPr="00E84C88">
        <w:rPr>
          <w:rFonts w:ascii="GHEA Grapalat" w:eastAsia="Times New Roman" w:hAnsi="GHEA Grapalat" w:cs="Sylfaen"/>
          <w:color w:val="FFFFFF"/>
          <w:sz w:val="20"/>
          <w:szCs w:val="24"/>
          <w:vertAlign w:val="superscript"/>
          <w:lang w:val="hy-AM"/>
        </w:rPr>
        <w:t xml:space="preserve">33</w:t>
      </w:r>
      <w:r xmlns:w="http://schemas.openxmlformats.org/wordprocessingml/2006/main" w:rsidRPr="00E84C88">
        <w:rPr>
          <w:rFonts w:ascii="GHEA Grapalat" w:eastAsia="Times New Roman" w:hAnsi="GHEA Grapalat" w:cs="Sylfaen"/>
          <w:color w:val="FFFFFF"/>
          <w:sz w:val="20"/>
          <w:szCs w:val="24"/>
          <w:vertAlign w:val="superscript"/>
          <w:lang w:val="hy-AM"/>
        </w:rPr>
        <w:footnoteReference xmlns:w="http://schemas.openxmlformats.org/wordprocessingml/2006/main" w:id="18"/>
      </w:r>
    </w:p>
    <w:p w14:paraId="20A7D72B" w14:textId="77777777" w:rsidR="00532D6C" w:rsidRPr="00E84C88" w:rsidRDefault="00532D6C" w:rsidP="00532D6C">
      <w:pPr xmlns:w="http://schemas.openxmlformats.org/wordprocessingml/2006/main">
        <w:tabs>
          <w:tab w:val="left" w:pos="1276"/>
        </w:tabs>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Sylfaen"/>
          <w:sz w:val="20"/>
          <w:szCs w:val="24"/>
          <w:lang w:val="hy-AM"/>
        </w:rPr>
        <w:t xml:space="preserve">8.2 </w:t>
      </w:r>
      <w:r xmlns:w="http://schemas.openxmlformats.org/wordprocessingml/2006/main" w:rsidRPr="00E84C88">
        <w:rPr>
          <w:rFonts w:ascii="Arial" w:eastAsia="Times New Roman" w:hAnsi="Arial" w:cs="Arial"/>
          <w:sz w:val="20"/>
          <w:szCs w:val="24"/>
          <w:lang w:val="hy-AM"/>
        </w:rPr>
        <w:t xml:space="preserve">From the Agreement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originated from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side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payment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obligation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stop</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other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originated from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opposite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obligation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 </w:t>
      </w:r>
      <w:r xmlns:w="http://schemas.openxmlformats.org/wordprocessingml/2006/main" w:rsidRPr="00E84C88">
        <w:rPr>
          <w:rFonts w:ascii="GHEA Grapalat" w:eastAsia="Times New Roman" w:hAnsi="GHEA Grapalat" w:cs="Sylfaen"/>
          <w:sz w:val="20"/>
          <w:szCs w:val="24"/>
          <w:lang w:val="hy-AM"/>
        </w:rPr>
        <w:t xml:space="preserve">or </w:t>
      </w:r>
      <w:r xmlns:w="http://schemas.openxmlformats.org/wordprocessingml/2006/main" w:rsidRPr="00E84C88">
        <w:rPr>
          <w:rFonts w:ascii="Arial" w:eastAsia="Times New Roman" w:hAnsi="Arial" w:cs="Arial"/>
          <w:sz w:val="20"/>
          <w:szCs w:val="24"/>
          <w:lang w:val="hy-AM"/>
        </w:rPr>
        <w:t xml:space="preserve">without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parties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written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 a seal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approved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agreement.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born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demand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right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be transferred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other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person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without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debtor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side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written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agreement.</w:t>
      </w:r>
      <w:r xmlns:w="http://schemas.openxmlformats.org/wordprocessingml/2006/main" w:rsidRPr="00E84C88">
        <w:rPr>
          <w:rFonts w:ascii="GHEA Grapalat" w:eastAsia="Times New Roman" w:hAnsi="GHEA Grapalat" w:cs="Sylfaen"/>
          <w:sz w:val="20"/>
          <w:szCs w:val="24"/>
          <w:lang w:val="hy-AM"/>
        </w:rPr>
        <w:t xml:space="preserve"> </w:t>
      </w:r>
    </w:p>
    <w:p w14:paraId="61F65201" w14:textId="77777777" w:rsidR="00532D6C" w:rsidRPr="00E84C88" w:rsidRDefault="00532D6C" w:rsidP="00532D6C">
      <w:pPr xmlns:w="http://schemas.openxmlformats.org/wordprocessingml/2006/main">
        <w:shd w:val="clear" w:color="auto" w:fill="FFFFFF"/>
        <w:spacing w:after="0" w:line="240" w:lineRule="auto"/>
        <w:ind w:firstLine="375"/>
        <w:jc w:val="both"/>
        <w:rPr>
          <w:rFonts w:ascii="GHEA Grapalat" w:eastAsia="Times New Roman" w:hAnsi="GHEA Grapalat" w:cs="Times New Roman"/>
          <w:color w:val="000000"/>
          <w:sz w:val="24"/>
          <w:szCs w:val="24"/>
          <w:lang w:val="hy-AM"/>
        </w:rPr>
      </w:pPr>
      <w:r xmlns:w="http://schemas.openxmlformats.org/wordprocessingml/2006/main" w:rsidRPr="00E84C88">
        <w:rPr>
          <w:rFonts w:ascii="GHEA Grapalat" w:eastAsia="Times New Roman" w:hAnsi="GHEA Grapalat" w:cs="Sylfaen"/>
          <w:sz w:val="20"/>
          <w:szCs w:val="24"/>
          <w:lang w:val="hy-AM"/>
        </w:rPr>
        <w:lastRenderedPageBreak xmlns:w="http://schemas.openxmlformats.org/wordprocessingml/2006/main"/>
      </w:r>
      <w:r xmlns:w="http://schemas.openxmlformats.org/wordprocessingml/2006/main" w:rsidRPr="00E84C88">
        <w:rPr>
          <w:rFonts w:ascii="GHEA Grapalat" w:eastAsia="Times New Roman" w:hAnsi="GHEA Grapalat" w:cs="Sylfaen"/>
          <w:sz w:val="20"/>
          <w:szCs w:val="24"/>
          <w:lang w:val="hy-AM"/>
        </w:rPr>
        <w:t xml:space="preserve">8.3 </w:t>
      </w:r>
      <w:r xmlns:w="http://schemas.openxmlformats.org/wordprocessingml/2006/main" w:rsidRPr="00E84C88">
        <w:rPr>
          <w:rFonts w:ascii="Arial" w:eastAsia="Times New Roman" w:hAnsi="Arial" w:cs="Arial"/>
          <w:sz w:val="20"/>
          <w:szCs w:val="24"/>
          <w:lang w:val="hy-AM"/>
        </w:rPr>
        <w:t xml:space="preserve">It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w:t>
      </w:r>
      <w:r xmlns:w="http://schemas.openxmlformats.org/wordprocessingml/2006/main" w:rsidRPr="00E84C88">
        <w:rPr>
          <w:rFonts w:ascii="Arial" w:eastAsia="Times New Roman" w:hAnsi="Arial" w:cs="Arial"/>
          <w:sz w:val="20"/>
          <w:szCs w:val="24"/>
          <w:lang w:val="hy-AM"/>
        </w:rPr>
        <w:t xml:space="preserve">case </w:t>
      </w:r>
      <w:r xmlns:w="http://schemas.openxmlformats.org/wordprocessingml/2006/main" w:rsidRPr="00E84C88">
        <w:rPr>
          <w:rFonts w:ascii="GHEA Grapalat" w:eastAsia="Times New Roman" w:hAnsi="GHEA Grapalat" w:cs="Sylfaen"/>
          <w:sz w:val="20"/>
          <w:szCs w:val="24"/>
          <w:lang w:val="hy-AM"/>
        </w:rPr>
        <w:t xml:space="preserve">when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law</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intended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order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law</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requirements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execution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towards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control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control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complaints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examination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as a result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being recorded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 </w:t>
      </w:r>
      <w:r xmlns:w="http://schemas.openxmlformats.org/wordprocessingml/2006/main" w:rsidRPr="00E84C88">
        <w:rPr>
          <w:rFonts w:ascii="GHEA Grapalat" w:eastAsia="Times New Roman" w:hAnsi="GHEA Grapalat" w:cs="Sylfaen"/>
          <w:sz w:val="20"/>
          <w:szCs w:val="24"/>
          <w:lang w:val="hy-AM"/>
        </w:rPr>
        <w:t xml:space="preserve">that</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seal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 a scythe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organized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purchase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the process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until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Sealing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Seller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presented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fake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documents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information)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data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latter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chosen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participant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recognize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about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decision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correspond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Armenia</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Republic</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legislation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that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foundations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application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upon arrival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after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buyer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unilaterally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solution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contract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if</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recorded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violations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until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sealing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famous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be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case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shopping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about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Armenia</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Republic</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legislation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according to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base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would celebrate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not to seal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Total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which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Buyer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carry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one-sided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solution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as a result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Seller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number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emerging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damages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open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abandoned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benefit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risk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latter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obliged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Armenia</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Republic</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law</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defined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order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compensate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his/her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mistake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Buyer's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worn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damages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volume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which</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part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be solved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color w:val="000000"/>
          <w:sz w:val="24"/>
          <w:szCs w:val="24"/>
          <w:lang w:val="hy-AM"/>
        </w:rPr>
        <w:t xml:space="preserve"> </w:t>
      </w:r>
    </w:p>
    <w:p w14:paraId="41B4D1D8" w14:textId="77777777" w:rsidR="00532D6C" w:rsidRPr="00E84C88" w:rsidRDefault="00532D6C" w:rsidP="00532D6C">
      <w:pPr xmlns:w="http://schemas.openxmlformats.org/wordprocessingml/2006/main">
        <w:tabs>
          <w:tab w:val="left" w:pos="1276"/>
        </w:tabs>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Sylfaen"/>
          <w:sz w:val="20"/>
          <w:szCs w:val="24"/>
          <w:lang w:val="hy-AM"/>
        </w:rPr>
        <w:t xml:space="preserve">8.4 </w:t>
      </w: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back</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related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arguments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subject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examination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Armenia</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Republic</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the courts.</w:t>
      </w:r>
    </w:p>
    <w:p w14:paraId="50E3315F" w14:textId="77777777" w:rsidR="00532D6C" w:rsidRPr="00E84C88" w:rsidRDefault="00532D6C" w:rsidP="00532D6C">
      <w:pPr xmlns:w="http://schemas.openxmlformats.org/wordprocessingml/2006/main">
        <w:tabs>
          <w:tab w:val="left" w:pos="1276"/>
        </w:tabs>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Sylfaen"/>
          <w:sz w:val="20"/>
          <w:szCs w:val="24"/>
          <w:lang w:val="hy-AM"/>
        </w:rPr>
        <w:t xml:space="preserve">8.5 </w:t>
      </w:r>
      <w:r xmlns:w="http://schemas.openxmlformats.org/wordprocessingml/2006/main" w:rsidRPr="00E84C88">
        <w:rPr>
          <w:rFonts w:ascii="GHEA Grapalat" w:eastAsia="Times New Roman" w:hAnsi="GHEA Grapalat" w:cs="Sylfaen"/>
          <w:sz w:val="20"/>
          <w:szCs w:val="24"/>
          <w:lang w:val="hy-AM"/>
        </w:rPr>
        <w:tab xmlns:w="http://schemas.openxmlformats.org/wordprocessingml/2006/main"/>
      </w: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changes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additions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done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only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Parties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mutual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agreement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agreement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seal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through </w:t>
      </w:r>
      <w:r xmlns:w="http://schemas.openxmlformats.org/wordprocessingml/2006/main" w:rsidRPr="00E84C88">
        <w:rPr>
          <w:rFonts w:ascii="GHEA Grapalat" w:eastAsia="Times New Roman" w:hAnsi="GHEA Grapalat" w:cs="Sylfaen"/>
          <w:sz w:val="20"/>
          <w:szCs w:val="24"/>
          <w:lang w:val="hy-AM"/>
        </w:rPr>
        <w:t xml:space="preserve">which</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will be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inseparable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w:t>
      </w:r>
      <w:r xmlns:w="http://schemas.openxmlformats.org/wordprocessingml/2006/main" w:rsidRPr="00E84C88">
        <w:rPr>
          <w:rFonts w:ascii="GHEA Grapalat" w:eastAsia="Times New Roman" w:hAnsi="GHEA Grapalat" w:cs="Sylfaen"/>
          <w:sz w:val="20"/>
          <w:szCs w:val="24"/>
          <w:lang w:val="hy-AM"/>
        </w:rPr>
        <w:t xml:space="preserve"> </w:t>
      </w:r>
    </w:p>
    <w:p w14:paraId="36E9E48D" w14:textId="77777777" w:rsidR="00532D6C" w:rsidRPr="00E84C88" w:rsidRDefault="00532D6C" w:rsidP="00532D6C">
      <w:pPr xmlns:w="http://schemas.openxmlformats.org/wordprocessingml/2006/main">
        <w:tabs>
          <w:tab w:val="left" w:pos="1276"/>
        </w:tabs>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hy-AM"/>
        </w:rPr>
        <w:t xml:space="preserve">Prohibited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the contract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if</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price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factorial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also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that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adjacent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subsequent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each</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the years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sealed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agreement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do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such</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changes </w:t>
      </w:r>
      <w:r xmlns:w="http://schemas.openxmlformats.org/wordprocessingml/2006/main" w:rsidRPr="00E84C88">
        <w:rPr>
          <w:rFonts w:ascii="GHEA Grapalat" w:eastAsia="Times New Roman" w:hAnsi="GHEA Grapalat" w:cs="Sylfaen"/>
          <w:sz w:val="20"/>
          <w:szCs w:val="24"/>
          <w:lang w:val="hy-AM"/>
        </w:rPr>
        <w:t xml:space="preserve">that</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leads to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purchased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product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volumes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brought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product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unit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price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price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artificial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change.</w:t>
      </w:r>
    </w:p>
    <w:p w14:paraId="45F1C34C" w14:textId="77777777" w:rsidR="00532D6C" w:rsidRPr="00E84C88" w:rsidRDefault="00532D6C" w:rsidP="00532D6C">
      <w:pPr xmlns:w="http://schemas.openxmlformats.org/wordprocessingml/2006/main">
        <w:tabs>
          <w:tab w:val="left" w:pos="1276"/>
        </w:tabs>
        <w:spacing w:after="0" w:line="240" w:lineRule="auto"/>
        <w:ind w:firstLine="720"/>
        <w:jc w:val="both"/>
        <w:rPr>
          <w:rFonts w:ascii="GHEA Grapalat" w:eastAsia="Times New Roman" w:hAnsi="GHEA Grapalat" w:cs="Times Armenian"/>
          <w:sz w:val="20"/>
          <w:szCs w:val="24"/>
          <w:lang w:val="hy-AM"/>
        </w:rPr>
      </w:pP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sides</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independent</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factors</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 influence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change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each</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case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definition</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Armenia</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Republic</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government.</w:t>
      </w:r>
    </w:p>
    <w:p w14:paraId="66DE1EC9" w14:textId="77777777" w:rsidR="00532D6C" w:rsidRPr="00E84C88" w:rsidRDefault="00532D6C" w:rsidP="00532D6C">
      <w:pPr xmlns:w="http://schemas.openxmlformats.org/wordprocessingml/2006/main">
        <w:tabs>
          <w:tab w:val="left" w:pos="1276"/>
        </w:tabs>
        <w:spacing w:after="0" w:line="240" w:lineRule="auto"/>
        <w:ind w:firstLine="720"/>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pt-BR"/>
        </w:rPr>
        <w:t xml:space="preserve">8.6 </w:t>
      </w:r>
      <w:r xmlns:w="http://schemas.openxmlformats.org/wordprocessingml/2006/main" w:rsidRPr="00E84C88">
        <w:rPr>
          <w:rFonts w:ascii="Arial" w:eastAsia="Times New Roman" w:hAnsi="Arial" w:cs="Arial"/>
          <w:sz w:val="20"/>
          <w:szCs w:val="24"/>
          <w:lang w:val="pt-BR"/>
        </w:rPr>
        <w:t xml:space="preserve">If</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the contract</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carried out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agency</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contract</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to seal</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through </w:t>
      </w:r>
      <w:r xmlns:w="http://schemas.openxmlformats.org/wordprocessingml/2006/main" w:rsidRPr="00E84C88">
        <w:rPr>
          <w:rFonts w:ascii="GHEA Grapalat" w:eastAsia="Times New Roman" w:hAnsi="GHEA Grapalat" w:cs="Times New Roman"/>
          <w:sz w:val="20"/>
          <w:szCs w:val="24"/>
          <w:lang w:val="pt-BR"/>
        </w:rPr>
        <w:t xml:space="preserve">.</w:t>
      </w:r>
    </w:p>
    <w:p w14:paraId="724FFF99" w14:textId="77777777" w:rsidR="00532D6C" w:rsidRPr="00E84C88" w:rsidRDefault="00532D6C" w:rsidP="00532D6C">
      <w:pPr xmlns:w="http://schemas.openxmlformats.org/wordprocessingml/2006/main">
        <w:tabs>
          <w:tab w:val="left" w:pos="1276"/>
        </w:tabs>
        <w:spacing w:after="0" w:line="240" w:lineRule="auto"/>
        <w:ind w:firstLine="720"/>
        <w:jc w:val="both"/>
        <w:rPr>
          <w:rFonts w:ascii="GHEA Grapalat" w:eastAsia="Times New Roman" w:hAnsi="GHEA Grapalat" w:cs="Times New Roman"/>
          <w:sz w:val="20"/>
          <w:szCs w:val="24"/>
          <w:lang w:val="pt-BR"/>
        </w:rPr>
      </w:pPr>
      <w:r xmlns:w="http://schemas.openxmlformats.org/wordprocessingml/2006/main" w:rsidRPr="00E84C88">
        <w:rPr>
          <w:rFonts w:ascii="GHEA Grapalat" w:eastAsia="Times New Roman" w:hAnsi="GHEA Grapalat" w:cs="Times New Roman"/>
          <w:sz w:val="20"/>
          <w:szCs w:val="24"/>
          <w:lang w:val="hy-AM"/>
        </w:rPr>
        <w:t xml:space="preserve">1)</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hy-AM"/>
        </w:rPr>
        <w:t xml:space="preserve">The </w:t>
      </w:r>
      <w:r xmlns:w="http://schemas.openxmlformats.org/wordprocessingml/2006/main" w:rsidRPr="00E84C88">
        <w:rPr>
          <w:rFonts w:ascii="Arial" w:eastAsia="Times New Roman" w:hAnsi="Arial" w:cs="Arial"/>
          <w:sz w:val="20"/>
          <w:szCs w:val="24"/>
          <w:lang w:val="pt-BR"/>
        </w:rPr>
        <w:t xml:space="preserve">seller</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responsibility</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is</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carry</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agent</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obligations</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non-compliance</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or</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no</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proper</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execution</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for </w:t>
      </w:r>
      <w:r xmlns:w="http://schemas.openxmlformats.org/wordprocessingml/2006/main" w:rsidRPr="00E84C88">
        <w:rPr>
          <w:rFonts w:ascii="GHEA Grapalat" w:eastAsia="Times New Roman" w:hAnsi="GHEA Grapalat" w:cs="Times New Roman"/>
          <w:sz w:val="20"/>
          <w:szCs w:val="24"/>
          <w:lang w:val="pt-BR"/>
        </w:rPr>
        <w:t xml:space="preserve">.</w:t>
      </w:r>
    </w:p>
    <w:p w14:paraId="020D9715" w14:textId="77777777" w:rsidR="00532D6C" w:rsidRPr="00E84C88" w:rsidRDefault="00532D6C" w:rsidP="00532D6C">
      <w:pPr xmlns:w="http://schemas.openxmlformats.org/wordprocessingml/2006/main">
        <w:tabs>
          <w:tab w:val="left" w:pos="1276"/>
        </w:tabs>
        <w:spacing w:after="0" w:line="240" w:lineRule="auto"/>
        <w:ind w:firstLine="720"/>
        <w:jc w:val="both"/>
        <w:rPr>
          <w:rFonts w:ascii="GHEA Grapalat" w:eastAsia="Times New Roman" w:hAnsi="GHEA Grapalat" w:cs="Times New Roman"/>
          <w:sz w:val="20"/>
          <w:szCs w:val="24"/>
          <w:lang w:val="pt-BR"/>
        </w:rPr>
      </w:pPr>
      <w:r xmlns:w="http://schemas.openxmlformats.org/wordprocessingml/2006/main" w:rsidRPr="00E84C88">
        <w:rPr>
          <w:rFonts w:ascii="GHEA Grapalat" w:eastAsia="Times New Roman" w:hAnsi="GHEA Grapalat" w:cs="Times New Roman"/>
          <w:sz w:val="20"/>
          <w:szCs w:val="24"/>
          <w:lang w:val="pt-BR"/>
        </w:rPr>
        <w:t xml:space="preserve">2) </w:t>
      </w:r>
      <w:r xmlns:w="http://schemas.openxmlformats.org/wordprocessingml/2006/main" w:rsidRPr="00E84C88">
        <w:rPr>
          <w:rFonts w:ascii="Arial" w:eastAsia="Times New Roman" w:hAnsi="Arial" w:cs="Arial"/>
          <w:sz w:val="20"/>
          <w:szCs w:val="24"/>
          <w:lang w:val="pt-BR"/>
        </w:rPr>
        <w:t xml:space="preserve">contract</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execution</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during</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agent</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change</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in case</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Seller</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Arial" w:eastAsia="Times New Roman" w:hAnsi="Arial" w:cs="Arial"/>
          <w:sz w:val="20"/>
          <w:szCs w:val="24"/>
          <w:lang w:val="pt-BR"/>
        </w:rPr>
        <w:t xml:space="preserve">​</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written</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informs</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is</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To the buyer:</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providing</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agency</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contract</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copy</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and</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its</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side</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being</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person</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data:</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the change</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to be done</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from the day</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five</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working</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day</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during </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GHEA Grapalat" w:eastAsia="Times New Roman" w:hAnsi="GHEA Grapalat" w:cs="Times New Roman"/>
          <w:sz w:val="20"/>
          <w:szCs w:val="24"/>
          <w:vertAlign w:val="superscript"/>
          <w:lang w:val="pt-BR"/>
        </w:rPr>
        <w:t xml:space="preserve">22</w:t>
      </w:r>
      <w:r xmlns:w="http://schemas.openxmlformats.org/wordprocessingml/2006/main" w:rsidRPr="00E84C88">
        <w:rPr>
          <w:rFonts w:ascii="GHEA Grapalat" w:eastAsia="Times New Roman" w:hAnsi="GHEA Grapalat" w:cs="Times New Roman"/>
          <w:color w:val="FFFFFF"/>
          <w:sz w:val="20"/>
          <w:szCs w:val="24"/>
          <w:vertAlign w:val="superscript"/>
          <w:lang w:val="pt-BR"/>
        </w:rPr>
        <w:footnoteReference xmlns:w="http://schemas.openxmlformats.org/wordprocessingml/2006/main" w:id="19"/>
      </w:r>
    </w:p>
    <w:p w14:paraId="5E69B5E7" w14:textId="77777777" w:rsidR="00532D6C" w:rsidRPr="00E84C88" w:rsidRDefault="00532D6C" w:rsidP="00532D6C">
      <w:pPr xmlns:w="http://schemas.openxmlformats.org/wordprocessingml/2006/main">
        <w:tabs>
          <w:tab w:val="left" w:pos="1276"/>
        </w:tabs>
        <w:spacing w:after="0" w:line="240" w:lineRule="auto"/>
        <w:ind w:firstLine="720"/>
        <w:jc w:val="both"/>
        <w:rPr>
          <w:rFonts w:ascii="GHEA Grapalat" w:eastAsia="Times New Roman" w:hAnsi="GHEA Grapalat" w:cs="Times New Roman"/>
          <w:sz w:val="20"/>
          <w:szCs w:val="24"/>
          <w:lang w:val="pt-BR"/>
        </w:rPr>
      </w:pPr>
      <w:r xmlns:w="http://schemas.openxmlformats.org/wordprocessingml/2006/main" w:rsidRPr="00E84C88">
        <w:rPr>
          <w:rFonts w:ascii="GHEA Grapalat" w:eastAsia="Times New Roman" w:hAnsi="GHEA Grapalat" w:cs="Times New Roman"/>
          <w:sz w:val="20"/>
          <w:szCs w:val="24"/>
          <w:lang w:val="pt-BR"/>
        </w:rPr>
        <w:t xml:space="preserve">8.7 </w:t>
      </w:r>
      <w:r xmlns:w="http://schemas.openxmlformats.org/wordprocessingml/2006/main" w:rsidRPr="00E84C88">
        <w:rPr>
          <w:rFonts w:ascii="Arial" w:eastAsia="Times New Roman" w:hAnsi="Arial" w:cs="Arial"/>
          <w:sz w:val="20"/>
          <w:szCs w:val="24"/>
          <w:lang w:val="pt-BR"/>
        </w:rPr>
        <w:t xml:space="preserve">If</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the contract</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implemented</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is</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jointly</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operating </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consortium </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agreement</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to seal</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through </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then</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that</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contract</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participants</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carry</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are</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jointly</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and</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co-responsible</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Responsibility </w:t>
      </w:r>
      <w:r xmlns:w="http://schemas.openxmlformats.org/wordprocessingml/2006/main" w:rsidRPr="00E84C88">
        <w:rPr>
          <w:rFonts w:ascii="GHEA Grapalat" w:eastAsia="Times New Roman" w:hAnsi="GHEA Grapalat" w:cs="Times New Roman"/>
          <w:sz w:val="20"/>
          <w:szCs w:val="24"/>
          <w:lang w:val="pt-BR"/>
        </w:rPr>
        <w:t xml:space="preserve">:</w:t>
      </w:r>
      <w:r xmlns:w="http://schemas.openxmlformats.org/wordprocessingml/2006/main" w:rsidRPr="00E84C88">
        <w:rPr>
          <w:rFonts w:ascii="Arial" w:eastAsia="Times New Roman" w:hAnsi="Arial" w:cs="Arial"/>
          <w:sz w:val="20"/>
          <w:szCs w:val="24"/>
          <w:lang w:val="pt-BR"/>
        </w:rPr>
        <w:t xml:space="preserve">​</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in which </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the consortium</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member</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from the consortium</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out</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to come</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in case</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the contract</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unilaterally</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dissolving</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is</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and</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consortium</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members</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towards</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applied</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are</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by contract</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intended</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responsibility</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resources </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GHEA Grapalat" w:eastAsia="Times New Roman" w:hAnsi="GHEA Grapalat" w:cs="Times New Roman"/>
          <w:sz w:val="20"/>
          <w:szCs w:val="24"/>
          <w:vertAlign w:val="superscript"/>
          <w:lang w:val="pt-BR"/>
        </w:rPr>
        <w:t xml:space="preserve">23</w:t>
      </w:r>
      <w:r xmlns:w="http://schemas.openxmlformats.org/wordprocessingml/2006/main" w:rsidRPr="00E84C88">
        <w:rPr>
          <w:rFonts w:ascii="GHEA Grapalat" w:eastAsia="Times New Roman" w:hAnsi="GHEA Grapalat" w:cs="Times New Roman"/>
          <w:color w:val="FFFFFF"/>
          <w:sz w:val="20"/>
          <w:szCs w:val="24"/>
          <w:vertAlign w:val="superscript"/>
          <w:lang w:val="pt-BR"/>
        </w:rPr>
        <w:footnoteReference xmlns:w="http://schemas.openxmlformats.org/wordprocessingml/2006/main" w:id="20"/>
      </w:r>
    </w:p>
    <w:p w14:paraId="18743E62" w14:textId="77777777" w:rsidR="00532D6C" w:rsidRPr="00E84C88" w:rsidRDefault="00532D6C" w:rsidP="00532D6C">
      <w:pPr xmlns:w="http://schemas.openxmlformats.org/wordprocessingml/2006/main">
        <w:tabs>
          <w:tab w:val="left" w:pos="1276"/>
        </w:tabs>
        <w:spacing w:after="0" w:line="240" w:lineRule="auto"/>
        <w:ind w:firstLine="720"/>
        <w:jc w:val="both"/>
        <w:rPr>
          <w:rFonts w:ascii="GHEA Grapalat" w:eastAsia="Times New Roman" w:hAnsi="GHEA Grapalat" w:cs="Times New Roman"/>
          <w:sz w:val="20"/>
          <w:szCs w:val="24"/>
          <w:lang w:val="pt-BR"/>
        </w:rPr>
      </w:pPr>
      <w:r xmlns:w="http://schemas.openxmlformats.org/wordprocessingml/2006/main" w:rsidRPr="00E84C88">
        <w:rPr>
          <w:rFonts w:ascii="GHEA Grapalat" w:eastAsia="Times New Roman" w:hAnsi="GHEA Grapalat" w:cs="Times Armenian"/>
          <w:sz w:val="20"/>
          <w:szCs w:val="24"/>
          <w:lang w:val="pt-BR"/>
        </w:rPr>
        <w:t xml:space="preserve">8. </w:t>
      </w:r>
      <w:r xmlns:w="http://schemas.openxmlformats.org/wordprocessingml/2006/main" w:rsidRPr="00E84C88">
        <w:rPr>
          <w:rFonts w:ascii="GHEA Grapalat" w:eastAsia="Times New Roman" w:hAnsi="GHEA Grapalat" w:cs="Times Armenian"/>
          <w:sz w:val="20"/>
          <w:szCs w:val="24"/>
          <w:lang w:val="pt-BR"/>
        </w:rPr>
        <w:t xml:space="preserve">8</w:t>
      </w:r>
      <w:r xmlns:w="http://schemas.openxmlformats.org/wordprocessingml/2006/main" w:rsidRPr="00E84C88">
        <w:rPr>
          <w:rFonts w:ascii="GHEA Grapalat" w:eastAsia="Times New Roman" w:hAnsi="GHEA Grapalat" w:cs="Times Armenian"/>
          <w:sz w:val="20"/>
          <w:szCs w:val="24"/>
          <w:lang w:val="hy-AM"/>
        </w:rPr>
        <w:t xml:space="preserv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 </w:t>
      </w:r>
      <w:r xmlns:w="http://schemas.openxmlformats.org/wordprocessingml/2006/main" w:rsidRPr="00E84C88">
        <w:rPr>
          <w:rFonts w:ascii="Arial" w:eastAsia="Times New Roman" w:hAnsi="Arial" w:cs="Arial"/>
          <w:sz w:val="20"/>
          <w:szCs w:val="24"/>
          <w:lang w:val="en-US"/>
        </w:rPr>
        <w:t xml:space="preserve">pr </w:t>
      </w:r>
      <w:r xmlns:w="http://schemas.openxmlformats.org/wordprocessingml/2006/main" w:rsidRPr="00E84C88">
        <w:rPr>
          <w:rFonts w:ascii="Arial" w:eastAsia="Times New Roman" w:hAnsi="Arial" w:cs="Arial"/>
          <w:sz w:val="20"/>
          <w:szCs w:val="24"/>
          <w:lang w:val="hy-AM"/>
        </w:rPr>
        <w:t xml:space="preserve">ank</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en-US"/>
        </w:rPr>
        <w:t xml:space="preserve">handshake</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Arial" w:eastAsia="Times New Roman" w:hAnsi="Arial" w:cs="Arial"/>
          <w:sz w:val="20"/>
          <w:szCs w:val="24"/>
          <w:lang w:val="en-US"/>
        </w:rPr>
        <w:t xml:space="preserve">​</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deadline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can</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extend</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until</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w:t>
      </w:r>
      <w:r xmlns:w="http://schemas.openxmlformats.org/wordprocessingml/2006/main" w:rsidRPr="00E84C88">
        <w:rPr>
          <w:rFonts w:ascii="Arial" w:eastAsia="Times New Roman" w:hAnsi="Arial" w:cs="Arial"/>
          <w:sz w:val="20"/>
          <w:szCs w:val="24"/>
          <w:lang w:val="en-US"/>
        </w:rPr>
        <w:t xml:space="preserve">contract</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that</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deadline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completion </w:t>
      </w:r>
      <w:r xmlns:w="http://schemas.openxmlformats.org/wordprocessingml/2006/main" w:rsidRPr="00E84C88">
        <w:rPr>
          <w:rFonts w:ascii="GHEA Grapalat" w:eastAsia="Times New Roman" w:hAnsi="GHEA Grapalat" w:cs="Sylfaen"/>
          <w:sz w:val="20"/>
          <w:szCs w:val="24"/>
          <w:lang w:val="pt-BR"/>
        </w:rPr>
        <w:t xml:space="preserv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en-US"/>
        </w:rPr>
        <w:t xml:space="preserve">Seller</w:t>
      </w:r>
      <w:r xmlns:w="http://schemas.openxmlformats.org/wordprocessingml/2006/main" w:rsidRPr="00E84C88">
        <w:rPr>
          <w:rFonts w:ascii="GHEA Grapalat" w:eastAsia="Times New Roman" w:hAnsi="GHEA Grapalat" w:cs="Times Armenian"/>
          <w:sz w:val="20"/>
          <w:szCs w:val="24"/>
          <w:lang w:val="pt-BR"/>
        </w:rPr>
        <w:t xml:space="preserve"> </w:t>
      </w:r>
      <w:r xmlns:w="http://schemas.openxmlformats.org/wordprocessingml/2006/main" w:rsidRPr="00E84C88">
        <w:rPr>
          <w:rFonts w:ascii="Arial" w:eastAsia="Times New Roman" w:hAnsi="Arial" w:cs="Arial"/>
          <w:sz w:val="20"/>
          <w:szCs w:val="24"/>
          <w:lang w:val="hy-AM"/>
        </w:rPr>
        <w:t xml:space="preserve">suggestion</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availability</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case </w:t>
      </w:r>
      <w:r xmlns:w="http://schemas.openxmlformats.org/wordprocessingml/2006/main" w:rsidRPr="00E84C88">
        <w:rPr>
          <w:rFonts w:ascii="GHEA Grapalat" w:eastAsia="Times New Roman" w:hAnsi="GHEA Grapalat" w:cs="Times Armenian"/>
          <w:sz w:val="20"/>
          <w:szCs w:val="24"/>
          <w:lang w:val="pt-BR"/>
        </w:rPr>
        <w:t xml:space="preserv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on </w:t>
      </w:r>
      <w:r xmlns:w="http://schemas.openxmlformats.org/wordprocessingml/2006/main" w:rsidRPr="00E84C88">
        <w:rPr>
          <w:rFonts w:ascii="Arial" w:eastAsia="Times New Roman" w:hAnsi="Arial" w:cs="Arial"/>
          <w:sz w:val="20"/>
          <w:szCs w:val="24"/>
          <w:lang w:val="hy-AM"/>
        </w:rPr>
        <w:t xml:space="preserve">condition </w:t>
      </w:r>
      <w:r xmlns:w="http://schemas.openxmlformats.org/wordprocessingml/2006/main" w:rsidRPr="00E84C88">
        <w:rPr>
          <w:rFonts w:ascii="GHEA Grapalat" w:eastAsia="Times New Roman" w:hAnsi="GHEA Grapalat" w:cs="Times Armenian"/>
          <w:sz w:val="20"/>
          <w:szCs w:val="24"/>
          <w:lang w:val="hy-AM"/>
        </w:rPr>
        <w:t xml:space="preserve">that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en-US"/>
        </w:rPr>
        <w:t xml:space="preserve">Buyer </w:t>
      </w:r>
      <w:r xmlns:w="http://schemas.openxmlformats.org/wordprocessingml/2006/main" w:rsidRPr="00E84C88">
        <w:rPr>
          <w:rFonts w:ascii="Arial" w:eastAsia="Times New Roman" w:hAnsi="Arial" w:cs="Arial"/>
          <w:sz w:val="20"/>
          <w:szCs w:val="24"/>
          <w:lang w:val="hy-AM"/>
        </w:rPr>
        <w:t xml:space="preserve">'s</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near</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disappeared</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en-US"/>
        </w:rPr>
        <w:t xml:space="preserve">product</w:t>
      </w:r>
      <w:r xmlns:w="http://schemas.openxmlformats.org/wordprocessingml/2006/main" w:rsidRPr="00E84C88">
        <w:rPr>
          <w:rFonts w:ascii="GHEA Grapalat" w:eastAsia="Times New Roman" w:hAnsi="GHEA Grapalat" w:cs="Times Armenian"/>
          <w:sz w:val="20"/>
          <w:szCs w:val="24"/>
          <w:lang w:val="pt-BR"/>
        </w:rPr>
        <w:t xml:space="preserve"> </w:t>
      </w:r>
      <w:r xmlns:w="http://schemas.openxmlformats.org/wordprocessingml/2006/main" w:rsidRPr="00E84C88">
        <w:rPr>
          <w:rFonts w:ascii="Arial" w:eastAsia="Times New Roman" w:hAnsi="Arial" w:cs="Arial"/>
          <w:sz w:val="20"/>
          <w:szCs w:val="24"/>
          <w:lang w:val="hy-AM"/>
        </w:rPr>
        <w:t xml:space="preserve">use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requirement </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and</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Seller</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the proposal</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presented</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is</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no</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later </w:t>
      </w:r>
      <w:r xmlns:w="http://schemas.openxmlformats.org/wordprocessingml/2006/main" w:rsidRPr="00E84C88">
        <w:rPr>
          <w:rFonts w:ascii="GHEA Grapalat" w:eastAsia="Times New Roman" w:hAnsi="GHEA Grapalat" w:cs="Sylfaen"/>
          <w:sz w:val="20"/>
          <w:szCs w:val="24"/>
          <w:lang w:val="pt-BR"/>
        </w:rPr>
        <w:t xml:space="preserve">than</w:t>
      </w:r>
      <w:r xmlns:w="http://schemas.openxmlformats.org/wordprocessingml/2006/main" w:rsidRPr="00E84C88">
        <w:rPr>
          <w:rFonts w:ascii="Arial" w:eastAsia="Times New Roman" w:hAnsi="Arial" w:cs="Arial"/>
          <w:sz w:val="20"/>
          <w:szCs w:val="24"/>
          <w:lang w:val="en-US"/>
        </w:rPr>
        <w:t xml:space="preserve">​</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by contract</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in</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from the beginning</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supply</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number</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defined</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deadline</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upon expiration</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at least </w:t>
      </w:r>
      <w:r xmlns:w="http://schemas.openxmlformats.org/wordprocessingml/2006/main" w:rsidRPr="00E84C88">
        <w:rPr>
          <w:rFonts w:ascii="GHEA Grapalat" w:eastAsia="Times New Roman" w:hAnsi="GHEA Grapalat" w:cs="Sylfaen"/>
          <w:sz w:val="20"/>
          <w:szCs w:val="24"/>
          <w:lang w:val="pt-BR"/>
        </w:rPr>
        <w:t xml:space="preserve">5 </w:t>
      </w:r>
      <w:r xmlns:w="http://schemas.openxmlformats.org/wordprocessingml/2006/main" w:rsidRPr="00E84C88">
        <w:rPr>
          <w:rFonts w:ascii="Arial" w:eastAsia="Times New Roman" w:hAnsi="Arial" w:cs="Arial"/>
          <w:sz w:val="20"/>
          <w:szCs w:val="24"/>
          <w:lang w:val="en-US"/>
        </w:rPr>
        <w:t xml:space="preserve">calendar days</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day</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before </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In</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in which</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this</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with a dot</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defined</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in case</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live</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en-US"/>
        </w:rPr>
        <w:t xml:space="preserve">delivery</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deadline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can</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extend</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en-US"/>
        </w:rPr>
        <w:t xml:space="preserve">one</w:t>
      </w:r>
      <w:r xmlns:w="http://schemas.openxmlformats.org/wordprocessingml/2006/main" w:rsidRPr="00E84C88">
        <w:rPr>
          <w:rFonts w:ascii="GHEA Grapalat" w:eastAsia="Times New Roman" w:hAnsi="GHEA Grapalat" w:cs="Times Armenia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times</w:t>
      </w:r>
      <w:r xmlns:w="http://schemas.openxmlformats.org/wordprocessingml/2006/main" w:rsidRPr="00E84C88">
        <w:rPr>
          <w:rFonts w:ascii="GHEA Grapalat" w:eastAsia="Times New Roman" w:hAnsi="GHEA Grapalat" w:cs="Times Armenian"/>
          <w:sz w:val="20"/>
          <w:szCs w:val="24"/>
          <w:lang w:val="pt-BR"/>
        </w:rPr>
        <w:t xml:space="preserve"> </w:t>
      </w:r>
      <w:r xmlns:w="http://schemas.openxmlformats.org/wordprocessingml/2006/main" w:rsidRPr="00E84C88">
        <w:rPr>
          <w:rFonts w:ascii="Arial" w:eastAsia="Times New Roman" w:hAnsi="Arial" w:cs="Arial"/>
          <w:sz w:val="20"/>
          <w:szCs w:val="24"/>
          <w:lang w:val="hy-AM"/>
        </w:rPr>
        <w:t xml:space="preserve">up to </w:t>
      </w:r>
      <w:r xmlns:w="http://schemas.openxmlformats.org/wordprocessingml/2006/main" w:rsidRPr="00E84C88">
        <w:rPr>
          <w:rFonts w:ascii="GHEA Grapalat" w:eastAsia="Times New Roman" w:hAnsi="GHEA Grapalat" w:cs="Sylfaen"/>
          <w:sz w:val="20"/>
          <w:szCs w:val="24"/>
          <w:lang w:val="pt-BR"/>
        </w:rPr>
        <w:t xml:space="preserve">30 </w:t>
      </w:r>
      <w:r xmlns:w="http://schemas.openxmlformats.org/wordprocessingml/2006/main" w:rsidRPr="00E84C88">
        <w:rPr>
          <w:rFonts w:ascii="Arial" w:eastAsia="Times New Roman" w:hAnsi="Arial" w:cs="Arial"/>
          <w:sz w:val="20"/>
          <w:szCs w:val="24"/>
          <w:lang w:val="en-US"/>
        </w:rPr>
        <w:t xml:space="preserve">calendar days</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per day </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but</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no</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more</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than</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by contract</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defined</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deadline</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is </w:t>
      </w:r>
      <w:r xmlns:w="http://schemas.openxmlformats.org/wordprocessingml/2006/main" w:rsidRPr="00E84C88">
        <w:rPr>
          <w:rFonts w:ascii="GHEA Grapalat" w:eastAsia="Times New Roman" w:hAnsi="GHEA Grapalat" w:cs="Sylfaen"/>
          <w:sz w:val="20"/>
          <w:szCs w:val="24"/>
          <w:lang w:val="pt-BR"/>
        </w:rPr>
        <w:t xml:space="preserve">.</w:t>
      </w:r>
    </w:p>
    <w:p w14:paraId="3E89E974" w14:textId="77777777" w:rsidR="00532D6C" w:rsidRPr="00E84C88" w:rsidRDefault="00532D6C" w:rsidP="00532D6C">
      <w:pPr xmlns:w="http://schemas.openxmlformats.org/wordprocessingml/2006/main">
        <w:tabs>
          <w:tab w:val="left" w:pos="720"/>
        </w:tabs>
        <w:spacing w:after="0" w:line="240" w:lineRule="auto"/>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8.9 </w:t>
      </w: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proper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execution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under the conditions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parties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Seller)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Buyer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benefits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savings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worn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damages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data</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side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benefit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worn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damage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p>
    <w:p w14:paraId="4BCDD54A" w14:textId="77777777" w:rsidR="00532D6C" w:rsidRPr="00E84C88" w:rsidRDefault="00532D6C" w:rsidP="00532D6C">
      <w:pPr xmlns:w="http://schemas.openxmlformats.org/wordprocessingml/2006/main">
        <w:tabs>
          <w:tab w:val="num" w:pos="0"/>
          <w:tab w:val="left" w:pos="720"/>
          <w:tab w:val="num" w:pos="900"/>
        </w:tabs>
        <w:spacing w:after="0" w:line="240" w:lineRule="auto"/>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parties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third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persons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towards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obligations: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including</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execution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the frame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Seller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sealed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other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transactions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them</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arising</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obligations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out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regulation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field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 not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influence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execution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result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accept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on it.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That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transactions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them</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arising</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obligations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execution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back</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related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relationships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being regulated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that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transactions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back</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related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relationships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regulator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 norms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their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number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responsible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seller.</w:t>
      </w:r>
    </w:p>
    <w:p w14:paraId="327C6308"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imes New Roman"/>
          <w:sz w:val="20"/>
          <w:szCs w:val="20"/>
          <w:lang w:val="hy-AM" w:eastAsia="ru-RU"/>
        </w:rPr>
      </w:pP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 xml:space="preserve">8.10 </w:t>
      </w:r>
      <w:r xmlns:w="http://schemas.openxmlformats.org/wordprocessingml/2006/main" w:rsidRPr="00E84C88">
        <w:rPr>
          <w:rFonts w:ascii="Arial" w:eastAsia="Times New Roman" w:hAnsi="Arial" w:cs="Arial"/>
          <w:sz w:val="20"/>
          <w:szCs w:val="24"/>
          <w:lang w:val="hy-AM"/>
        </w:rPr>
        <w:t xml:space="preserve">The </w:t>
      </w:r>
      <w:r xmlns:w="http://schemas.openxmlformats.org/wordprocessingml/2006/main" w:rsidRPr="00E84C88">
        <w:rPr>
          <w:rFonts w:ascii="Arial" w:eastAsia="Times New Roman" w:hAnsi="Arial" w:cs="Arial"/>
          <w:spacing w:val="-4"/>
          <w:sz w:val="20"/>
          <w:szCs w:val="20"/>
          <w:lang w:val="hy-AM" w:eastAsia="ru-RU"/>
        </w:rPr>
        <w:t xml:space="preserve">Agreement</w:t>
      </w:r>
      <w:r xmlns:w="http://schemas.openxmlformats.org/wordprocessingml/2006/main" w:rsidRPr="00E84C88">
        <w:rPr>
          <w:rFonts w:ascii="GHEA Grapalat" w:eastAsia="Times New Roman" w:hAnsi="GHEA Grapalat" w:cs="Times New Roman"/>
          <w:spacing w:val="-4"/>
          <w:sz w:val="20"/>
          <w:szCs w:val="20"/>
          <w:lang w:val="hy-AM" w:eastAsia="ru-RU"/>
        </w:rPr>
        <w:t xml:space="preserve"> </w:t>
      </w:r>
      <w:r xmlns:w="http://schemas.openxmlformats.org/wordprocessingml/2006/main" w:rsidRPr="00E84C88">
        <w:rPr>
          <w:rFonts w:ascii="Arial" w:eastAsia="Times New Roman" w:hAnsi="Arial" w:cs="Arial"/>
          <w:spacing w:val="-4"/>
          <w:sz w:val="20"/>
          <w:szCs w:val="20"/>
          <w:lang w:val="hy-AM" w:eastAsia="ru-RU"/>
        </w:rPr>
        <w:t xml:space="preserve">no</w:t>
      </w:r>
      <w:r xmlns:w="http://schemas.openxmlformats.org/wordprocessingml/2006/main" w:rsidRPr="00E84C88">
        <w:rPr>
          <w:rFonts w:ascii="GHEA Grapalat" w:eastAsia="Times New Roman" w:hAnsi="GHEA Grapalat" w:cs="Times New Roman"/>
          <w:spacing w:val="-4"/>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can</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to change</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parties</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obligations</w:t>
      </w:r>
      <w:r xmlns:w="http://schemas.openxmlformats.org/wordprocessingml/2006/main" w:rsidRPr="00E84C88">
        <w:rPr>
          <w:rFonts w:ascii="GHEA Grapalat" w:eastAsia="Times New Roman" w:hAnsi="GHEA Grapalat" w:cs="Times New Roman"/>
          <w:sz w:val="20"/>
          <w:szCs w:val="20"/>
          <w:lang w:val="hy-AM" w:eastAsia="ru-RU"/>
        </w:rPr>
        <w:softHyphen xmlns:w="http://schemas.openxmlformats.org/wordprocessingml/2006/main"/>
      </w:r>
      <w:r xmlns:w="http://schemas.openxmlformats.org/wordprocessingml/2006/main" w:rsidRPr="00E84C88">
        <w:rPr>
          <w:rFonts w:ascii="Arial" w:eastAsia="Times New Roman" w:hAnsi="Arial" w:cs="Arial"/>
          <w:sz w:val="20"/>
          <w:szCs w:val="20"/>
          <w:lang w:val="hy-AM" w:eastAsia="ru-RU"/>
        </w:rPr>
        <w:t xml:space="preserve">​</w:t>
      </w:r>
      <w:r xmlns:w="http://schemas.openxmlformats.org/wordprocessingml/2006/main" w:rsidRPr="00E84C88">
        <w:rPr>
          <w:rFonts w:ascii="GHEA Grapalat" w:eastAsia="Times New Roman" w:hAnsi="GHEA Grapalat" w:cs="Times New Roman"/>
          <w:sz w:val="20"/>
          <w:szCs w:val="20"/>
          <w:lang w:val="hy-AM" w:eastAsia="ru-RU"/>
        </w:rPr>
        <w:softHyphen xmlns:w="http://schemas.openxmlformats.org/wordprocessingml/2006/main"/>
      </w:r>
      <w:r xmlns:w="http://schemas.openxmlformats.org/wordprocessingml/2006/main" w:rsidRPr="00E84C88">
        <w:rPr>
          <w:rFonts w:ascii="Arial" w:eastAsia="Times New Roman" w:hAnsi="Arial" w:cs="Arial"/>
          <w:sz w:val="20"/>
          <w:szCs w:val="20"/>
          <w:lang w:val="hy-AM" w:eastAsia="ru-RU"/>
        </w:rPr>
        <w:t xml:space="preserve">​</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partial</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non-compliance</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as a result</w:t>
      </w:r>
      <w:r xmlns:w="http://schemas.openxmlformats.org/wordprocessingml/2006/main" w:rsidRPr="00E84C88" w:rsidDel="00591DE3">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or</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completely</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to be solved</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parties</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mutual</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with the consent of:</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except </w:t>
      </w:r>
      <w:r xmlns:w="http://schemas.openxmlformats.org/wordprocessingml/2006/main" w:rsidRPr="00E84C88">
        <w:rPr>
          <w:rFonts w:ascii="GHEA Grapalat" w:eastAsia="Times New Roman" w:hAnsi="GHEA Grapalat" w:cs="Times New Roman"/>
          <w:sz w:val="20"/>
          <w:szCs w:val="20"/>
          <w:lang w:val="hy-AM" w:eastAsia="ru-RU"/>
        </w:rPr>
        <w:t xml:space="preserve">for </w:t>
      </w:r>
      <w:r xmlns:w="http://schemas.openxmlformats.org/wordprocessingml/2006/main" w:rsidRPr="00E84C88">
        <w:rPr>
          <w:rFonts w:ascii="Arial" w:eastAsia="Times New Roman" w:hAnsi="Arial" w:cs="Arial"/>
          <w:sz w:val="20"/>
          <w:szCs w:val="20"/>
          <w:lang w:val="hy-AM" w:eastAsia="ru-RU"/>
        </w:rPr>
        <w:t xml:space="preserve">Armenia</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Republic</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by law</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defined</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in order</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product</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supply</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number</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necessary</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financial</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allocations</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reduction</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of cases </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Total</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in which </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the contract</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GHEA Grapalat" w:eastAsia="Times New Roman" w:hAnsi="GHEA Grapalat" w:cs="Times New Roman"/>
          <w:sz w:val="20"/>
          <w:szCs w:val="20"/>
          <w:lang w:val="hy-AM" w:eastAsia="ru-RU"/>
        </w:rPr>
        <w:t xml:space="preserve">obligations </w:t>
      </w:r>
      <w:r xmlns:w="http://schemas.openxmlformats.org/wordprocessingml/2006/main" w:rsidRPr="00E84C88">
        <w:rPr>
          <w:rFonts w:ascii="Arial" w:eastAsia="Times New Roman" w:hAnsi="Arial" w:cs="Arial"/>
          <w:sz w:val="20"/>
          <w:szCs w:val="20"/>
          <w:lang w:val="hy-AM" w:eastAsia="ru-RU"/>
        </w:rPr>
        <w:t xml:space="preserve">of </w:t>
      </w:r>
      <w:r xmlns:w="http://schemas.openxmlformats.org/wordprocessingml/2006/main" w:rsidRPr="00E84C88">
        <w:rPr>
          <w:rFonts w:ascii="Arial" w:eastAsia="Times New Roman" w:hAnsi="Arial" w:cs="Arial"/>
          <w:sz w:val="20"/>
          <w:szCs w:val="20"/>
          <w:lang w:val="hy-AM" w:eastAsia="ru-RU"/>
        </w:rPr>
        <w:t xml:space="preserve">the parties</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partial</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non-compliance</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or</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completely</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solution</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parties</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mutual</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agreement</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necessary</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is</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hand</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to bring</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before</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Armenia</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Republic</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by law</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defined</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in order</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product</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supply</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number</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necessary</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financial</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allocations</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reduction </w:t>
      </w:r>
      <w:r xmlns:w="http://schemas.openxmlformats.org/wordprocessingml/2006/main" w:rsidRPr="00E84C88">
        <w:rPr>
          <w:rFonts w:ascii="GHEA Grapalat" w:eastAsia="Times New Roman" w:hAnsi="GHEA Grapalat" w:cs="Times New Roman"/>
          <w:sz w:val="20"/>
          <w:szCs w:val="20"/>
          <w:lang w:val="hy-AM" w:eastAsia="ru-RU"/>
        </w:rPr>
        <w:t xml:space="preserve">.</w:t>
      </w:r>
    </w:p>
    <w:p w14:paraId="68EFFA01"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imes New Roman"/>
          <w:sz w:val="20"/>
          <w:szCs w:val="20"/>
          <w:lang w:val="hy-AM" w:eastAsia="ru-RU"/>
        </w:rPr>
      </w:pPr>
      <w:r xmlns:w="http://schemas.openxmlformats.org/wordprocessingml/2006/main" w:rsidRPr="00E84C88">
        <w:rPr>
          <w:rFonts w:ascii="GHEA Grapalat" w:eastAsia="Times New Roman" w:hAnsi="GHEA Grapalat" w:cs="Times New Roman"/>
          <w:sz w:val="20"/>
          <w:szCs w:val="20"/>
          <w:lang w:val="hy-AM" w:eastAsia="ru-RU"/>
        </w:rPr>
        <w:lastRenderedPageBreak xmlns:w="http://schemas.openxmlformats.org/wordprocessingml/2006/main"/>
      </w:r>
      <w:r xmlns:w="http://schemas.openxmlformats.org/wordprocessingml/2006/main" w:rsidRPr="00E84C88">
        <w:rPr>
          <w:rFonts w:ascii="GHEA Grapalat" w:eastAsia="Times New Roman" w:hAnsi="GHEA Grapalat" w:cs="Times New Roman"/>
          <w:sz w:val="20"/>
          <w:szCs w:val="20"/>
          <w:lang w:val="hy-AM" w:eastAsia="ru-RU"/>
        </w:rPr>
        <w:tab xmlns:w="http://schemas.openxmlformats.org/wordprocessingml/2006/main"/>
      </w:r>
      <w:r xmlns:w="http://schemas.openxmlformats.org/wordprocessingml/2006/main" w:rsidRPr="00E84C88">
        <w:rPr>
          <w:rFonts w:ascii="GHEA Grapalat" w:eastAsia="Times New Roman" w:hAnsi="GHEA Grapalat" w:cs="Times New Roman"/>
          <w:sz w:val="20"/>
          <w:szCs w:val="20"/>
          <w:lang w:val="hy-AM" w:eastAsia="ru-RU"/>
        </w:rPr>
        <w:t xml:space="preserve">8.11 </w:t>
      </w:r>
      <w:r xmlns:w="http://schemas.openxmlformats.org/wordprocessingml/2006/main" w:rsidRPr="00E84C88">
        <w:rPr>
          <w:rFonts w:ascii="Arial" w:eastAsia="Times New Roman" w:hAnsi="Arial" w:cs="Arial"/>
          <w:sz w:val="20"/>
          <w:szCs w:val="20"/>
          <w:lang w:val="hy-AM" w:eastAsia="ru-RU"/>
        </w:rPr>
        <w:t xml:space="preserve">Seller</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by</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undertaken</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obligations</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to fail </w:t>
      </w:r>
      <w:r xmlns:w="http://schemas.openxmlformats.org/wordprocessingml/2006/main" w:rsidRPr="00E84C88">
        <w:rPr>
          <w:rFonts w:ascii="GHEA Grapalat" w:eastAsia="Times New Roman" w:hAnsi="GHEA Grapalat" w:cs="Times New Roman"/>
          <w:sz w:val="20"/>
          <w:szCs w:val="20"/>
          <w:lang w:val="hy-AM" w:eastAsia="ru-RU"/>
        </w:rPr>
        <w:softHyphen xmlns:w="http://schemas.openxmlformats.org/wordprocessingml/2006/main"/>
      </w:r>
      <w:r xmlns:w="http://schemas.openxmlformats.org/wordprocessingml/2006/main" w:rsidRPr="00E84C88">
        <w:rPr>
          <w:rFonts w:ascii="Arial" w:eastAsia="Times New Roman" w:hAnsi="Arial" w:cs="Arial"/>
          <w:sz w:val="20"/>
          <w:szCs w:val="20"/>
          <w:lang w:val="hy-AM" w:eastAsia="ru-RU"/>
        </w:rPr>
        <w:t xml:space="preserve">to perform</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or</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no</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proper</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to perform</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based on</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the contract</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completely</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or</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partial</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one-sided</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to solve</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about</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the notification</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The buyer</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publication</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at </w:t>
      </w:r>
      <w:r xmlns:w="http://schemas.openxmlformats.org/wordprocessingml/2006/main" w:rsidRPr="00E84C88">
        <w:rPr>
          <w:rFonts w:ascii="GHEA Grapalat" w:eastAsia="Times New Roman" w:hAnsi="GHEA Grapalat" w:cs="Times New Roman"/>
          <w:sz w:val="20"/>
          <w:szCs w:val="20"/>
          <w:lang w:val="hy-AM" w:eastAsia="ru-RU"/>
        </w:rPr>
        <w:t xml:space="preserve">www.procurement.am</w:t>
      </w:r>
      <w:r xmlns:w="http://schemas.openxmlformats.org/wordprocessingml/2006/main" w:rsidRPr="00E84C88">
        <w:rPr>
          <w:rFonts w:ascii="Arial" w:eastAsia="Times New Roman" w:hAnsi="Arial" w:cs="Arial"/>
          <w:sz w:val="20"/>
          <w:szCs w:val="20"/>
          <w:lang w:val="hy-AM" w:eastAsia="ru-RU"/>
        </w:rPr>
        <w:t xml:space="preserve">​</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current</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internet</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website</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Contracts</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one-sided</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to solve</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about</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notifications</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in the section </w:t>
      </w:r>
      <w:r xmlns:w="http://schemas.openxmlformats.org/wordprocessingml/2006/main" w:rsidRPr="00E84C88">
        <w:rPr>
          <w:rFonts w:ascii="GHEA Grapalat" w:eastAsia="Times New Roman" w:hAnsi="GHEA Grapalat" w:cs="Times New Roman"/>
          <w:sz w:val="20"/>
          <w:szCs w:val="20"/>
          <w:lang w:val="hy-AM" w:eastAsia="ru-RU"/>
        </w:rPr>
        <w:t xml:space="preserve">by </w:t>
      </w:r>
      <w:r xmlns:w="http://schemas.openxmlformats.org/wordprocessingml/2006/main" w:rsidRPr="00E84C88">
        <w:rPr>
          <w:rFonts w:ascii="Arial" w:eastAsia="Times New Roman" w:hAnsi="Arial" w:cs="Arial"/>
          <w:sz w:val="20"/>
          <w:szCs w:val="20"/>
          <w:lang w:val="hy-AM" w:eastAsia="ru-RU"/>
        </w:rPr>
        <w:t xml:space="preserve">indicating</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publication</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Date </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Seller </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contract</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one-sided</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to solve</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regarding </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considered</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is</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proper</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notified </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the notification </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this</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with a dot</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defined</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to be published</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subsequent</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from the date </w:t>
      </w:r>
      <w:r xmlns:w="http://schemas.openxmlformats.org/wordprocessingml/2006/main" w:rsidRPr="00E84C88">
        <w:rPr>
          <w:rFonts w:ascii="GHEA Grapalat" w:eastAsia="Times New Roman" w:hAnsi="GHEA Grapalat" w:cs="Times New Roman"/>
          <w:sz w:val="20"/>
          <w:szCs w:val="20"/>
          <w:lang w:val="hy-AM" w:eastAsia="ru-RU"/>
        </w:rPr>
        <w:t xml:space="preserve">: </w:t>
      </w:r>
      <w:bookmarkStart xmlns:w="http://schemas.openxmlformats.org/wordprocessingml/2006/main" w:id="16" w:name="_Hlk23253914"/>
      <w:r xmlns:w="http://schemas.openxmlformats.org/wordprocessingml/2006/main" w:rsidRPr="00E84C88">
        <w:rPr>
          <w:rFonts w:ascii="Arial" w:eastAsia="Times New Roman" w:hAnsi="Arial" w:cs="Arial"/>
          <w:sz w:val="20"/>
          <w:szCs w:val="20"/>
          <w:lang w:val="hy-AM" w:eastAsia="ru-RU"/>
        </w:rPr>
        <w:t xml:space="preserve">Contract</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completely</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or</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partial</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one-sided</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to solve</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about</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the notification</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newsletter</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to be published</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the day</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The buyer</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it</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being sent</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is</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also</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Seller</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electronic</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to the mail </w:t>
      </w:r>
      <w:r xmlns:w="http://schemas.openxmlformats.org/wordprocessingml/2006/main" w:rsidRPr="00E84C88">
        <w:rPr>
          <w:rFonts w:ascii="GHEA Grapalat" w:eastAsia="Times New Roman" w:hAnsi="GHEA Grapalat" w:cs="Times New Roman"/>
          <w:sz w:val="20"/>
          <w:szCs w:val="20"/>
          <w:lang w:val="hy-AM" w:eastAsia="ru-RU"/>
        </w:rPr>
        <w:t xml:space="preserve">.</w:t>
      </w:r>
      <w:bookmarkEnd xmlns:w="http://schemas.openxmlformats.org/wordprocessingml/2006/main" w:id="16"/>
      <w:r xmlns:w="http://schemas.openxmlformats.org/wordprocessingml/2006/main" w:rsidRPr="00E84C88">
        <w:rPr>
          <w:rFonts w:ascii="GHEA Grapalat" w:eastAsia="Times New Roman" w:hAnsi="GHEA Grapalat" w:cs="Times New Roman"/>
          <w:sz w:val="20"/>
          <w:szCs w:val="20"/>
          <w:lang w:val="hy-AM" w:eastAsia="ru-RU"/>
        </w:rPr>
        <w:t xml:space="preserve">   </w:t>
      </w:r>
    </w:p>
    <w:p w14:paraId="5956D8DF"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imes New Roman"/>
          <w:sz w:val="20"/>
          <w:szCs w:val="20"/>
          <w:lang w:val="hy-AM" w:eastAsia="ru-RU"/>
        </w:rPr>
      </w:pPr>
      <w:r xmlns:w="http://schemas.openxmlformats.org/wordprocessingml/2006/main" w:rsidRPr="00E84C88">
        <w:rPr>
          <w:rFonts w:ascii="GHEA Grapalat" w:eastAsia="Times New Roman" w:hAnsi="GHEA Grapalat" w:cs="Times New Roman"/>
          <w:sz w:val="20"/>
          <w:szCs w:val="20"/>
          <w:lang w:val="hy-AM" w:eastAsia="ru-RU"/>
        </w:rPr>
        <w:t xml:space="preserve">8.12 </w:t>
      </w:r>
      <w:r xmlns:w="http://schemas.openxmlformats.org/wordprocessingml/2006/main" w:rsidRPr="00E84C88">
        <w:rPr>
          <w:rFonts w:ascii="GHEA Grapalat" w:eastAsia="Times New Roman" w:hAnsi="GHEA Grapalat" w:cs="Times New Roman"/>
          <w:sz w:val="20"/>
          <w:szCs w:val="20"/>
          <w:lang w:val="hy-AM" w:eastAsia="ru-RU"/>
        </w:rPr>
        <w:tab xmlns:w="http://schemas.openxmlformats.org/wordprocessingml/2006/main"/>
      </w:r>
      <w:r xmlns:w="http://schemas.openxmlformats.org/wordprocessingml/2006/main" w:rsidRPr="00E84C88">
        <w:rPr>
          <w:rFonts w:ascii="Arial" w:eastAsia="Times New Roman" w:hAnsi="Arial" w:cs="Arial"/>
          <w:sz w:val="20"/>
          <w:szCs w:val="20"/>
          <w:lang w:val="hy-AM" w:eastAsia="ru-RU"/>
        </w:rPr>
        <w:t xml:space="preserve">Contract</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on the occasion</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born</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the arguments</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dissolving</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are</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negotiations</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through.</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Consent</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hand</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not to bring</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in case</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the arguments</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dissolving</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are</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judicial</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in order.</w:t>
      </w:r>
    </w:p>
    <w:p w14:paraId="73CABB0D"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imes New Roman"/>
          <w:sz w:val="20"/>
          <w:szCs w:val="20"/>
          <w:lang w:val="hy-AM" w:eastAsia="ru-RU"/>
        </w:rPr>
      </w:pPr>
      <w:r xmlns:w="http://schemas.openxmlformats.org/wordprocessingml/2006/main" w:rsidRPr="00E84C88">
        <w:rPr>
          <w:rFonts w:ascii="GHEA Grapalat" w:eastAsia="Times New Roman" w:hAnsi="GHEA Grapalat" w:cs="Times New Roman"/>
          <w:sz w:val="20"/>
          <w:szCs w:val="20"/>
          <w:lang w:val="hy-AM" w:eastAsia="ru-RU"/>
        </w:rPr>
        <w:t xml:space="preserve">8.13 </w:t>
      </w:r>
      <w:r xmlns:w="http://schemas.openxmlformats.org/wordprocessingml/2006/main" w:rsidRPr="00E84C88">
        <w:rPr>
          <w:rFonts w:ascii="Arial" w:eastAsia="Times New Roman" w:hAnsi="Arial" w:cs="Arial"/>
          <w:sz w:val="20"/>
          <w:szCs w:val="20"/>
          <w:lang w:val="hy-AM" w:eastAsia="ru-RU"/>
        </w:rPr>
        <w:t xml:space="preserve">The Agreement</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composed</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is from </w:t>
      </w:r>
      <w:r xmlns:w="http://schemas.openxmlformats.org/wordprocessingml/2006/main" w:rsidRPr="00E84C88">
        <w:rPr>
          <w:rFonts w:ascii="GHEA Grapalat" w:eastAsia="Times New Roman" w:hAnsi="GHEA Grapalat" w:cs="Times New Roman"/>
          <w:sz w:val="20"/>
          <w:szCs w:val="20"/>
          <w:lang w:val="hy-AM" w:eastAsia="ru-RU"/>
        </w:rPr>
        <w:t xml:space="preserve">____ </w:t>
      </w:r>
      <w:r xmlns:w="http://schemas.openxmlformats.org/wordprocessingml/2006/main" w:rsidRPr="00E84C88">
        <w:rPr>
          <w:rFonts w:ascii="Arial" w:eastAsia="Times New Roman" w:hAnsi="Arial" w:cs="Arial"/>
          <w:sz w:val="20"/>
          <w:szCs w:val="20"/>
          <w:lang w:val="hy-AM" w:eastAsia="ru-RU"/>
        </w:rPr>
        <w:t xml:space="preserve">page </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is sealed</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is</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two</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from the example </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which</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have</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equal</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legal</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strength </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each</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to the side</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given</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is</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one by one</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for example.</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Annexes </w:t>
      </w:r>
      <w:r xmlns:w="http://schemas.openxmlformats.org/wordprocessingml/2006/main" w:rsidRPr="00E84C88">
        <w:rPr>
          <w:rFonts w:ascii="GHEA Grapalat" w:eastAsia="Times New Roman" w:hAnsi="GHEA Grapalat" w:cs="Times New Roman"/>
          <w:sz w:val="20"/>
          <w:szCs w:val="20"/>
          <w:lang w:val="hy-AM" w:eastAsia="ru-RU"/>
        </w:rPr>
        <w:t xml:space="preserve">N 1, N 2, N 3 </w:t>
      </w:r>
      <w:r xmlns:w="http://schemas.openxmlformats.org/wordprocessingml/2006/main" w:rsidRPr="00E84C88">
        <w:rPr>
          <w:rFonts w:ascii="Arial" w:eastAsia="Times New Roman" w:hAnsi="Arial" w:cs="Arial"/>
          <w:sz w:val="20"/>
          <w:szCs w:val="20"/>
          <w:lang w:val="hy-AM" w:eastAsia="ru-RU"/>
        </w:rPr>
        <w:t xml:space="preserve">and </w:t>
      </w:r>
      <w:r xmlns:w="http://schemas.openxmlformats.org/wordprocessingml/2006/main" w:rsidRPr="00E84C88">
        <w:rPr>
          <w:rFonts w:ascii="GHEA Grapalat" w:eastAsia="Times New Roman" w:hAnsi="GHEA Grapalat" w:cs="Times New Roman"/>
          <w:sz w:val="20"/>
          <w:szCs w:val="20"/>
          <w:lang w:val="hy-AM" w:eastAsia="ru-RU"/>
        </w:rPr>
        <w:t xml:space="preserve">N 3.1 </w:t>
      </w:r>
      <w:r xmlns:w="http://schemas.openxmlformats.org/wordprocessingml/2006/main" w:rsidRPr="00E84C88">
        <w:rPr>
          <w:rFonts w:ascii="Arial" w:eastAsia="Times New Roman" w:hAnsi="Arial" w:cs="Arial"/>
          <w:sz w:val="20"/>
          <w:szCs w:val="20"/>
          <w:lang w:val="hy-AM" w:eastAsia="ru-RU"/>
        </w:rPr>
        <w:t xml:space="preserve">to the Agreement </w:t>
      </w:r>
      <w:r xmlns:w="http://schemas.openxmlformats.org/wordprocessingml/2006/main" w:rsidRPr="00E84C88">
        <w:rPr>
          <w:rFonts w:ascii="GHEA Grapalat" w:eastAsia="Times New Roman" w:hAnsi="GHEA Grapalat" w:cs="Times New Roman"/>
          <w:sz w:val="20"/>
          <w:szCs w:val="20"/>
          <w:lang w:val="hy-AM" w:eastAsia="ru-RU"/>
        </w:rPr>
        <w:t xml:space="preserve">shall </w:t>
      </w:r>
      <w:r xmlns:w="http://schemas.openxmlformats.org/wordprocessingml/2006/main" w:rsidRPr="00E84C88">
        <w:rPr>
          <w:rFonts w:ascii="Arial" w:eastAsia="Times New Roman" w:hAnsi="Arial" w:cs="Arial"/>
          <w:sz w:val="20"/>
          <w:szCs w:val="20"/>
          <w:lang w:val="hy-AM" w:eastAsia="ru-RU"/>
        </w:rPr>
        <w:t xml:space="preserve">be deemed</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are</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contract</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inseparable</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part.</w:t>
      </w:r>
    </w:p>
    <w:p w14:paraId="4376CBF9"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imes New Roman"/>
          <w:sz w:val="20"/>
          <w:szCs w:val="20"/>
          <w:lang w:val="hy-AM" w:eastAsia="ru-RU"/>
        </w:rPr>
      </w:pPr>
      <w:r xmlns:w="http://schemas.openxmlformats.org/wordprocessingml/2006/main" w:rsidRPr="00E84C88">
        <w:rPr>
          <w:rFonts w:ascii="GHEA Grapalat" w:eastAsia="Times New Roman" w:hAnsi="GHEA Grapalat" w:cs="Times New Roman"/>
          <w:sz w:val="20"/>
          <w:szCs w:val="20"/>
          <w:lang w:val="hy-AM" w:eastAsia="ru-RU"/>
        </w:rPr>
        <w:t xml:space="preserve">8.14 </w:t>
      </w:r>
      <w:r xmlns:w="http://schemas.openxmlformats.org/wordprocessingml/2006/main" w:rsidRPr="00E84C88">
        <w:rPr>
          <w:rFonts w:ascii="Arial" w:eastAsia="Times New Roman" w:hAnsi="Arial" w:cs="Arial"/>
          <w:sz w:val="20"/>
          <w:szCs w:val="20"/>
          <w:lang w:val="hy-AM" w:eastAsia="ru-RU"/>
        </w:rPr>
        <w:t xml:space="preserve">Contract</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back</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related</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relationships</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towards</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applied</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is</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Armenia</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Republic</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the right.</w:t>
      </w:r>
    </w:p>
    <w:p w14:paraId="3F7BD8D0" w14:textId="77777777" w:rsidR="00532D6C" w:rsidRPr="00E84C88" w:rsidRDefault="00532D6C" w:rsidP="00532D6C">
      <w:pPr>
        <w:spacing w:after="0" w:line="240" w:lineRule="auto"/>
        <w:ind w:firstLine="567"/>
        <w:jc w:val="both"/>
        <w:rPr>
          <w:rFonts w:ascii="GHEA Grapalat" w:eastAsia="Times New Roman" w:hAnsi="GHEA Grapalat" w:cs="Sylfaen"/>
          <w:sz w:val="20"/>
          <w:szCs w:val="24"/>
          <w:u w:val="single"/>
          <w:lang w:val="hy-AM"/>
        </w:rPr>
      </w:pPr>
      <w:r w:rsidRPr="00E84C88">
        <w:rPr>
          <w:rFonts w:ascii="GHEA Grapalat" w:eastAsia="Times New Roman" w:hAnsi="GHEA Grapalat" w:cs="Times New Roman"/>
          <w:sz w:val="20"/>
          <w:szCs w:val="20"/>
          <w:lang w:val="hy-AM" w:eastAsia="ru-RU"/>
        </w:rPr>
        <w:tab/>
      </w:r>
    </w:p>
    <w:p w14:paraId="0D3976BD"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b/>
          <w:sz w:val="20"/>
          <w:szCs w:val="24"/>
          <w:lang w:val="hy-AM"/>
        </w:rPr>
      </w:pPr>
      <w:r xmlns:w="http://schemas.openxmlformats.org/wordprocessingml/2006/main" w:rsidRPr="00E84C88">
        <w:rPr>
          <w:rFonts w:ascii="GHEA Grapalat" w:eastAsia="Times New Roman" w:hAnsi="GHEA Grapalat" w:cs="Times New Roman"/>
          <w:b/>
          <w:sz w:val="20"/>
          <w:szCs w:val="24"/>
          <w:lang w:val="hy-AM"/>
        </w:rPr>
        <w:t xml:space="preserve">9. </w:t>
      </w:r>
      <w:r xmlns:w="http://schemas.openxmlformats.org/wordprocessingml/2006/main" w:rsidRPr="00E84C88">
        <w:rPr>
          <w:rFonts w:ascii="Arial" w:eastAsia="Times New Roman" w:hAnsi="Arial" w:cs="Arial"/>
          <w:b/>
          <w:sz w:val="20"/>
          <w:szCs w:val="24"/>
          <w:lang w:val="hy-AM"/>
        </w:rPr>
        <w:t xml:space="preserve">Parties</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addresses </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banking</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prerequisites</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and</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signatures</w:t>
      </w:r>
    </w:p>
    <w:p w14:paraId="708CD599"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 </w:t>
      </w:r>
    </w:p>
    <w:p w14:paraId="65EB3D79"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p>
    <w:p w14:paraId="0CA24492"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p>
    <w:tbl>
      <w:tblPr>
        <w:tblW w:w="9639" w:type="dxa"/>
        <w:tblInd w:w="409" w:type="dxa"/>
        <w:tblLayout w:type="fixed"/>
        <w:tblLook w:val="0000" w:firstRow="0" w:lastRow="0" w:firstColumn="0" w:lastColumn="0" w:noHBand="0" w:noVBand="0"/>
      </w:tblPr>
      <w:tblGrid>
        <w:gridCol w:w="4536"/>
        <w:gridCol w:w="760"/>
        <w:gridCol w:w="4343"/>
      </w:tblGrid>
      <w:tr w:rsidR="00532D6C" w:rsidRPr="00E84C88" w14:paraId="69B8F2C7" w14:textId="77777777" w:rsidTr="00532D6C">
        <w:tc>
          <w:tcPr>
            <w:tcW w:w="4536" w:type="dxa"/>
          </w:tcPr>
          <w:p w14:paraId="482D40F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b/>
                <w:bCs/>
                <w:sz w:val="24"/>
                <w:szCs w:val="24"/>
                <w:lang w:val="nb-NO"/>
              </w:rPr>
            </w:pPr>
            <w:r xmlns:w="http://schemas.openxmlformats.org/wordprocessingml/2006/main" w:rsidRPr="00E84C88">
              <w:rPr>
                <w:rFonts w:ascii="Arial" w:eastAsia="Times New Roman" w:hAnsi="Arial" w:cs="Arial"/>
                <w:b/>
                <w:bCs/>
                <w:sz w:val="24"/>
                <w:szCs w:val="24"/>
                <w:lang w:val="nb-NO"/>
              </w:rPr>
              <w:t xml:space="preserve">BUYER</w:t>
            </w:r>
          </w:p>
          <w:p w14:paraId="0B216EB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u w:val="single"/>
                <w:lang w:val="en-US"/>
              </w:rPr>
            </w:pPr>
            <w:r xmlns:w="http://schemas.openxmlformats.org/wordprocessingml/2006/main" w:rsidRPr="00E84C88">
              <w:rPr>
                <w:rFonts w:ascii="GHEA Grapalat" w:eastAsia="Times New Roman" w:hAnsi="GHEA Grapalat" w:cs="Times New Roman"/>
                <w:u w:val="single"/>
                <w:lang w:val="en-US"/>
              </w:rPr>
              <w:t xml:space="preserve"> </w:t>
            </w:r>
          </w:p>
          <w:p w14:paraId="1CA0298F" w14:textId="77777777" w:rsidR="00532D6C" w:rsidRPr="00E84C88" w:rsidRDefault="00532D6C" w:rsidP="00532D6C">
            <w:pPr>
              <w:spacing w:after="0" w:line="240" w:lineRule="auto"/>
              <w:rPr>
                <w:rFonts w:ascii="GHEA Grapalat" w:eastAsia="Times New Roman" w:hAnsi="GHEA Grapalat" w:cs="Times New Roman"/>
                <w:sz w:val="24"/>
                <w:szCs w:val="24"/>
                <w:lang w:val="hy-AM"/>
              </w:rPr>
            </w:pPr>
          </w:p>
          <w:p w14:paraId="476721B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4"/>
                <w:szCs w:val="24"/>
                <w:lang w:val="hy-AM"/>
              </w:rPr>
            </w:pPr>
            <w:r xmlns:w="http://schemas.openxmlformats.org/wordprocessingml/2006/main" w:rsidRPr="00E84C88">
              <w:rPr>
                <w:rFonts w:ascii="GHEA Grapalat" w:eastAsia="Times New Roman" w:hAnsi="GHEA Grapalat" w:cs="Times New Roman"/>
                <w:sz w:val="24"/>
                <w:szCs w:val="24"/>
                <w:lang w:val="hy-AM"/>
              </w:rPr>
              <w:t xml:space="preserve">---------------------------------</w:t>
            </w:r>
          </w:p>
          <w:p w14:paraId="5A84A63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hy-AM"/>
              </w:rPr>
              <w:t xml:space="preserve">signature </w:t>
            </w:r>
            <w:r xmlns:w="http://schemas.openxmlformats.org/wordprocessingml/2006/main" w:rsidRPr="00E84C88">
              <w:rPr>
                <w:rFonts w:ascii="GHEA Grapalat" w:eastAsia="Times New Roman" w:hAnsi="GHEA Grapalat" w:cs="Times New Roman"/>
                <w:sz w:val="18"/>
                <w:szCs w:val="18"/>
                <w:lang w:val="en-US"/>
              </w:rPr>
              <w:t xml:space="preserve">/</w:t>
            </w:r>
          </w:p>
          <w:p w14:paraId="2DE8A1A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hy-AM"/>
              </w:rPr>
            </w:pPr>
            <w:r xmlns:w="http://schemas.openxmlformats.org/wordprocessingml/2006/main" w:rsidRPr="00E84C88">
              <w:rPr>
                <w:rFonts w:ascii="Arial" w:eastAsia="Times New Roman" w:hAnsi="Arial" w:cs="Arial"/>
                <w:sz w:val="18"/>
                <w:szCs w:val="18"/>
                <w:lang w:val="hy-AM"/>
              </w:rPr>
              <w:t xml:space="preserve">K. </w:t>
            </w:r>
            <w:r xmlns:w="http://schemas.openxmlformats.org/wordprocessingml/2006/main" w:rsidRPr="00E84C88">
              <w:rPr>
                <w:rFonts w:ascii="Arial" w:eastAsia="Times New Roman" w:hAnsi="Arial" w:cs="Arial"/>
                <w:sz w:val="18"/>
                <w:szCs w:val="18"/>
                <w:lang w:val="hy-AM"/>
              </w:rPr>
              <w:t xml:space="preserve">T.</w:t>
            </w:r>
            <w:r xmlns:w="http://schemas.openxmlformats.org/wordprocessingml/2006/main" w:rsidRPr="00E84C88">
              <w:rPr>
                <w:rFonts w:ascii="GHEA Grapalat" w:eastAsia="Times New Roman" w:hAnsi="GHEA Grapalat" w:cs="Times New Roman"/>
                <w:sz w:val="18"/>
                <w:szCs w:val="18"/>
                <w:lang w:val="hy-AM"/>
              </w:rPr>
              <w:t xml:space="preserve">​</w:t>
            </w:r>
          </w:p>
        </w:tc>
        <w:tc>
          <w:tcPr>
            <w:tcW w:w="760" w:type="dxa"/>
          </w:tcPr>
          <w:p w14:paraId="508E8D89" w14:textId="77777777" w:rsidR="00532D6C" w:rsidRPr="00E84C88" w:rsidRDefault="00532D6C" w:rsidP="00532D6C">
            <w:pPr>
              <w:spacing w:after="0" w:line="240" w:lineRule="auto"/>
              <w:jc w:val="center"/>
              <w:rPr>
                <w:rFonts w:ascii="GHEA Grapalat" w:eastAsia="Times New Roman" w:hAnsi="GHEA Grapalat" w:cs="Times New Roman"/>
                <w:sz w:val="24"/>
                <w:szCs w:val="24"/>
                <w:lang w:val="hy-AM"/>
              </w:rPr>
            </w:pPr>
          </w:p>
        </w:tc>
        <w:tc>
          <w:tcPr>
            <w:tcW w:w="4343" w:type="dxa"/>
          </w:tcPr>
          <w:p w14:paraId="07D8A30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b/>
                <w:bCs/>
                <w:sz w:val="24"/>
                <w:szCs w:val="24"/>
                <w:lang w:val="hy-AM"/>
              </w:rPr>
            </w:pPr>
            <w:r xmlns:w="http://schemas.openxmlformats.org/wordprocessingml/2006/main" w:rsidRPr="00E84C88">
              <w:rPr>
                <w:rFonts w:ascii="Arial" w:eastAsia="Times New Roman" w:hAnsi="Arial" w:cs="Arial"/>
                <w:b/>
                <w:bCs/>
                <w:sz w:val="24"/>
                <w:szCs w:val="24"/>
                <w:lang w:val="hy-AM"/>
              </w:rPr>
              <w:t xml:space="preserve">SELLER</w:t>
            </w:r>
          </w:p>
          <w:p w14:paraId="1CF215DD" w14:textId="77777777" w:rsidR="00532D6C" w:rsidRPr="00E84C88" w:rsidRDefault="00532D6C" w:rsidP="00532D6C">
            <w:pPr>
              <w:spacing w:after="0" w:line="240" w:lineRule="auto"/>
              <w:jc w:val="center"/>
              <w:rPr>
                <w:rFonts w:ascii="GHEA Grapalat" w:eastAsia="Times New Roman" w:hAnsi="GHEA Grapalat" w:cs="Times New Roman"/>
                <w:sz w:val="24"/>
                <w:szCs w:val="24"/>
                <w:lang w:val="hy-AM"/>
              </w:rPr>
            </w:pPr>
          </w:p>
          <w:p w14:paraId="0E3D711E" w14:textId="77777777" w:rsidR="00532D6C" w:rsidRPr="00E84C88" w:rsidRDefault="00532D6C" w:rsidP="00532D6C">
            <w:pPr>
              <w:spacing w:after="0" w:line="240" w:lineRule="auto"/>
              <w:jc w:val="center"/>
              <w:rPr>
                <w:rFonts w:ascii="GHEA Grapalat" w:eastAsia="Times New Roman" w:hAnsi="GHEA Grapalat" w:cs="Times New Roman"/>
                <w:sz w:val="24"/>
                <w:szCs w:val="24"/>
                <w:lang w:val="hy-AM"/>
              </w:rPr>
            </w:pPr>
          </w:p>
          <w:p w14:paraId="6629375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4"/>
                <w:szCs w:val="24"/>
                <w:lang w:val="hy-AM"/>
              </w:rPr>
            </w:pPr>
            <w:r xmlns:w="http://schemas.openxmlformats.org/wordprocessingml/2006/main" w:rsidRPr="00E84C88">
              <w:rPr>
                <w:rFonts w:ascii="GHEA Grapalat" w:eastAsia="Times New Roman" w:hAnsi="GHEA Grapalat" w:cs="Times New Roman"/>
                <w:sz w:val="24"/>
                <w:szCs w:val="24"/>
                <w:lang w:val="hy-AM"/>
              </w:rPr>
              <w:t xml:space="preserve">---------------------------------</w:t>
            </w:r>
          </w:p>
          <w:p w14:paraId="563D856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hy-AM"/>
              </w:rPr>
              <w:t xml:space="preserve">signature </w:t>
            </w:r>
            <w:r xmlns:w="http://schemas.openxmlformats.org/wordprocessingml/2006/main" w:rsidRPr="00E84C88">
              <w:rPr>
                <w:rFonts w:ascii="GHEA Grapalat" w:eastAsia="Times New Roman" w:hAnsi="GHEA Grapalat" w:cs="Times New Roman"/>
                <w:sz w:val="18"/>
                <w:szCs w:val="18"/>
                <w:lang w:val="en-US"/>
              </w:rPr>
              <w:t xml:space="preserve">/</w:t>
            </w:r>
          </w:p>
          <w:p w14:paraId="1132ECF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lang w:val="hy-AM"/>
              </w:rPr>
            </w:pPr>
            <w:r xmlns:w="http://schemas.openxmlformats.org/wordprocessingml/2006/main" w:rsidRPr="00E84C88">
              <w:rPr>
                <w:rFonts w:ascii="Arial" w:eastAsia="Times New Roman" w:hAnsi="Arial" w:cs="Arial"/>
                <w:sz w:val="18"/>
                <w:szCs w:val="18"/>
                <w:lang w:val="hy-AM"/>
              </w:rPr>
              <w:t xml:space="preserve">K. </w:t>
            </w:r>
            <w:r xmlns:w="http://schemas.openxmlformats.org/wordprocessingml/2006/main" w:rsidRPr="00E84C88">
              <w:rPr>
                <w:rFonts w:ascii="Arial" w:eastAsia="Times New Roman" w:hAnsi="Arial" w:cs="Arial"/>
                <w:sz w:val="18"/>
                <w:szCs w:val="18"/>
                <w:lang w:val="hy-AM"/>
              </w:rPr>
              <w:t xml:space="preserve">T.</w:t>
            </w:r>
            <w:r xmlns:w="http://schemas.openxmlformats.org/wordprocessingml/2006/main" w:rsidRPr="00E84C88">
              <w:rPr>
                <w:rFonts w:ascii="GHEA Grapalat" w:eastAsia="Times New Roman" w:hAnsi="GHEA Grapalat" w:cs="Times New Roman"/>
                <w:sz w:val="18"/>
                <w:szCs w:val="18"/>
                <w:lang w:val="hy-AM"/>
              </w:rPr>
              <w:t xml:space="preserve">​</w:t>
            </w:r>
          </w:p>
        </w:tc>
      </w:tr>
    </w:tbl>
    <w:p w14:paraId="7746A796" w14:textId="77777777" w:rsidR="00532D6C" w:rsidRPr="00E84C88" w:rsidRDefault="00532D6C" w:rsidP="00532D6C">
      <w:pPr>
        <w:spacing w:after="0" w:line="240" w:lineRule="auto"/>
        <w:rPr>
          <w:rFonts w:ascii="GHEA Grapalat" w:eastAsia="Times New Roman" w:hAnsi="GHEA Grapalat" w:cs="Times New Roman"/>
          <w:sz w:val="20"/>
          <w:szCs w:val="24"/>
          <w:lang w:val="hy-AM"/>
        </w:rPr>
      </w:pPr>
    </w:p>
    <w:p w14:paraId="6C9829E3" w14:textId="77777777" w:rsidR="00532D6C" w:rsidRPr="00E84C88" w:rsidRDefault="00532D6C" w:rsidP="00532D6C">
      <w:pPr xmlns:w="http://schemas.openxmlformats.org/wordprocessingml/2006/main">
        <w:spacing w:after="0" w:line="240" w:lineRule="auto"/>
        <w:ind w:firstLine="720"/>
        <w:jc w:val="both"/>
        <w:rPr>
          <w:rFonts w:ascii="GHEA Grapalat" w:eastAsia="Times New Roman" w:hAnsi="GHEA Grapalat" w:cs="Times New Roman"/>
          <w:sz w:val="20"/>
          <w:szCs w:val="24"/>
          <w:lang w:val="hy-AM"/>
        </w:rPr>
      </w:pPr>
      <w:r xmlns:w="http://schemas.openxmlformats.org/wordprocessingml/2006/main" w:rsidRPr="00E84C88">
        <w:rPr>
          <w:rFonts w:ascii="Arial" w:eastAsia="Times New Roman" w:hAnsi="Arial" w:cs="Arial"/>
          <w:sz w:val="20"/>
          <w:szCs w:val="24"/>
          <w:lang w:val="hy-AM"/>
        </w:rPr>
        <w:t xml:space="preserve">Of necessity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case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be included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Armenia</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legislation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non-contradictory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provisions.</w:t>
      </w:r>
    </w:p>
    <w:p w14:paraId="248BE82C" w14:textId="77777777" w:rsidR="00532D6C" w:rsidRPr="00E84C88" w:rsidRDefault="00532D6C" w:rsidP="00532D6C">
      <w:pPr>
        <w:tabs>
          <w:tab w:val="left" w:pos="1276"/>
        </w:tabs>
        <w:spacing w:after="0" w:line="240" w:lineRule="auto"/>
        <w:ind w:firstLine="720"/>
        <w:jc w:val="both"/>
        <w:rPr>
          <w:rFonts w:ascii="GHEA Grapalat" w:eastAsia="Times New Roman" w:hAnsi="GHEA Grapalat" w:cs="Sylfaen"/>
          <w:sz w:val="20"/>
          <w:szCs w:val="24"/>
          <w:u w:val="single"/>
          <w:lang w:val="hy-AM"/>
        </w:rPr>
      </w:pPr>
    </w:p>
    <w:p w14:paraId="26569975" w14:textId="77777777" w:rsidR="00532D6C" w:rsidRPr="00E84C88" w:rsidRDefault="00532D6C" w:rsidP="00532D6C">
      <w:pPr>
        <w:spacing w:after="0" w:line="240" w:lineRule="auto"/>
        <w:rPr>
          <w:rFonts w:ascii="GHEA Grapalat" w:eastAsia="Times New Roman" w:hAnsi="GHEA Grapalat" w:cs="Times New Roman"/>
          <w:sz w:val="20"/>
          <w:szCs w:val="24"/>
          <w:lang w:val="hy-AM"/>
        </w:rPr>
      </w:pPr>
    </w:p>
    <w:p w14:paraId="6349DD31" w14:textId="77777777" w:rsidR="00532D6C" w:rsidRPr="00E84C88" w:rsidRDefault="00532D6C" w:rsidP="00532D6C">
      <w:pPr>
        <w:spacing w:after="0" w:line="240" w:lineRule="auto"/>
        <w:rPr>
          <w:rFonts w:ascii="GHEA Grapalat" w:eastAsia="Times New Roman" w:hAnsi="GHEA Grapalat" w:cs="Times New Roman"/>
          <w:sz w:val="20"/>
          <w:szCs w:val="24"/>
          <w:lang w:val="hy-AM"/>
        </w:rPr>
      </w:pPr>
    </w:p>
    <w:p w14:paraId="23B789C7" w14:textId="77777777" w:rsidR="00532D6C" w:rsidRPr="00E84C88" w:rsidRDefault="00532D6C" w:rsidP="00532D6C">
      <w:pPr>
        <w:spacing w:after="0" w:line="240" w:lineRule="auto"/>
        <w:rPr>
          <w:rFonts w:ascii="GHEA Grapalat" w:eastAsia="Times New Roman" w:hAnsi="GHEA Grapalat" w:cs="Times New Roman"/>
          <w:sz w:val="20"/>
          <w:szCs w:val="24"/>
          <w:lang w:val="hy-AM"/>
        </w:rPr>
      </w:pPr>
    </w:p>
    <w:p w14:paraId="532D5D20" w14:textId="77777777" w:rsidR="00532D6C" w:rsidRPr="00E84C88" w:rsidRDefault="00532D6C" w:rsidP="00532D6C">
      <w:pPr>
        <w:spacing w:after="0" w:line="240" w:lineRule="auto"/>
        <w:rPr>
          <w:rFonts w:ascii="GHEA Grapalat" w:eastAsia="Times New Roman" w:hAnsi="GHEA Grapalat" w:cs="Times New Roman"/>
          <w:sz w:val="20"/>
          <w:szCs w:val="24"/>
          <w:lang w:val="hy-AM"/>
        </w:rPr>
      </w:pPr>
    </w:p>
    <w:p w14:paraId="0E5A798F" w14:textId="77777777" w:rsidR="00532D6C" w:rsidRPr="00E84C88" w:rsidRDefault="00532D6C" w:rsidP="00532D6C">
      <w:pPr>
        <w:spacing w:after="0" w:line="240" w:lineRule="auto"/>
        <w:jc w:val="right"/>
        <w:rPr>
          <w:rFonts w:ascii="GHEA Grapalat" w:eastAsia="Times New Roman" w:hAnsi="GHEA Grapalat" w:cs="Times New Roman"/>
          <w:sz w:val="20"/>
          <w:szCs w:val="24"/>
          <w:lang w:val="hy-AM"/>
        </w:rPr>
        <w:sectPr w:rsidR="00532D6C" w:rsidRPr="00E84C88" w:rsidSect="00C4546D">
          <w:type w:val="continuous"/>
          <w:pgSz w:w="11906" w:h="16838" w:code="9"/>
          <w:pgMar w:top="426" w:right="662" w:bottom="426" w:left="1138" w:header="562" w:footer="562" w:gutter="0"/>
          <w:cols w:space="720"/>
          <w:docGrid w:linePitch="299"/>
        </w:sectPr>
      </w:pPr>
    </w:p>
    <w:p w14:paraId="3FF609C3"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Times New Roman"/>
          <w:sz w:val="18"/>
          <w:szCs w:val="24"/>
          <w:lang w:val="hy-AM"/>
        </w:rPr>
      </w:pPr>
      <w:r xmlns:w="http://schemas.openxmlformats.org/wordprocessingml/2006/main" w:rsidRPr="00E84C88">
        <w:rPr>
          <w:rFonts w:ascii="Arial" w:eastAsia="Times New Roman" w:hAnsi="Arial" w:cs="Arial"/>
          <w:sz w:val="18"/>
          <w:szCs w:val="24"/>
          <w:lang w:val="hy-AM"/>
        </w:rPr>
        <w:lastRenderedPageBreak xmlns:w="http://schemas.openxmlformats.org/wordprocessingml/2006/main"/>
      </w:r>
      <w:r xmlns:w="http://schemas.openxmlformats.org/wordprocessingml/2006/main" w:rsidRPr="00E84C88">
        <w:rPr>
          <w:rFonts w:ascii="Arial" w:eastAsia="Times New Roman" w:hAnsi="Arial" w:cs="Arial"/>
          <w:sz w:val="18"/>
          <w:szCs w:val="24"/>
          <w:lang w:val="hy-AM"/>
        </w:rPr>
        <w:t xml:space="preserve">Appendix </w:t>
      </w:r>
      <w:r xmlns:w="http://schemas.openxmlformats.org/wordprocessingml/2006/main" w:rsidRPr="00E84C88">
        <w:rPr>
          <w:rFonts w:ascii="GHEA Grapalat" w:eastAsia="Times New Roman" w:hAnsi="GHEA Grapalat" w:cs="Times New Roman"/>
          <w:sz w:val="18"/>
          <w:szCs w:val="24"/>
          <w:lang w:val="hy-AM"/>
        </w:rPr>
        <w:t xml:space="preserve">No. 1</w:t>
      </w:r>
    </w:p>
    <w:p w14:paraId="5CE15B20"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Times New Roman"/>
          <w:sz w:val="18"/>
          <w:szCs w:val="24"/>
          <w:lang w:val="hy-AM"/>
        </w:rPr>
      </w:pPr>
      <w:r xmlns:w="http://schemas.openxmlformats.org/wordprocessingml/2006/main" w:rsidRPr="00E84C88">
        <w:rPr>
          <w:rFonts w:ascii="GHEA Grapalat" w:eastAsia="Times New Roman" w:hAnsi="GHEA Grapalat" w:cs="Times New Roman"/>
          <w:sz w:val="18"/>
          <w:szCs w:val="24"/>
          <w:lang w:val="hy-AM"/>
        </w:rPr>
        <w:t xml:space="preserve">20 </w:t>
      </w:r>
      <w:r xmlns:w="http://schemas.openxmlformats.org/wordprocessingml/2006/main" w:rsidRPr="00E84C88">
        <w:rPr>
          <w:rFonts w:ascii="Arial" w:eastAsia="Times New Roman" w:hAnsi="Arial" w:cs="Arial"/>
          <w:sz w:val="18"/>
          <w:szCs w:val="24"/>
          <w:lang w:val="hy-AM"/>
        </w:rPr>
        <w:t xml:space="preserve">years old </w:t>
      </w:r>
      <w:r xmlns:w="http://schemas.openxmlformats.org/wordprocessingml/2006/main" w:rsidRPr="00E84C88">
        <w:rPr>
          <w:rFonts w:ascii="GHEA Grapalat" w:eastAsia="Times New Roman" w:hAnsi="GHEA Grapalat" w:cs="Times New Roman"/>
          <w:sz w:val="18"/>
          <w:szCs w:val="24"/>
          <w:lang w:val="hy-AM"/>
        </w:rPr>
        <w:t xml:space="preserve">. </w:t>
      </w:r>
      <w:r xmlns:w="http://schemas.openxmlformats.org/wordprocessingml/2006/main" w:rsidRPr="00E84C88">
        <w:rPr>
          <w:rFonts w:ascii="Arial" w:eastAsia="Times New Roman" w:hAnsi="Arial" w:cs="Arial"/>
          <w:sz w:val="18"/>
          <w:szCs w:val="24"/>
          <w:lang w:val="hy-AM"/>
        </w:rPr>
        <w:t xml:space="preserve">Sealed</w:t>
      </w:r>
      <w:r xmlns:w="http://schemas.openxmlformats.org/wordprocessingml/2006/main" w:rsidRPr="00E84C88">
        <w:rPr>
          <w:rFonts w:ascii="GHEA Grapalat" w:eastAsia="Times New Roman" w:hAnsi="GHEA Grapalat" w:cs="Times New Roman"/>
          <w:sz w:val="18"/>
          <w:szCs w:val="24"/>
          <w:lang w:val="hy-AM"/>
        </w:rPr>
        <w:t xml:space="preserve"> </w:t>
      </w:r>
    </w:p>
    <w:p w14:paraId="4C71B9EF"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Times New Roman"/>
          <w:sz w:val="18"/>
          <w:szCs w:val="24"/>
          <w:lang w:val="hy-AM"/>
        </w:rPr>
      </w:pPr>
      <w:r xmlns:w="http://schemas.openxmlformats.org/wordprocessingml/2006/main" w:rsidRPr="00E84C88">
        <w:rPr>
          <w:rFonts w:ascii="GHEA Grapalat" w:eastAsia="Times New Roman" w:hAnsi="GHEA Grapalat" w:cs="Times New Roman"/>
          <w:sz w:val="18"/>
          <w:szCs w:val="24"/>
          <w:lang w:val="hy-AM"/>
        </w:rPr>
        <w:t xml:space="preserve">                      </w:t>
      </w:r>
      <w:r xmlns:w="http://schemas.openxmlformats.org/wordprocessingml/2006/main" w:rsidRPr="00E84C88">
        <w:rPr>
          <w:rFonts w:ascii="Arial" w:eastAsia="Times New Roman" w:hAnsi="Arial" w:cs="Arial"/>
          <w:sz w:val="18"/>
          <w:szCs w:val="24"/>
          <w:lang w:val="hy-AM"/>
        </w:rPr>
        <w:t xml:space="preserve">with code</w:t>
      </w:r>
      <w:r xmlns:w="http://schemas.openxmlformats.org/wordprocessingml/2006/main" w:rsidRPr="00E84C88">
        <w:rPr>
          <w:rFonts w:ascii="GHEA Grapalat" w:eastAsia="Times New Roman" w:hAnsi="GHEA Grapalat" w:cs="Times New Roman"/>
          <w:sz w:val="18"/>
          <w:szCs w:val="24"/>
          <w:lang w:val="hy-AM"/>
        </w:rPr>
        <w:t xml:space="preserve"> </w:t>
      </w:r>
      <w:r xmlns:w="http://schemas.openxmlformats.org/wordprocessingml/2006/main" w:rsidRPr="00E84C88">
        <w:rPr>
          <w:rFonts w:ascii="Arial" w:eastAsia="Times New Roman" w:hAnsi="Arial" w:cs="Arial"/>
          <w:sz w:val="18"/>
          <w:szCs w:val="24"/>
          <w:lang w:val="hy-AM"/>
        </w:rPr>
        <w:t xml:space="preserve">contract</w:t>
      </w:r>
    </w:p>
    <w:p w14:paraId="41F6E176" w14:textId="77777777" w:rsidR="00532D6C" w:rsidRPr="00E84C88" w:rsidRDefault="00532D6C" w:rsidP="00532D6C">
      <w:pPr>
        <w:spacing w:after="0" w:line="240" w:lineRule="auto"/>
        <w:jc w:val="center"/>
        <w:rPr>
          <w:rFonts w:ascii="GHEA Grapalat" w:eastAsia="Times New Roman" w:hAnsi="GHEA Grapalat" w:cs="Times New Roman"/>
          <w:sz w:val="18"/>
          <w:szCs w:val="24"/>
          <w:lang w:val="hy-AM"/>
        </w:rPr>
      </w:pPr>
    </w:p>
    <w:p w14:paraId="37344B54" w14:textId="77777777" w:rsidR="00532D6C" w:rsidRPr="00E84C88" w:rsidRDefault="00532D6C" w:rsidP="00532D6C">
      <w:pPr>
        <w:spacing w:after="0" w:line="240" w:lineRule="auto"/>
        <w:jc w:val="center"/>
        <w:rPr>
          <w:rFonts w:ascii="GHEA Grapalat" w:eastAsia="Times New Roman" w:hAnsi="GHEA Grapalat" w:cs="Times New Roman"/>
          <w:sz w:val="20"/>
          <w:szCs w:val="24"/>
          <w:lang w:val="hy-AM"/>
        </w:rPr>
      </w:pPr>
    </w:p>
    <w:p w14:paraId="6C3A98B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4"/>
          <w:lang w:val="hy-AM"/>
        </w:rPr>
      </w:pPr>
      <w:r xmlns:w="http://schemas.openxmlformats.org/wordprocessingml/2006/main" w:rsidRPr="00E84C88">
        <w:rPr>
          <w:rFonts w:ascii="Arial" w:eastAsia="Times New Roman" w:hAnsi="Arial" w:cs="Arial"/>
          <w:sz w:val="20"/>
          <w:szCs w:val="24"/>
          <w:lang w:val="hy-AM"/>
        </w:rPr>
        <w:t xml:space="preserve">TECHNICAL</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CHARACTERISTICS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PURCHASE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SCHEDULE </w:t>
      </w:r>
      <w:r xmlns:w="http://schemas.openxmlformats.org/wordprocessingml/2006/main" w:rsidRPr="00E84C88">
        <w:rPr>
          <w:rFonts w:ascii="GHEA Grapalat" w:eastAsia="Times New Roman" w:hAnsi="GHEA Grapalat" w:cs="Times New Roman"/>
          <w:sz w:val="20"/>
          <w:szCs w:val="24"/>
          <w:lang w:val="hy-AM"/>
        </w:rPr>
        <w:t xml:space="preserve">*</w:t>
      </w:r>
    </w:p>
    <w:p w14:paraId="1F01EECA" w14:textId="5CAEC72F"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00D96837">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Armenia</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money</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1134"/>
        <w:gridCol w:w="1134"/>
        <w:gridCol w:w="1560"/>
        <w:gridCol w:w="3240"/>
        <w:gridCol w:w="966"/>
        <w:gridCol w:w="924"/>
        <w:gridCol w:w="1127"/>
        <w:gridCol w:w="1127"/>
        <w:gridCol w:w="1262"/>
        <w:gridCol w:w="792"/>
        <w:gridCol w:w="1293"/>
      </w:tblGrid>
      <w:tr w:rsidR="00532D6C" w:rsidRPr="00E84C88" w14:paraId="344C2325" w14:textId="77777777" w:rsidTr="00532D6C">
        <w:tc>
          <w:tcPr>
            <w:tcW w:w="15423" w:type="dxa"/>
            <w:gridSpan w:val="12"/>
          </w:tcPr>
          <w:p w14:paraId="28327F5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n-US"/>
              </w:rPr>
            </w:pPr>
            <w:r xmlns:w="http://schemas.openxmlformats.org/wordprocessingml/2006/main" w:rsidRPr="00E84C88">
              <w:rPr>
                <w:rFonts w:ascii="Arial" w:eastAsia="Times New Roman" w:hAnsi="Arial" w:cs="Arial"/>
                <w:sz w:val="18"/>
                <w:szCs w:val="24"/>
                <w:lang w:val="en-US"/>
              </w:rPr>
              <w:t xml:space="preserve">Product</w:t>
            </w:r>
          </w:p>
        </w:tc>
      </w:tr>
      <w:tr w:rsidR="00532D6C" w:rsidRPr="00E84C88" w14:paraId="494E6049" w14:textId="77777777" w:rsidTr="00532D6C">
        <w:trPr>
          <w:trHeight w:val="219"/>
        </w:trPr>
        <w:tc>
          <w:tcPr>
            <w:tcW w:w="864" w:type="dxa"/>
            <w:vMerge w:val="restart"/>
            <w:vAlign w:val="center"/>
          </w:tcPr>
          <w:p w14:paraId="67ED038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n-US"/>
              </w:rPr>
            </w:pPr>
            <w:r xmlns:w="http://schemas.openxmlformats.org/wordprocessingml/2006/main" w:rsidRPr="00E84C88">
              <w:rPr>
                <w:rFonts w:ascii="Arial" w:eastAsia="Times New Roman" w:hAnsi="Arial" w:cs="Arial"/>
                <w:sz w:val="18"/>
                <w:szCs w:val="24"/>
                <w:lang w:val="en-US"/>
              </w:rPr>
              <w:t xml:space="preserve">by invitation</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intended</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portion</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number</w:t>
            </w:r>
          </w:p>
        </w:tc>
        <w:tc>
          <w:tcPr>
            <w:tcW w:w="1134" w:type="dxa"/>
            <w:vMerge w:val="restart"/>
            <w:vAlign w:val="center"/>
          </w:tcPr>
          <w:p w14:paraId="0AAE328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n-US"/>
              </w:rPr>
            </w:pPr>
            <w:r xmlns:w="http://schemas.openxmlformats.org/wordprocessingml/2006/main" w:rsidRPr="00E84C88">
              <w:rPr>
                <w:rFonts w:ascii="Arial" w:eastAsia="Times New Roman" w:hAnsi="Arial" w:cs="Arial"/>
                <w:sz w:val="18"/>
                <w:szCs w:val="24"/>
                <w:lang w:val="en-US"/>
              </w:rPr>
              <w:t xml:space="preserve">shopping</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according to plan</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intended</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through</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code </w:t>
            </w:r>
            <w:r xmlns:w="http://schemas.openxmlformats.org/wordprocessingml/2006/main" w:rsidRPr="00E84C88">
              <w:rPr>
                <w:rFonts w:ascii="Arial" w:eastAsia="Times New Roman" w:hAnsi="Arial" w:cs="Arial"/>
                <w:sz w:val="18"/>
                <w:szCs w:val="24"/>
                <w:lang w:val="en-US"/>
              </w:rPr>
              <w:t xml:space="preserve">according </w:t>
            </w:r>
            <w:r xmlns:w="http://schemas.openxmlformats.org/wordprocessingml/2006/main" w:rsidRPr="00E84C88">
              <w:rPr>
                <w:rFonts w:ascii="GHEA Grapalat" w:eastAsia="Times New Roman" w:hAnsi="GHEA Grapalat" w:cs="Times New Roman"/>
                <w:sz w:val="18"/>
                <w:szCs w:val="24"/>
                <w:lang w:val="en-US"/>
              </w:rPr>
              <w:t xml:space="preserve">to</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GMA</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classification </w:t>
            </w:r>
            <w:r xmlns:w="http://schemas.openxmlformats.org/wordprocessingml/2006/main" w:rsidRPr="00E84C88">
              <w:rPr>
                <w:rFonts w:ascii="GHEA Grapalat" w:eastAsia="Times New Roman" w:hAnsi="GHEA Grapalat" w:cs="Times New Roman"/>
                <w:sz w:val="18"/>
                <w:szCs w:val="24"/>
                <w:lang w:val="en-US"/>
              </w:rPr>
              <w:t xml:space="preserve">(CPV)</w:t>
            </w:r>
          </w:p>
        </w:tc>
        <w:tc>
          <w:tcPr>
            <w:tcW w:w="1134" w:type="dxa"/>
            <w:vMerge w:val="restart"/>
            <w:vAlign w:val="center"/>
          </w:tcPr>
          <w:p w14:paraId="57D4697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n-US"/>
              </w:rPr>
            </w:pPr>
            <w:r xmlns:w="http://schemas.openxmlformats.org/wordprocessingml/2006/main" w:rsidRPr="00E84C88">
              <w:rPr>
                <w:rFonts w:ascii="Arial" w:eastAsia="Times New Roman" w:hAnsi="Arial" w:cs="Arial"/>
                <w:sz w:val="18"/>
                <w:szCs w:val="24"/>
                <w:lang w:val="en-US"/>
              </w:rPr>
              <w:t xml:space="preserve">name</w:t>
            </w:r>
            <w:r xmlns:w="http://schemas.openxmlformats.org/wordprocessingml/2006/main" w:rsidRPr="00E84C88">
              <w:rPr>
                <w:rFonts w:ascii="GHEA Grapalat" w:eastAsia="Times New Roman" w:hAnsi="GHEA Grapalat" w:cs="Times New Roman"/>
                <w:sz w:val="18"/>
                <w:szCs w:val="24"/>
                <w:lang w:val="en-US"/>
              </w:rPr>
              <w:t xml:space="preserve"> </w:t>
            </w:r>
          </w:p>
        </w:tc>
        <w:tc>
          <w:tcPr>
            <w:tcW w:w="1560" w:type="dxa"/>
            <w:vMerge w:val="restart"/>
            <w:vAlign w:val="center"/>
          </w:tcPr>
          <w:p w14:paraId="0ADFA61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n-US"/>
              </w:rPr>
            </w:pPr>
            <w:r xmlns:w="http://schemas.openxmlformats.org/wordprocessingml/2006/main" w:rsidRPr="00E84C88">
              <w:rPr>
                <w:rFonts w:ascii="Arial" w:eastAsia="Times New Roman" w:hAnsi="Arial" w:cs="Arial"/>
                <w:sz w:val="18"/>
                <w:szCs w:val="24"/>
                <w:lang w:val="en-US"/>
              </w:rPr>
              <w:t xml:space="preserve">commodity</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the sign </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the mark</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and</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manufacturer</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name </w:t>
            </w:r>
            <w:r xmlns:w="http://schemas.openxmlformats.org/wordprocessingml/2006/main" w:rsidRPr="00E84C88">
              <w:rPr>
                <w:rFonts w:ascii="GHEA Grapalat" w:eastAsia="Times New Roman" w:hAnsi="GHEA Grapalat" w:cs="Times New Roman"/>
                <w:sz w:val="18"/>
                <w:szCs w:val="24"/>
                <w:lang w:val="en-US"/>
              </w:rPr>
              <w:t xml:space="preserve">**</w:t>
            </w:r>
          </w:p>
        </w:tc>
        <w:tc>
          <w:tcPr>
            <w:tcW w:w="3240" w:type="dxa"/>
            <w:vMerge w:val="restart"/>
            <w:vAlign w:val="center"/>
          </w:tcPr>
          <w:p w14:paraId="40F3BDB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n-US"/>
              </w:rPr>
            </w:pPr>
            <w:r xmlns:w="http://schemas.openxmlformats.org/wordprocessingml/2006/main" w:rsidRPr="00E84C88">
              <w:rPr>
                <w:rFonts w:ascii="Arial" w:eastAsia="Times New Roman" w:hAnsi="Arial" w:cs="Arial"/>
                <w:sz w:val="18"/>
                <w:szCs w:val="24"/>
                <w:lang w:val="en-US"/>
              </w:rPr>
              <w:t xml:space="preserve">technical</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description</w:t>
            </w:r>
          </w:p>
        </w:tc>
        <w:tc>
          <w:tcPr>
            <w:tcW w:w="966" w:type="dxa"/>
            <w:vMerge w:val="restart"/>
            <w:vAlign w:val="center"/>
          </w:tcPr>
          <w:p w14:paraId="61C1C48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n-US"/>
              </w:rPr>
            </w:pPr>
            <w:r xmlns:w="http://schemas.openxmlformats.org/wordprocessingml/2006/main" w:rsidRPr="00E84C88">
              <w:rPr>
                <w:rFonts w:ascii="Arial" w:eastAsia="Times New Roman" w:hAnsi="Arial" w:cs="Arial"/>
                <w:sz w:val="18"/>
                <w:szCs w:val="24"/>
                <w:lang w:val="en-US"/>
              </w:rPr>
              <w:t xml:space="preserve">measurement</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the unit</w:t>
            </w:r>
          </w:p>
        </w:tc>
        <w:tc>
          <w:tcPr>
            <w:tcW w:w="924" w:type="dxa"/>
            <w:vMerge w:val="restart"/>
            <w:vAlign w:val="center"/>
          </w:tcPr>
          <w:p w14:paraId="619D984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n-US"/>
              </w:rPr>
            </w:pPr>
            <w:r xmlns:w="http://schemas.openxmlformats.org/wordprocessingml/2006/main" w:rsidRPr="00E84C88">
              <w:rPr>
                <w:rFonts w:ascii="Arial" w:eastAsia="Times New Roman" w:hAnsi="Arial" w:cs="Arial"/>
                <w:sz w:val="18"/>
                <w:szCs w:val="24"/>
                <w:lang w:val="en-US"/>
              </w:rPr>
              <w:t xml:space="preserve">unit</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price </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RA</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money</w:t>
            </w:r>
          </w:p>
        </w:tc>
        <w:tc>
          <w:tcPr>
            <w:tcW w:w="1127" w:type="dxa"/>
            <w:vMerge w:val="restart"/>
            <w:vAlign w:val="center"/>
          </w:tcPr>
          <w:p w14:paraId="75E8CEA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n-US"/>
              </w:rPr>
            </w:pPr>
            <w:r xmlns:w="http://schemas.openxmlformats.org/wordprocessingml/2006/main" w:rsidRPr="00E84C88">
              <w:rPr>
                <w:rFonts w:ascii="Arial" w:eastAsia="Times New Roman" w:hAnsi="Arial" w:cs="Arial"/>
                <w:sz w:val="18"/>
                <w:szCs w:val="24"/>
                <w:lang w:val="en-US"/>
              </w:rPr>
              <w:t xml:space="preserve">general</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price </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RA</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money</w:t>
            </w:r>
          </w:p>
        </w:tc>
        <w:tc>
          <w:tcPr>
            <w:tcW w:w="1127" w:type="dxa"/>
            <w:vMerge w:val="restart"/>
            <w:vAlign w:val="center"/>
          </w:tcPr>
          <w:p w14:paraId="7F4E146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n-US"/>
              </w:rPr>
            </w:pPr>
            <w:r xmlns:w="http://schemas.openxmlformats.org/wordprocessingml/2006/main" w:rsidRPr="00E84C88">
              <w:rPr>
                <w:rFonts w:ascii="Arial" w:eastAsia="Times New Roman" w:hAnsi="Arial" w:cs="Arial"/>
                <w:sz w:val="18"/>
                <w:szCs w:val="24"/>
                <w:lang w:val="en-US"/>
              </w:rPr>
              <w:t xml:space="preserve">general</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number</w:t>
            </w:r>
          </w:p>
        </w:tc>
        <w:tc>
          <w:tcPr>
            <w:tcW w:w="3347" w:type="dxa"/>
            <w:gridSpan w:val="3"/>
            <w:vAlign w:val="center"/>
          </w:tcPr>
          <w:p w14:paraId="71724F0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n-US"/>
              </w:rPr>
            </w:pPr>
            <w:r xmlns:w="http://schemas.openxmlformats.org/wordprocessingml/2006/main" w:rsidRPr="00E84C88">
              <w:rPr>
                <w:rFonts w:ascii="Arial" w:eastAsia="Times New Roman" w:hAnsi="Arial" w:cs="Arial"/>
                <w:sz w:val="18"/>
                <w:szCs w:val="24"/>
                <w:lang w:val="en-US"/>
              </w:rPr>
              <w:t xml:space="preserve">supply</w:t>
            </w:r>
          </w:p>
        </w:tc>
      </w:tr>
      <w:tr w:rsidR="00532D6C" w:rsidRPr="00E84C88" w14:paraId="33B094FB" w14:textId="77777777" w:rsidTr="00532D6C">
        <w:trPr>
          <w:trHeight w:val="445"/>
        </w:trPr>
        <w:tc>
          <w:tcPr>
            <w:tcW w:w="864" w:type="dxa"/>
            <w:vMerge/>
            <w:vAlign w:val="center"/>
          </w:tcPr>
          <w:p w14:paraId="5ED0B8E5"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p>
        </w:tc>
        <w:tc>
          <w:tcPr>
            <w:tcW w:w="1134" w:type="dxa"/>
            <w:vMerge/>
            <w:vAlign w:val="center"/>
          </w:tcPr>
          <w:p w14:paraId="08520402"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p>
        </w:tc>
        <w:tc>
          <w:tcPr>
            <w:tcW w:w="1134" w:type="dxa"/>
            <w:vMerge/>
            <w:vAlign w:val="center"/>
          </w:tcPr>
          <w:p w14:paraId="4D7079E5"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p>
        </w:tc>
        <w:tc>
          <w:tcPr>
            <w:tcW w:w="1560" w:type="dxa"/>
            <w:vMerge/>
            <w:vAlign w:val="center"/>
          </w:tcPr>
          <w:p w14:paraId="6F0136BB"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p>
        </w:tc>
        <w:tc>
          <w:tcPr>
            <w:tcW w:w="3240" w:type="dxa"/>
            <w:vMerge/>
            <w:vAlign w:val="center"/>
          </w:tcPr>
          <w:p w14:paraId="1C9D9D65"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p>
        </w:tc>
        <w:tc>
          <w:tcPr>
            <w:tcW w:w="966" w:type="dxa"/>
            <w:vMerge/>
            <w:vAlign w:val="center"/>
          </w:tcPr>
          <w:p w14:paraId="65ABF019"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p>
        </w:tc>
        <w:tc>
          <w:tcPr>
            <w:tcW w:w="924" w:type="dxa"/>
            <w:vMerge/>
            <w:vAlign w:val="center"/>
          </w:tcPr>
          <w:p w14:paraId="1026E912"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p>
        </w:tc>
        <w:tc>
          <w:tcPr>
            <w:tcW w:w="1127" w:type="dxa"/>
            <w:vMerge/>
            <w:vAlign w:val="center"/>
          </w:tcPr>
          <w:p w14:paraId="3FC7FFED"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p>
        </w:tc>
        <w:tc>
          <w:tcPr>
            <w:tcW w:w="1127" w:type="dxa"/>
            <w:vMerge/>
            <w:vAlign w:val="center"/>
          </w:tcPr>
          <w:p w14:paraId="76B1FD43"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p>
        </w:tc>
        <w:tc>
          <w:tcPr>
            <w:tcW w:w="1262" w:type="dxa"/>
            <w:vAlign w:val="center"/>
          </w:tcPr>
          <w:p w14:paraId="254DEF3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n-US"/>
              </w:rPr>
            </w:pPr>
            <w:r xmlns:w="http://schemas.openxmlformats.org/wordprocessingml/2006/main" w:rsidRPr="00E84C88">
              <w:rPr>
                <w:rFonts w:ascii="Arial" w:eastAsia="Times New Roman" w:hAnsi="Arial" w:cs="Arial"/>
                <w:sz w:val="18"/>
                <w:szCs w:val="24"/>
                <w:lang w:val="en-US"/>
              </w:rPr>
              <w:t xml:space="preserve">address</w:t>
            </w:r>
          </w:p>
        </w:tc>
        <w:tc>
          <w:tcPr>
            <w:tcW w:w="792" w:type="dxa"/>
            <w:vAlign w:val="center"/>
          </w:tcPr>
          <w:p w14:paraId="39DE34B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n-US"/>
              </w:rPr>
            </w:pPr>
            <w:r xmlns:w="http://schemas.openxmlformats.org/wordprocessingml/2006/main" w:rsidRPr="00E84C88">
              <w:rPr>
                <w:rFonts w:ascii="Arial" w:eastAsia="Times New Roman" w:hAnsi="Arial" w:cs="Arial"/>
                <w:sz w:val="18"/>
                <w:szCs w:val="24"/>
                <w:lang w:val="en-US"/>
              </w:rPr>
              <w:t xml:space="preserve">subject</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number</w:t>
            </w:r>
          </w:p>
        </w:tc>
        <w:tc>
          <w:tcPr>
            <w:tcW w:w="1293" w:type="dxa"/>
            <w:vAlign w:val="center"/>
          </w:tcPr>
          <w:p w14:paraId="1C9A463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n-US"/>
              </w:rPr>
            </w:pPr>
            <w:r xmlns:w="http://schemas.openxmlformats.org/wordprocessingml/2006/main" w:rsidRPr="00E84C88">
              <w:rPr>
                <w:rFonts w:ascii="Arial" w:eastAsia="Times New Roman" w:hAnsi="Arial" w:cs="Arial"/>
                <w:sz w:val="18"/>
                <w:szCs w:val="24"/>
                <w:lang w:val="en-US"/>
              </w:rPr>
              <w:t xml:space="preserve">Deadline </w:t>
            </w:r>
            <w:r xmlns:w="http://schemas.openxmlformats.org/wordprocessingml/2006/main" w:rsidRPr="00E84C88">
              <w:rPr>
                <w:rFonts w:ascii="GHEA Grapalat" w:eastAsia="Times New Roman" w:hAnsi="GHEA Grapalat" w:cs="Times New Roman"/>
                <w:sz w:val="18"/>
                <w:szCs w:val="24"/>
                <w:lang w:val="en-US"/>
              </w:rPr>
              <w:t xml:space="preserve">***</w:t>
            </w:r>
          </w:p>
          <w:p w14:paraId="6584D371"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p>
        </w:tc>
      </w:tr>
      <w:tr w:rsidR="00532D6C" w:rsidRPr="00C4546D" w14:paraId="04B9CFEF" w14:textId="77777777" w:rsidTr="00532D6C">
        <w:trPr>
          <w:trHeight w:val="246"/>
        </w:trPr>
        <w:tc>
          <w:tcPr>
            <w:tcW w:w="864" w:type="dxa"/>
          </w:tcPr>
          <w:p w14:paraId="18502F7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4"/>
                <w:lang w:val="en-US"/>
              </w:rPr>
            </w:pPr>
            <w:r xmlns:w="http://schemas.openxmlformats.org/wordprocessingml/2006/main" w:rsidRPr="00E84C88">
              <w:rPr>
                <w:rFonts w:ascii="GHEA Grapalat" w:eastAsia="Times New Roman" w:hAnsi="GHEA Grapalat" w:cs="Times New Roman"/>
                <w:sz w:val="20"/>
                <w:szCs w:val="24"/>
                <w:lang w:val="en-US"/>
              </w:rPr>
              <w:t xml:space="preserve">1</w:t>
            </w:r>
          </w:p>
        </w:tc>
        <w:tc>
          <w:tcPr>
            <w:tcW w:w="1134" w:type="dxa"/>
          </w:tcPr>
          <w:p w14:paraId="573A7AC4" w14:textId="77777777" w:rsidR="00997EE9" w:rsidRPr="00E84C88" w:rsidRDefault="00997EE9" w:rsidP="00997EE9">
            <w:pPr xmlns:w="http://schemas.openxmlformats.org/wordprocessingml/2006/main">
              <w:spacing w:after="0" w:line="240" w:lineRule="auto"/>
              <w:rPr>
                <w:rFonts w:ascii="GHEA Grapalat" w:eastAsia="Times New Roman" w:hAnsi="GHEA Grapalat" w:cs="Calibri"/>
              </w:rPr>
            </w:pPr>
            <w:r xmlns:w="http://schemas.openxmlformats.org/wordprocessingml/2006/main" w:rsidRPr="00E84C88">
              <w:rPr>
                <w:rFonts w:ascii="GHEA Grapalat" w:eastAsia="Times New Roman" w:hAnsi="GHEA Grapalat" w:cs="Calibri"/>
              </w:rPr>
              <w:t xml:space="preserve">09134200</w:t>
            </w:r>
          </w:p>
          <w:p w14:paraId="79849F6B" w14:textId="77777777" w:rsidR="00532D6C" w:rsidRPr="00E84C88" w:rsidRDefault="00532D6C" w:rsidP="00532D6C">
            <w:pPr>
              <w:spacing w:after="0" w:line="240" w:lineRule="auto"/>
              <w:rPr>
                <w:rFonts w:ascii="GHEA Grapalat" w:eastAsia="Times New Roman" w:hAnsi="GHEA Grapalat" w:cs="Times New Roman"/>
                <w:b/>
                <w:sz w:val="24"/>
                <w:szCs w:val="24"/>
                <w:lang w:val="en-US"/>
              </w:rPr>
            </w:pPr>
          </w:p>
        </w:tc>
        <w:tc>
          <w:tcPr>
            <w:tcW w:w="1134" w:type="dxa"/>
            <w:vAlign w:val="center"/>
          </w:tcPr>
          <w:p w14:paraId="6FE4D37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18"/>
                <w:szCs w:val="14"/>
                <w:lang w:val="en-US"/>
              </w:rPr>
            </w:pPr>
            <w:r xmlns:w="http://schemas.openxmlformats.org/wordprocessingml/2006/main" w:rsidRPr="00E84C88">
              <w:rPr>
                <w:rFonts w:ascii="Arial" w:eastAsia="Times New Roman" w:hAnsi="Arial" w:cs="Arial"/>
                <w:b/>
                <w:sz w:val="18"/>
                <w:szCs w:val="14"/>
                <w:lang w:val="en-US"/>
              </w:rPr>
              <w:t xml:space="preserve">Diesel</w:t>
            </w:r>
            <w:r xmlns:w="http://schemas.openxmlformats.org/wordprocessingml/2006/main" w:rsidRPr="00E84C88">
              <w:rPr>
                <w:rFonts w:ascii="GHEA Grapalat" w:eastAsia="Times New Roman" w:hAnsi="GHEA Grapalat" w:cs="Times New Roman"/>
                <w:b/>
                <w:sz w:val="18"/>
                <w:szCs w:val="14"/>
                <w:lang w:val="en-US"/>
              </w:rPr>
              <w:t xml:space="preserve"> </w:t>
            </w:r>
            <w:r xmlns:w="http://schemas.openxmlformats.org/wordprocessingml/2006/main" w:rsidRPr="00E84C88">
              <w:rPr>
                <w:rFonts w:ascii="Arial" w:eastAsia="Times New Roman" w:hAnsi="Arial" w:cs="Arial"/>
                <w:b/>
                <w:sz w:val="18"/>
                <w:szCs w:val="14"/>
                <w:lang w:val="en-US"/>
              </w:rPr>
              <w:t xml:space="preserve">fuel</w:t>
            </w:r>
            <w:r xmlns:w="http://schemas.openxmlformats.org/wordprocessingml/2006/main" w:rsidRPr="00E84C88">
              <w:rPr>
                <w:rFonts w:ascii="GHEA Grapalat" w:eastAsia="Times New Roman" w:hAnsi="GHEA Grapalat" w:cs="Times New Roman"/>
                <w:b/>
                <w:sz w:val="18"/>
                <w:szCs w:val="14"/>
                <w:lang w:val="en-US"/>
              </w:rPr>
              <w:t xml:space="preserve"> </w:t>
            </w:r>
            <w:r xmlns:w="http://schemas.openxmlformats.org/wordprocessingml/2006/main" w:rsidRPr="00E84C88">
              <w:rPr>
                <w:rFonts w:ascii="Arial" w:eastAsia="Times New Roman" w:hAnsi="Arial" w:cs="Arial"/>
                <w:b/>
                <w:sz w:val="18"/>
                <w:szCs w:val="14"/>
                <w:lang w:val="hy-AM"/>
              </w:rPr>
              <w:t xml:space="preserve">summer</w:t>
            </w:r>
            <w:r xmlns:w="http://schemas.openxmlformats.org/wordprocessingml/2006/main" w:rsidRPr="00E84C88">
              <w:rPr>
                <w:rFonts w:ascii="Arial" w:eastAsia="Times New Roman" w:hAnsi="Arial" w:cs="Arial"/>
                <w:b/>
                <w:sz w:val="18"/>
                <w:szCs w:val="14"/>
                <w:lang w:val="en-US"/>
              </w:rPr>
              <w:t xml:space="preserve">​</w:t>
            </w:r>
          </w:p>
        </w:tc>
        <w:tc>
          <w:tcPr>
            <w:tcW w:w="1560" w:type="dxa"/>
          </w:tcPr>
          <w:p w14:paraId="389259EC" w14:textId="77777777" w:rsidR="00532D6C" w:rsidRPr="00E84C88" w:rsidRDefault="00532D6C" w:rsidP="00532D6C">
            <w:pPr>
              <w:spacing w:after="0" w:line="240" w:lineRule="auto"/>
              <w:jc w:val="center"/>
              <w:rPr>
                <w:rFonts w:ascii="GHEA Grapalat" w:eastAsia="Times New Roman" w:hAnsi="GHEA Grapalat" w:cs="Times New Roman"/>
                <w:sz w:val="20"/>
                <w:szCs w:val="24"/>
                <w:lang w:val="en-US"/>
              </w:rPr>
            </w:pPr>
          </w:p>
        </w:tc>
        <w:tc>
          <w:tcPr>
            <w:tcW w:w="3240" w:type="dxa"/>
          </w:tcPr>
          <w:p w14:paraId="619081C8" w14:textId="77777777" w:rsidR="00532D6C" w:rsidRPr="00E84C88" w:rsidRDefault="00532D6C" w:rsidP="00532D6C">
            <w:pPr xmlns:w="http://schemas.openxmlformats.org/wordprocessingml/2006/main">
              <w:widowControl w:val="0"/>
              <w:autoSpaceDE w:val="0"/>
              <w:autoSpaceDN w:val="0"/>
              <w:adjustRightInd w:val="0"/>
              <w:spacing w:after="0" w:line="240" w:lineRule="auto"/>
              <w:jc w:val="both"/>
              <w:rPr>
                <w:rFonts w:ascii="GHEA Grapalat" w:eastAsia="Times LatArm" w:hAnsi="GHEA Grapalat" w:cs="Times LatArm"/>
                <w:sz w:val="18"/>
                <w:szCs w:val="24"/>
                <w:lang w:val="en-US"/>
              </w:rPr>
            </w:pPr>
            <w:proofErr xmlns:w="http://schemas.openxmlformats.org/wordprocessingml/2006/main" w:type="gramStart"/>
            <w:r xmlns:w="http://schemas.openxmlformats.org/wordprocessingml/2006/main" w:rsidRPr="00E84C88">
              <w:rPr>
                <w:rFonts w:ascii="Arial" w:eastAsia="Times LatArm" w:hAnsi="Arial" w:cs="Arial"/>
                <w:sz w:val="18"/>
                <w:szCs w:val="24"/>
                <w:lang w:val="en-US"/>
              </w:rPr>
              <w:t xml:space="preserve">Cetane</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number </w:t>
            </w:r>
            <w:r xmlns:w="http://schemas.openxmlformats.org/wordprocessingml/2006/main" w:rsidRPr="00E84C88">
              <w:rPr>
                <w:rFonts w:ascii="Arial" w:eastAsia="Times LatArm" w:hAnsi="Arial" w:cs="Arial"/>
                <w:sz w:val="18"/>
                <w:szCs w:val="24"/>
                <w:lang w:val="en-US"/>
              </w:rPr>
              <w:t xml:space="preserve">from </w:t>
            </w:r>
            <w:r xmlns:w="http://schemas.openxmlformats.org/wordprocessingml/2006/main" w:rsidRPr="00E84C88">
              <w:rPr>
                <w:rFonts w:ascii="GHEA Grapalat" w:eastAsia="Times LatArm" w:hAnsi="GHEA Grapalat" w:cs="Times LatArm"/>
                <w:sz w:val="18"/>
                <w:szCs w:val="24"/>
                <w:lang w:val="en-US"/>
              </w:rPr>
              <w:t xml:space="preserve">51</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no</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less </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cetane</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index </w:t>
            </w:r>
            <w:r xmlns:w="http://schemas.openxmlformats.org/wordprocessingml/2006/main" w:rsidRPr="00E84C88">
              <w:rPr>
                <w:rFonts w:ascii="Arial" w:eastAsia="Times LatArm" w:hAnsi="Arial" w:cs="Arial"/>
                <w:sz w:val="18"/>
                <w:szCs w:val="24"/>
                <w:lang w:val="en-US"/>
              </w:rPr>
              <w:t xml:space="preserve">from </w:t>
            </w:r>
            <w:r xmlns:w="http://schemas.openxmlformats.org/wordprocessingml/2006/main" w:rsidRPr="00E84C88">
              <w:rPr>
                <w:rFonts w:ascii="GHEA Grapalat" w:eastAsia="Times LatArm" w:hAnsi="GHEA Grapalat" w:cs="Times LatArm"/>
                <w:sz w:val="18"/>
                <w:szCs w:val="24"/>
                <w:lang w:val="en-US"/>
              </w:rPr>
              <w:t xml:space="preserve">46</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no</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less </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density </w:t>
            </w:r>
            <w:r xmlns:w="http://schemas.openxmlformats.org/wordprocessingml/2006/main" w:rsidRPr="00E84C88">
              <w:rPr>
                <w:rFonts w:ascii="Arial" w:eastAsia="Times LatArm" w:hAnsi="Arial" w:cs="Arial"/>
                <w:sz w:val="18"/>
                <w:szCs w:val="24"/>
                <w:lang w:val="en-US"/>
              </w:rPr>
              <w:t xml:space="preserve">at </w:t>
            </w:r>
            <w:r xmlns:w="http://schemas.openxmlformats.org/wordprocessingml/2006/main" w:rsidRPr="00E84C88">
              <w:rPr>
                <w:rFonts w:ascii="GHEA Grapalat" w:eastAsia="Times LatArm" w:hAnsi="GHEA Grapalat" w:cs="Times LatArm"/>
                <w:sz w:val="18"/>
                <w:szCs w:val="24"/>
                <w:lang w:val="en-US"/>
              </w:rPr>
              <w:t xml:space="preserve">150C </w:t>
            </w:r>
            <w:r xmlns:w="http://schemas.openxmlformats.org/wordprocessingml/2006/main" w:rsidRPr="00E84C88">
              <w:rPr>
                <w:rFonts w:ascii="GHEA Grapalat" w:eastAsia="Times LatArm" w:hAnsi="GHEA Grapalat" w:cs="Times LatArm"/>
                <w:sz w:val="18"/>
                <w:szCs w:val="24"/>
                <w:lang w:val="en-US"/>
              </w:rPr>
              <w:t xml:space="preserve">820-845 </w:t>
            </w:r>
            <w:r xmlns:w="http://schemas.openxmlformats.org/wordprocessingml/2006/main" w:rsidRPr="00E84C88">
              <w:rPr>
                <w:rFonts w:ascii="Arial" w:eastAsia="Times LatArm" w:hAnsi="Arial" w:cs="Arial"/>
                <w:sz w:val="18"/>
                <w:szCs w:val="24"/>
                <w:lang w:val="en-US"/>
              </w:rPr>
              <w:t xml:space="preserve">kg </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m³ </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Polycyclic</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aromatic</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hydrocarbons</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massive</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part: </w:t>
            </w:r>
            <w:r xmlns:w="http://schemas.openxmlformats.org/wordprocessingml/2006/main" w:rsidRPr="00E84C88">
              <w:rPr>
                <w:rFonts w:ascii="Arial" w:eastAsia="Times LatArm" w:hAnsi="Arial" w:cs="Arial"/>
                <w:sz w:val="18"/>
                <w:szCs w:val="24"/>
                <w:lang w:val="en-US"/>
              </w:rPr>
              <w:t xml:space="preserve">from </w:t>
            </w:r>
            <w:r xmlns:w="http://schemas.openxmlformats.org/wordprocessingml/2006/main" w:rsidRPr="00E84C88">
              <w:rPr>
                <w:rFonts w:ascii="GHEA Grapalat" w:eastAsia="Times LatArm" w:hAnsi="GHEA Grapalat" w:cs="Times LatArm"/>
                <w:sz w:val="18"/>
                <w:szCs w:val="24"/>
                <w:lang w:val="en-US"/>
              </w:rPr>
              <w:t xml:space="preserve">11%</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no</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more </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sulfur</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content </w:t>
            </w:r>
            <w:r xmlns:w="http://schemas.openxmlformats.org/wordprocessingml/2006/main" w:rsidRPr="00E84C88">
              <w:rPr>
                <w:rFonts w:ascii="Arial" w:eastAsia="Times LatArm" w:hAnsi="Arial" w:cs="Arial"/>
                <w:sz w:val="18"/>
                <w:szCs w:val="24"/>
                <w:lang w:val="en-US"/>
              </w:rPr>
              <w:t xml:space="preserve">from </w:t>
            </w:r>
            <w:r xmlns:w="http://schemas.openxmlformats.org/wordprocessingml/2006/main" w:rsidRPr="00E84C88">
              <w:rPr>
                <w:rFonts w:ascii="GHEA Grapalat" w:eastAsia="Times LatArm" w:hAnsi="GHEA Grapalat" w:cs="Times LatArm"/>
                <w:sz w:val="18"/>
                <w:szCs w:val="24"/>
                <w:lang w:val="en-US"/>
              </w:rPr>
              <w:t xml:space="preserve">10 </w:t>
            </w:r>
            <w:r xmlns:w="http://schemas.openxmlformats.org/wordprocessingml/2006/main" w:rsidRPr="00E84C88">
              <w:rPr>
                <w:rFonts w:ascii="Arial" w:eastAsia="Times LatArm" w:hAnsi="Arial" w:cs="Arial"/>
                <w:sz w:val="18"/>
                <w:szCs w:val="24"/>
                <w:lang w:val="en-US"/>
              </w:rPr>
              <w:t xml:space="preserve">mg </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kg</w:t>
            </w:r>
            <w:r xmlns:w="http://schemas.openxmlformats.org/wordprocessingml/2006/main" w:rsidRPr="00E84C88">
              <w:rPr>
                <w:rFonts w:ascii="GHEA Grapalat" w:eastAsia="Times LatArm" w:hAnsi="GHEA Grapalat" w:cs="Times LatArm"/>
                <w:sz w:val="18"/>
                <w:szCs w:val="24"/>
                <w:lang w:val="en-US"/>
              </w:rPr>
              <w:t xml:space="preserve">​</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no</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more </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Outbreak</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temperature: </w:t>
            </w:r>
            <w:r xmlns:w="http://schemas.openxmlformats.org/wordprocessingml/2006/main" w:rsidRPr="00E84C88">
              <w:rPr>
                <w:rFonts w:ascii="Arial" w:eastAsia="Times LatArm" w:hAnsi="Arial" w:cs="Arial"/>
                <w:sz w:val="18"/>
                <w:szCs w:val="24"/>
                <w:lang w:val="en-US"/>
              </w:rPr>
              <w:t xml:space="preserve">from </w:t>
            </w:r>
            <w:r xmlns:w="http://schemas.openxmlformats.org/wordprocessingml/2006/main" w:rsidRPr="00E84C88">
              <w:rPr>
                <w:rFonts w:ascii="GHEA Grapalat" w:eastAsia="Times LatArm" w:hAnsi="GHEA Grapalat" w:cs="Times LatArm"/>
                <w:sz w:val="18"/>
                <w:szCs w:val="24"/>
                <w:lang w:val="en-US"/>
              </w:rPr>
              <w:t xml:space="preserve">55 ºC</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no</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low </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carbon</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lastRenderedPageBreak xmlns:w="http://schemas.openxmlformats.org/wordprocessingml/2006/main"/>
            </w:r>
            <w:r xmlns:w="http://schemas.openxmlformats.org/wordprocessingml/2006/main" w:rsidRPr="00E84C88">
              <w:rPr>
                <w:rFonts w:ascii="Arial" w:eastAsia="Times LatArm" w:hAnsi="Arial" w:cs="Arial"/>
                <w:sz w:val="18"/>
                <w:szCs w:val="24"/>
                <w:lang w:val="en-US"/>
              </w:rPr>
              <w:t xml:space="preserve">residue in </w:t>
            </w:r>
            <w:r xmlns:w="http://schemas.openxmlformats.org/wordprocessingml/2006/main" w:rsidRPr="00E84C88">
              <w:rPr>
                <w:rFonts w:ascii="GHEA Grapalat" w:eastAsia="Times LatArm" w:hAnsi="GHEA Grapalat" w:cs="Times LatArm"/>
                <w:sz w:val="18"/>
                <w:szCs w:val="24"/>
                <w:lang w:val="en-US"/>
              </w:rPr>
              <w:t xml:space="preserve">10% </w:t>
            </w:r>
            <w:r xmlns:w="http://schemas.openxmlformats.org/wordprocessingml/2006/main" w:rsidRPr="00E84C88">
              <w:rPr>
                <w:rFonts w:ascii="Arial" w:eastAsia="Times LatArm" w:hAnsi="Arial" w:cs="Arial"/>
                <w:sz w:val="18"/>
                <w:szCs w:val="24"/>
                <w:lang w:val="en-US"/>
              </w:rPr>
              <w:t xml:space="preserve">sediment </w:t>
            </w:r>
            <w:r xmlns:w="http://schemas.openxmlformats.org/wordprocessingml/2006/main" w:rsidRPr="00E84C88">
              <w:rPr>
                <w:rFonts w:ascii="Arial" w:eastAsia="Times LatArm" w:hAnsi="Arial" w:cs="Arial"/>
                <w:sz w:val="18"/>
                <w:szCs w:val="24"/>
                <w:lang w:val="en-US"/>
              </w:rPr>
              <w:t xml:space="preserve">from </w:t>
            </w:r>
            <w:r xmlns:w="http://schemas.openxmlformats.org/wordprocessingml/2006/main" w:rsidRPr="00E84C88">
              <w:rPr>
                <w:rFonts w:ascii="GHEA Grapalat" w:eastAsia="Times LatArm" w:hAnsi="GHEA Grapalat" w:cs="Times LatArm"/>
                <w:sz w:val="18"/>
                <w:szCs w:val="24"/>
                <w:lang w:val="en-US"/>
              </w:rPr>
              <w:t xml:space="preserve">0.3%</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no</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more </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viscosity </w:t>
            </w:r>
            <w:r xmlns:w="http://schemas.openxmlformats.org/wordprocessingml/2006/main" w:rsidRPr="00E84C88">
              <w:rPr>
                <w:rFonts w:ascii="Arial" w:eastAsia="Times LatArm" w:hAnsi="Arial" w:cs="Arial"/>
                <w:sz w:val="18"/>
                <w:szCs w:val="24"/>
                <w:lang w:val="en-US"/>
              </w:rPr>
              <w:t xml:space="preserve">at </w:t>
            </w:r>
            <w:r xmlns:w="http://schemas.openxmlformats.org/wordprocessingml/2006/main" w:rsidRPr="00E84C88">
              <w:rPr>
                <w:rFonts w:ascii="GHEA Grapalat" w:eastAsia="Times LatArm" w:hAnsi="GHEA Grapalat" w:cs="Times LatArm"/>
                <w:sz w:val="18"/>
                <w:szCs w:val="24"/>
                <w:lang w:val="en-US"/>
              </w:rPr>
              <w:t xml:space="preserve">40 ºC </w:t>
            </w:r>
            <w:r xmlns:w="http://schemas.openxmlformats.org/wordprocessingml/2006/main" w:rsidRPr="00E84C88">
              <w:rPr>
                <w:rFonts w:ascii="Arial" w:eastAsia="Times LatArm" w:hAnsi="Arial" w:cs="Arial"/>
                <w:sz w:val="18"/>
                <w:szCs w:val="24"/>
                <w:lang w:val="en-US"/>
              </w:rPr>
              <w:t xml:space="preserve">from </w:t>
            </w:r>
            <w:r xmlns:w="http://schemas.openxmlformats.org/wordprocessingml/2006/main" w:rsidRPr="00E84C88">
              <w:rPr>
                <w:rFonts w:ascii="GHEA Grapalat" w:eastAsia="Times LatArm" w:hAnsi="GHEA Grapalat" w:cs="Times LatArm"/>
                <w:sz w:val="18"/>
                <w:szCs w:val="24"/>
                <w:lang w:val="en-US"/>
              </w:rPr>
              <w:t xml:space="preserve">2.0</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up to </w:t>
            </w:r>
            <w:r xmlns:w="http://schemas.openxmlformats.org/wordprocessingml/2006/main" w:rsidRPr="00E84C88">
              <w:rPr>
                <w:rFonts w:ascii="GHEA Grapalat" w:eastAsia="Times LatArm" w:hAnsi="GHEA Grapalat" w:cs="Times LatArm"/>
                <w:sz w:val="18"/>
                <w:szCs w:val="24"/>
                <w:lang w:val="en-US"/>
              </w:rPr>
              <w:t xml:space="preserve">4.5 </w:t>
            </w:r>
            <w:r xmlns:w="http://schemas.openxmlformats.org/wordprocessingml/2006/main" w:rsidRPr="00E84C88">
              <w:rPr>
                <w:rFonts w:ascii="Arial" w:eastAsia="Times LatArm" w:hAnsi="Arial" w:cs="Arial"/>
                <w:sz w:val="18"/>
                <w:szCs w:val="24"/>
                <w:lang w:val="en-US"/>
              </w:rPr>
              <w:t xml:space="preserve">mm² </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s </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turbidity</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temperature: </w:t>
            </w:r>
            <w:r xmlns:w="http://schemas.openxmlformats.org/wordprocessingml/2006/main" w:rsidRPr="00E84C88">
              <w:rPr>
                <w:rFonts w:ascii="Arial" w:eastAsia="Times LatArm" w:hAnsi="Arial" w:cs="Arial"/>
                <w:sz w:val="18"/>
                <w:szCs w:val="24"/>
                <w:lang w:val="en-US"/>
              </w:rPr>
              <w:t xml:space="preserve">from </w:t>
            </w:r>
            <w:r xmlns:w="http://schemas.openxmlformats.org/wordprocessingml/2006/main" w:rsidRPr="00E84C88">
              <w:rPr>
                <w:rFonts w:ascii="GHEA Grapalat" w:eastAsia="Times LatArm" w:hAnsi="GHEA Grapalat" w:cs="Times LatArm"/>
                <w:sz w:val="18"/>
                <w:szCs w:val="24"/>
                <w:lang w:val="en-US"/>
              </w:rPr>
              <w:t xml:space="preserve">5 ºC</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no</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high</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safety </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marking</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packaging:</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Armenia</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government </w:t>
            </w:r>
            <w:r xmlns:w="http://schemas.openxmlformats.org/wordprocessingml/2006/main" w:rsidRPr="00E84C88">
              <w:rPr>
                <w:rFonts w:ascii="Arial" w:eastAsia="Times LatArm" w:hAnsi="Arial" w:cs="Arial"/>
                <w:sz w:val="18"/>
                <w:szCs w:val="24"/>
                <w:lang w:val="en-US"/>
              </w:rPr>
              <w:t xml:space="preserve">in </w:t>
            </w:r>
            <w:r xmlns:w="http://schemas.openxmlformats.org/wordprocessingml/2006/main" w:rsidRPr="00E84C88">
              <w:rPr>
                <w:rFonts w:ascii="GHEA Grapalat" w:eastAsia="Times LatArm" w:hAnsi="GHEA Grapalat" w:cs="Times LatArm"/>
                <w:sz w:val="18"/>
                <w:szCs w:val="24"/>
                <w:lang w:val="en-US"/>
              </w:rPr>
              <w:t xml:space="preserve">2004 </w:t>
            </w:r>
            <w:r xmlns:w="http://schemas.openxmlformats.org/wordprocessingml/2006/main" w:rsidRPr="00E84C88">
              <w:rPr>
                <w:rFonts w:ascii="GHEA Grapalat" w:eastAsia="Times LatArm" w:hAnsi="GHEA Grapalat" w:cs="Times LatArm"/>
                <w:sz w:val="18"/>
                <w:szCs w:val="24"/>
                <w:lang w:val="en-US"/>
              </w:rPr>
              <w:t xml:space="preserve">.</w:t>
            </w:r>
            <w:proofErr xmlns:w="http://schemas.openxmlformats.org/wordprocessingml/2006/main" w:type="gramEnd"/>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November </w:t>
            </w:r>
            <w:r xmlns:w="http://schemas.openxmlformats.org/wordprocessingml/2006/main" w:rsidRPr="00E84C88">
              <w:rPr>
                <w:rFonts w:ascii="GHEA Grapalat" w:eastAsia="Times LatArm" w:hAnsi="GHEA Grapalat" w:cs="Times LatArm"/>
                <w:sz w:val="18"/>
                <w:szCs w:val="24"/>
                <w:lang w:val="en-US"/>
              </w:rPr>
              <w:t xml:space="preserve">11 </w:t>
            </w:r>
            <w:r xmlns:w="http://schemas.openxmlformats.org/wordprocessingml/2006/main" w:rsidRPr="00E84C88">
              <w:rPr>
                <w:rFonts w:ascii="Arial" w:eastAsia="Times LatArm" w:hAnsi="Arial" w:cs="Arial"/>
                <w:sz w:val="18"/>
                <w:szCs w:val="24"/>
                <w:lang w:val="en-US"/>
              </w:rPr>
              <w:t xml:space="preserve">, 2011 </w:t>
            </w:r>
            <w:r xmlns:w="http://schemas.openxmlformats.org/wordprocessingml/2006/main" w:rsidRPr="00E84C88">
              <w:rPr>
                <w:rFonts w:ascii="GHEA Grapalat" w:eastAsia="Times LatArm" w:hAnsi="GHEA Grapalat" w:cs="Times LatArm"/>
                <w:sz w:val="18"/>
                <w:szCs w:val="24"/>
                <w:lang w:val="en-US"/>
              </w:rPr>
              <w:t xml:space="preserve">N 1592- </w:t>
            </w:r>
            <w:r xmlns:w="http://schemas.openxmlformats.org/wordprocessingml/2006/main" w:rsidRPr="00E84C88">
              <w:rPr>
                <w:rFonts w:ascii="Arial" w:eastAsia="Times LatArm" w:hAnsi="Arial" w:cs="Arial"/>
                <w:sz w:val="18"/>
                <w:szCs w:val="24"/>
                <w:lang w:val="en-US"/>
              </w:rPr>
              <w:t xml:space="preserve">N</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decision</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Approved</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internal</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combustion</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motor</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fuels</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technical</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regulations</w:t>
            </w:r>
          </w:p>
          <w:p w14:paraId="7FCFC7B2" w14:textId="77777777" w:rsidR="00532D6C" w:rsidRPr="00E84C88" w:rsidRDefault="00532D6C" w:rsidP="00E84C88">
            <w:pPr xmlns:w="http://schemas.openxmlformats.org/wordprocessingml/2006/main">
              <w:spacing w:after="0" w:line="240" w:lineRule="auto"/>
              <w:jc w:val="both"/>
              <w:rPr>
                <w:rFonts w:ascii="GHEA Grapalat" w:eastAsia="Times New Roman" w:hAnsi="GHEA Grapalat" w:cs="Times New Roman"/>
                <w:sz w:val="20"/>
                <w:szCs w:val="24"/>
                <w:lang w:val="hy-AM"/>
              </w:rPr>
            </w:pPr>
            <w:r xmlns:w="http://schemas.openxmlformats.org/wordprocessingml/2006/main" w:rsidRPr="00E84C88">
              <w:rPr>
                <w:rFonts w:ascii="Arial" w:eastAsia="Times New Roman" w:hAnsi="Arial" w:cs="Arial"/>
                <w:color w:val="000000"/>
                <w:sz w:val="16"/>
                <w:szCs w:val="16"/>
                <w:lang w:val="hy-AM"/>
              </w:rPr>
              <w:t xml:space="preserve">Supply</w:t>
            </w:r>
            <w:r xmlns:w="http://schemas.openxmlformats.org/wordprocessingml/2006/main" w:rsidRPr="00E84C88">
              <w:rPr>
                <w:rFonts w:ascii="GHEA Grapalat" w:eastAsia="Times New Roman" w:hAnsi="GHEA Grapalat" w:cs="Times New Roman"/>
                <w:color w:val="000000"/>
                <w:sz w:val="16"/>
                <w:szCs w:val="16"/>
                <w:lang w:val="hy-AM"/>
              </w:rPr>
              <w:t xml:space="preserve"> </w:t>
            </w:r>
            <w:r xmlns:w="http://schemas.openxmlformats.org/wordprocessingml/2006/main" w:rsidRPr="00E84C88">
              <w:rPr>
                <w:rFonts w:ascii="Arial" w:eastAsia="Times New Roman" w:hAnsi="Arial" w:cs="Arial"/>
                <w:color w:val="000000"/>
                <w:sz w:val="16"/>
                <w:szCs w:val="16"/>
                <w:lang w:val="hy-AM"/>
              </w:rPr>
              <w:t xml:space="preserve">implemented</w:t>
            </w:r>
            <w:r xmlns:w="http://schemas.openxmlformats.org/wordprocessingml/2006/main" w:rsidRPr="00E84C88">
              <w:rPr>
                <w:rFonts w:ascii="GHEA Grapalat" w:eastAsia="Times New Roman" w:hAnsi="GHEA Grapalat" w:cs="Times New Roman"/>
                <w:color w:val="000000"/>
                <w:sz w:val="16"/>
                <w:szCs w:val="16"/>
                <w:lang w:val="hy-AM"/>
              </w:rPr>
              <w:t xml:space="preserve"> </w:t>
            </w:r>
            <w:r xmlns:w="http://schemas.openxmlformats.org/wordprocessingml/2006/main" w:rsidRPr="00E84C88">
              <w:rPr>
                <w:rFonts w:ascii="Arial" w:eastAsia="Times New Roman" w:hAnsi="Arial" w:cs="Arial"/>
                <w:color w:val="000000"/>
                <w:sz w:val="16"/>
                <w:szCs w:val="16"/>
                <w:lang w:val="hy-AM"/>
              </w:rPr>
              <w:t xml:space="preserve">is</w:t>
            </w:r>
            <w:r xmlns:w="http://schemas.openxmlformats.org/wordprocessingml/2006/main" w:rsidRPr="00E84C88">
              <w:rPr>
                <w:rFonts w:ascii="GHEA Grapalat" w:eastAsia="Times New Roman" w:hAnsi="GHEA Grapalat" w:cs="Times New Roman"/>
                <w:color w:val="000000"/>
                <w:sz w:val="16"/>
                <w:szCs w:val="16"/>
                <w:lang w:val="hy-AM"/>
              </w:rPr>
              <w:t xml:space="preserve"> </w:t>
            </w:r>
            <w:r xmlns:w="http://schemas.openxmlformats.org/wordprocessingml/2006/main" w:rsidR="00E84C88">
              <w:rPr>
                <w:rFonts w:ascii="Arial" w:eastAsia="Times New Roman" w:hAnsi="Arial" w:cs="Arial"/>
                <w:color w:val="000000"/>
                <w:sz w:val="16"/>
                <w:szCs w:val="16"/>
                <w:lang w:val="en-US"/>
              </w:rPr>
              <w:t xml:space="preserve">with coupons of a specified format </w:t>
            </w:r>
            <w:r xmlns:w="http://schemas.openxmlformats.org/wordprocessingml/2006/main" w:rsidR="00E84C88">
              <w:rPr>
                <w:rFonts w:ascii="Arial" w:eastAsia="Times New Roman" w:hAnsi="Arial" w:cs="Arial"/>
                <w:color w:val="000000"/>
                <w:sz w:val="16"/>
                <w:szCs w:val="16"/>
                <w:lang w:val="hy-AM"/>
              </w:rPr>
              <w:t xml:space="preserve">.</w:t>
            </w:r>
          </w:p>
        </w:tc>
        <w:tc>
          <w:tcPr>
            <w:tcW w:w="966" w:type="dxa"/>
            <w:vAlign w:val="center"/>
          </w:tcPr>
          <w:p w14:paraId="612CE30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4"/>
                <w:lang w:val="en-US"/>
              </w:rPr>
            </w:pPr>
            <w:r xmlns:w="http://schemas.openxmlformats.org/wordprocessingml/2006/main" w:rsidRPr="00E84C88">
              <w:rPr>
                <w:rFonts w:ascii="Arial" w:eastAsia="Times New Roman" w:hAnsi="Arial" w:cs="Arial"/>
                <w:sz w:val="20"/>
                <w:szCs w:val="24"/>
                <w:lang w:val="en-US"/>
              </w:rPr>
              <w:lastRenderedPageBreak xmlns:w="http://schemas.openxmlformats.org/wordprocessingml/2006/main"/>
            </w:r>
            <w:r xmlns:w="http://schemas.openxmlformats.org/wordprocessingml/2006/main" w:rsidRPr="00E84C88">
              <w:rPr>
                <w:rFonts w:ascii="Arial" w:eastAsia="Times New Roman" w:hAnsi="Arial" w:cs="Arial"/>
                <w:sz w:val="20"/>
                <w:szCs w:val="24"/>
                <w:lang w:val="en-US"/>
              </w:rPr>
              <w:t xml:space="preserve">liter</w:t>
            </w:r>
          </w:p>
        </w:tc>
        <w:tc>
          <w:tcPr>
            <w:tcW w:w="924" w:type="dxa"/>
            <w:vAlign w:val="center"/>
          </w:tcPr>
          <w:p w14:paraId="120EB55A" w14:textId="46C30EE5" w:rsidR="00532D6C" w:rsidRPr="00216751" w:rsidRDefault="00C4546D" w:rsidP="00532D6C">
            <w:pPr xmlns:w="http://schemas.openxmlformats.org/wordprocessingml/2006/main">
              <w:spacing w:after="0" w:line="240" w:lineRule="auto"/>
              <w:jc w:val="center"/>
              <w:rPr>
                <w:rFonts w:eastAsia="Times New Roman" w:cs="Times New Roman"/>
                <w:sz w:val="20"/>
                <w:szCs w:val="24"/>
                <w:lang w:val="hy-AM"/>
              </w:rPr>
            </w:pPr>
            <w:r xmlns:w="http://schemas.openxmlformats.org/wordprocessingml/2006/main">
              <w:rPr>
                <w:rFonts w:eastAsia="Times New Roman" w:cs="Times New Roman"/>
                <w:sz w:val="20"/>
                <w:szCs w:val="24"/>
                <w:lang w:val="hy-AM"/>
              </w:rPr>
              <w:t xml:space="preserve">490</w:t>
            </w:r>
          </w:p>
        </w:tc>
        <w:tc>
          <w:tcPr>
            <w:tcW w:w="1127" w:type="dxa"/>
            <w:vAlign w:val="center"/>
          </w:tcPr>
          <w:p w14:paraId="594FF272" w14:textId="7BC43BF5" w:rsidR="00532D6C" w:rsidRPr="00216751" w:rsidRDefault="00C4546D" w:rsidP="00532D6C">
            <w:pPr xmlns:w="http://schemas.openxmlformats.org/wordprocessingml/2006/main">
              <w:spacing w:after="0" w:line="240" w:lineRule="auto"/>
              <w:jc w:val="center"/>
              <w:rPr>
                <w:rFonts w:eastAsia="Times New Roman" w:cs="Times New Roman"/>
                <w:sz w:val="20"/>
                <w:szCs w:val="24"/>
                <w:lang w:val="hy-AM"/>
              </w:rPr>
            </w:pPr>
            <w:r xmlns:w="http://schemas.openxmlformats.org/wordprocessingml/2006/main">
              <w:rPr>
                <w:rFonts w:eastAsia="Times New Roman" w:cs="Times New Roman"/>
                <w:sz w:val="20"/>
                <w:szCs w:val="24"/>
                <w:lang w:val="hy-AM"/>
              </w:rPr>
              <w:t xml:space="preserve">1470000</w:t>
            </w:r>
            <w:bookmarkStart xmlns:w="http://schemas.openxmlformats.org/wordprocessingml/2006/main" w:id="17" w:name="_GoBack"/>
            <w:bookmarkEnd xmlns:w="http://schemas.openxmlformats.org/wordprocessingml/2006/main" w:id="17"/>
          </w:p>
        </w:tc>
        <w:tc>
          <w:tcPr>
            <w:tcW w:w="1127" w:type="dxa"/>
            <w:vAlign w:val="center"/>
          </w:tcPr>
          <w:p w14:paraId="6B14D475" w14:textId="77777777" w:rsidR="00532D6C" w:rsidRPr="00E84C88" w:rsidRDefault="003242D7" w:rsidP="008E294B">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Times New Roman"/>
                <w:sz w:val="20"/>
                <w:szCs w:val="20"/>
                <w:lang w:val="hy-AM"/>
              </w:rPr>
              <w:t xml:space="preserve">5 </w:t>
            </w:r>
            <w:r xmlns:w="http://schemas.openxmlformats.org/wordprocessingml/2006/main" w:rsidR="009E077A" w:rsidRPr="00E84C88">
              <w:rPr>
                <w:rFonts w:ascii="GHEA Grapalat" w:eastAsia="Times New Roman" w:hAnsi="GHEA Grapalat" w:cs="Times New Roman"/>
                <w:sz w:val="20"/>
                <w:szCs w:val="20"/>
                <w:lang w:val="en-US"/>
              </w:rPr>
              <w:t xml:space="preserve">0 </w:t>
            </w:r>
            <w:r xmlns:w="http://schemas.openxmlformats.org/wordprocessingml/2006/main" w:rsidR="007A411A" w:rsidRPr="00E84C88">
              <w:rPr>
                <w:rFonts w:ascii="GHEA Grapalat" w:eastAsia="Times New Roman" w:hAnsi="GHEA Grapalat" w:cs="Times New Roman"/>
                <w:sz w:val="20"/>
                <w:szCs w:val="20"/>
                <w:lang w:val="hy-AM"/>
              </w:rPr>
              <w:t xml:space="preserve">00</w:t>
            </w:r>
          </w:p>
        </w:tc>
        <w:tc>
          <w:tcPr>
            <w:tcW w:w="1262" w:type="dxa"/>
            <w:vAlign w:val="center"/>
          </w:tcPr>
          <w:p w14:paraId="19276C9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rPr>
              <w:t xml:space="preserve">Tumanyan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community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central</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street</w:t>
            </w:r>
          </w:p>
        </w:tc>
        <w:tc>
          <w:tcPr>
            <w:tcW w:w="792" w:type="dxa"/>
            <w:vAlign w:val="center"/>
          </w:tcPr>
          <w:p w14:paraId="187CA50F" w14:textId="77777777" w:rsidR="00532D6C" w:rsidRPr="00E84C88" w:rsidRDefault="003242D7" w:rsidP="008E294B">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Times New Roman"/>
                <w:sz w:val="20"/>
                <w:szCs w:val="20"/>
                <w:lang w:val="hy-AM"/>
              </w:rPr>
              <w:t xml:space="preserve">5 </w:t>
            </w:r>
            <w:r xmlns:w="http://schemas.openxmlformats.org/wordprocessingml/2006/main" w:rsidR="009E077A" w:rsidRPr="00E84C88">
              <w:rPr>
                <w:rFonts w:ascii="GHEA Grapalat" w:eastAsia="Times New Roman" w:hAnsi="GHEA Grapalat" w:cs="Times New Roman"/>
                <w:sz w:val="20"/>
                <w:szCs w:val="20"/>
                <w:lang w:val="en-US"/>
              </w:rPr>
              <w:t xml:space="preserve">0 </w:t>
            </w:r>
            <w:r xmlns:w="http://schemas.openxmlformats.org/wordprocessingml/2006/main" w:rsidR="007A411A" w:rsidRPr="00E84C88">
              <w:rPr>
                <w:rFonts w:ascii="GHEA Grapalat" w:eastAsia="Times New Roman" w:hAnsi="GHEA Grapalat" w:cs="Times New Roman"/>
                <w:sz w:val="20"/>
                <w:szCs w:val="20"/>
                <w:lang w:val="hy-AM"/>
              </w:rPr>
              <w:t xml:space="preserve">00</w:t>
            </w:r>
          </w:p>
        </w:tc>
        <w:tc>
          <w:tcPr>
            <w:tcW w:w="1293" w:type="dxa"/>
            <w:vAlign w:val="center"/>
          </w:tcPr>
          <w:p w14:paraId="00D4F4A3" w14:textId="05A35864" w:rsidR="00532D6C" w:rsidRPr="00E84C88" w:rsidRDefault="00532D6C" w:rsidP="00B35FE4">
            <w:pPr xmlns:w="http://schemas.openxmlformats.org/wordprocessingml/2006/main">
              <w:spacing w:after="0" w:line="240" w:lineRule="auto"/>
              <w:jc w:val="center"/>
              <w:rPr>
                <w:rFonts w:ascii="GHEA Grapalat" w:eastAsia="Times New Roman" w:hAnsi="GHEA Grapalat" w:cs="Times New Roman"/>
                <w:sz w:val="20"/>
                <w:szCs w:val="24"/>
                <w:lang w:val="hy-AM"/>
              </w:rPr>
            </w:pP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seal</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moment: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until </w:t>
            </w:r>
            <w:r xmlns:w="http://schemas.openxmlformats.org/wordprocessingml/2006/main" w:rsidRPr="00E84C88">
              <w:rPr>
                <w:rFonts w:ascii="GHEA Grapalat" w:eastAsia="Times New Roman" w:hAnsi="GHEA Grapalat" w:cs="Times New Roman"/>
                <w:sz w:val="20"/>
                <w:szCs w:val="24"/>
                <w:lang w:val="hy-AM"/>
              </w:rPr>
              <w:t xml:space="preserve">31.12.2025 </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Times New Roman"/>
                <w:sz w:val="20"/>
                <w:szCs w:val="24"/>
                <w:lang w:val="hy-AM"/>
              </w:rPr>
              <w:t xml:space="preserve">​</w:t>
            </w:r>
          </w:p>
        </w:tc>
      </w:tr>
    </w:tbl>
    <w:p w14:paraId="676AB893" w14:textId="77777777" w:rsidR="00532D6C" w:rsidRPr="00E84C88" w:rsidRDefault="00532D6C" w:rsidP="00532D6C">
      <w:pPr>
        <w:spacing w:after="0" w:line="240" w:lineRule="auto"/>
        <w:jc w:val="both"/>
        <w:rPr>
          <w:rFonts w:ascii="GHEA Grapalat" w:eastAsia="Times New Roman" w:hAnsi="GHEA Grapalat" w:cs="Times New Roman"/>
          <w:sz w:val="20"/>
          <w:szCs w:val="24"/>
          <w:lang w:val="hy-AM"/>
        </w:rPr>
      </w:pPr>
    </w:p>
    <w:p w14:paraId="0437BFF2" w14:textId="77777777" w:rsidR="00532D6C" w:rsidRPr="00E84C88" w:rsidRDefault="00532D6C" w:rsidP="00532D6C">
      <w:pPr>
        <w:keepNext/>
        <w:spacing w:after="0" w:line="240" w:lineRule="auto"/>
        <w:ind w:firstLine="567"/>
        <w:outlineLvl w:val="2"/>
        <w:rPr>
          <w:rFonts w:ascii="GHEA Grapalat" w:eastAsia="Times New Roman" w:hAnsi="GHEA Grapalat" w:cs="Times New Roman"/>
          <w:b/>
          <w:sz w:val="20"/>
          <w:szCs w:val="20"/>
          <w:lang w:val="hy-AM"/>
        </w:rPr>
      </w:pPr>
    </w:p>
    <w:p w14:paraId="69CB67A6" w14:textId="77777777" w:rsidR="00532D6C" w:rsidRPr="00E84C88" w:rsidRDefault="00532D6C" w:rsidP="00532D6C">
      <w:pPr>
        <w:keepNext/>
        <w:spacing w:after="0" w:line="240" w:lineRule="auto"/>
        <w:ind w:firstLine="567"/>
        <w:outlineLvl w:val="2"/>
        <w:rPr>
          <w:rFonts w:ascii="GHEA Grapalat" w:eastAsia="Times New Roman" w:hAnsi="GHEA Grapalat" w:cs="Times New Roman"/>
          <w:b/>
          <w:sz w:val="20"/>
          <w:szCs w:val="20"/>
          <w:lang w:val="hy-AM"/>
        </w:rPr>
      </w:pPr>
    </w:p>
    <w:p w14:paraId="3B54491C" w14:textId="77777777" w:rsidR="00532D6C" w:rsidRPr="00E84C88" w:rsidRDefault="00532D6C" w:rsidP="00532D6C">
      <w:pPr>
        <w:spacing w:after="0" w:line="240" w:lineRule="auto"/>
        <w:jc w:val="both"/>
        <w:rPr>
          <w:rFonts w:ascii="GHEA Grapalat" w:eastAsia="Times New Roman" w:hAnsi="GHEA Grapalat" w:cs="Times New Roman"/>
          <w:sz w:val="20"/>
          <w:szCs w:val="24"/>
          <w:lang w:val="hy-AM"/>
        </w:rPr>
      </w:pPr>
    </w:p>
    <w:p w14:paraId="2B85900A"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Sylfaen"/>
          <w:sz w:val="18"/>
          <w:szCs w:val="18"/>
          <w:lang w:val="pt-BR"/>
        </w:rPr>
      </w:pP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18"/>
          <w:szCs w:val="18"/>
          <w:lang w:val="pt-BR"/>
        </w:rPr>
        <w:t xml:space="preserve">Product</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supply</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the deadline </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and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phased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supply</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GHEA Grapalat" w:eastAsia="Times New Roman" w:hAnsi="GHEA Grapalat" w:cs="Sylfaen"/>
          <w:sz w:val="18"/>
          <w:szCs w:val="18"/>
          <w:lang w:val="pt-BR"/>
        </w:rPr>
        <w:t xml:space="preserve">in </w:t>
      </w:r>
      <w:r xmlns:w="http://schemas.openxmlformats.org/wordprocessingml/2006/main" w:rsidRPr="00E84C88">
        <w:rPr>
          <w:rFonts w:ascii="Arial" w:eastAsia="Times New Roman" w:hAnsi="Arial" w:cs="Arial"/>
          <w:sz w:val="18"/>
          <w:szCs w:val="18"/>
          <w:lang w:val="pt-BR"/>
        </w:rPr>
        <w:t xml:space="preserve">the first </w:t>
      </w:r>
      <w:r xmlns:w="http://schemas.openxmlformats.org/wordprocessingml/2006/main" w:rsidRPr="00E84C88">
        <w:rPr>
          <w:rFonts w:ascii="Arial" w:eastAsia="Times New Roman" w:hAnsi="Arial" w:cs="Arial"/>
          <w:sz w:val="18"/>
          <w:szCs w:val="18"/>
          <w:lang w:val="pt-BR"/>
        </w:rPr>
        <w:t xml:space="preserve">case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phase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supply</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deadline </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need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is</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to be defined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at least </w:t>
      </w:r>
      <w:r xmlns:w="http://schemas.openxmlformats.org/wordprocessingml/2006/main" w:rsidRPr="00E84C88">
        <w:rPr>
          <w:rFonts w:ascii="GHEA Grapalat" w:eastAsia="Times New Roman" w:hAnsi="GHEA Grapalat" w:cs="Sylfaen"/>
          <w:sz w:val="18"/>
          <w:szCs w:val="18"/>
          <w:lang w:val="pt-BR"/>
        </w:rPr>
        <w:t xml:space="preserve">20 </w:t>
      </w:r>
      <w:r xmlns:w="http://schemas.openxmlformats.org/wordprocessingml/2006/main" w:rsidRPr="00E84C88">
        <w:rPr>
          <w:rFonts w:ascii="Arial" w:eastAsia="Times New Roman" w:hAnsi="Arial" w:cs="Arial"/>
          <w:sz w:val="18"/>
          <w:szCs w:val="18"/>
          <w:lang w:val="pt-BR"/>
        </w:rPr>
        <w:t xml:space="preserve">calendar days</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day </w:t>
      </w:r>
      <w:r xmlns:w="http://schemas.openxmlformats.org/wordprocessingml/2006/main" w:rsidRPr="00E84C88">
        <w:rPr>
          <w:rFonts w:ascii="GHEA Grapalat" w:eastAsia="Times New Roman" w:hAnsi="GHEA Grapalat" w:cs="Sylfaen"/>
          <w:sz w:val="18"/>
          <w:szCs w:val="18"/>
          <w:lang w:val="pt-BR"/>
        </w:rPr>
        <w:t xml:space="preserve">on </w:t>
      </w:r>
      <w:r xmlns:w="http://schemas.openxmlformats.org/wordprocessingml/2006/main" w:rsidRPr="00E84C88">
        <w:rPr>
          <w:rFonts w:ascii="Arial" w:eastAsia="Times New Roman" w:hAnsi="Arial" w:cs="Arial"/>
          <w:sz w:val="18"/>
          <w:szCs w:val="18"/>
          <w:lang w:val="pt-BR"/>
        </w:rPr>
        <w:t xml:space="preserve">which</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calculation</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happening</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is</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by contract</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intended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parties</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rights</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and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responsibilities</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execution</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the condition</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strength</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in</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to enter</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day </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except</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it</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in </w:t>
      </w:r>
      <w:r xmlns:w="http://schemas.openxmlformats.org/wordprocessingml/2006/main" w:rsidRPr="00E84C88">
        <w:rPr>
          <w:rFonts w:ascii="Arial" w:eastAsia="Times New Roman" w:hAnsi="Arial" w:cs="Arial"/>
          <w:sz w:val="18"/>
          <w:szCs w:val="18"/>
          <w:lang w:val="pt-BR"/>
        </w:rPr>
        <w:t xml:space="preserve">the event </w:t>
      </w:r>
      <w:r xmlns:w="http://schemas.openxmlformats.org/wordprocessingml/2006/main" w:rsidRPr="00E84C88">
        <w:rPr>
          <w:rFonts w:ascii="GHEA Grapalat" w:eastAsia="Times New Roman" w:hAnsi="GHEA Grapalat" w:cs="Sylfaen"/>
          <w:sz w:val="18"/>
          <w:szCs w:val="18"/>
          <w:lang w:val="pt-BR"/>
        </w:rPr>
        <w:t xml:space="preserve">that</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chosen</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participant</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agreement</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is</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the product</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to supply</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more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short</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Delivery </w:t>
      </w:r>
      <w:r xmlns:w="http://schemas.openxmlformats.org/wordprocessingml/2006/main" w:rsidRPr="00E84C88">
        <w:rPr>
          <w:rFonts w:ascii="Arial" w:eastAsia="Times New Roman" w:hAnsi="Arial" w:cs="Arial"/>
          <w:sz w:val="18"/>
          <w:szCs w:val="18"/>
          <w:lang w:val="pt-BR"/>
        </w:rPr>
        <w:t xml:space="preserve">time </w:t>
      </w:r>
      <w:r xmlns:w="http://schemas.openxmlformats.org/wordprocessingml/2006/main" w:rsidRPr="00E84C88">
        <w:rPr>
          <w:rFonts w:ascii="GHEA Grapalat" w:eastAsia="Times New Roman" w:hAnsi="GHEA Grapalat" w:cs="Sylfaen"/>
          <w:sz w:val="18"/>
          <w:szCs w:val="18"/>
          <w:lang w:val="pt-BR"/>
        </w:rPr>
        <w:t xml:space="preserv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deadline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no</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can</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more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GHEA Grapalat" w:eastAsia="Times New Roman" w:hAnsi="GHEA Grapalat" w:cs="Sylfaen"/>
          <w:sz w:val="18"/>
          <w:szCs w:val="18"/>
          <w:lang w:val="pt-BR"/>
        </w:rPr>
        <w:t xml:space="preserve">to </w:t>
      </w:r>
      <w:r xmlns:w="http://schemas.openxmlformats.org/wordprocessingml/2006/main" w:rsidRPr="00E84C88">
        <w:rPr>
          <w:rFonts w:ascii="Arial" w:eastAsia="Times New Roman" w:hAnsi="Arial" w:cs="Arial"/>
          <w:sz w:val="18"/>
          <w:szCs w:val="18"/>
          <w:lang w:val="pt-BR"/>
        </w:rPr>
        <w:t xml:space="preserve">be </w:t>
      </w:r>
      <w:r xmlns:w="http://schemas.openxmlformats.org/wordprocessingml/2006/main" w:rsidRPr="00E84C88">
        <w:rPr>
          <w:rFonts w:ascii="Arial" w:eastAsia="Times New Roman" w:hAnsi="Arial" w:cs="Arial"/>
          <w:sz w:val="18"/>
          <w:szCs w:val="18"/>
          <w:lang w:val="pt-BR"/>
        </w:rPr>
        <w:t xml:space="preserve">than</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data</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of the year</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December </w:t>
      </w:r>
      <w:r xmlns:w="http://schemas.openxmlformats.org/wordprocessingml/2006/main" w:rsidRPr="00E84C88">
        <w:rPr>
          <w:rFonts w:ascii="GHEA Grapalat" w:eastAsia="Times New Roman" w:hAnsi="GHEA Grapalat" w:cs="Sylfaen"/>
          <w:sz w:val="18"/>
          <w:szCs w:val="18"/>
          <w:lang w:val="pt-BR"/>
        </w:rPr>
        <w:t xml:space="preserve">25th </w:t>
      </w:r>
      <w:r xmlns:w="http://schemas.openxmlformats.org/wordprocessingml/2006/main" w:rsidRPr="00E84C88">
        <w:rPr>
          <w:rFonts w:ascii="GHEA Grapalat" w:eastAsia="Times New Roman" w:hAnsi="GHEA Grapalat" w:cs="Sylfaen"/>
          <w:sz w:val="18"/>
          <w:szCs w:val="18"/>
          <w:lang w:val="pt-BR"/>
        </w:rPr>
        <w:t xml:space="preserve">.</w:t>
      </w:r>
      <w:r xmlns:w="http://schemas.openxmlformats.org/wordprocessingml/2006/main" w:rsidRPr="00E84C88">
        <w:rPr>
          <w:rFonts w:ascii="Arial" w:eastAsia="Times New Roman" w:hAnsi="Arial" w:cs="Arial"/>
          <w:sz w:val="18"/>
          <w:szCs w:val="18"/>
          <w:lang w:val="pt-BR"/>
        </w:rPr>
        <w:t xml:space="preserve">​</w:t>
      </w:r>
    </w:p>
    <w:p w14:paraId="3DF39372" w14:textId="77777777" w:rsidR="00532D6C" w:rsidRPr="00E84C88" w:rsidRDefault="00532D6C" w:rsidP="00532D6C">
      <w:pPr>
        <w:spacing w:after="0" w:line="240" w:lineRule="auto"/>
        <w:jc w:val="both"/>
        <w:rPr>
          <w:rFonts w:ascii="GHEA Grapalat" w:eastAsia="Times New Roman" w:hAnsi="GHEA Grapalat" w:cs="Sylfaen"/>
          <w:sz w:val="12"/>
          <w:szCs w:val="12"/>
          <w:lang w:val="pt-BR"/>
        </w:rPr>
      </w:pPr>
    </w:p>
    <w:p w14:paraId="446C3EA7"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lang w:val="pt-BR" w:eastAsia="ru-RU"/>
        </w:rPr>
      </w:pPr>
      <w:r xmlns:w="http://schemas.openxmlformats.org/wordprocessingml/2006/main" w:rsidRPr="00E84C88">
        <w:rPr>
          <w:rFonts w:ascii="GHEA Grapalat" w:eastAsia="Times New Roman" w:hAnsi="GHEA Grapalat" w:cs="Times New Roman"/>
          <w:sz w:val="20"/>
          <w:szCs w:val="20"/>
          <w:lang w:val="pt-BR" w:eastAsia="ru-RU"/>
        </w:rPr>
        <w:t xml:space="preserve">** </w:t>
      </w:r>
      <w:r xmlns:w="http://schemas.openxmlformats.org/wordprocessingml/2006/main" w:rsidRPr="00E84C88">
        <w:rPr>
          <w:rFonts w:ascii="Arial" w:eastAsia="Times New Roman" w:hAnsi="Arial" w:cs="Arial"/>
          <w:sz w:val="18"/>
          <w:szCs w:val="18"/>
          <w:lang w:val="pt-BR"/>
        </w:rPr>
        <w:t xml:space="preserve">If</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chosen</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participant</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by request</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to introduce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is</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from one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more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manufacturers</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by</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produced </w:t>
      </w:r>
      <w:r xmlns:w="http://schemas.openxmlformats.org/wordprocessingml/2006/main" w:rsidRPr="00E84C88">
        <w:rPr>
          <w:rFonts w:ascii="GHEA Grapalat" w:eastAsia="Times New Roman" w:hAnsi="GHEA Grapalat" w:cs="Sylfaen"/>
          <w:sz w:val="18"/>
          <w:szCs w:val="18"/>
          <w:lang w:val="pt-BR"/>
        </w:rPr>
        <w:t xml:space="preserve">as</w:t>
      </w:r>
      <w:r xmlns:w="http://schemas.openxmlformats.org/wordprocessingml/2006/main" w:rsidRPr="00E84C88">
        <w:rPr>
          <w:rFonts w:ascii="Arial" w:eastAsia="Times New Roman" w:hAnsi="Arial" w:cs="Arial"/>
          <w:sz w:val="18"/>
          <w:szCs w:val="18"/>
          <w:lang w:val="pt-BR"/>
        </w:rPr>
        <w:t xml:space="preserv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also</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different</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commodity</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sign </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trademark</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name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and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brand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having</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products </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then</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hy-AM"/>
        </w:rPr>
        <w:t xml:space="preserve">from them</w:t>
      </w:r>
      <w:r xmlns:w="http://schemas.openxmlformats.org/wordprocessingml/2006/main" w:rsidRPr="00E84C88">
        <w:rPr>
          <w:rFonts w:ascii="GHEA Grapalat" w:eastAsia="Times New Roman" w:hAnsi="GHEA Grapalat" w:cs="Sylfaen"/>
          <w:sz w:val="18"/>
          <w:szCs w:val="18"/>
          <w:lang w:val="hy-AM"/>
        </w:rPr>
        <w:t xml:space="preserve"> </w:t>
      </w:r>
      <w:r xmlns:w="http://schemas.openxmlformats.org/wordprocessingml/2006/main" w:rsidRPr="00E84C88">
        <w:rPr>
          <w:rFonts w:ascii="Arial" w:eastAsia="Times New Roman" w:hAnsi="Arial" w:cs="Arial"/>
          <w:sz w:val="18"/>
          <w:szCs w:val="18"/>
          <w:lang w:val="hy-AM"/>
        </w:rPr>
        <w:t xml:space="preserve">sufficient</w:t>
      </w:r>
      <w:r xmlns:w="http://schemas.openxmlformats.org/wordprocessingml/2006/main" w:rsidRPr="00E84C88">
        <w:rPr>
          <w:rFonts w:ascii="GHEA Grapalat" w:eastAsia="Times New Roman" w:hAnsi="GHEA Grapalat" w:cs="Sylfaen"/>
          <w:sz w:val="18"/>
          <w:szCs w:val="18"/>
          <w:lang w:val="hy-AM"/>
        </w:rPr>
        <w:t xml:space="preserve"> </w:t>
      </w:r>
      <w:r xmlns:w="http://schemas.openxmlformats.org/wordprocessingml/2006/main" w:rsidRPr="00E84C88">
        <w:rPr>
          <w:rFonts w:ascii="Arial" w:eastAsia="Times New Roman" w:hAnsi="Arial" w:cs="Arial"/>
          <w:sz w:val="18"/>
          <w:szCs w:val="18"/>
          <w:lang w:val="hy-AM"/>
        </w:rPr>
        <w:t xml:space="preserve">the rated ones</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included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are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this</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in the appendix </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If</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by invitation</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no</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planned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participant</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by</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proposed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of the product,</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commodity</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brand </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trademark</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name </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brand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and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manufacturer</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regarding</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information</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presentation </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then</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being removed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are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commodity</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the sign </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the mark</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and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manufacturer</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name</w:t>
      </w:r>
      <w:r xmlns:w="http://schemas.openxmlformats.org/wordprocessingml/2006/main" w:rsidRPr="00E84C88" w:rsidDel="00EB35E7">
        <w:rPr>
          <w:rFonts w:ascii="GHEA Grapalat" w:eastAsia="Times New Roman" w:hAnsi="GHEA Grapalat" w:cs="Sylfaen"/>
          <w:sz w:val="18"/>
          <w:szCs w:val="18"/>
          <w:lang w:val="pt-BR"/>
        </w:rPr>
        <w:t xml:space="preserve"> </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Column </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By contract</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intended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in case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The seller</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To the buyer</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present</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is</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also</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the product</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from the manufacturer</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or</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the latter</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from the representative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warranty</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letter</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or</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compliance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certificate</w:t>
      </w:r>
      <w:r xmlns:w="http://schemas.openxmlformats.org/wordprocessingml/2006/main" w:rsidRPr="00E84C88">
        <w:rPr>
          <w:rFonts w:ascii="GHEA Grapalat" w:eastAsia="Times New Roman" w:hAnsi="GHEA Grapalat" w:cs="Sylfaen"/>
          <w:sz w:val="18"/>
          <w:szCs w:val="18"/>
          <w:lang w:val="pt-BR"/>
        </w:rPr>
        <w:t xml:space="preserve">​</w:t>
      </w:r>
    </w:p>
    <w:p w14:paraId="07AC5607" w14:textId="77777777" w:rsidR="00532D6C" w:rsidRPr="00E84C88" w:rsidRDefault="00532D6C" w:rsidP="00532D6C">
      <w:pPr>
        <w:spacing w:after="0" w:line="240" w:lineRule="auto"/>
        <w:jc w:val="both"/>
        <w:rPr>
          <w:rFonts w:ascii="GHEA Grapalat" w:eastAsia="Times New Roman" w:hAnsi="GHEA Grapalat" w:cs="Times New Roman"/>
          <w:sz w:val="12"/>
          <w:szCs w:val="12"/>
          <w:lang w:val="pt-BR"/>
        </w:rPr>
      </w:pPr>
    </w:p>
    <w:p w14:paraId="796CF759"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4"/>
          <w:lang w:val="pt-BR"/>
        </w:rPr>
      </w:pP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If</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the contract</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being sealed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is</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Shopping</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about</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Armenia</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GHEA Grapalat" w:eastAsia="Times New Roman" w:hAnsi="GHEA Grapalat" w:cs="Sylfaen"/>
          <w:sz w:val="18"/>
          <w:szCs w:val="18"/>
          <w:lang w:val="pt-BR"/>
        </w:rPr>
        <w:t xml:space="preserve">15th </w:t>
      </w:r>
      <w:r xmlns:w="http://schemas.openxmlformats.org/wordprocessingml/2006/main" w:rsidRPr="00E84C88">
        <w:rPr>
          <w:rFonts w:ascii="Arial" w:eastAsia="Times New Roman" w:hAnsi="Arial" w:cs="Arial"/>
          <w:sz w:val="18"/>
          <w:szCs w:val="18"/>
          <w:lang w:val="pt-BR"/>
        </w:rPr>
        <w:t xml:space="preserve">of </w:t>
      </w:r>
      <w:r xmlns:w="http://schemas.openxmlformats.org/wordprocessingml/2006/main" w:rsidRPr="00E84C88">
        <w:rPr>
          <w:rFonts w:ascii="Arial" w:eastAsia="Times New Roman" w:hAnsi="Arial" w:cs="Arial"/>
          <w:sz w:val="18"/>
          <w:szCs w:val="18"/>
          <w:lang w:val="pt-BR"/>
        </w:rPr>
        <w:t xml:space="preserve">the law</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Article </w:t>
      </w:r>
      <w:r xmlns:w="http://schemas.openxmlformats.org/wordprocessingml/2006/main" w:rsidRPr="00E84C88">
        <w:rPr>
          <w:rFonts w:ascii="GHEA Grapalat" w:eastAsia="Times New Roman" w:hAnsi="GHEA Grapalat" w:cs="Sylfaen"/>
          <w:sz w:val="18"/>
          <w:szCs w:val="18"/>
          <w:lang w:val="pt-BR"/>
        </w:rPr>
        <w:t xml:space="preserve">6</w:t>
      </w:r>
      <w:r xmlns:w="http://schemas.openxmlformats.org/wordprocessingml/2006/main" w:rsidRPr="00E84C88">
        <w:rPr>
          <w:rFonts w:ascii="Arial" w:eastAsia="Times New Roman" w:hAnsi="Arial" w:cs="Arial"/>
          <w:sz w:val="18"/>
          <w:szCs w:val="18"/>
          <w:lang w:val="pt-BR"/>
        </w:rPr>
        <w:t xml:space="preserv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part</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basis</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on </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then</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in the column</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deadline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calculation</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implemented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is</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financial</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resources</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to be planned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in case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parties</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between</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sealable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agreement</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strength</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in</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to enter</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from the day</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starting from </w:t>
      </w:r>
      <w:r xmlns:w="http://schemas.openxmlformats.org/wordprocessingml/2006/main" w:rsidRPr="00E84C88">
        <w:rPr>
          <w:rFonts w:ascii="GHEA Grapalat" w:eastAsia="Times New Roman" w:hAnsi="GHEA Grapalat" w:cs="Sylfaen"/>
          <w:sz w:val="18"/>
          <w:szCs w:val="18"/>
          <w:lang w:val="pt-BR"/>
        </w:rPr>
        <w:t xml:space="preserve">:</w:t>
      </w:r>
    </w:p>
    <w:p w14:paraId="645A02FF" w14:textId="77777777" w:rsidR="00532D6C" w:rsidRPr="00E84C88" w:rsidRDefault="00532D6C" w:rsidP="00532D6C">
      <w:pPr>
        <w:spacing w:after="0" w:line="240" w:lineRule="auto"/>
        <w:jc w:val="center"/>
        <w:rPr>
          <w:rFonts w:ascii="GHEA Grapalat" w:eastAsia="Times New Roman" w:hAnsi="GHEA Grapalat" w:cs="Times New Roman"/>
          <w:sz w:val="20"/>
          <w:szCs w:val="24"/>
          <w:lang w:val="pt-BR"/>
        </w:rPr>
      </w:pPr>
    </w:p>
    <w:tbl>
      <w:tblPr>
        <w:tblW w:w="9639" w:type="dxa"/>
        <w:jc w:val="center"/>
        <w:tblLayout w:type="fixed"/>
        <w:tblLook w:val="0000" w:firstRow="0" w:lastRow="0" w:firstColumn="0" w:lastColumn="0" w:noHBand="0" w:noVBand="0"/>
      </w:tblPr>
      <w:tblGrid>
        <w:gridCol w:w="4536"/>
        <w:gridCol w:w="760"/>
        <w:gridCol w:w="4343"/>
      </w:tblGrid>
      <w:tr w:rsidR="00532D6C" w:rsidRPr="00E84C88" w14:paraId="1D7ECE30" w14:textId="77777777" w:rsidTr="00532D6C">
        <w:trPr>
          <w:jc w:val="center"/>
        </w:trPr>
        <w:tc>
          <w:tcPr>
            <w:tcW w:w="4536" w:type="dxa"/>
          </w:tcPr>
          <w:p w14:paraId="6C31DF9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b/>
                <w:bCs/>
                <w:sz w:val="24"/>
                <w:szCs w:val="24"/>
                <w:lang w:val="nb-NO"/>
              </w:rPr>
            </w:pPr>
            <w:r xmlns:w="http://schemas.openxmlformats.org/wordprocessingml/2006/main" w:rsidRPr="00E84C88">
              <w:rPr>
                <w:rFonts w:ascii="Arial" w:eastAsia="Times New Roman" w:hAnsi="Arial" w:cs="Arial"/>
                <w:b/>
                <w:bCs/>
                <w:sz w:val="24"/>
                <w:szCs w:val="24"/>
                <w:lang w:val="nb-NO"/>
              </w:rPr>
              <w:t xml:space="preserve">BUYER</w:t>
            </w:r>
          </w:p>
          <w:p w14:paraId="505C1786" w14:textId="77777777" w:rsidR="00532D6C" w:rsidRPr="00E84C88" w:rsidRDefault="00532D6C" w:rsidP="00532D6C">
            <w:pPr>
              <w:spacing w:after="0" w:line="240" w:lineRule="auto"/>
              <w:rPr>
                <w:rFonts w:ascii="GHEA Grapalat" w:eastAsia="Times New Roman" w:hAnsi="GHEA Grapalat" w:cs="Times New Roman"/>
              </w:rPr>
            </w:pPr>
          </w:p>
          <w:p w14:paraId="77FF3DD4" w14:textId="77777777" w:rsidR="00532D6C" w:rsidRPr="00E84C88" w:rsidRDefault="00532D6C" w:rsidP="00532D6C">
            <w:pPr>
              <w:spacing w:after="0" w:line="240" w:lineRule="auto"/>
              <w:rPr>
                <w:rFonts w:ascii="GHEA Grapalat" w:eastAsia="Times New Roman" w:hAnsi="GHEA Grapalat" w:cs="Times New Roman"/>
                <w:sz w:val="24"/>
                <w:szCs w:val="24"/>
              </w:rPr>
            </w:pPr>
          </w:p>
          <w:p w14:paraId="15F3D92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4"/>
                <w:szCs w:val="24"/>
              </w:rPr>
            </w:pPr>
            <w:r xmlns:w="http://schemas.openxmlformats.org/wordprocessingml/2006/main" w:rsidRPr="00E84C88">
              <w:rPr>
                <w:rFonts w:ascii="GHEA Grapalat" w:eastAsia="Times New Roman" w:hAnsi="GHEA Grapalat" w:cs="Times New Roman"/>
                <w:sz w:val="24"/>
                <w:szCs w:val="24"/>
              </w:rPr>
              <w:t xml:space="preserve">---------------------------------</w:t>
            </w:r>
          </w:p>
          <w:p w14:paraId="46DEF08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rPr>
              <w:t xml:space="preserve">signature </w:t>
            </w:r>
            <w:r xmlns:w="http://schemas.openxmlformats.org/wordprocessingml/2006/main" w:rsidRPr="00E84C88">
              <w:rPr>
                <w:rFonts w:ascii="GHEA Grapalat" w:eastAsia="Times New Roman" w:hAnsi="GHEA Grapalat" w:cs="Times New Roman"/>
                <w:sz w:val="18"/>
                <w:szCs w:val="18"/>
                <w:lang w:val="en-US"/>
              </w:rPr>
              <w:t xml:space="preserve">/</w:t>
            </w:r>
          </w:p>
          <w:p w14:paraId="71BD734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rPr>
            </w:pPr>
            <w:r xmlns:w="http://schemas.openxmlformats.org/wordprocessingml/2006/main" w:rsidRPr="00E84C88">
              <w:rPr>
                <w:rFonts w:ascii="Arial" w:eastAsia="Times New Roman" w:hAnsi="Arial" w:cs="Arial"/>
                <w:sz w:val="18"/>
                <w:szCs w:val="18"/>
              </w:rPr>
              <w:t xml:space="preserve">K. </w:t>
            </w:r>
            <w:r xmlns:w="http://schemas.openxmlformats.org/wordprocessingml/2006/main" w:rsidRPr="00E84C88">
              <w:rPr>
                <w:rFonts w:ascii="Arial" w:eastAsia="Times New Roman" w:hAnsi="Arial" w:cs="Arial"/>
                <w:sz w:val="18"/>
                <w:szCs w:val="18"/>
              </w:rPr>
              <w:t xml:space="preserve">T.</w:t>
            </w:r>
            <w:r xmlns:w="http://schemas.openxmlformats.org/wordprocessingml/2006/main" w:rsidRPr="00E84C88">
              <w:rPr>
                <w:rFonts w:ascii="GHEA Grapalat" w:eastAsia="Times New Roman" w:hAnsi="GHEA Grapalat" w:cs="Times New Roman"/>
                <w:sz w:val="18"/>
                <w:szCs w:val="18"/>
              </w:rPr>
              <w:t xml:space="preserve">​</w:t>
            </w:r>
          </w:p>
        </w:tc>
        <w:tc>
          <w:tcPr>
            <w:tcW w:w="760" w:type="dxa"/>
          </w:tcPr>
          <w:p w14:paraId="0BFD6D80" w14:textId="77777777" w:rsidR="00532D6C" w:rsidRPr="00E84C88" w:rsidRDefault="00532D6C" w:rsidP="00532D6C">
            <w:pPr>
              <w:spacing w:after="0" w:line="240" w:lineRule="auto"/>
              <w:jc w:val="center"/>
              <w:rPr>
                <w:rFonts w:ascii="GHEA Grapalat" w:eastAsia="Times New Roman" w:hAnsi="GHEA Grapalat" w:cs="Times New Roman"/>
                <w:sz w:val="24"/>
                <w:szCs w:val="24"/>
              </w:rPr>
            </w:pPr>
          </w:p>
        </w:tc>
        <w:tc>
          <w:tcPr>
            <w:tcW w:w="4343" w:type="dxa"/>
          </w:tcPr>
          <w:p w14:paraId="145E8C3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b/>
                <w:bCs/>
                <w:sz w:val="24"/>
                <w:szCs w:val="24"/>
              </w:rPr>
            </w:pPr>
            <w:r xmlns:w="http://schemas.openxmlformats.org/wordprocessingml/2006/main" w:rsidRPr="00E84C88">
              <w:rPr>
                <w:rFonts w:ascii="Arial" w:eastAsia="Times New Roman" w:hAnsi="Arial" w:cs="Arial"/>
                <w:b/>
                <w:bCs/>
                <w:sz w:val="24"/>
                <w:szCs w:val="24"/>
                <w:lang w:val="pt-BR"/>
              </w:rPr>
              <w:t xml:space="preserve">SELLER</w:t>
            </w:r>
          </w:p>
          <w:p w14:paraId="0A35BCC0" w14:textId="77777777" w:rsidR="00532D6C" w:rsidRPr="00E84C88" w:rsidRDefault="00532D6C" w:rsidP="00532D6C">
            <w:pPr>
              <w:spacing w:after="0" w:line="240" w:lineRule="auto"/>
              <w:jc w:val="center"/>
              <w:rPr>
                <w:rFonts w:ascii="GHEA Grapalat" w:eastAsia="Times New Roman" w:hAnsi="GHEA Grapalat" w:cs="Times New Roman"/>
                <w:sz w:val="24"/>
                <w:szCs w:val="24"/>
              </w:rPr>
            </w:pPr>
          </w:p>
          <w:p w14:paraId="4A96D004" w14:textId="77777777" w:rsidR="00532D6C" w:rsidRPr="00E84C88" w:rsidRDefault="00532D6C" w:rsidP="00532D6C">
            <w:pPr>
              <w:spacing w:after="0" w:line="240" w:lineRule="auto"/>
              <w:jc w:val="center"/>
              <w:rPr>
                <w:rFonts w:ascii="GHEA Grapalat" w:eastAsia="Times New Roman" w:hAnsi="GHEA Grapalat" w:cs="Times New Roman"/>
                <w:sz w:val="24"/>
                <w:szCs w:val="24"/>
              </w:rPr>
            </w:pPr>
          </w:p>
          <w:p w14:paraId="16B7011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4"/>
                <w:szCs w:val="24"/>
              </w:rPr>
            </w:pPr>
            <w:r xmlns:w="http://schemas.openxmlformats.org/wordprocessingml/2006/main" w:rsidRPr="00E84C88">
              <w:rPr>
                <w:rFonts w:ascii="GHEA Grapalat" w:eastAsia="Times New Roman" w:hAnsi="GHEA Grapalat" w:cs="Times New Roman"/>
                <w:sz w:val="24"/>
                <w:szCs w:val="24"/>
              </w:rPr>
              <w:t xml:space="preserve">---------------------------------</w:t>
            </w:r>
          </w:p>
          <w:p w14:paraId="05B2C9A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rPr>
              <w:t xml:space="preserve">signature </w:t>
            </w:r>
            <w:r xmlns:w="http://schemas.openxmlformats.org/wordprocessingml/2006/main" w:rsidRPr="00E84C88">
              <w:rPr>
                <w:rFonts w:ascii="GHEA Grapalat" w:eastAsia="Times New Roman" w:hAnsi="GHEA Grapalat" w:cs="Times New Roman"/>
                <w:sz w:val="18"/>
                <w:szCs w:val="18"/>
                <w:lang w:val="en-US"/>
              </w:rPr>
              <w:t xml:space="preserve">/</w:t>
            </w:r>
          </w:p>
          <w:p w14:paraId="36EF82E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rPr>
            </w:pPr>
            <w:r xmlns:w="http://schemas.openxmlformats.org/wordprocessingml/2006/main" w:rsidRPr="00E84C88">
              <w:rPr>
                <w:rFonts w:ascii="Arial" w:eastAsia="Times New Roman" w:hAnsi="Arial" w:cs="Arial"/>
                <w:sz w:val="18"/>
                <w:szCs w:val="18"/>
              </w:rPr>
              <w:t xml:space="preserve">K. </w:t>
            </w:r>
            <w:r xmlns:w="http://schemas.openxmlformats.org/wordprocessingml/2006/main" w:rsidRPr="00E84C88">
              <w:rPr>
                <w:rFonts w:ascii="Arial" w:eastAsia="Times New Roman" w:hAnsi="Arial" w:cs="Arial"/>
                <w:sz w:val="18"/>
                <w:szCs w:val="18"/>
              </w:rPr>
              <w:t xml:space="preserve">T.</w:t>
            </w:r>
            <w:r xmlns:w="http://schemas.openxmlformats.org/wordprocessingml/2006/main" w:rsidRPr="00E84C88">
              <w:rPr>
                <w:rFonts w:ascii="GHEA Grapalat" w:eastAsia="Times New Roman" w:hAnsi="GHEA Grapalat" w:cs="Times New Roman"/>
                <w:sz w:val="18"/>
                <w:szCs w:val="18"/>
              </w:rPr>
              <w:t xml:space="preserve">​</w:t>
            </w:r>
          </w:p>
        </w:tc>
      </w:tr>
    </w:tbl>
    <w:p w14:paraId="24B8C63B"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Times New Roman"/>
          <w:sz w:val="18"/>
          <w:szCs w:val="24"/>
          <w:lang w:val="hy-AM"/>
        </w:rPr>
      </w:pPr>
      <w:r xmlns:w="http://schemas.openxmlformats.org/wordprocessingml/2006/main" w:rsidRPr="00E84C88">
        <w:rPr>
          <w:rFonts w:ascii="GHEA Grapalat" w:eastAsia="Times New Roman" w:hAnsi="GHEA Grapalat" w:cs="Times New Roman"/>
          <w:sz w:val="20"/>
          <w:szCs w:val="24"/>
        </w:rPr>
        <w:br xmlns:w="http://schemas.openxmlformats.org/wordprocessingml/2006/main" w:type="page"/>
      </w:r>
      <w:r xmlns:w="http://schemas.openxmlformats.org/wordprocessingml/2006/main" w:rsidRPr="00E84C88">
        <w:rPr>
          <w:rFonts w:ascii="Arial" w:eastAsia="Times New Roman" w:hAnsi="Arial" w:cs="Arial"/>
          <w:sz w:val="18"/>
          <w:szCs w:val="24"/>
          <w:lang w:val="hy-AM"/>
        </w:rPr>
        <w:lastRenderedPageBreak xmlns:w="http://schemas.openxmlformats.org/wordprocessingml/2006/main"/>
      </w:r>
      <w:r xmlns:w="http://schemas.openxmlformats.org/wordprocessingml/2006/main" w:rsidRPr="00E84C88">
        <w:rPr>
          <w:rFonts w:ascii="Arial" w:eastAsia="Times New Roman" w:hAnsi="Arial" w:cs="Arial"/>
          <w:sz w:val="18"/>
          <w:szCs w:val="24"/>
          <w:lang w:val="hy-AM"/>
        </w:rPr>
        <w:t xml:space="preserve">Appendix </w:t>
      </w:r>
      <w:r xmlns:w="http://schemas.openxmlformats.org/wordprocessingml/2006/main" w:rsidRPr="00E84C88">
        <w:rPr>
          <w:rFonts w:ascii="GHEA Grapalat" w:eastAsia="Times New Roman" w:hAnsi="GHEA Grapalat" w:cs="Times New Roman"/>
          <w:sz w:val="18"/>
          <w:szCs w:val="24"/>
          <w:lang w:val="hy-AM"/>
        </w:rPr>
        <w:t xml:space="preserve">No. 2</w:t>
      </w:r>
    </w:p>
    <w:p w14:paraId="5F998126"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Times New Roman"/>
          <w:sz w:val="18"/>
          <w:szCs w:val="24"/>
          <w:lang w:val="hy-AM"/>
        </w:rPr>
      </w:pPr>
      <w:r xmlns:w="http://schemas.openxmlformats.org/wordprocessingml/2006/main" w:rsidRPr="00E84C88">
        <w:rPr>
          <w:rFonts w:ascii="GHEA Grapalat" w:eastAsia="Times New Roman" w:hAnsi="GHEA Grapalat" w:cs="Times New Roman"/>
          <w:sz w:val="18"/>
          <w:szCs w:val="24"/>
          <w:lang w:val="hy-AM"/>
        </w:rPr>
        <w:t xml:space="preserve">20 </w:t>
      </w:r>
      <w:r xmlns:w="http://schemas.openxmlformats.org/wordprocessingml/2006/main" w:rsidRPr="00E84C88">
        <w:rPr>
          <w:rFonts w:ascii="Arial" w:eastAsia="Times New Roman" w:hAnsi="Arial" w:cs="Arial"/>
          <w:sz w:val="18"/>
          <w:szCs w:val="24"/>
          <w:lang w:val="hy-AM"/>
        </w:rPr>
        <w:t xml:space="preserve">years old </w:t>
      </w:r>
      <w:r xmlns:w="http://schemas.openxmlformats.org/wordprocessingml/2006/main" w:rsidRPr="00E84C88">
        <w:rPr>
          <w:rFonts w:ascii="GHEA Grapalat" w:eastAsia="Times New Roman" w:hAnsi="GHEA Grapalat" w:cs="Times New Roman"/>
          <w:sz w:val="18"/>
          <w:szCs w:val="24"/>
          <w:lang w:val="hy-AM"/>
        </w:rPr>
        <w:t xml:space="preserve">. </w:t>
      </w:r>
      <w:r xmlns:w="http://schemas.openxmlformats.org/wordprocessingml/2006/main" w:rsidRPr="00E84C88">
        <w:rPr>
          <w:rFonts w:ascii="Arial" w:eastAsia="Times New Roman" w:hAnsi="Arial" w:cs="Arial"/>
          <w:sz w:val="18"/>
          <w:szCs w:val="24"/>
          <w:lang w:val="hy-AM"/>
        </w:rPr>
        <w:t xml:space="preserve">Sealed</w:t>
      </w:r>
      <w:r xmlns:w="http://schemas.openxmlformats.org/wordprocessingml/2006/main" w:rsidRPr="00E84C88">
        <w:rPr>
          <w:rFonts w:ascii="GHEA Grapalat" w:eastAsia="Times New Roman" w:hAnsi="GHEA Grapalat" w:cs="Times New Roman"/>
          <w:sz w:val="18"/>
          <w:szCs w:val="24"/>
          <w:lang w:val="hy-AM"/>
        </w:rPr>
        <w:t xml:space="preserve"> </w:t>
      </w:r>
    </w:p>
    <w:p w14:paraId="1EFC8618"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Times New Roman"/>
          <w:sz w:val="18"/>
          <w:szCs w:val="24"/>
          <w:lang w:val="hy-AM"/>
        </w:rPr>
      </w:pPr>
      <w:r xmlns:w="http://schemas.openxmlformats.org/wordprocessingml/2006/main" w:rsidRPr="00E84C88">
        <w:rPr>
          <w:rFonts w:ascii="GHEA Grapalat" w:eastAsia="Times New Roman" w:hAnsi="GHEA Grapalat" w:cs="Times New Roman"/>
          <w:sz w:val="18"/>
          <w:szCs w:val="24"/>
          <w:lang w:val="hy-AM"/>
        </w:rPr>
        <w:t xml:space="preserve">                      </w:t>
      </w:r>
      <w:r xmlns:w="http://schemas.openxmlformats.org/wordprocessingml/2006/main" w:rsidRPr="00E84C88">
        <w:rPr>
          <w:rFonts w:ascii="Arial" w:eastAsia="Times New Roman" w:hAnsi="Arial" w:cs="Arial"/>
          <w:sz w:val="18"/>
          <w:szCs w:val="24"/>
          <w:lang w:val="hy-AM"/>
        </w:rPr>
        <w:t xml:space="preserve">with code</w:t>
      </w:r>
      <w:r xmlns:w="http://schemas.openxmlformats.org/wordprocessingml/2006/main" w:rsidRPr="00E84C88">
        <w:rPr>
          <w:rFonts w:ascii="GHEA Grapalat" w:eastAsia="Times New Roman" w:hAnsi="GHEA Grapalat" w:cs="Times New Roman"/>
          <w:sz w:val="18"/>
          <w:szCs w:val="24"/>
          <w:lang w:val="hy-AM"/>
        </w:rPr>
        <w:t xml:space="preserve"> </w:t>
      </w:r>
      <w:r xmlns:w="http://schemas.openxmlformats.org/wordprocessingml/2006/main" w:rsidRPr="00E84C88">
        <w:rPr>
          <w:rFonts w:ascii="Arial" w:eastAsia="Times New Roman" w:hAnsi="Arial" w:cs="Arial"/>
          <w:sz w:val="18"/>
          <w:szCs w:val="24"/>
          <w:lang w:val="hy-AM"/>
        </w:rPr>
        <w:t xml:space="preserve">contract</w:t>
      </w:r>
    </w:p>
    <w:p w14:paraId="58B100C9" w14:textId="77777777" w:rsidR="00532D6C" w:rsidRPr="00E84C88" w:rsidRDefault="00532D6C" w:rsidP="00532D6C">
      <w:pPr>
        <w:tabs>
          <w:tab w:val="left" w:pos="9540"/>
        </w:tabs>
        <w:spacing w:after="0" w:line="240" w:lineRule="auto"/>
        <w:rPr>
          <w:rFonts w:ascii="GHEA Grapalat" w:eastAsia="Times New Roman" w:hAnsi="GHEA Grapalat" w:cs="Times New Roman"/>
          <w:sz w:val="20"/>
          <w:szCs w:val="24"/>
        </w:rPr>
      </w:pPr>
    </w:p>
    <w:p w14:paraId="19781675" w14:textId="77777777" w:rsidR="00532D6C" w:rsidRPr="00E84C88" w:rsidRDefault="00532D6C" w:rsidP="00532D6C">
      <w:pPr>
        <w:tabs>
          <w:tab w:val="left" w:pos="9540"/>
        </w:tabs>
        <w:spacing w:after="0" w:line="240" w:lineRule="auto"/>
        <w:rPr>
          <w:rFonts w:ascii="GHEA Grapalat" w:eastAsia="Times New Roman" w:hAnsi="GHEA Grapalat" w:cs="Times New Roman"/>
          <w:sz w:val="20"/>
          <w:szCs w:val="24"/>
        </w:rPr>
      </w:pPr>
    </w:p>
    <w:p w14:paraId="2F024E8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4"/>
          <w:lang w:val="en-US"/>
        </w:rPr>
      </w:pPr>
      <w:r xmlns:w="http://schemas.openxmlformats.org/wordprocessingml/2006/main" w:rsidRPr="00E84C88">
        <w:rPr>
          <w:rFonts w:ascii="GHEA Grapalat" w:eastAsia="Times New Roman" w:hAnsi="GHEA Grapalat" w:cs="Sylfaen"/>
          <w:b/>
          <w:lang w:val="en-US"/>
        </w:rPr>
        <w:softHyphen xmlns:w="http://schemas.openxmlformats.org/wordprocessingml/2006/main"/>
      </w:r>
      <w:r xmlns:w="http://schemas.openxmlformats.org/wordprocessingml/2006/main" w:rsidRPr="00E84C88">
        <w:rPr>
          <w:rFonts w:ascii="GHEA Grapalat" w:eastAsia="Times New Roman" w:hAnsi="GHEA Grapalat" w:cs="Sylfaen"/>
          <w:b/>
          <w:lang w:val="en-US"/>
        </w:rPr>
        <w:softHyphen xmlns:w="http://schemas.openxmlformats.org/wordprocessingml/2006/main"/>
      </w:r>
      <w:r xmlns:w="http://schemas.openxmlformats.org/wordprocessingml/2006/main" w:rsidRPr="00E84C88">
        <w:rPr>
          <w:rFonts w:ascii="GHEA Grapalat" w:eastAsia="Times New Roman" w:hAnsi="GHEA Grapalat" w:cs="Sylfaen"/>
          <w:b/>
          <w:lang w:val="en-US"/>
        </w:rPr>
        <w:softHyphen xmlns:w="http://schemas.openxmlformats.org/wordprocessingml/2006/main"/>
      </w:r>
      <w:r xmlns:w="http://schemas.openxmlformats.org/wordprocessingml/2006/main" w:rsidRPr="00E84C88">
        <w:rPr>
          <w:rFonts w:ascii="GHEA Grapalat" w:eastAsia="Times New Roman" w:hAnsi="GHEA Grapalat" w:cs="Sylfaen"/>
          <w:b/>
          <w:lang w:val="en-US"/>
        </w:rPr>
        <w:softHyphen xmlns:w="http://schemas.openxmlformats.org/wordprocessingml/2006/main"/>
      </w:r>
      <w:r xmlns:w="http://schemas.openxmlformats.org/wordprocessingml/2006/main" w:rsidRPr="00E84C88">
        <w:rPr>
          <w:rFonts w:ascii="GHEA Grapalat" w:eastAsia="Times New Roman" w:hAnsi="GHEA Grapalat" w:cs="Sylfaen"/>
          <w:b/>
          <w:lang w:val="en-US"/>
        </w:rPr>
        <w:softHyphen xmlns:w="http://schemas.openxmlformats.org/wordprocessingml/2006/main"/>
      </w:r>
      <w:r xmlns:w="http://schemas.openxmlformats.org/wordprocessingml/2006/main" w:rsidRPr="00E84C88">
        <w:rPr>
          <w:rFonts w:ascii="GHEA Grapalat" w:eastAsia="Times New Roman" w:hAnsi="GHEA Grapalat" w:cs="Sylfaen"/>
          <w:b/>
          <w:lang w:val="en-US"/>
        </w:rPr>
        <w:softHyphen xmlns:w="http://schemas.openxmlformats.org/wordprocessingml/2006/main"/>
      </w:r>
      <w:r xmlns:w="http://schemas.openxmlformats.org/wordprocessingml/2006/main" w:rsidRPr="00E84C88">
        <w:rPr>
          <w:rFonts w:ascii="GHEA Grapalat" w:eastAsia="Times New Roman" w:hAnsi="GHEA Grapalat" w:cs="Sylfaen"/>
          <w:b/>
          <w:lang w:val="en-US"/>
        </w:rPr>
        <w:softHyphen xmlns:w="http://schemas.openxmlformats.org/wordprocessingml/2006/main"/>
      </w:r>
      <w:r xmlns:w="http://schemas.openxmlformats.org/wordprocessingml/2006/main" w:rsidRPr="00E84C88">
        <w:rPr>
          <w:rFonts w:ascii="GHEA Grapalat" w:eastAsia="Times New Roman" w:hAnsi="GHEA Grapalat" w:cs="Sylfaen"/>
          <w:b/>
          <w:lang w:val="en-US"/>
        </w:rPr>
        <w:softHyphen xmlns:w="http://schemas.openxmlformats.org/wordprocessingml/2006/main"/>
      </w:r>
      <w:r xmlns:w="http://schemas.openxmlformats.org/wordprocessingml/2006/main" w:rsidRPr="00E84C88">
        <w:rPr>
          <w:rFonts w:ascii="GHEA Grapalat" w:eastAsia="Times New Roman" w:hAnsi="GHEA Grapalat" w:cs="Sylfaen"/>
          <w:b/>
          <w:lang w:val="en-US"/>
        </w:rPr>
        <w:softHyphen xmlns:w="http://schemas.openxmlformats.org/wordprocessingml/2006/main"/>
      </w:r>
      <w:r xmlns:w="http://schemas.openxmlformats.org/wordprocessingml/2006/main" w:rsidRPr="00E84C88">
        <w:rPr>
          <w:rFonts w:ascii="GHEA Grapalat" w:eastAsia="Times New Roman" w:hAnsi="GHEA Grapalat" w:cs="Sylfaen"/>
          <w:b/>
          <w:lang w:val="en-US"/>
        </w:rPr>
        <w:softHyphen xmlns:w="http://schemas.openxmlformats.org/wordprocessingml/2006/main"/>
      </w:r>
      <w:r xmlns:w="http://schemas.openxmlformats.org/wordprocessingml/2006/main" w:rsidRPr="00E84C88">
        <w:rPr>
          <w:rFonts w:ascii="GHEA Grapalat" w:eastAsia="Times New Roman" w:hAnsi="GHEA Grapalat" w:cs="Sylfaen"/>
          <w:b/>
          <w:lang w:val="en-US"/>
        </w:rPr>
        <w:softHyphen xmlns:w="http://schemas.openxmlformats.org/wordprocessingml/2006/main"/>
      </w:r>
      <w:r xmlns:w="http://schemas.openxmlformats.org/wordprocessingml/2006/main" w:rsidRPr="00E84C88">
        <w:rPr>
          <w:rFonts w:ascii="GHEA Grapalat" w:eastAsia="Times New Roman" w:hAnsi="GHEA Grapalat" w:cs="Sylfaen"/>
          <w:b/>
          <w:lang w:val="en-US"/>
        </w:rPr>
        <w:softHyphen xmlns:w="http://schemas.openxmlformats.org/wordprocessingml/2006/main"/>
      </w:r>
      <w:r xmlns:w="http://schemas.openxmlformats.org/wordprocessingml/2006/main" w:rsidRPr="00E84C88">
        <w:rPr>
          <w:rFonts w:ascii="GHEA Grapalat" w:eastAsia="Times New Roman" w:hAnsi="GHEA Grapalat" w:cs="Sylfaen"/>
          <w:b/>
          <w:lang w:val="en-US"/>
        </w:rPr>
        <w:softHyphen xmlns:w="http://schemas.openxmlformats.org/wordprocessingml/2006/main"/>
      </w:r>
      <w:r xmlns:w="http://schemas.openxmlformats.org/wordprocessingml/2006/main" w:rsidRPr="00E84C88">
        <w:rPr>
          <w:rFonts w:ascii="GHEA Grapalat" w:eastAsia="Times New Roman" w:hAnsi="GHEA Grapalat" w:cs="Sylfaen"/>
          <w:b/>
          <w:lang w:val="en-US"/>
        </w:rPr>
        <w:softHyphen xmlns:w="http://schemas.openxmlformats.org/wordprocessingml/2006/main"/>
      </w:r>
      <w:r xmlns:w="http://schemas.openxmlformats.org/wordprocessingml/2006/main" w:rsidRPr="00E84C88">
        <w:rPr>
          <w:rFonts w:ascii="Arial" w:eastAsia="Times New Roman" w:hAnsi="Arial" w:cs="Arial"/>
          <w:sz w:val="20"/>
          <w:szCs w:val="24"/>
          <w:lang w:val="en-US"/>
        </w:rPr>
        <w:t xml:space="preserve">PAYMENT</w:t>
      </w:r>
      <w:r xmlns:w="http://schemas.openxmlformats.org/wordprocessingml/2006/main" w:rsidRPr="00E84C88">
        <w:rPr>
          <w:rFonts w:ascii="GHEA Grapalat" w:eastAsia="Times New Roman" w:hAnsi="GHEA Grapalat" w:cs="Times New Roman"/>
          <w:sz w:val="20"/>
          <w:szCs w:val="24"/>
          <w:lang w:val="en-US"/>
        </w:rPr>
        <w:t xml:space="preserve"> </w:t>
      </w:r>
      <w:r xmlns:w="http://schemas.openxmlformats.org/wordprocessingml/2006/main" w:rsidRPr="00E84C88">
        <w:rPr>
          <w:rFonts w:ascii="Arial" w:eastAsia="Times New Roman" w:hAnsi="Arial" w:cs="Arial"/>
          <w:sz w:val="20"/>
          <w:szCs w:val="24"/>
          <w:lang w:val="en-US"/>
        </w:rPr>
        <w:t xml:space="preserve">SCHEDULE </w:t>
      </w:r>
      <w:r xmlns:w="http://schemas.openxmlformats.org/wordprocessingml/2006/main" w:rsidRPr="00E84C88">
        <w:rPr>
          <w:rFonts w:ascii="GHEA Grapalat" w:eastAsia="Times New Roman" w:hAnsi="GHEA Grapalat" w:cs="Times New Roman"/>
          <w:sz w:val="20"/>
          <w:szCs w:val="24"/>
          <w:lang w:val="en-US"/>
        </w:rPr>
        <w:t xml:space="preserve">*</w:t>
      </w:r>
    </w:p>
    <w:p w14:paraId="068AC06D" w14:textId="485E35B8" w:rsidR="00532D6C" w:rsidRPr="00E84C88" w:rsidRDefault="00D96837" w:rsidP="00532D6C">
      <w:pPr xmlns:w="http://schemas.openxmlformats.org/wordprocessingml/2006/main">
        <w:spacing w:after="0" w:line="240" w:lineRule="auto"/>
        <w:jc w:val="center"/>
        <w:rPr>
          <w:rFonts w:ascii="GHEA Grapalat" w:eastAsia="Times New Roman" w:hAnsi="GHEA Grapalat" w:cs="Times New Roman"/>
          <w:sz w:val="20"/>
          <w:szCs w:val="24"/>
          <w:lang w:val="en-US"/>
        </w:rPr>
      </w:pPr>
      <w:r xmlns:w="http://schemas.openxmlformats.org/wordprocessingml/2006/main">
        <w:rPr>
          <w:rFonts w:ascii="GHEA Grapalat" w:eastAsia="Times New Roman" w:hAnsi="GHEA Grapalat" w:cs="Times New Roman"/>
          <w:sz w:val="20"/>
          <w:szCs w:val="24"/>
          <w:lang w:val="en-US"/>
        </w:rPr>
        <w:t xml:space="preserve">                                                                                                                                                                                </w:t>
      </w:r>
      <w:r xmlns:w="http://schemas.openxmlformats.org/wordprocessingml/2006/main" w:rsidR="00532D6C" w:rsidRPr="00E84C88">
        <w:rPr>
          <w:rFonts w:ascii="Arial" w:eastAsia="Times New Roman" w:hAnsi="Arial" w:cs="Arial"/>
          <w:sz w:val="18"/>
          <w:szCs w:val="24"/>
          <w:lang w:val="en-US"/>
        </w:rPr>
        <w:t xml:space="preserve">Armenia</w:t>
      </w:r>
      <w:r xmlns:w="http://schemas.openxmlformats.org/wordprocessingml/2006/main" w:rsidR="00532D6C" w:rsidRPr="00E84C88">
        <w:rPr>
          <w:rFonts w:ascii="GHEA Grapalat" w:eastAsia="Times New Roman" w:hAnsi="GHEA Grapalat" w:cs="Sylfaen"/>
          <w:sz w:val="18"/>
          <w:szCs w:val="24"/>
          <w:lang w:val="es-ES"/>
        </w:rPr>
        <w:t xml:space="preserve"> </w:t>
      </w:r>
      <w:r xmlns:w="http://schemas.openxmlformats.org/wordprocessingml/2006/main" w:rsidR="00532D6C" w:rsidRPr="00E84C88">
        <w:rPr>
          <w:rFonts w:ascii="Arial" w:eastAsia="Times New Roman" w:hAnsi="Arial" w:cs="Arial"/>
          <w:sz w:val="18"/>
          <w:szCs w:val="24"/>
          <w:lang w:val="en-US"/>
        </w:rPr>
        <w:t xml:space="preserve">money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4"/>
        <w:gridCol w:w="1429"/>
        <w:gridCol w:w="1123"/>
        <w:gridCol w:w="414"/>
        <w:gridCol w:w="414"/>
        <w:gridCol w:w="414"/>
        <w:gridCol w:w="414"/>
        <w:gridCol w:w="414"/>
        <w:gridCol w:w="414"/>
        <w:gridCol w:w="414"/>
        <w:gridCol w:w="471"/>
        <w:gridCol w:w="471"/>
        <w:gridCol w:w="471"/>
        <w:gridCol w:w="471"/>
        <w:gridCol w:w="471"/>
        <w:gridCol w:w="1035"/>
      </w:tblGrid>
      <w:tr w:rsidR="00532D6C" w:rsidRPr="00E84C88" w14:paraId="14134D10" w14:textId="77777777" w:rsidTr="00532D6C">
        <w:tc>
          <w:tcPr>
            <w:tcW w:w="15693" w:type="dxa"/>
            <w:gridSpan w:val="16"/>
          </w:tcPr>
          <w:p w14:paraId="1404B7F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s-ES"/>
              </w:rPr>
            </w:pPr>
            <w:r xmlns:w="http://schemas.openxmlformats.org/wordprocessingml/2006/main" w:rsidRPr="00E84C88">
              <w:rPr>
                <w:rFonts w:ascii="Arial" w:eastAsia="Times New Roman" w:hAnsi="Arial" w:cs="Arial"/>
                <w:sz w:val="18"/>
                <w:szCs w:val="24"/>
                <w:lang w:val="es-ES"/>
              </w:rPr>
              <w:t xml:space="preserve">Product</w:t>
            </w:r>
          </w:p>
        </w:tc>
      </w:tr>
      <w:tr w:rsidR="00532D6C" w:rsidRPr="00C4546D" w14:paraId="000DF80A" w14:textId="77777777" w:rsidTr="009C6DB1">
        <w:tc>
          <w:tcPr>
            <w:tcW w:w="1764" w:type="dxa"/>
            <w:vAlign w:val="center"/>
          </w:tcPr>
          <w:p w14:paraId="438024B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s-ES"/>
              </w:rPr>
            </w:pPr>
            <w:r xmlns:w="http://schemas.openxmlformats.org/wordprocessingml/2006/main" w:rsidRPr="00E84C88">
              <w:rPr>
                <w:rFonts w:ascii="Arial" w:eastAsia="Times New Roman" w:hAnsi="Arial" w:cs="Arial"/>
                <w:sz w:val="18"/>
                <w:szCs w:val="24"/>
                <w:lang w:val="en-US"/>
              </w:rPr>
              <w:t xml:space="preserve">by invitation</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intended</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portion</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number</w:t>
            </w:r>
          </w:p>
        </w:tc>
        <w:tc>
          <w:tcPr>
            <w:tcW w:w="2215" w:type="dxa"/>
            <w:vAlign w:val="center"/>
          </w:tcPr>
          <w:p w14:paraId="260D92B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s-ES"/>
              </w:rPr>
            </w:pPr>
            <w:r xmlns:w="http://schemas.openxmlformats.org/wordprocessingml/2006/main" w:rsidRPr="00E84C88">
              <w:rPr>
                <w:rFonts w:ascii="Arial" w:eastAsia="Times New Roman" w:hAnsi="Arial" w:cs="Arial"/>
                <w:sz w:val="18"/>
                <w:szCs w:val="24"/>
                <w:lang w:val="en-US"/>
              </w:rPr>
              <w:t xml:space="preserve">shopping</w:t>
            </w:r>
            <w:r xmlns:w="http://schemas.openxmlformats.org/wordprocessingml/2006/main" w:rsidRPr="00E84C88">
              <w:rPr>
                <w:rFonts w:ascii="GHEA Grapalat" w:eastAsia="Times New Roman" w:hAnsi="GHEA Grapalat" w:cs="Times New Roman"/>
                <w:sz w:val="18"/>
                <w:szCs w:val="24"/>
                <w:lang w:val="es-ES"/>
              </w:rPr>
              <w:t xml:space="preserve"> </w:t>
            </w:r>
            <w:r xmlns:w="http://schemas.openxmlformats.org/wordprocessingml/2006/main" w:rsidRPr="00E84C88">
              <w:rPr>
                <w:rFonts w:ascii="Arial" w:eastAsia="Times New Roman" w:hAnsi="Arial" w:cs="Arial"/>
                <w:sz w:val="18"/>
                <w:szCs w:val="24"/>
                <w:lang w:val="en-US"/>
              </w:rPr>
              <w:t xml:space="preserve">according to plan</w:t>
            </w:r>
            <w:r xmlns:w="http://schemas.openxmlformats.org/wordprocessingml/2006/main" w:rsidRPr="00E84C88">
              <w:rPr>
                <w:rFonts w:ascii="GHEA Grapalat" w:eastAsia="Times New Roman" w:hAnsi="GHEA Grapalat" w:cs="Times New Roman"/>
                <w:sz w:val="18"/>
                <w:szCs w:val="24"/>
                <w:lang w:val="es-ES"/>
              </w:rPr>
              <w:t xml:space="preserve"> </w:t>
            </w:r>
            <w:r xmlns:w="http://schemas.openxmlformats.org/wordprocessingml/2006/main" w:rsidRPr="00E84C88">
              <w:rPr>
                <w:rFonts w:ascii="Arial" w:eastAsia="Times New Roman" w:hAnsi="Arial" w:cs="Arial"/>
                <w:sz w:val="18"/>
                <w:szCs w:val="24"/>
                <w:lang w:val="en-US"/>
              </w:rPr>
              <w:t xml:space="preserve">intended</w:t>
            </w:r>
            <w:r xmlns:w="http://schemas.openxmlformats.org/wordprocessingml/2006/main" w:rsidRPr="00E84C88">
              <w:rPr>
                <w:rFonts w:ascii="GHEA Grapalat" w:eastAsia="Times New Roman" w:hAnsi="GHEA Grapalat" w:cs="Times New Roman"/>
                <w:sz w:val="18"/>
                <w:szCs w:val="24"/>
                <w:lang w:val="es-ES"/>
              </w:rPr>
              <w:t xml:space="preserve"> </w:t>
            </w:r>
            <w:r xmlns:w="http://schemas.openxmlformats.org/wordprocessingml/2006/main" w:rsidRPr="00E84C88">
              <w:rPr>
                <w:rFonts w:ascii="Arial" w:eastAsia="Times New Roman" w:hAnsi="Arial" w:cs="Arial"/>
                <w:sz w:val="18"/>
                <w:szCs w:val="24"/>
                <w:lang w:val="en-US"/>
              </w:rPr>
              <w:t xml:space="preserve">through</w:t>
            </w:r>
            <w:r xmlns:w="http://schemas.openxmlformats.org/wordprocessingml/2006/main" w:rsidRPr="00E84C88">
              <w:rPr>
                <w:rFonts w:ascii="GHEA Grapalat" w:eastAsia="Times New Roman" w:hAnsi="GHEA Grapalat" w:cs="Times New Roman"/>
                <w:sz w:val="18"/>
                <w:szCs w:val="24"/>
                <w:lang w:val="es-ES"/>
              </w:rPr>
              <w:t xml:space="preserve"> </w:t>
            </w:r>
            <w:r xmlns:w="http://schemas.openxmlformats.org/wordprocessingml/2006/main" w:rsidRPr="00E84C88">
              <w:rPr>
                <w:rFonts w:ascii="Arial" w:eastAsia="Times New Roman" w:hAnsi="Arial" w:cs="Arial"/>
                <w:sz w:val="18"/>
                <w:szCs w:val="24"/>
                <w:lang w:val="en-US"/>
              </w:rPr>
              <w:t xml:space="preserve">code </w:t>
            </w:r>
            <w:r xmlns:w="http://schemas.openxmlformats.org/wordprocessingml/2006/main" w:rsidRPr="00E84C88">
              <w:rPr>
                <w:rFonts w:ascii="Arial" w:eastAsia="Times New Roman" w:hAnsi="Arial" w:cs="Arial"/>
                <w:sz w:val="18"/>
                <w:szCs w:val="24"/>
                <w:lang w:val="en-US"/>
              </w:rPr>
              <w:t xml:space="preserve">according </w:t>
            </w:r>
            <w:r xmlns:w="http://schemas.openxmlformats.org/wordprocessingml/2006/main" w:rsidRPr="00E84C88">
              <w:rPr>
                <w:rFonts w:ascii="GHEA Grapalat" w:eastAsia="Times New Roman" w:hAnsi="GHEA Grapalat" w:cs="Times New Roman"/>
                <w:sz w:val="18"/>
                <w:szCs w:val="24"/>
                <w:lang w:val="es-ES"/>
              </w:rPr>
              <w:t xml:space="preserve">to</w:t>
            </w:r>
            <w:r xmlns:w="http://schemas.openxmlformats.org/wordprocessingml/2006/main" w:rsidRPr="00E84C88">
              <w:rPr>
                <w:rFonts w:ascii="GHEA Grapalat" w:eastAsia="Times New Roman" w:hAnsi="GHEA Grapalat" w:cs="Times New Roman"/>
                <w:sz w:val="18"/>
                <w:szCs w:val="24"/>
                <w:lang w:val="es-ES"/>
              </w:rPr>
              <w:t xml:space="preserve"> </w:t>
            </w:r>
            <w:r xmlns:w="http://schemas.openxmlformats.org/wordprocessingml/2006/main" w:rsidRPr="00E84C88">
              <w:rPr>
                <w:rFonts w:ascii="Arial" w:eastAsia="Times New Roman" w:hAnsi="Arial" w:cs="Arial"/>
                <w:sz w:val="18"/>
                <w:szCs w:val="24"/>
                <w:lang w:val="en-US"/>
              </w:rPr>
              <w:t xml:space="preserve">GMA</w:t>
            </w:r>
            <w:r xmlns:w="http://schemas.openxmlformats.org/wordprocessingml/2006/main" w:rsidRPr="00E84C88">
              <w:rPr>
                <w:rFonts w:ascii="GHEA Grapalat" w:eastAsia="Times New Roman" w:hAnsi="GHEA Grapalat" w:cs="Times New Roman"/>
                <w:sz w:val="18"/>
                <w:szCs w:val="24"/>
                <w:lang w:val="es-ES"/>
              </w:rPr>
              <w:t xml:space="preserve"> </w:t>
            </w:r>
            <w:r xmlns:w="http://schemas.openxmlformats.org/wordprocessingml/2006/main" w:rsidRPr="00E84C88">
              <w:rPr>
                <w:rFonts w:ascii="Arial" w:eastAsia="Times New Roman" w:hAnsi="Arial" w:cs="Arial"/>
                <w:sz w:val="18"/>
                <w:szCs w:val="24"/>
                <w:lang w:val="en-US"/>
              </w:rPr>
              <w:t xml:space="preserve">classification </w:t>
            </w:r>
            <w:r xmlns:w="http://schemas.openxmlformats.org/wordprocessingml/2006/main" w:rsidRPr="00E84C88">
              <w:rPr>
                <w:rFonts w:ascii="GHEA Grapalat" w:eastAsia="Times New Roman" w:hAnsi="GHEA Grapalat" w:cs="Times New Roman"/>
                <w:sz w:val="18"/>
                <w:szCs w:val="24"/>
                <w:lang w:val="es-ES"/>
              </w:rPr>
              <w:t xml:space="preserve">(CPV)</w:t>
            </w:r>
          </w:p>
        </w:tc>
        <w:tc>
          <w:tcPr>
            <w:tcW w:w="1966" w:type="dxa"/>
            <w:vAlign w:val="center"/>
          </w:tcPr>
          <w:p w14:paraId="71C34C1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s-ES"/>
              </w:rPr>
            </w:pPr>
            <w:r xmlns:w="http://schemas.openxmlformats.org/wordprocessingml/2006/main" w:rsidRPr="00E84C88">
              <w:rPr>
                <w:rFonts w:ascii="Arial" w:eastAsia="Times New Roman" w:hAnsi="Arial" w:cs="Arial"/>
                <w:sz w:val="18"/>
                <w:szCs w:val="24"/>
                <w:lang w:val="en-US"/>
              </w:rPr>
              <w:t xml:space="preserve">name</w:t>
            </w:r>
          </w:p>
        </w:tc>
        <w:tc>
          <w:tcPr>
            <w:tcW w:w="9748" w:type="dxa"/>
            <w:gridSpan w:val="13"/>
            <w:vAlign w:val="center"/>
          </w:tcPr>
          <w:p w14:paraId="6C4A78EC" w14:textId="75874C77" w:rsidR="00532D6C" w:rsidRPr="00E84C88" w:rsidRDefault="00532D6C" w:rsidP="00E84C88">
            <w:pPr xmlns:w="http://schemas.openxmlformats.org/wordprocessingml/2006/main">
              <w:spacing w:after="0" w:line="240" w:lineRule="auto"/>
              <w:jc w:val="both"/>
              <w:rPr>
                <w:rFonts w:ascii="GHEA Grapalat" w:eastAsia="Times New Roman" w:hAnsi="GHEA Grapalat" w:cs="Times New Roman"/>
                <w:sz w:val="18"/>
                <w:szCs w:val="24"/>
                <w:lang w:val="es-ES"/>
              </w:rPr>
            </w:pPr>
            <w:r xmlns:w="http://schemas.openxmlformats.org/wordprocessingml/2006/main" w:rsidRPr="00E84C88">
              <w:rPr>
                <w:rFonts w:ascii="Arial" w:eastAsia="Times New Roman" w:hAnsi="Arial" w:cs="Arial"/>
                <w:sz w:val="18"/>
                <w:szCs w:val="24"/>
                <w:lang w:val="es-ES"/>
              </w:rPr>
              <w:t xml:space="preserve">in front of</w:t>
            </w:r>
            <w:r xmlns:w="http://schemas.openxmlformats.org/wordprocessingml/2006/main" w:rsidRPr="00E84C88">
              <w:rPr>
                <w:rFonts w:ascii="GHEA Grapalat" w:eastAsia="Times New Roman" w:hAnsi="GHEA Grapalat" w:cs="Times New Roman"/>
                <w:sz w:val="18"/>
                <w:szCs w:val="24"/>
                <w:lang w:val="es-ES"/>
              </w:rPr>
              <w:t xml:space="preserve"> </w:t>
            </w:r>
            <w:r xmlns:w="http://schemas.openxmlformats.org/wordprocessingml/2006/main" w:rsidRPr="00E84C88">
              <w:rPr>
                <w:rFonts w:ascii="Arial" w:eastAsia="Times New Roman" w:hAnsi="Arial" w:cs="Arial"/>
                <w:sz w:val="18"/>
                <w:szCs w:val="24"/>
                <w:lang w:val="es-ES"/>
              </w:rPr>
              <w:t xml:space="preserve">payments</w:t>
            </w:r>
            <w:r xmlns:w="http://schemas.openxmlformats.org/wordprocessingml/2006/main" w:rsidRPr="00E84C88">
              <w:rPr>
                <w:rFonts w:ascii="GHEA Grapalat" w:eastAsia="Times New Roman" w:hAnsi="GHEA Grapalat" w:cs="Times New Roman"/>
                <w:sz w:val="18"/>
                <w:szCs w:val="24"/>
                <w:lang w:val="es-ES"/>
              </w:rPr>
              <w:t xml:space="preserve"> </w:t>
            </w:r>
            <w:r xmlns:w="http://schemas.openxmlformats.org/wordprocessingml/2006/main" w:rsidRPr="00E84C88">
              <w:rPr>
                <w:rFonts w:ascii="Arial" w:eastAsia="Times New Roman" w:hAnsi="Arial" w:cs="Arial"/>
                <w:sz w:val="18"/>
                <w:szCs w:val="24"/>
                <w:lang w:val="es-ES"/>
              </w:rPr>
              <w:t xml:space="preserve">planned</w:t>
            </w:r>
            <w:r xmlns:w="http://schemas.openxmlformats.org/wordprocessingml/2006/main" w:rsidRPr="00E84C88">
              <w:rPr>
                <w:rFonts w:ascii="GHEA Grapalat" w:eastAsia="Times New Roman" w:hAnsi="GHEA Grapalat" w:cs="Times New Roman"/>
                <w:sz w:val="18"/>
                <w:szCs w:val="24"/>
                <w:lang w:val="es-ES"/>
              </w:rPr>
              <w:t xml:space="preserve"> </w:t>
            </w:r>
            <w:r xmlns:w="http://schemas.openxmlformats.org/wordprocessingml/2006/main" w:rsidRPr="00E84C88">
              <w:rPr>
                <w:rFonts w:ascii="Arial" w:eastAsia="Times New Roman" w:hAnsi="Arial" w:cs="Arial"/>
                <w:sz w:val="18"/>
                <w:szCs w:val="24"/>
                <w:lang w:val="es-ES"/>
              </w:rPr>
              <w:t xml:space="preserve">is</w:t>
            </w:r>
            <w:r xmlns:w="http://schemas.openxmlformats.org/wordprocessingml/2006/main" w:rsidRPr="00E84C88">
              <w:rPr>
                <w:rFonts w:ascii="GHEA Grapalat" w:eastAsia="Times New Roman" w:hAnsi="GHEA Grapalat" w:cs="Times New Roman"/>
                <w:sz w:val="18"/>
                <w:szCs w:val="24"/>
                <w:lang w:val="es-ES"/>
              </w:rPr>
              <w:t xml:space="preserve"> </w:t>
            </w:r>
            <w:r xmlns:w="http://schemas.openxmlformats.org/wordprocessingml/2006/main" w:rsidRPr="00E84C88">
              <w:rPr>
                <w:rFonts w:ascii="Arial" w:eastAsia="Times New Roman" w:hAnsi="Arial" w:cs="Arial"/>
                <w:sz w:val="18"/>
                <w:szCs w:val="24"/>
                <w:lang w:val="es-ES"/>
              </w:rPr>
              <w:t xml:space="preserve">to </w:t>
            </w:r>
            <w:r xmlns:w="http://schemas.openxmlformats.org/wordprocessingml/2006/main" w:rsidRPr="00E84C88">
              <w:rPr>
                <w:rFonts w:ascii="Arial" w:eastAsia="Times New Roman" w:hAnsi="Arial" w:cs="Arial"/>
                <w:sz w:val="18"/>
                <w:szCs w:val="24"/>
                <w:lang w:val="es-ES"/>
              </w:rPr>
              <w:t xml:space="preserve">be </w:t>
            </w:r>
            <w:r xmlns:w="http://schemas.openxmlformats.org/wordprocessingml/2006/main" w:rsidRPr="00E84C88">
              <w:rPr>
                <w:rFonts w:ascii="Arial" w:eastAsia="Times New Roman" w:hAnsi="Arial" w:cs="Arial"/>
                <w:sz w:val="18"/>
                <w:szCs w:val="24"/>
                <w:lang w:val="es-ES"/>
              </w:rPr>
              <w:t xml:space="preserve">implemented </w:t>
            </w:r>
            <w:r xmlns:w="http://schemas.openxmlformats.org/wordprocessingml/2006/main" w:rsidRPr="00E84C88">
              <w:rPr>
                <w:rFonts w:ascii="Arial" w:eastAsia="Times New Roman" w:hAnsi="Arial" w:cs="Arial"/>
                <w:sz w:val="18"/>
                <w:szCs w:val="24"/>
                <w:lang w:val="es-ES"/>
              </w:rPr>
              <w:t xml:space="preserve">in </w:t>
            </w:r>
            <w:r xmlns:w="http://schemas.openxmlformats.org/wordprocessingml/2006/main" w:rsidRPr="00E84C88">
              <w:rPr>
                <w:rFonts w:ascii="GHEA Grapalat" w:eastAsia="Times New Roman" w:hAnsi="GHEA Grapalat" w:cs="Times New Roman"/>
                <w:sz w:val="18"/>
                <w:szCs w:val="24"/>
                <w:lang w:val="es-ES"/>
              </w:rPr>
              <w:t xml:space="preserve">2025 </w:t>
            </w:r>
            <w:r xmlns:w="http://schemas.openxmlformats.org/wordprocessingml/2006/main" w:rsidRPr="00E84C88">
              <w:rPr>
                <w:rFonts w:ascii="GHEA Grapalat" w:eastAsia="Times New Roman" w:hAnsi="GHEA Grapalat" w:cs="Times New Roman"/>
                <w:sz w:val="18"/>
                <w:szCs w:val="24"/>
                <w:lang w:val="es-ES"/>
              </w:rPr>
              <w:t xml:space="preserve">according </w:t>
            </w:r>
            <w:r xmlns:w="http://schemas.openxmlformats.org/wordprocessingml/2006/main" w:rsidRPr="00E84C88">
              <w:rPr>
                <w:rFonts w:ascii="GHEA Grapalat" w:eastAsia="Times New Roman" w:hAnsi="GHEA Grapalat" w:cs="Times New Roman"/>
                <w:sz w:val="18"/>
                <w:szCs w:val="24"/>
                <w:lang w:val="es-ES"/>
              </w:rPr>
              <w:t xml:space="preserve">to</w:t>
            </w:r>
            <w:r xmlns:w="http://schemas.openxmlformats.org/wordprocessingml/2006/main" w:rsidR="009C6DB1">
              <w:rPr>
                <w:rFonts w:eastAsia="Times New Roman" w:cs="Times New Roman"/>
                <w:sz w:val="18"/>
                <w:szCs w:val="24"/>
                <w:lang w:val="hy-AM"/>
              </w:rPr>
              <w:t xml:space="preserve">​</w:t>
            </w:r>
            <w:r xmlns:w="http://schemas.openxmlformats.org/wordprocessingml/2006/main" w:rsidRPr="00E84C88">
              <w:rPr>
                <w:rFonts w:ascii="GHEA Grapalat" w:eastAsia="Times New Roman" w:hAnsi="GHEA Grapalat" w:cs="Times New Roman"/>
                <w:sz w:val="18"/>
                <w:szCs w:val="24"/>
                <w:lang w:val="es-ES"/>
              </w:rPr>
              <w:t xml:space="preserve"> </w:t>
            </w:r>
            <w:r xmlns:w="http://schemas.openxmlformats.org/wordprocessingml/2006/main" w:rsidRPr="00E84C88">
              <w:rPr>
                <w:rFonts w:ascii="Arial" w:eastAsia="Times New Roman" w:hAnsi="Arial" w:cs="Arial"/>
                <w:sz w:val="18"/>
                <w:szCs w:val="24"/>
                <w:lang w:val="es-ES"/>
              </w:rPr>
              <w:t xml:space="preserve">months </w:t>
            </w:r>
            <w:r xmlns:w="http://schemas.openxmlformats.org/wordprocessingml/2006/main" w:rsidRPr="00E84C88">
              <w:rPr>
                <w:rFonts w:ascii="GHEA Grapalat" w:eastAsia="Times New Roman" w:hAnsi="GHEA Grapalat" w:cs="Times New Roman"/>
                <w:sz w:val="18"/>
                <w:szCs w:val="24"/>
                <w:lang w:val="es-ES"/>
              </w:rPr>
              <w:t xml:space="preserve">, </w:t>
            </w:r>
            <w:r xmlns:w="http://schemas.openxmlformats.org/wordprocessingml/2006/main" w:rsidRPr="00E84C88">
              <w:rPr>
                <w:rFonts w:ascii="Arial" w:eastAsia="Times New Roman" w:hAnsi="Arial" w:cs="Arial"/>
                <w:sz w:val="18"/>
                <w:szCs w:val="24"/>
                <w:lang w:val="es-ES"/>
              </w:rPr>
              <w:t xml:space="preserve">that</w:t>
            </w:r>
            <w:r xmlns:w="http://schemas.openxmlformats.org/wordprocessingml/2006/main" w:rsidRPr="00E84C88">
              <w:rPr>
                <w:rFonts w:ascii="GHEA Grapalat" w:eastAsia="Times New Roman" w:hAnsi="GHEA Grapalat" w:cs="Times New Roman"/>
                <w:sz w:val="18"/>
                <w:szCs w:val="24"/>
                <w:lang w:val="es-ES"/>
              </w:rPr>
              <w:t xml:space="preserve"> </w:t>
            </w:r>
            <w:r xmlns:w="http://schemas.openxmlformats.org/wordprocessingml/2006/main" w:rsidRPr="00E84C88">
              <w:rPr>
                <w:rFonts w:ascii="Arial" w:eastAsia="Times New Roman" w:hAnsi="Arial" w:cs="Arial"/>
                <w:sz w:val="18"/>
                <w:szCs w:val="24"/>
                <w:lang w:val="es-ES"/>
              </w:rPr>
              <w:t xml:space="preserve">including </w:t>
            </w:r>
            <w:r xmlns:w="http://schemas.openxmlformats.org/wordprocessingml/2006/main" w:rsidRPr="00E84C88">
              <w:rPr>
                <w:rFonts w:ascii="GHEA Grapalat" w:eastAsia="Times New Roman" w:hAnsi="GHEA Grapalat" w:cs="Times New Roman"/>
                <w:sz w:val="18"/>
                <w:szCs w:val="24"/>
                <w:lang w:val="es-ES"/>
              </w:rPr>
              <w:t xml:space="preserve">**</w:t>
            </w:r>
          </w:p>
        </w:tc>
      </w:tr>
      <w:tr w:rsidR="00532D6C" w:rsidRPr="00E84C88" w14:paraId="491F0AFF" w14:textId="77777777" w:rsidTr="009C6DB1">
        <w:trPr>
          <w:trHeight w:val="1538"/>
        </w:trPr>
        <w:tc>
          <w:tcPr>
            <w:tcW w:w="1764" w:type="dxa"/>
          </w:tcPr>
          <w:p w14:paraId="32F14650" w14:textId="77777777" w:rsidR="00532D6C" w:rsidRPr="00E84C88" w:rsidRDefault="00532D6C" w:rsidP="00532D6C">
            <w:pPr>
              <w:spacing w:after="0" w:line="240" w:lineRule="auto"/>
              <w:jc w:val="center"/>
              <w:rPr>
                <w:rFonts w:ascii="GHEA Grapalat" w:eastAsia="Times New Roman" w:hAnsi="GHEA Grapalat" w:cs="Times New Roman"/>
                <w:sz w:val="20"/>
                <w:szCs w:val="24"/>
                <w:lang w:val="es-ES"/>
              </w:rPr>
            </w:pPr>
          </w:p>
        </w:tc>
        <w:tc>
          <w:tcPr>
            <w:tcW w:w="2215" w:type="dxa"/>
          </w:tcPr>
          <w:p w14:paraId="6D234B1F" w14:textId="77777777" w:rsidR="00532D6C" w:rsidRPr="00E84C88" w:rsidRDefault="00532D6C" w:rsidP="00532D6C">
            <w:pPr>
              <w:spacing w:after="0" w:line="240" w:lineRule="auto"/>
              <w:jc w:val="center"/>
              <w:rPr>
                <w:rFonts w:ascii="GHEA Grapalat" w:eastAsia="Times New Roman" w:hAnsi="GHEA Grapalat" w:cs="Times New Roman"/>
                <w:sz w:val="20"/>
                <w:szCs w:val="24"/>
                <w:lang w:val="es-ES"/>
              </w:rPr>
            </w:pPr>
          </w:p>
        </w:tc>
        <w:tc>
          <w:tcPr>
            <w:tcW w:w="1966" w:type="dxa"/>
          </w:tcPr>
          <w:p w14:paraId="7E05C67D" w14:textId="77777777" w:rsidR="00532D6C" w:rsidRPr="00E84C88" w:rsidRDefault="00532D6C" w:rsidP="00532D6C">
            <w:pPr>
              <w:spacing w:after="0" w:line="240" w:lineRule="auto"/>
              <w:jc w:val="center"/>
              <w:rPr>
                <w:rFonts w:ascii="GHEA Grapalat" w:eastAsia="Times New Roman" w:hAnsi="GHEA Grapalat" w:cs="Times New Roman"/>
                <w:sz w:val="20"/>
                <w:szCs w:val="24"/>
                <w:lang w:val="es-ES"/>
              </w:rPr>
            </w:pPr>
          </w:p>
        </w:tc>
        <w:tc>
          <w:tcPr>
            <w:tcW w:w="657" w:type="dxa"/>
            <w:textDirection w:val="btLr"/>
            <w:vAlign w:val="center"/>
          </w:tcPr>
          <w:p w14:paraId="3E9CAEB5" w14:textId="77777777" w:rsidR="00532D6C" w:rsidRPr="00E84C88" w:rsidRDefault="00532D6C" w:rsidP="00532D6C">
            <w:pPr xmlns:w="http://schemas.openxmlformats.org/wordprocessingml/2006/main">
              <w:spacing w:after="0" w:line="240" w:lineRule="auto"/>
              <w:ind w:left="113" w:right="-7"/>
              <w:jc w:val="center"/>
              <w:rPr>
                <w:rFonts w:ascii="GHEA Grapalat" w:eastAsia="Times New Roman" w:hAnsi="GHEA Grapalat" w:cs="Times New Roman"/>
                <w:sz w:val="18"/>
                <w:lang w:val="pt-BR"/>
              </w:rPr>
            </w:pPr>
            <w:r xmlns:w="http://schemas.openxmlformats.org/wordprocessingml/2006/main" w:rsidRPr="00E84C88">
              <w:rPr>
                <w:rFonts w:ascii="Arial" w:eastAsia="Times New Roman" w:hAnsi="Arial" w:cs="Arial"/>
                <w:sz w:val="18"/>
                <w:lang w:val="pt-BR"/>
              </w:rPr>
              <w:t xml:space="preserve">January</w:t>
            </w:r>
          </w:p>
        </w:tc>
        <w:tc>
          <w:tcPr>
            <w:tcW w:w="657" w:type="dxa"/>
            <w:textDirection w:val="btLr"/>
            <w:vAlign w:val="center"/>
          </w:tcPr>
          <w:p w14:paraId="1BE734FE" w14:textId="77777777" w:rsidR="00532D6C" w:rsidRPr="00E84C88" w:rsidRDefault="00532D6C" w:rsidP="00532D6C">
            <w:pPr xmlns:w="http://schemas.openxmlformats.org/wordprocessingml/2006/main">
              <w:spacing w:after="0" w:line="240" w:lineRule="auto"/>
              <w:ind w:left="113" w:right="-7"/>
              <w:jc w:val="center"/>
              <w:rPr>
                <w:rFonts w:ascii="GHEA Grapalat" w:eastAsia="Times New Roman" w:hAnsi="GHEA Grapalat" w:cs="Sylfaen"/>
                <w:sz w:val="18"/>
                <w:lang w:val="pt-BR"/>
              </w:rPr>
            </w:pPr>
            <w:r xmlns:w="http://schemas.openxmlformats.org/wordprocessingml/2006/main" w:rsidRPr="00E84C88">
              <w:rPr>
                <w:rFonts w:ascii="Arial" w:eastAsia="Times New Roman" w:hAnsi="Arial" w:cs="Arial"/>
                <w:sz w:val="18"/>
                <w:lang w:val="pt-BR"/>
              </w:rPr>
              <w:t xml:space="preserve">February</w:t>
            </w:r>
          </w:p>
        </w:tc>
        <w:tc>
          <w:tcPr>
            <w:tcW w:w="685" w:type="dxa"/>
            <w:textDirection w:val="btLr"/>
            <w:vAlign w:val="center"/>
          </w:tcPr>
          <w:p w14:paraId="0FE8A295" w14:textId="77777777" w:rsidR="00532D6C" w:rsidRPr="00E84C88" w:rsidRDefault="00532D6C" w:rsidP="00532D6C">
            <w:pPr xmlns:w="http://schemas.openxmlformats.org/wordprocessingml/2006/main">
              <w:spacing w:after="0" w:line="240" w:lineRule="auto"/>
              <w:ind w:left="113" w:right="-7"/>
              <w:jc w:val="center"/>
              <w:rPr>
                <w:rFonts w:ascii="GHEA Grapalat" w:eastAsia="Times New Roman" w:hAnsi="GHEA Grapalat" w:cs="Times New Roman"/>
                <w:sz w:val="18"/>
                <w:lang w:val="pt-BR"/>
              </w:rPr>
            </w:pPr>
            <w:r xmlns:w="http://schemas.openxmlformats.org/wordprocessingml/2006/main" w:rsidRPr="00E84C88">
              <w:rPr>
                <w:rFonts w:ascii="Arial" w:eastAsia="Times New Roman" w:hAnsi="Arial" w:cs="Arial"/>
                <w:sz w:val="18"/>
                <w:lang w:val="pt-BR"/>
              </w:rPr>
              <w:t xml:space="preserve">March</w:t>
            </w:r>
          </w:p>
        </w:tc>
        <w:tc>
          <w:tcPr>
            <w:tcW w:w="685" w:type="dxa"/>
            <w:textDirection w:val="btLr"/>
            <w:vAlign w:val="center"/>
          </w:tcPr>
          <w:p w14:paraId="6AB1EB58" w14:textId="77777777" w:rsidR="00532D6C" w:rsidRPr="00E84C88" w:rsidRDefault="00532D6C" w:rsidP="00532D6C">
            <w:pPr xmlns:w="http://schemas.openxmlformats.org/wordprocessingml/2006/main">
              <w:spacing w:after="0" w:line="240" w:lineRule="auto"/>
              <w:ind w:left="113" w:right="-7"/>
              <w:jc w:val="center"/>
              <w:rPr>
                <w:rFonts w:ascii="GHEA Grapalat" w:eastAsia="Times New Roman" w:hAnsi="GHEA Grapalat" w:cs="Sylfaen"/>
                <w:sz w:val="18"/>
                <w:lang w:val="pt-BR"/>
              </w:rPr>
            </w:pPr>
            <w:r xmlns:w="http://schemas.openxmlformats.org/wordprocessingml/2006/main" w:rsidRPr="00E84C88">
              <w:rPr>
                <w:rFonts w:ascii="Arial" w:eastAsia="Times New Roman" w:hAnsi="Arial" w:cs="Arial"/>
                <w:sz w:val="18"/>
                <w:lang w:val="pt-BR"/>
              </w:rPr>
              <w:t xml:space="preserve">April</w:t>
            </w:r>
          </w:p>
        </w:tc>
        <w:tc>
          <w:tcPr>
            <w:tcW w:w="685" w:type="dxa"/>
            <w:textDirection w:val="btLr"/>
            <w:vAlign w:val="center"/>
          </w:tcPr>
          <w:p w14:paraId="469E782B" w14:textId="77777777" w:rsidR="00532D6C" w:rsidRPr="00E84C88" w:rsidRDefault="00532D6C" w:rsidP="00532D6C">
            <w:pPr xmlns:w="http://schemas.openxmlformats.org/wordprocessingml/2006/main">
              <w:spacing w:after="0" w:line="240" w:lineRule="auto"/>
              <w:ind w:left="113" w:right="-7"/>
              <w:jc w:val="center"/>
              <w:rPr>
                <w:rFonts w:ascii="GHEA Grapalat" w:eastAsia="Times New Roman" w:hAnsi="GHEA Grapalat" w:cs="Times New Roman"/>
                <w:sz w:val="18"/>
                <w:lang w:val="pt-BR"/>
              </w:rPr>
            </w:pPr>
            <w:r xmlns:w="http://schemas.openxmlformats.org/wordprocessingml/2006/main" w:rsidRPr="00E84C88">
              <w:rPr>
                <w:rFonts w:ascii="Arial" w:eastAsia="Times New Roman" w:hAnsi="Arial" w:cs="Arial"/>
                <w:sz w:val="18"/>
                <w:lang w:val="pt-BR"/>
              </w:rPr>
              <w:t xml:space="preserve">May</w:t>
            </w:r>
          </w:p>
        </w:tc>
        <w:tc>
          <w:tcPr>
            <w:tcW w:w="685" w:type="dxa"/>
            <w:textDirection w:val="btLr"/>
            <w:vAlign w:val="center"/>
          </w:tcPr>
          <w:p w14:paraId="4874E45C" w14:textId="77777777" w:rsidR="00532D6C" w:rsidRPr="00E84C88" w:rsidRDefault="00532D6C" w:rsidP="00532D6C">
            <w:pPr xmlns:w="http://schemas.openxmlformats.org/wordprocessingml/2006/main">
              <w:spacing w:after="0" w:line="240" w:lineRule="auto"/>
              <w:ind w:left="113" w:right="-7"/>
              <w:jc w:val="center"/>
              <w:rPr>
                <w:rFonts w:ascii="GHEA Grapalat" w:eastAsia="Times New Roman" w:hAnsi="GHEA Grapalat" w:cs="Times New Roman"/>
                <w:sz w:val="18"/>
                <w:lang w:val="pt-BR"/>
              </w:rPr>
            </w:pPr>
            <w:r xmlns:w="http://schemas.openxmlformats.org/wordprocessingml/2006/main" w:rsidRPr="00E84C88">
              <w:rPr>
                <w:rFonts w:ascii="Arial" w:eastAsia="Times New Roman" w:hAnsi="Arial" w:cs="Arial"/>
                <w:sz w:val="18"/>
                <w:lang w:val="pt-BR"/>
              </w:rPr>
              <w:t xml:space="preserve">June</w:t>
            </w:r>
          </w:p>
        </w:tc>
        <w:tc>
          <w:tcPr>
            <w:tcW w:w="685" w:type="dxa"/>
            <w:textDirection w:val="btLr"/>
            <w:vAlign w:val="center"/>
          </w:tcPr>
          <w:p w14:paraId="476975FD" w14:textId="77777777" w:rsidR="00532D6C" w:rsidRPr="00E84C88" w:rsidRDefault="00532D6C" w:rsidP="00532D6C">
            <w:pPr xmlns:w="http://schemas.openxmlformats.org/wordprocessingml/2006/main">
              <w:spacing w:after="0" w:line="240" w:lineRule="auto"/>
              <w:ind w:left="113" w:right="-7"/>
              <w:jc w:val="center"/>
              <w:rPr>
                <w:rFonts w:ascii="GHEA Grapalat" w:eastAsia="Times New Roman" w:hAnsi="GHEA Grapalat" w:cs="Times New Roman"/>
                <w:sz w:val="18"/>
                <w:lang w:val="pt-BR"/>
              </w:rPr>
            </w:pPr>
            <w:r xmlns:w="http://schemas.openxmlformats.org/wordprocessingml/2006/main" w:rsidRPr="00E84C88">
              <w:rPr>
                <w:rFonts w:ascii="Arial" w:eastAsia="Times New Roman" w:hAnsi="Arial" w:cs="Arial"/>
                <w:sz w:val="18"/>
                <w:lang w:val="pt-BR"/>
              </w:rPr>
              <w:t xml:space="preserve">July</w:t>
            </w:r>
            <w:r xmlns:w="http://schemas.openxmlformats.org/wordprocessingml/2006/main" w:rsidRPr="00E84C88">
              <w:rPr>
                <w:rFonts w:ascii="GHEA Grapalat" w:eastAsia="Times New Roman" w:hAnsi="GHEA Grapalat" w:cs="Times Armenian"/>
                <w:sz w:val="18"/>
                <w:lang w:val="pt-BR"/>
              </w:rPr>
              <w:t xml:space="preserve"> </w:t>
            </w:r>
          </w:p>
        </w:tc>
        <w:tc>
          <w:tcPr>
            <w:tcW w:w="685" w:type="dxa"/>
            <w:textDirection w:val="btLr"/>
            <w:vAlign w:val="center"/>
          </w:tcPr>
          <w:p w14:paraId="33E03936" w14:textId="77777777" w:rsidR="00532D6C" w:rsidRPr="00E84C88" w:rsidRDefault="00532D6C" w:rsidP="00532D6C">
            <w:pPr xmlns:w="http://schemas.openxmlformats.org/wordprocessingml/2006/main">
              <w:spacing w:after="0" w:line="240" w:lineRule="auto"/>
              <w:ind w:left="113" w:right="-7"/>
              <w:jc w:val="center"/>
              <w:rPr>
                <w:rFonts w:ascii="GHEA Grapalat" w:eastAsia="Times New Roman" w:hAnsi="GHEA Grapalat" w:cs="Times New Roman"/>
                <w:sz w:val="18"/>
                <w:lang w:val="pt-BR"/>
              </w:rPr>
            </w:pPr>
            <w:r xmlns:w="http://schemas.openxmlformats.org/wordprocessingml/2006/main" w:rsidRPr="00E84C88">
              <w:rPr>
                <w:rFonts w:ascii="Arial" w:eastAsia="Times New Roman" w:hAnsi="Arial" w:cs="Arial"/>
                <w:sz w:val="18"/>
                <w:lang w:val="pt-BR"/>
              </w:rPr>
              <w:t xml:space="preserve">August</w:t>
            </w:r>
          </w:p>
        </w:tc>
        <w:tc>
          <w:tcPr>
            <w:tcW w:w="685" w:type="dxa"/>
            <w:textDirection w:val="btLr"/>
            <w:vAlign w:val="center"/>
          </w:tcPr>
          <w:p w14:paraId="3BFF9F57" w14:textId="77777777" w:rsidR="00532D6C" w:rsidRPr="00E84C88" w:rsidRDefault="00532D6C" w:rsidP="00532D6C">
            <w:pPr xmlns:w="http://schemas.openxmlformats.org/wordprocessingml/2006/main">
              <w:spacing w:after="0" w:line="240" w:lineRule="auto"/>
              <w:ind w:left="113" w:right="-7"/>
              <w:jc w:val="center"/>
              <w:rPr>
                <w:rFonts w:ascii="GHEA Grapalat" w:eastAsia="Times New Roman" w:hAnsi="GHEA Grapalat" w:cs="Times New Roman"/>
                <w:sz w:val="18"/>
                <w:lang w:val="pt-BR"/>
              </w:rPr>
            </w:pPr>
            <w:r xmlns:w="http://schemas.openxmlformats.org/wordprocessingml/2006/main" w:rsidRPr="00E84C88">
              <w:rPr>
                <w:rFonts w:ascii="Arial" w:eastAsia="Times New Roman" w:hAnsi="Arial" w:cs="Arial"/>
                <w:sz w:val="18"/>
                <w:lang w:val="pt-BR"/>
              </w:rPr>
              <w:t xml:space="preserve">September</w:t>
            </w:r>
            <w:r xmlns:w="http://schemas.openxmlformats.org/wordprocessingml/2006/main" w:rsidRPr="00E84C88">
              <w:rPr>
                <w:rFonts w:ascii="GHEA Grapalat" w:eastAsia="Times New Roman" w:hAnsi="GHEA Grapalat" w:cs="Times Armenian"/>
                <w:sz w:val="18"/>
                <w:lang w:val="pt-BR"/>
              </w:rPr>
              <w:t xml:space="preserve"> </w:t>
            </w:r>
          </w:p>
        </w:tc>
        <w:tc>
          <w:tcPr>
            <w:tcW w:w="685" w:type="dxa"/>
            <w:textDirection w:val="btLr"/>
            <w:vAlign w:val="center"/>
          </w:tcPr>
          <w:p w14:paraId="58909476" w14:textId="77777777" w:rsidR="00532D6C" w:rsidRPr="00E84C88" w:rsidRDefault="00532D6C" w:rsidP="00532D6C">
            <w:pPr xmlns:w="http://schemas.openxmlformats.org/wordprocessingml/2006/main">
              <w:spacing w:after="0" w:line="240" w:lineRule="auto"/>
              <w:ind w:left="113" w:right="-7"/>
              <w:jc w:val="center"/>
              <w:rPr>
                <w:rFonts w:ascii="GHEA Grapalat" w:eastAsia="Times New Roman" w:hAnsi="GHEA Grapalat" w:cs="Times New Roman"/>
                <w:sz w:val="18"/>
                <w:lang w:val="pt-BR"/>
              </w:rPr>
            </w:pPr>
            <w:r xmlns:w="http://schemas.openxmlformats.org/wordprocessingml/2006/main" w:rsidRPr="00E84C88">
              <w:rPr>
                <w:rFonts w:ascii="Arial" w:eastAsia="Times New Roman" w:hAnsi="Arial" w:cs="Arial"/>
                <w:sz w:val="18"/>
                <w:lang w:val="pt-BR"/>
              </w:rPr>
              <w:t xml:space="preserve">October</w:t>
            </w:r>
          </w:p>
        </w:tc>
        <w:tc>
          <w:tcPr>
            <w:tcW w:w="664" w:type="dxa"/>
            <w:textDirection w:val="btLr"/>
            <w:vAlign w:val="center"/>
          </w:tcPr>
          <w:p w14:paraId="3D9C5420" w14:textId="77777777" w:rsidR="00532D6C" w:rsidRPr="00E84C88" w:rsidRDefault="00532D6C" w:rsidP="00532D6C">
            <w:pPr xmlns:w="http://schemas.openxmlformats.org/wordprocessingml/2006/main">
              <w:spacing w:after="0" w:line="240" w:lineRule="auto"/>
              <w:ind w:left="113" w:right="-7"/>
              <w:jc w:val="center"/>
              <w:rPr>
                <w:rFonts w:ascii="GHEA Grapalat" w:eastAsia="Times New Roman" w:hAnsi="GHEA Grapalat" w:cs="Times New Roman"/>
                <w:sz w:val="18"/>
                <w:lang w:val="pt-BR"/>
              </w:rPr>
            </w:pP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lang w:val="pt-BR"/>
              </w:rPr>
              <w:t xml:space="preserve">November</w:t>
            </w:r>
          </w:p>
        </w:tc>
        <w:tc>
          <w:tcPr>
            <w:tcW w:w="685" w:type="dxa"/>
            <w:textDirection w:val="btLr"/>
            <w:vAlign w:val="center"/>
          </w:tcPr>
          <w:p w14:paraId="315420A0" w14:textId="77777777" w:rsidR="00532D6C" w:rsidRPr="00E84C88" w:rsidRDefault="00532D6C" w:rsidP="00532D6C">
            <w:pPr xmlns:w="http://schemas.openxmlformats.org/wordprocessingml/2006/main">
              <w:spacing w:after="0" w:line="240" w:lineRule="auto"/>
              <w:ind w:left="113" w:right="-7"/>
              <w:jc w:val="center"/>
              <w:rPr>
                <w:rFonts w:ascii="GHEA Grapalat" w:eastAsia="Times New Roman" w:hAnsi="GHEA Grapalat" w:cs="Times New Roman"/>
                <w:sz w:val="18"/>
                <w:lang w:val="pt-BR"/>
              </w:rPr>
            </w:pPr>
            <w:r xmlns:w="http://schemas.openxmlformats.org/wordprocessingml/2006/main" w:rsidRPr="00E84C88">
              <w:rPr>
                <w:rFonts w:ascii="Arial" w:eastAsia="Times New Roman" w:hAnsi="Arial" w:cs="Arial"/>
                <w:sz w:val="18"/>
                <w:lang w:val="pt-BR"/>
              </w:rPr>
              <w:t xml:space="preserve">December</w:t>
            </w:r>
          </w:p>
        </w:tc>
        <w:tc>
          <w:tcPr>
            <w:tcW w:w="1605" w:type="dxa"/>
            <w:vAlign w:val="center"/>
          </w:tcPr>
          <w:p w14:paraId="03745B2B" w14:textId="77777777" w:rsidR="00532D6C" w:rsidRPr="00E84C88" w:rsidRDefault="00532D6C" w:rsidP="00532D6C">
            <w:pPr xmlns:w="http://schemas.openxmlformats.org/wordprocessingml/2006/main">
              <w:spacing w:after="0" w:line="240" w:lineRule="auto"/>
              <w:ind w:right="-1"/>
              <w:jc w:val="center"/>
              <w:rPr>
                <w:rFonts w:ascii="GHEA Grapalat" w:eastAsia="Times New Roman" w:hAnsi="GHEA Grapalat" w:cs="Times New Roman"/>
                <w:sz w:val="18"/>
                <w:lang w:val="pt-BR"/>
              </w:rPr>
            </w:pPr>
            <w:r xmlns:w="http://schemas.openxmlformats.org/wordprocessingml/2006/main" w:rsidRPr="00E84C88">
              <w:rPr>
                <w:rFonts w:ascii="Arial" w:eastAsia="Times New Roman" w:hAnsi="Arial" w:cs="Arial"/>
                <w:sz w:val="18"/>
                <w:lang w:val="pt-BR"/>
              </w:rPr>
              <w:t xml:space="preserve">Total</w:t>
            </w:r>
          </w:p>
          <w:p w14:paraId="21DA2736"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s-ES"/>
              </w:rPr>
            </w:pPr>
          </w:p>
        </w:tc>
      </w:tr>
      <w:tr w:rsidR="00B35FE4" w:rsidRPr="00E84C88" w14:paraId="1D08A1DC" w14:textId="77777777" w:rsidTr="009C6DB1">
        <w:trPr>
          <w:cantSplit/>
          <w:trHeight w:val="1538"/>
        </w:trPr>
        <w:tc>
          <w:tcPr>
            <w:tcW w:w="1764" w:type="dxa"/>
            <w:vAlign w:val="center"/>
          </w:tcPr>
          <w:p w14:paraId="46F5C44F" w14:textId="77777777" w:rsidR="00B35FE4" w:rsidRPr="00E84C88" w:rsidRDefault="00B35FE4" w:rsidP="00B35FE4">
            <w:pPr xmlns:w="http://schemas.openxmlformats.org/wordprocessingml/2006/main">
              <w:spacing w:after="0" w:line="240" w:lineRule="auto"/>
              <w:jc w:val="center"/>
              <w:rPr>
                <w:rFonts w:ascii="GHEA Grapalat" w:eastAsia="Times New Roman" w:hAnsi="GHEA Grapalat" w:cs="Times New Roman"/>
                <w:sz w:val="20"/>
                <w:szCs w:val="24"/>
                <w:lang w:val="es-ES"/>
              </w:rPr>
            </w:pPr>
            <w:r xmlns:w="http://schemas.openxmlformats.org/wordprocessingml/2006/main" w:rsidRPr="00E84C88">
              <w:rPr>
                <w:rFonts w:ascii="GHEA Grapalat" w:eastAsia="Times New Roman" w:hAnsi="GHEA Grapalat" w:cs="Times New Roman"/>
                <w:sz w:val="20"/>
                <w:szCs w:val="24"/>
                <w:lang w:val="es-ES"/>
              </w:rPr>
              <w:t xml:space="preserve">1</w:t>
            </w:r>
          </w:p>
        </w:tc>
        <w:tc>
          <w:tcPr>
            <w:tcW w:w="2215" w:type="dxa"/>
            <w:vAlign w:val="center"/>
          </w:tcPr>
          <w:p w14:paraId="5D78E536" w14:textId="77777777" w:rsidR="00B35FE4" w:rsidRPr="00E84C88" w:rsidRDefault="00B35FE4" w:rsidP="00B35FE4">
            <w:pPr xmlns:w="http://schemas.openxmlformats.org/wordprocessingml/2006/main">
              <w:spacing w:after="0" w:line="240" w:lineRule="auto"/>
              <w:jc w:val="center"/>
              <w:rPr>
                <w:rFonts w:ascii="GHEA Grapalat" w:eastAsia="Times New Roman" w:hAnsi="GHEA Grapalat" w:cs="Calibri"/>
              </w:rPr>
            </w:pPr>
            <w:r xmlns:w="http://schemas.openxmlformats.org/wordprocessingml/2006/main" w:rsidRPr="00E84C88">
              <w:rPr>
                <w:rFonts w:ascii="GHEA Grapalat" w:eastAsia="Times New Roman" w:hAnsi="GHEA Grapalat" w:cs="Calibri"/>
              </w:rPr>
              <w:t xml:space="preserve">09134200</w:t>
            </w:r>
          </w:p>
          <w:p w14:paraId="01FE32A5" w14:textId="77777777" w:rsidR="00B35FE4" w:rsidRPr="00E84C88" w:rsidRDefault="00B35FE4" w:rsidP="00B35FE4">
            <w:pPr>
              <w:spacing w:after="0" w:line="240" w:lineRule="auto"/>
              <w:jc w:val="center"/>
              <w:rPr>
                <w:rFonts w:ascii="GHEA Grapalat" w:eastAsia="Times New Roman" w:hAnsi="GHEA Grapalat" w:cs="Times New Roman"/>
                <w:b/>
                <w:sz w:val="24"/>
                <w:szCs w:val="24"/>
                <w:lang w:val="en-US"/>
              </w:rPr>
            </w:pPr>
          </w:p>
        </w:tc>
        <w:tc>
          <w:tcPr>
            <w:tcW w:w="1966" w:type="dxa"/>
            <w:vAlign w:val="center"/>
          </w:tcPr>
          <w:p w14:paraId="0FE9983F" w14:textId="77777777" w:rsidR="00B35FE4" w:rsidRPr="00E84C88" w:rsidRDefault="00B35FE4" w:rsidP="00B35FE4">
            <w:pPr xmlns:w="http://schemas.openxmlformats.org/wordprocessingml/2006/main">
              <w:spacing w:after="0" w:line="240" w:lineRule="auto"/>
              <w:jc w:val="center"/>
              <w:rPr>
                <w:rFonts w:ascii="GHEA Grapalat" w:eastAsia="Times New Roman" w:hAnsi="GHEA Grapalat" w:cs="Times New Roman"/>
                <w:b/>
                <w:sz w:val="18"/>
                <w:szCs w:val="14"/>
                <w:lang w:val="en-US"/>
              </w:rPr>
            </w:pPr>
            <w:r xmlns:w="http://schemas.openxmlformats.org/wordprocessingml/2006/main" w:rsidRPr="00E84C88">
              <w:rPr>
                <w:rFonts w:ascii="Arial" w:eastAsia="Times New Roman" w:hAnsi="Arial" w:cs="Arial"/>
                <w:b/>
                <w:sz w:val="18"/>
                <w:szCs w:val="14"/>
                <w:lang w:val="en-US"/>
              </w:rPr>
              <w:t xml:space="preserve">Diesel</w:t>
            </w:r>
            <w:r xmlns:w="http://schemas.openxmlformats.org/wordprocessingml/2006/main" w:rsidRPr="00E84C88">
              <w:rPr>
                <w:rFonts w:ascii="GHEA Grapalat" w:eastAsia="Times New Roman" w:hAnsi="GHEA Grapalat" w:cs="Times New Roman"/>
                <w:b/>
                <w:sz w:val="18"/>
                <w:szCs w:val="14"/>
                <w:lang w:val="en-US"/>
              </w:rPr>
              <w:t xml:space="preserve"> </w:t>
            </w:r>
            <w:r xmlns:w="http://schemas.openxmlformats.org/wordprocessingml/2006/main" w:rsidRPr="00E84C88">
              <w:rPr>
                <w:rFonts w:ascii="Arial" w:eastAsia="Times New Roman" w:hAnsi="Arial" w:cs="Arial"/>
                <w:b/>
                <w:sz w:val="18"/>
                <w:szCs w:val="14"/>
                <w:lang w:val="en-US"/>
              </w:rPr>
              <w:t xml:space="preserve">fuel</w:t>
            </w:r>
            <w:r xmlns:w="http://schemas.openxmlformats.org/wordprocessingml/2006/main" w:rsidRPr="00E84C88">
              <w:rPr>
                <w:rFonts w:ascii="GHEA Grapalat" w:eastAsia="Times New Roman" w:hAnsi="GHEA Grapalat" w:cs="Times New Roman"/>
                <w:b/>
                <w:sz w:val="18"/>
                <w:szCs w:val="14"/>
                <w:lang w:val="en-US"/>
              </w:rPr>
              <w:t xml:space="preserve"> </w:t>
            </w:r>
            <w:r xmlns:w="http://schemas.openxmlformats.org/wordprocessingml/2006/main" w:rsidRPr="00E84C88">
              <w:rPr>
                <w:rFonts w:ascii="Arial" w:eastAsia="Times New Roman" w:hAnsi="Arial" w:cs="Arial"/>
                <w:b/>
                <w:sz w:val="18"/>
                <w:szCs w:val="14"/>
                <w:lang w:val="hy-AM"/>
              </w:rPr>
              <w:t xml:space="preserve">summer</w:t>
            </w:r>
            <w:r xmlns:w="http://schemas.openxmlformats.org/wordprocessingml/2006/main" w:rsidRPr="00E84C88">
              <w:rPr>
                <w:rFonts w:ascii="Arial" w:eastAsia="Times New Roman" w:hAnsi="Arial" w:cs="Arial"/>
                <w:b/>
                <w:sz w:val="18"/>
                <w:szCs w:val="14"/>
                <w:lang w:val="en-US"/>
              </w:rPr>
              <w:t xml:space="preserve">​</w:t>
            </w:r>
          </w:p>
        </w:tc>
        <w:tc>
          <w:tcPr>
            <w:tcW w:w="657" w:type="dxa"/>
            <w:vAlign w:val="center"/>
          </w:tcPr>
          <w:p w14:paraId="1CF3B338" w14:textId="7D176ADC" w:rsidR="00B35FE4" w:rsidRPr="00E84C88" w:rsidRDefault="00B35FE4" w:rsidP="00B35FE4">
            <w:pPr>
              <w:spacing w:after="0" w:line="240" w:lineRule="auto"/>
              <w:jc w:val="center"/>
              <w:rPr>
                <w:rFonts w:ascii="GHEA Grapalat" w:eastAsia="Times New Roman" w:hAnsi="GHEA Grapalat" w:cs="Times New Roman"/>
                <w:sz w:val="24"/>
                <w:szCs w:val="24"/>
                <w:lang w:val="pt-BR"/>
              </w:rPr>
            </w:pPr>
          </w:p>
        </w:tc>
        <w:tc>
          <w:tcPr>
            <w:tcW w:w="657" w:type="dxa"/>
            <w:vAlign w:val="center"/>
          </w:tcPr>
          <w:p w14:paraId="300749AD" w14:textId="128B17A9" w:rsidR="00B35FE4" w:rsidRPr="00E84C88" w:rsidRDefault="00B35FE4" w:rsidP="00B35FE4">
            <w:pPr>
              <w:spacing w:after="0" w:line="240" w:lineRule="auto"/>
              <w:jc w:val="center"/>
              <w:rPr>
                <w:rFonts w:ascii="GHEA Grapalat" w:eastAsia="Times New Roman" w:hAnsi="GHEA Grapalat" w:cs="Times New Roman"/>
                <w:sz w:val="24"/>
                <w:szCs w:val="24"/>
                <w:lang w:val="pt-BR"/>
              </w:rPr>
            </w:pPr>
          </w:p>
        </w:tc>
        <w:tc>
          <w:tcPr>
            <w:tcW w:w="685" w:type="dxa"/>
            <w:textDirection w:val="tbRl"/>
            <w:vAlign w:val="center"/>
          </w:tcPr>
          <w:p w14:paraId="22A2489E" w14:textId="2D0BFCBC" w:rsidR="00B35FE4" w:rsidRPr="00E84C88" w:rsidRDefault="00B35FE4" w:rsidP="009C6DB1">
            <w:pPr>
              <w:spacing w:after="0" w:line="240" w:lineRule="auto"/>
              <w:ind w:left="113" w:right="113"/>
              <w:jc w:val="center"/>
              <w:rPr>
                <w:rFonts w:ascii="GHEA Grapalat" w:eastAsia="Times New Roman" w:hAnsi="GHEA Grapalat" w:cs="Times New Roman"/>
                <w:sz w:val="24"/>
                <w:szCs w:val="24"/>
                <w:lang w:val="en-US"/>
              </w:rPr>
            </w:pPr>
          </w:p>
        </w:tc>
        <w:tc>
          <w:tcPr>
            <w:tcW w:w="685" w:type="dxa"/>
            <w:textDirection w:val="tbRl"/>
            <w:vAlign w:val="center"/>
          </w:tcPr>
          <w:p w14:paraId="46C895E9" w14:textId="3973DDAD" w:rsidR="00B35FE4" w:rsidRPr="00E84C88" w:rsidRDefault="00B35FE4" w:rsidP="009C6DB1">
            <w:pPr>
              <w:spacing w:after="0" w:line="240" w:lineRule="auto"/>
              <w:ind w:left="113" w:right="113"/>
              <w:jc w:val="center"/>
              <w:rPr>
                <w:rFonts w:ascii="GHEA Grapalat" w:eastAsia="Times New Roman" w:hAnsi="GHEA Grapalat" w:cs="Times New Roman"/>
                <w:sz w:val="24"/>
                <w:szCs w:val="24"/>
                <w:lang w:val="en-US"/>
              </w:rPr>
            </w:pPr>
          </w:p>
        </w:tc>
        <w:tc>
          <w:tcPr>
            <w:tcW w:w="685" w:type="dxa"/>
            <w:textDirection w:val="tbRl"/>
            <w:vAlign w:val="center"/>
          </w:tcPr>
          <w:p w14:paraId="182BF48C" w14:textId="0064E362" w:rsidR="00B35FE4" w:rsidRPr="00E84C88" w:rsidRDefault="00B35FE4" w:rsidP="009C6DB1">
            <w:pPr>
              <w:spacing w:after="0" w:line="240" w:lineRule="auto"/>
              <w:ind w:left="113" w:right="113"/>
              <w:jc w:val="center"/>
              <w:rPr>
                <w:rFonts w:ascii="GHEA Grapalat" w:eastAsia="Times New Roman" w:hAnsi="GHEA Grapalat" w:cs="Times New Roman"/>
                <w:sz w:val="24"/>
                <w:szCs w:val="24"/>
                <w:lang w:val="en-US"/>
              </w:rPr>
            </w:pPr>
          </w:p>
        </w:tc>
        <w:tc>
          <w:tcPr>
            <w:tcW w:w="685" w:type="dxa"/>
            <w:textDirection w:val="tbRl"/>
            <w:vAlign w:val="center"/>
          </w:tcPr>
          <w:p w14:paraId="69515DB9" w14:textId="2E8005A2" w:rsidR="00B35FE4" w:rsidRPr="00E84C88" w:rsidRDefault="00B35FE4" w:rsidP="009C6DB1">
            <w:pPr>
              <w:spacing w:after="0" w:line="240" w:lineRule="auto"/>
              <w:ind w:left="113" w:right="113"/>
              <w:jc w:val="center"/>
              <w:rPr>
                <w:rFonts w:ascii="GHEA Grapalat" w:eastAsia="Times New Roman" w:hAnsi="GHEA Grapalat" w:cs="Times New Roman"/>
                <w:sz w:val="24"/>
                <w:szCs w:val="24"/>
                <w:lang w:val="en-US"/>
              </w:rPr>
            </w:pPr>
          </w:p>
        </w:tc>
        <w:tc>
          <w:tcPr>
            <w:tcW w:w="685" w:type="dxa"/>
            <w:textDirection w:val="tbRl"/>
            <w:vAlign w:val="center"/>
          </w:tcPr>
          <w:p w14:paraId="71856B41" w14:textId="1502FBBC" w:rsidR="00B35FE4" w:rsidRPr="00E84C88" w:rsidRDefault="00B35FE4" w:rsidP="009C6DB1">
            <w:pPr>
              <w:spacing w:after="0" w:line="240" w:lineRule="auto"/>
              <w:ind w:left="113" w:right="113"/>
              <w:jc w:val="center"/>
              <w:rPr>
                <w:rFonts w:ascii="GHEA Grapalat" w:eastAsia="Times New Roman" w:hAnsi="GHEA Grapalat" w:cs="Times New Roman"/>
                <w:sz w:val="24"/>
                <w:szCs w:val="24"/>
                <w:lang w:val="en-US"/>
              </w:rPr>
            </w:pPr>
          </w:p>
        </w:tc>
        <w:tc>
          <w:tcPr>
            <w:tcW w:w="685" w:type="dxa"/>
            <w:textDirection w:val="tbRl"/>
            <w:vAlign w:val="center"/>
          </w:tcPr>
          <w:p w14:paraId="26708FC8" w14:textId="6A437706" w:rsidR="00B35FE4" w:rsidRPr="00E84C88" w:rsidRDefault="00B35FE4" w:rsidP="009C6DB1">
            <w:pPr xmlns:w="http://schemas.openxmlformats.org/wordprocessingml/2006/main">
              <w:spacing w:after="0" w:line="240" w:lineRule="auto"/>
              <w:ind w:left="113" w:right="113"/>
              <w:jc w:val="center"/>
              <w:rPr>
                <w:rFonts w:ascii="GHEA Grapalat" w:eastAsia="Times New Roman" w:hAnsi="GHEA Grapalat" w:cs="Times New Roman"/>
                <w:sz w:val="24"/>
                <w:szCs w:val="24"/>
                <w:lang w:val="en-US"/>
              </w:rPr>
            </w:pPr>
            <w:r xmlns:w="http://schemas.openxmlformats.org/wordprocessingml/2006/main">
              <w:rPr>
                <w:rFonts w:ascii="GHEA Grapalat" w:eastAsia="Times New Roman" w:hAnsi="GHEA Grapalat" w:cs="Times New Roman"/>
                <w:sz w:val="20"/>
                <w:szCs w:val="24"/>
                <w:lang w:val="pt-BR"/>
              </w:rPr>
              <w:t xml:space="preserve">100%</w:t>
            </w:r>
          </w:p>
        </w:tc>
        <w:tc>
          <w:tcPr>
            <w:tcW w:w="685" w:type="dxa"/>
            <w:textDirection w:val="tbRl"/>
            <w:vAlign w:val="center"/>
          </w:tcPr>
          <w:p w14:paraId="4748A62D" w14:textId="031A4111" w:rsidR="00B35FE4" w:rsidRPr="00E84C88" w:rsidRDefault="00B35FE4" w:rsidP="009C6DB1">
            <w:pPr xmlns:w="http://schemas.openxmlformats.org/wordprocessingml/2006/main">
              <w:spacing w:after="0" w:line="240" w:lineRule="auto"/>
              <w:ind w:left="113" w:right="113"/>
              <w:jc w:val="center"/>
              <w:rPr>
                <w:rFonts w:ascii="GHEA Grapalat" w:eastAsia="Times New Roman" w:hAnsi="GHEA Grapalat" w:cs="Times New Roman"/>
                <w:sz w:val="24"/>
                <w:szCs w:val="24"/>
                <w:lang w:val="en-US"/>
              </w:rPr>
            </w:pPr>
            <w:r xmlns:w="http://schemas.openxmlformats.org/wordprocessingml/2006/main">
              <w:rPr>
                <w:rFonts w:ascii="GHEA Grapalat" w:eastAsia="Times New Roman" w:hAnsi="GHEA Grapalat" w:cs="Times New Roman"/>
                <w:sz w:val="20"/>
                <w:szCs w:val="24"/>
                <w:lang w:val="pt-BR"/>
              </w:rPr>
              <w:t xml:space="preserve">100%</w:t>
            </w:r>
          </w:p>
        </w:tc>
        <w:tc>
          <w:tcPr>
            <w:tcW w:w="685" w:type="dxa"/>
            <w:textDirection w:val="tbRl"/>
            <w:vAlign w:val="center"/>
          </w:tcPr>
          <w:p w14:paraId="491BE0DE" w14:textId="175FE745" w:rsidR="00B35FE4" w:rsidRPr="00E84C88" w:rsidRDefault="00B35FE4" w:rsidP="009C6DB1">
            <w:pPr xmlns:w="http://schemas.openxmlformats.org/wordprocessingml/2006/main">
              <w:spacing w:after="0" w:line="240" w:lineRule="auto"/>
              <w:ind w:left="113" w:right="113"/>
              <w:jc w:val="center"/>
              <w:rPr>
                <w:rFonts w:ascii="GHEA Grapalat" w:eastAsia="Times New Roman" w:hAnsi="GHEA Grapalat" w:cs="Times New Roman"/>
                <w:sz w:val="24"/>
                <w:szCs w:val="24"/>
                <w:lang w:val="en-US"/>
              </w:rPr>
            </w:pPr>
            <w:r xmlns:w="http://schemas.openxmlformats.org/wordprocessingml/2006/main">
              <w:rPr>
                <w:rFonts w:ascii="GHEA Grapalat" w:eastAsia="Times New Roman" w:hAnsi="GHEA Grapalat" w:cs="Times New Roman"/>
                <w:sz w:val="20"/>
                <w:szCs w:val="24"/>
                <w:lang w:val="pt-BR"/>
              </w:rPr>
              <w:t xml:space="preserve">100%</w:t>
            </w:r>
          </w:p>
        </w:tc>
        <w:tc>
          <w:tcPr>
            <w:tcW w:w="664" w:type="dxa"/>
            <w:textDirection w:val="tbRl"/>
            <w:vAlign w:val="center"/>
          </w:tcPr>
          <w:p w14:paraId="4D8E7A4A" w14:textId="2E429463" w:rsidR="00B35FE4" w:rsidRPr="00E84C88" w:rsidRDefault="00B35FE4" w:rsidP="009C6DB1">
            <w:pPr xmlns:w="http://schemas.openxmlformats.org/wordprocessingml/2006/main">
              <w:spacing w:after="0" w:line="240" w:lineRule="auto"/>
              <w:ind w:left="113" w:right="113"/>
              <w:jc w:val="center"/>
              <w:rPr>
                <w:rFonts w:ascii="GHEA Grapalat" w:eastAsia="Times New Roman" w:hAnsi="GHEA Grapalat" w:cs="Times New Roman"/>
                <w:sz w:val="24"/>
                <w:szCs w:val="24"/>
                <w:lang w:val="en-US"/>
              </w:rPr>
            </w:pPr>
            <w:r xmlns:w="http://schemas.openxmlformats.org/wordprocessingml/2006/main">
              <w:rPr>
                <w:rFonts w:ascii="GHEA Grapalat" w:eastAsia="Times New Roman" w:hAnsi="GHEA Grapalat" w:cs="Times New Roman"/>
                <w:sz w:val="20"/>
                <w:szCs w:val="24"/>
                <w:lang w:val="pt-BR"/>
              </w:rPr>
              <w:t xml:space="preserve">100%</w:t>
            </w:r>
          </w:p>
        </w:tc>
        <w:tc>
          <w:tcPr>
            <w:tcW w:w="685" w:type="dxa"/>
            <w:textDirection w:val="tbRl"/>
            <w:vAlign w:val="center"/>
          </w:tcPr>
          <w:p w14:paraId="6DF65A52" w14:textId="438B74BB" w:rsidR="00B35FE4" w:rsidRPr="00E84C88" w:rsidRDefault="00B35FE4" w:rsidP="009C6DB1">
            <w:pPr xmlns:w="http://schemas.openxmlformats.org/wordprocessingml/2006/main">
              <w:spacing w:after="0" w:line="240" w:lineRule="auto"/>
              <w:ind w:left="113" w:right="113"/>
              <w:jc w:val="center"/>
              <w:rPr>
                <w:rFonts w:ascii="GHEA Grapalat" w:eastAsia="Times New Roman" w:hAnsi="GHEA Grapalat" w:cs="Times New Roman"/>
                <w:sz w:val="24"/>
                <w:szCs w:val="24"/>
                <w:lang w:val="en-US"/>
              </w:rPr>
            </w:pPr>
            <w:r xmlns:w="http://schemas.openxmlformats.org/wordprocessingml/2006/main">
              <w:rPr>
                <w:rFonts w:ascii="GHEA Grapalat" w:eastAsia="Times New Roman" w:hAnsi="GHEA Grapalat" w:cs="Times New Roman"/>
                <w:sz w:val="20"/>
                <w:szCs w:val="24"/>
                <w:lang w:val="pt-BR"/>
              </w:rPr>
              <w:t xml:space="preserve">100%</w:t>
            </w:r>
          </w:p>
        </w:tc>
        <w:tc>
          <w:tcPr>
            <w:tcW w:w="1605" w:type="dxa"/>
            <w:textDirection w:val="tbRl"/>
          </w:tcPr>
          <w:p w14:paraId="1EF3FC25" w14:textId="77777777" w:rsidR="00B35FE4" w:rsidRPr="00E84C88" w:rsidRDefault="00B35FE4" w:rsidP="009C6DB1">
            <w:pPr>
              <w:spacing w:after="0" w:line="240" w:lineRule="auto"/>
              <w:ind w:left="113" w:right="113"/>
              <w:jc w:val="center"/>
              <w:rPr>
                <w:rFonts w:ascii="GHEA Grapalat" w:eastAsia="Times New Roman" w:hAnsi="GHEA Grapalat" w:cs="Times New Roman"/>
                <w:sz w:val="20"/>
                <w:szCs w:val="24"/>
                <w:lang w:val="pt-BR"/>
              </w:rPr>
            </w:pPr>
          </w:p>
          <w:p w14:paraId="111CD0C4" w14:textId="77777777" w:rsidR="00B35FE4" w:rsidRPr="00E84C88" w:rsidRDefault="00B35FE4" w:rsidP="009C6DB1">
            <w:pPr>
              <w:spacing w:after="0" w:line="240" w:lineRule="auto"/>
              <w:ind w:left="113" w:right="113"/>
              <w:jc w:val="center"/>
              <w:rPr>
                <w:rFonts w:ascii="GHEA Grapalat" w:eastAsia="Times New Roman" w:hAnsi="GHEA Grapalat" w:cs="Times New Roman"/>
                <w:sz w:val="20"/>
                <w:szCs w:val="24"/>
                <w:lang w:val="pt-BR"/>
              </w:rPr>
            </w:pPr>
          </w:p>
          <w:p w14:paraId="1981A0F5" w14:textId="77777777" w:rsidR="00B35FE4" w:rsidRPr="00E84C88" w:rsidRDefault="00B35FE4" w:rsidP="009C6DB1">
            <w:pPr xmlns:w="http://schemas.openxmlformats.org/wordprocessingml/2006/main">
              <w:spacing w:after="0" w:line="240" w:lineRule="auto"/>
              <w:ind w:left="113" w:right="113"/>
              <w:jc w:val="center"/>
              <w:rPr>
                <w:rFonts w:ascii="GHEA Grapalat" w:eastAsia="Times New Roman" w:hAnsi="GHEA Grapalat" w:cs="Times New Roman"/>
                <w:b/>
                <w:sz w:val="24"/>
                <w:szCs w:val="24"/>
                <w:lang w:val="pt-BR"/>
              </w:rPr>
            </w:pPr>
            <w:r xmlns:w="http://schemas.openxmlformats.org/wordprocessingml/2006/main" w:rsidRPr="00E84C88">
              <w:rPr>
                <w:rFonts w:ascii="GHEA Grapalat" w:eastAsia="Times New Roman" w:hAnsi="GHEA Grapalat" w:cs="Times New Roman"/>
                <w:sz w:val="20"/>
                <w:szCs w:val="24"/>
                <w:lang w:val="pt-BR"/>
              </w:rPr>
              <w:t xml:space="preserve">100%</w:t>
            </w:r>
          </w:p>
        </w:tc>
      </w:tr>
    </w:tbl>
    <w:p w14:paraId="6F363A01" w14:textId="77777777" w:rsidR="00532D6C" w:rsidRPr="00E84C88" w:rsidRDefault="00532D6C" w:rsidP="00532D6C">
      <w:pPr>
        <w:spacing w:after="0" w:line="240" w:lineRule="auto"/>
        <w:rPr>
          <w:rFonts w:ascii="GHEA Grapalat" w:eastAsia="Times New Roman" w:hAnsi="GHEA Grapalat" w:cs="Times New Roman"/>
          <w:sz w:val="18"/>
          <w:szCs w:val="18"/>
          <w:lang w:val="en-US"/>
        </w:rPr>
      </w:pPr>
    </w:p>
    <w:p w14:paraId="0E5C2457"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18"/>
          <w:szCs w:val="18"/>
          <w:lang w:val="pt-BR"/>
        </w:rPr>
      </w:pP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pt-BR"/>
        </w:rPr>
        <w:t xml:space="preserve">Payment</w:t>
      </w:r>
      <w:r xmlns:w="http://schemas.openxmlformats.org/wordprocessingml/2006/main" w:rsidRPr="00E84C88">
        <w:rPr>
          <w:rFonts w:ascii="GHEA Grapalat" w:eastAsia="Times New Roman" w:hAnsi="GHEA Grapalat" w:cs="Times Armenian"/>
          <w:sz w:val="18"/>
          <w:szCs w:val="18"/>
          <w:lang w:val="en-US"/>
        </w:rPr>
        <w:t xml:space="preserve"> </w:t>
      </w:r>
      <w:r xmlns:w="http://schemas.openxmlformats.org/wordprocessingml/2006/main" w:rsidRPr="00E84C88">
        <w:rPr>
          <w:rFonts w:ascii="Arial" w:eastAsia="Times New Roman" w:hAnsi="Arial" w:cs="Arial"/>
          <w:sz w:val="18"/>
          <w:szCs w:val="18"/>
          <w:lang w:val="pt-BR"/>
        </w:rPr>
        <w:t xml:space="preserve">subject</w:t>
      </w:r>
      <w:r xmlns:w="http://schemas.openxmlformats.org/wordprocessingml/2006/main" w:rsidRPr="00E84C88">
        <w:rPr>
          <w:rFonts w:ascii="GHEA Grapalat" w:eastAsia="Times New Roman" w:hAnsi="GHEA Grapalat" w:cs="Times Armenian"/>
          <w:sz w:val="18"/>
          <w:szCs w:val="18"/>
          <w:lang w:val="en-US"/>
        </w:rPr>
        <w:t xml:space="preserve"> </w:t>
      </w:r>
      <w:r xmlns:w="http://schemas.openxmlformats.org/wordprocessingml/2006/main" w:rsidRPr="00E84C88">
        <w:rPr>
          <w:rFonts w:ascii="Arial" w:eastAsia="Times New Roman" w:hAnsi="Arial" w:cs="Arial"/>
          <w:sz w:val="18"/>
          <w:szCs w:val="18"/>
          <w:lang w:val="pt-BR"/>
        </w:rPr>
        <w:t xml:space="preserve">the money</w:t>
      </w:r>
      <w:r xmlns:w="http://schemas.openxmlformats.org/wordprocessingml/2006/main" w:rsidRPr="00E84C88">
        <w:rPr>
          <w:rFonts w:ascii="GHEA Grapalat" w:eastAsia="Times New Roman" w:hAnsi="GHEA Grapalat" w:cs="Times Armenian"/>
          <w:sz w:val="18"/>
          <w:szCs w:val="18"/>
          <w:lang w:val="en-US"/>
        </w:rPr>
        <w:t xml:space="preserve"> </w:t>
      </w:r>
      <w:r xmlns:w="http://schemas.openxmlformats.org/wordprocessingml/2006/main" w:rsidRPr="00E84C88">
        <w:rPr>
          <w:rFonts w:ascii="Arial" w:eastAsia="Times New Roman" w:hAnsi="Arial" w:cs="Arial"/>
          <w:sz w:val="18"/>
          <w:szCs w:val="18"/>
          <w:lang w:val="pt-BR"/>
        </w:rPr>
        <w:t xml:space="preserve">being presented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are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incremental</w:t>
      </w:r>
      <w:r xmlns:w="http://schemas.openxmlformats.org/wordprocessingml/2006/main" w:rsidRPr="00E84C88">
        <w:rPr>
          <w:rFonts w:ascii="GHEA Grapalat" w:eastAsia="Times New Roman" w:hAnsi="GHEA Grapalat" w:cs="Times Armenian"/>
          <w:sz w:val="18"/>
          <w:szCs w:val="18"/>
          <w:lang w:val="en-US"/>
        </w:rPr>
        <w:t xml:space="preserve"> </w:t>
      </w:r>
      <w:r xmlns:w="http://schemas.openxmlformats.org/wordprocessingml/2006/main" w:rsidRPr="00E84C88">
        <w:rPr>
          <w:rFonts w:ascii="Arial" w:eastAsia="Times New Roman" w:hAnsi="Arial" w:cs="Arial"/>
          <w:sz w:val="18"/>
          <w:szCs w:val="18"/>
          <w:lang w:val="pt-BR"/>
        </w:rPr>
        <w:t xml:space="preserve">in order </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If</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the contract</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being sealed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is</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Shopping</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about</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Armenia</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GHEA Grapalat" w:eastAsia="Times New Roman" w:hAnsi="GHEA Grapalat" w:cs="Sylfaen"/>
          <w:sz w:val="18"/>
          <w:szCs w:val="18"/>
          <w:lang w:val="pt-BR"/>
        </w:rPr>
        <w:t xml:space="preserve">15th </w:t>
      </w:r>
      <w:r xmlns:w="http://schemas.openxmlformats.org/wordprocessingml/2006/main" w:rsidRPr="00E84C88">
        <w:rPr>
          <w:rFonts w:ascii="Arial" w:eastAsia="Times New Roman" w:hAnsi="Arial" w:cs="Arial"/>
          <w:sz w:val="18"/>
          <w:szCs w:val="18"/>
          <w:lang w:val="pt-BR"/>
        </w:rPr>
        <w:t xml:space="preserve">of </w:t>
      </w:r>
      <w:r xmlns:w="http://schemas.openxmlformats.org/wordprocessingml/2006/main" w:rsidRPr="00E84C88">
        <w:rPr>
          <w:rFonts w:ascii="Arial" w:eastAsia="Times New Roman" w:hAnsi="Arial" w:cs="Arial"/>
          <w:sz w:val="18"/>
          <w:szCs w:val="18"/>
          <w:lang w:val="pt-BR"/>
        </w:rPr>
        <w:t xml:space="preserve">the law</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Article </w:t>
      </w:r>
      <w:r xmlns:w="http://schemas.openxmlformats.org/wordprocessingml/2006/main" w:rsidRPr="00E84C88">
        <w:rPr>
          <w:rFonts w:ascii="GHEA Grapalat" w:eastAsia="Times New Roman" w:hAnsi="GHEA Grapalat" w:cs="Sylfaen"/>
          <w:sz w:val="18"/>
          <w:szCs w:val="18"/>
          <w:lang w:val="pt-BR"/>
        </w:rPr>
        <w:t xml:space="preserve">6</w:t>
      </w:r>
      <w:r xmlns:w="http://schemas.openxmlformats.org/wordprocessingml/2006/main" w:rsidRPr="00E84C88">
        <w:rPr>
          <w:rFonts w:ascii="Arial" w:eastAsia="Times New Roman" w:hAnsi="Arial" w:cs="Arial"/>
          <w:sz w:val="18"/>
          <w:szCs w:val="18"/>
          <w:lang w:val="pt-BR"/>
        </w:rPr>
        <w:t xml:space="preserv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part</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basis</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on </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then</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this</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the schedule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being filled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and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being sealed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is</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financial</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resources</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to be planned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in case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parties</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between</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sealable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agreement</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back</w:t>
      </w:r>
      <w:r xmlns:w="http://schemas.openxmlformats.org/wordprocessingml/2006/main" w:rsidRPr="00E84C88">
        <w:rPr>
          <w:rFonts w:ascii="GHEA Grapalat" w:eastAsia="Times New Roman" w:hAnsi="GHEA Grapalat" w:cs="Sylfaen"/>
          <w:sz w:val="18"/>
          <w:szCs w:val="18"/>
          <w:lang w:val="pt-BR"/>
        </w:rPr>
        <w:t xml:space="preserve"> at </w:t>
      </w:r>
      <w:r xmlns:w="http://schemas.openxmlformats.org/wordprocessingml/2006/main" w:rsidRPr="00E84C88">
        <w:rPr>
          <w:rFonts w:ascii="Arial" w:eastAsia="Times New Roman" w:hAnsi="Arial" w:cs="Arial"/>
          <w:sz w:val="18"/>
          <w:szCs w:val="18"/>
          <w:lang w:val="pt-BR"/>
        </w:rPr>
        <w:t xml:space="preserve">the </w:t>
      </w:r>
      <w:r xmlns:w="http://schemas.openxmlformats.org/wordprocessingml/2006/main" w:rsidRPr="00E84C88">
        <w:rPr>
          <w:rFonts w:ascii="Arial" w:eastAsia="Times New Roman" w:hAnsi="Arial" w:cs="Arial"/>
          <w:sz w:val="18"/>
          <w:szCs w:val="18"/>
          <w:lang w:val="pt-BR"/>
        </w:rPr>
        <w:t xml:space="preserve">same time </w:t>
      </w:r>
      <w:r xmlns:w="http://schemas.openxmlformats.org/wordprocessingml/2006/main" w:rsidRPr="00E84C88">
        <w:rPr>
          <w:rFonts w:ascii="GHEA Grapalat" w:eastAsia="Times New Roman" w:hAnsi="GHEA Grapalat" w:cs="Sylfaen"/>
          <w:sz w:val="18"/>
          <w:szCs w:val="18"/>
          <w:lang w:val="pt-BR"/>
        </w:rPr>
        <w:t xml:space="preserve">as</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its</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inseparable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part </w:t>
      </w:r>
      <w:r xmlns:w="http://schemas.openxmlformats.org/wordprocessingml/2006/main" w:rsidRPr="00E84C88">
        <w:rPr>
          <w:rFonts w:ascii="GHEA Grapalat" w:eastAsia="Times New Roman" w:hAnsi="GHEA Grapalat" w:cs="Sylfaen"/>
          <w:sz w:val="18"/>
          <w:szCs w:val="18"/>
          <w:lang w:val="pt-BR"/>
        </w:rPr>
        <w:t xml:space="preserve">:</w:t>
      </w:r>
    </w:p>
    <w:p w14:paraId="7FEAC756" w14:textId="77777777" w:rsidR="00532D6C" w:rsidRPr="00E84C88" w:rsidRDefault="00532D6C" w:rsidP="00532D6C">
      <w:pPr xmlns:w="http://schemas.openxmlformats.org/wordprocessingml/2006/main">
        <w:spacing w:after="0" w:line="240" w:lineRule="auto"/>
        <w:rPr>
          <w:rFonts w:ascii="GHEA Grapalat" w:eastAsia="Times New Roman" w:hAnsi="GHEA Grapalat" w:cs="Times New Roman"/>
          <w:sz w:val="18"/>
          <w:szCs w:val="18"/>
          <w:lang w:val="pt-BR"/>
        </w:rPr>
      </w:pP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in the invitation</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the money</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to be noted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are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percent </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and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the contract</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when sealing</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percent</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instead of</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to be noted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is</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specific</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of money</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size</w:t>
      </w:r>
    </w:p>
    <w:p w14:paraId="6CEE351C" w14:textId="77777777" w:rsidR="00532D6C" w:rsidRPr="00E84C88" w:rsidRDefault="00532D6C" w:rsidP="00532D6C">
      <w:pPr>
        <w:spacing w:after="0" w:line="240" w:lineRule="auto"/>
        <w:jc w:val="center"/>
        <w:rPr>
          <w:rFonts w:ascii="GHEA Grapalat" w:eastAsia="Times New Roman" w:hAnsi="GHEA Grapalat" w:cs="Times New Roman"/>
          <w:sz w:val="20"/>
          <w:szCs w:val="24"/>
          <w:lang w:val="es-ES"/>
        </w:rPr>
      </w:pPr>
    </w:p>
    <w:p w14:paraId="09787194" w14:textId="77777777" w:rsidR="00532D6C" w:rsidRPr="00E84C88" w:rsidRDefault="00532D6C" w:rsidP="00532D6C">
      <w:pPr>
        <w:spacing w:after="0" w:line="240" w:lineRule="auto"/>
        <w:jc w:val="right"/>
        <w:rPr>
          <w:rFonts w:ascii="GHEA Grapalat" w:eastAsia="Times New Roman" w:hAnsi="GHEA Grapalat" w:cs="Times New Roman"/>
          <w:sz w:val="20"/>
          <w:szCs w:val="24"/>
          <w:lang w:val="es-ES"/>
        </w:rPr>
      </w:pPr>
    </w:p>
    <w:tbl>
      <w:tblPr>
        <w:tblW w:w="9639" w:type="dxa"/>
        <w:jc w:val="center"/>
        <w:tblLayout w:type="fixed"/>
        <w:tblLook w:val="0000" w:firstRow="0" w:lastRow="0" w:firstColumn="0" w:lastColumn="0" w:noHBand="0" w:noVBand="0"/>
      </w:tblPr>
      <w:tblGrid>
        <w:gridCol w:w="4536"/>
        <w:gridCol w:w="760"/>
        <w:gridCol w:w="4343"/>
      </w:tblGrid>
      <w:tr w:rsidR="00532D6C" w:rsidRPr="00E84C88" w14:paraId="6819FBAB" w14:textId="77777777" w:rsidTr="00532D6C">
        <w:trPr>
          <w:jc w:val="center"/>
        </w:trPr>
        <w:tc>
          <w:tcPr>
            <w:tcW w:w="4536" w:type="dxa"/>
          </w:tcPr>
          <w:p w14:paraId="6CA9FEB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b/>
                <w:bCs/>
                <w:sz w:val="24"/>
                <w:szCs w:val="24"/>
                <w:lang w:val="nb-NO"/>
              </w:rPr>
            </w:pPr>
            <w:r xmlns:w="http://schemas.openxmlformats.org/wordprocessingml/2006/main" w:rsidRPr="00E84C88">
              <w:rPr>
                <w:rFonts w:ascii="Arial" w:eastAsia="Times New Roman" w:hAnsi="Arial" w:cs="Arial"/>
                <w:b/>
                <w:bCs/>
                <w:sz w:val="24"/>
                <w:szCs w:val="24"/>
                <w:lang w:val="nb-NO"/>
              </w:rPr>
              <w:t xml:space="preserve">BUYER</w:t>
            </w:r>
          </w:p>
          <w:p w14:paraId="509DF5BE" w14:textId="77777777" w:rsidR="00532D6C" w:rsidRPr="00E84C88" w:rsidRDefault="00532D6C" w:rsidP="00532D6C">
            <w:pPr>
              <w:spacing w:after="0" w:line="240" w:lineRule="auto"/>
              <w:rPr>
                <w:rFonts w:ascii="GHEA Grapalat" w:eastAsia="Times New Roman" w:hAnsi="GHEA Grapalat" w:cs="Times New Roman"/>
              </w:rPr>
            </w:pPr>
          </w:p>
          <w:p w14:paraId="56E961A6" w14:textId="77777777" w:rsidR="00532D6C" w:rsidRPr="00E84C88" w:rsidRDefault="00532D6C" w:rsidP="00532D6C">
            <w:pPr>
              <w:spacing w:after="0" w:line="240" w:lineRule="auto"/>
              <w:rPr>
                <w:rFonts w:ascii="GHEA Grapalat" w:eastAsia="Times New Roman" w:hAnsi="GHEA Grapalat" w:cs="Times New Roman"/>
                <w:sz w:val="24"/>
                <w:szCs w:val="24"/>
              </w:rPr>
            </w:pPr>
          </w:p>
          <w:p w14:paraId="5253FF2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4"/>
                <w:szCs w:val="24"/>
              </w:rPr>
            </w:pPr>
            <w:r xmlns:w="http://schemas.openxmlformats.org/wordprocessingml/2006/main" w:rsidRPr="00E84C88">
              <w:rPr>
                <w:rFonts w:ascii="GHEA Grapalat" w:eastAsia="Times New Roman" w:hAnsi="GHEA Grapalat" w:cs="Times New Roman"/>
                <w:sz w:val="24"/>
                <w:szCs w:val="24"/>
              </w:rPr>
              <w:t xml:space="preserve">---------------------------------</w:t>
            </w:r>
          </w:p>
          <w:p w14:paraId="7B70AA4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rPr>
              <w:t xml:space="preserve">signature </w:t>
            </w:r>
            <w:r xmlns:w="http://schemas.openxmlformats.org/wordprocessingml/2006/main" w:rsidRPr="00E84C88">
              <w:rPr>
                <w:rFonts w:ascii="GHEA Grapalat" w:eastAsia="Times New Roman" w:hAnsi="GHEA Grapalat" w:cs="Times New Roman"/>
                <w:sz w:val="18"/>
                <w:szCs w:val="18"/>
                <w:lang w:val="en-US"/>
              </w:rPr>
              <w:t xml:space="preserve">/</w:t>
            </w:r>
          </w:p>
          <w:p w14:paraId="2C412C3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rPr>
            </w:pPr>
            <w:r xmlns:w="http://schemas.openxmlformats.org/wordprocessingml/2006/main" w:rsidRPr="00E84C88">
              <w:rPr>
                <w:rFonts w:ascii="Arial" w:eastAsia="Times New Roman" w:hAnsi="Arial" w:cs="Arial"/>
                <w:sz w:val="18"/>
                <w:szCs w:val="18"/>
              </w:rPr>
              <w:t xml:space="preserve">K. </w:t>
            </w:r>
            <w:r xmlns:w="http://schemas.openxmlformats.org/wordprocessingml/2006/main" w:rsidRPr="00E84C88">
              <w:rPr>
                <w:rFonts w:ascii="Arial" w:eastAsia="Times New Roman" w:hAnsi="Arial" w:cs="Arial"/>
                <w:sz w:val="18"/>
                <w:szCs w:val="18"/>
              </w:rPr>
              <w:t xml:space="preserve">T.</w:t>
            </w:r>
            <w:r xmlns:w="http://schemas.openxmlformats.org/wordprocessingml/2006/main" w:rsidRPr="00E84C88">
              <w:rPr>
                <w:rFonts w:ascii="GHEA Grapalat" w:eastAsia="Times New Roman" w:hAnsi="GHEA Grapalat" w:cs="Times New Roman"/>
                <w:sz w:val="18"/>
                <w:szCs w:val="18"/>
              </w:rPr>
              <w:t xml:space="preserve">​</w:t>
            </w:r>
          </w:p>
        </w:tc>
        <w:tc>
          <w:tcPr>
            <w:tcW w:w="760" w:type="dxa"/>
          </w:tcPr>
          <w:p w14:paraId="5B4A7D04" w14:textId="77777777" w:rsidR="00532D6C" w:rsidRPr="00E84C88" w:rsidRDefault="00532D6C" w:rsidP="00532D6C">
            <w:pPr>
              <w:spacing w:after="0" w:line="240" w:lineRule="auto"/>
              <w:jc w:val="center"/>
              <w:rPr>
                <w:rFonts w:ascii="GHEA Grapalat" w:eastAsia="Times New Roman" w:hAnsi="GHEA Grapalat" w:cs="Times New Roman"/>
                <w:sz w:val="24"/>
                <w:szCs w:val="24"/>
              </w:rPr>
            </w:pPr>
          </w:p>
        </w:tc>
        <w:tc>
          <w:tcPr>
            <w:tcW w:w="4343" w:type="dxa"/>
          </w:tcPr>
          <w:p w14:paraId="53AAFB6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b/>
                <w:bCs/>
                <w:sz w:val="24"/>
                <w:szCs w:val="24"/>
              </w:rPr>
            </w:pPr>
            <w:r xmlns:w="http://schemas.openxmlformats.org/wordprocessingml/2006/main" w:rsidRPr="00E84C88">
              <w:rPr>
                <w:rFonts w:ascii="Arial" w:eastAsia="Times New Roman" w:hAnsi="Arial" w:cs="Arial"/>
                <w:b/>
                <w:bCs/>
                <w:sz w:val="24"/>
                <w:szCs w:val="24"/>
                <w:lang w:val="pt-BR"/>
              </w:rPr>
              <w:t xml:space="preserve">SELLER</w:t>
            </w:r>
          </w:p>
          <w:p w14:paraId="617AE53F" w14:textId="77777777" w:rsidR="00532D6C" w:rsidRPr="00E84C88" w:rsidRDefault="00532D6C" w:rsidP="00532D6C">
            <w:pPr>
              <w:spacing w:after="0" w:line="240" w:lineRule="auto"/>
              <w:jc w:val="center"/>
              <w:rPr>
                <w:rFonts w:ascii="GHEA Grapalat" w:eastAsia="Times New Roman" w:hAnsi="GHEA Grapalat" w:cs="Times New Roman"/>
                <w:sz w:val="24"/>
                <w:szCs w:val="24"/>
              </w:rPr>
            </w:pPr>
          </w:p>
          <w:p w14:paraId="42B98B63" w14:textId="77777777" w:rsidR="00532D6C" w:rsidRPr="00E84C88" w:rsidRDefault="00532D6C" w:rsidP="00532D6C">
            <w:pPr>
              <w:spacing w:after="0" w:line="240" w:lineRule="auto"/>
              <w:jc w:val="center"/>
              <w:rPr>
                <w:rFonts w:ascii="GHEA Grapalat" w:eastAsia="Times New Roman" w:hAnsi="GHEA Grapalat" w:cs="Times New Roman"/>
                <w:sz w:val="24"/>
                <w:szCs w:val="24"/>
              </w:rPr>
            </w:pPr>
          </w:p>
          <w:p w14:paraId="6325253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4"/>
                <w:szCs w:val="24"/>
              </w:rPr>
            </w:pPr>
            <w:r xmlns:w="http://schemas.openxmlformats.org/wordprocessingml/2006/main" w:rsidRPr="00E84C88">
              <w:rPr>
                <w:rFonts w:ascii="GHEA Grapalat" w:eastAsia="Times New Roman" w:hAnsi="GHEA Grapalat" w:cs="Times New Roman"/>
                <w:sz w:val="24"/>
                <w:szCs w:val="24"/>
              </w:rPr>
              <w:t xml:space="preserve">---------------------------------</w:t>
            </w:r>
          </w:p>
          <w:p w14:paraId="2311771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rPr>
              <w:t xml:space="preserve">signature </w:t>
            </w:r>
            <w:r xmlns:w="http://schemas.openxmlformats.org/wordprocessingml/2006/main" w:rsidRPr="00E84C88">
              <w:rPr>
                <w:rFonts w:ascii="GHEA Grapalat" w:eastAsia="Times New Roman" w:hAnsi="GHEA Grapalat" w:cs="Times New Roman"/>
                <w:sz w:val="18"/>
                <w:szCs w:val="18"/>
                <w:lang w:val="en-US"/>
              </w:rPr>
              <w:t xml:space="preserve">/</w:t>
            </w:r>
          </w:p>
          <w:p w14:paraId="7011709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rPr>
            </w:pPr>
            <w:r xmlns:w="http://schemas.openxmlformats.org/wordprocessingml/2006/main" w:rsidRPr="00E84C88">
              <w:rPr>
                <w:rFonts w:ascii="Arial" w:eastAsia="Times New Roman" w:hAnsi="Arial" w:cs="Arial"/>
                <w:sz w:val="18"/>
                <w:szCs w:val="18"/>
              </w:rPr>
              <w:t xml:space="preserve">K. </w:t>
            </w:r>
            <w:r xmlns:w="http://schemas.openxmlformats.org/wordprocessingml/2006/main" w:rsidRPr="00E84C88">
              <w:rPr>
                <w:rFonts w:ascii="Arial" w:eastAsia="Times New Roman" w:hAnsi="Arial" w:cs="Arial"/>
                <w:sz w:val="18"/>
                <w:szCs w:val="18"/>
              </w:rPr>
              <w:t xml:space="preserve">T.</w:t>
            </w:r>
            <w:r xmlns:w="http://schemas.openxmlformats.org/wordprocessingml/2006/main" w:rsidRPr="00E84C88">
              <w:rPr>
                <w:rFonts w:ascii="GHEA Grapalat" w:eastAsia="Times New Roman" w:hAnsi="GHEA Grapalat" w:cs="Times New Roman"/>
                <w:sz w:val="18"/>
                <w:szCs w:val="18"/>
              </w:rPr>
              <w:t xml:space="preserve">​</w:t>
            </w:r>
          </w:p>
        </w:tc>
      </w:tr>
    </w:tbl>
    <w:p w14:paraId="47D8B7A5" w14:textId="77777777" w:rsidR="00532D6C" w:rsidRPr="00E84C88" w:rsidRDefault="00532D6C" w:rsidP="00532D6C">
      <w:pPr>
        <w:spacing w:after="0" w:line="240" w:lineRule="auto"/>
        <w:rPr>
          <w:rFonts w:ascii="GHEA Grapalat" w:eastAsia="Times New Roman" w:hAnsi="GHEA Grapalat" w:cs="Times New Roman"/>
          <w:sz w:val="20"/>
          <w:szCs w:val="24"/>
        </w:rPr>
        <w:sectPr w:rsidR="00532D6C" w:rsidRPr="00E84C88" w:rsidSect="00C4546D">
          <w:footnotePr>
            <w:pos w:val="beneathText"/>
          </w:footnotePr>
          <w:type w:val="continuous"/>
          <w:pgSz w:w="11906" w:h="16838" w:code="9"/>
          <w:pgMar w:top="533" w:right="1138" w:bottom="720" w:left="662" w:header="562" w:footer="562" w:gutter="0"/>
          <w:cols w:space="720"/>
          <w:docGrid w:linePitch="299"/>
        </w:sectPr>
      </w:pPr>
    </w:p>
    <w:p w14:paraId="600A1DB1" w14:textId="77777777" w:rsidR="00532D6C" w:rsidRPr="00E84C88" w:rsidRDefault="00532D6C" w:rsidP="00532D6C">
      <w:pPr>
        <w:spacing w:after="0" w:line="240" w:lineRule="auto"/>
        <w:rPr>
          <w:rFonts w:ascii="GHEA Grapalat" w:eastAsia="Times New Roman" w:hAnsi="GHEA Grapalat" w:cs="Times New Roman"/>
          <w:sz w:val="20"/>
          <w:szCs w:val="24"/>
        </w:rPr>
      </w:pPr>
    </w:p>
    <w:p w14:paraId="7F21E697"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Times New Roman"/>
          <w:sz w:val="18"/>
          <w:szCs w:val="24"/>
        </w:rPr>
      </w:pPr>
      <w:r xmlns:w="http://schemas.openxmlformats.org/wordprocessingml/2006/main" w:rsidRPr="00E84C88">
        <w:rPr>
          <w:rFonts w:ascii="Arial" w:eastAsia="Times New Roman" w:hAnsi="Arial" w:cs="Arial"/>
          <w:sz w:val="18"/>
          <w:szCs w:val="24"/>
          <w:lang w:val="hy-AM"/>
        </w:rPr>
        <w:t xml:space="preserve">Appendix </w:t>
      </w:r>
      <w:r xmlns:w="http://schemas.openxmlformats.org/wordprocessingml/2006/main" w:rsidRPr="00E84C88">
        <w:rPr>
          <w:rFonts w:ascii="GHEA Grapalat" w:eastAsia="Times New Roman" w:hAnsi="GHEA Grapalat" w:cs="Times New Roman"/>
          <w:sz w:val="18"/>
          <w:szCs w:val="24"/>
          <w:lang w:val="hy-AM"/>
        </w:rPr>
        <w:t xml:space="preserve">No. </w:t>
      </w:r>
      <w:r xmlns:w="http://schemas.openxmlformats.org/wordprocessingml/2006/main" w:rsidRPr="00E84C88">
        <w:rPr>
          <w:rFonts w:ascii="GHEA Grapalat" w:eastAsia="Times New Roman" w:hAnsi="GHEA Grapalat" w:cs="Times New Roman"/>
          <w:sz w:val="18"/>
          <w:szCs w:val="24"/>
        </w:rPr>
        <w:t xml:space="preserve">3</w:t>
      </w:r>
    </w:p>
    <w:p w14:paraId="52982025"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Times New Roman"/>
          <w:sz w:val="18"/>
          <w:szCs w:val="24"/>
          <w:lang w:val="hy-AM"/>
        </w:rPr>
      </w:pPr>
      <w:r xmlns:w="http://schemas.openxmlformats.org/wordprocessingml/2006/main" w:rsidRPr="00E84C88">
        <w:rPr>
          <w:rFonts w:ascii="GHEA Grapalat" w:eastAsia="Times New Roman" w:hAnsi="GHEA Grapalat" w:cs="Times New Roman"/>
          <w:sz w:val="18"/>
          <w:szCs w:val="24"/>
          <w:lang w:val="hy-AM"/>
        </w:rPr>
        <w:t xml:space="preserve">20 </w:t>
      </w:r>
      <w:r xmlns:w="http://schemas.openxmlformats.org/wordprocessingml/2006/main" w:rsidRPr="00E84C88">
        <w:rPr>
          <w:rFonts w:ascii="Arial" w:eastAsia="Times New Roman" w:hAnsi="Arial" w:cs="Arial"/>
          <w:sz w:val="18"/>
          <w:szCs w:val="24"/>
          <w:lang w:val="hy-AM"/>
        </w:rPr>
        <w:t xml:space="preserve">years old </w:t>
      </w:r>
      <w:r xmlns:w="http://schemas.openxmlformats.org/wordprocessingml/2006/main" w:rsidRPr="00E84C88">
        <w:rPr>
          <w:rFonts w:ascii="GHEA Grapalat" w:eastAsia="Times New Roman" w:hAnsi="GHEA Grapalat" w:cs="Times New Roman"/>
          <w:sz w:val="18"/>
          <w:szCs w:val="24"/>
          <w:lang w:val="hy-AM"/>
        </w:rPr>
        <w:t xml:space="preserve">. </w:t>
      </w:r>
      <w:r xmlns:w="http://schemas.openxmlformats.org/wordprocessingml/2006/main" w:rsidRPr="00E84C88">
        <w:rPr>
          <w:rFonts w:ascii="Arial" w:eastAsia="Times New Roman" w:hAnsi="Arial" w:cs="Arial"/>
          <w:sz w:val="18"/>
          <w:szCs w:val="24"/>
          <w:lang w:val="hy-AM"/>
        </w:rPr>
        <w:t xml:space="preserve">Sealed</w:t>
      </w:r>
      <w:r xmlns:w="http://schemas.openxmlformats.org/wordprocessingml/2006/main" w:rsidRPr="00E84C88">
        <w:rPr>
          <w:rFonts w:ascii="GHEA Grapalat" w:eastAsia="Times New Roman" w:hAnsi="GHEA Grapalat" w:cs="Times New Roman"/>
          <w:sz w:val="18"/>
          <w:szCs w:val="24"/>
          <w:lang w:val="hy-AM"/>
        </w:rPr>
        <w:t xml:space="preserve"> </w:t>
      </w:r>
    </w:p>
    <w:p w14:paraId="31161DDC"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Times New Roman"/>
          <w:sz w:val="18"/>
          <w:szCs w:val="24"/>
          <w:lang w:val="hy-AM"/>
        </w:rPr>
      </w:pPr>
      <w:r xmlns:w="http://schemas.openxmlformats.org/wordprocessingml/2006/main" w:rsidRPr="00E84C88">
        <w:rPr>
          <w:rFonts w:ascii="GHEA Grapalat" w:eastAsia="Times New Roman" w:hAnsi="GHEA Grapalat" w:cs="Times New Roman"/>
          <w:sz w:val="18"/>
          <w:szCs w:val="24"/>
          <w:lang w:val="hy-AM"/>
        </w:rPr>
        <w:t xml:space="preserve">                      </w:t>
      </w:r>
      <w:r xmlns:w="http://schemas.openxmlformats.org/wordprocessingml/2006/main" w:rsidRPr="00E84C88">
        <w:rPr>
          <w:rFonts w:ascii="Arial" w:eastAsia="Times New Roman" w:hAnsi="Arial" w:cs="Arial"/>
          <w:sz w:val="18"/>
          <w:szCs w:val="24"/>
          <w:lang w:val="hy-AM"/>
        </w:rPr>
        <w:t xml:space="preserve">with code</w:t>
      </w:r>
      <w:r xmlns:w="http://schemas.openxmlformats.org/wordprocessingml/2006/main" w:rsidRPr="00E84C88">
        <w:rPr>
          <w:rFonts w:ascii="GHEA Grapalat" w:eastAsia="Times New Roman" w:hAnsi="GHEA Grapalat" w:cs="Times New Roman"/>
          <w:sz w:val="18"/>
          <w:szCs w:val="24"/>
          <w:lang w:val="hy-AM"/>
        </w:rPr>
        <w:t xml:space="preserve"> </w:t>
      </w:r>
      <w:r xmlns:w="http://schemas.openxmlformats.org/wordprocessingml/2006/main" w:rsidRPr="00E84C88">
        <w:rPr>
          <w:rFonts w:ascii="Arial" w:eastAsia="Times New Roman" w:hAnsi="Arial" w:cs="Arial"/>
          <w:sz w:val="18"/>
          <w:szCs w:val="24"/>
          <w:lang w:val="hy-AM"/>
        </w:rPr>
        <w:t xml:space="preserve">contract</w:t>
      </w:r>
    </w:p>
    <w:p w14:paraId="38844269" w14:textId="77777777" w:rsidR="00532D6C" w:rsidRPr="00E84C88" w:rsidRDefault="00532D6C" w:rsidP="00532D6C">
      <w:pPr>
        <w:spacing w:after="0" w:line="240" w:lineRule="auto"/>
        <w:ind w:left="-142" w:firstLine="142"/>
        <w:jc w:val="center"/>
        <w:rPr>
          <w:rFonts w:ascii="GHEA Grapalat" w:eastAsia="Times New Roman" w:hAnsi="GHEA Grapalat" w:cs="Sylfaen"/>
          <w:b/>
          <w:sz w:val="24"/>
          <w:szCs w:val="24"/>
        </w:rPr>
      </w:pPr>
    </w:p>
    <w:p w14:paraId="44F4868B" w14:textId="77777777" w:rsidR="00532D6C" w:rsidRPr="00E84C88" w:rsidRDefault="00532D6C" w:rsidP="00532D6C">
      <w:pPr>
        <w:spacing w:after="0" w:line="240" w:lineRule="auto"/>
        <w:ind w:left="-142" w:firstLine="142"/>
        <w:jc w:val="center"/>
        <w:rPr>
          <w:rFonts w:ascii="GHEA Grapalat" w:eastAsia="Times New Roman" w:hAnsi="GHEA Grapalat" w:cs="Sylfaen"/>
          <w:b/>
          <w:sz w:val="24"/>
          <w:szCs w:val="24"/>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5116"/>
      </w:tblGrid>
      <w:tr w:rsidR="00532D6C" w:rsidRPr="00C4546D" w14:paraId="0FCA0276" w14:textId="77777777" w:rsidTr="00532D6C">
        <w:trPr>
          <w:tblCellSpacing w:w="7" w:type="dxa"/>
          <w:jc w:val="center"/>
        </w:trPr>
        <w:tc>
          <w:tcPr>
            <w:tcW w:w="0" w:type="auto"/>
            <w:vAlign w:val="center"/>
          </w:tcPr>
          <w:p w14:paraId="73DA5883" w14:textId="77777777" w:rsidR="00532D6C" w:rsidRPr="00E84C88" w:rsidRDefault="00A117B7" w:rsidP="00532D6C">
            <w:pPr xmlns:w="http://schemas.openxmlformats.org/wordprocessingml/2006/main">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xmlns:w14="http://schemas.microsoft.com/office/word/2010/wordml" xmlns:v="urn:schemas-microsoft-com:vml" xmlns:o="urn:schemas-microsoft-com:office:office">
              <w:rPr>
                <w:rFonts w:ascii="GHEA Grapalat" w:eastAsia="Times New Roman" w:hAnsi="GHEA Grapalat" w:cs="Times New Roman"/>
                <w:noProof/>
                <w:sz w:val="24"/>
                <w:szCs w:val="24"/>
                <w:lang w:eastAsia="ru-RU"/>
              </w:rPr>
              <w:pict xmlns:w="http://schemas.openxmlformats.org/wordprocessingml/2006/main" xmlns:w14="http://schemas.microsoft.com/office/word/2010/wordml" xmlns:v="urn:schemas-microsoft-com:vml" xmlns:o="urn:schemas-microsoft-com:office:office" w14:anchorId="7349D25D">
                <v:rect id="Прямоугольник 1" o:spid="_x0000_s1026" style="position:absolute;left:0;text-align:left;margin-left:189pt;margin-top:13.2pt;width:9pt;height:81pt;flip:x;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SVpg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" stroked="f"/>
              </w:pict>
            </w:r>
            <w:r xmlns:w="http://schemas.openxmlformats.org/wordprocessingml/2006/main" w:rsidR="00532D6C" w:rsidRPr="00E84C88">
              <w:rPr>
                <w:rFonts w:ascii="Arial" w:eastAsia="Times New Roman" w:hAnsi="Arial" w:cs="Arial"/>
                <w:iCs/>
                <w:color w:val="000000"/>
                <w:sz w:val="21"/>
                <w:szCs w:val="21"/>
                <w:lang w:val="en-US"/>
              </w:rPr>
              <w:t xml:space="preserve">Contract</w:t>
            </w:r>
            <w:r xmlns:w="http://schemas.openxmlformats.org/wordprocessingml/2006/main" w:rsidR="00532D6C" w:rsidRPr="00E84C88">
              <w:rPr>
                <w:rFonts w:ascii="GHEA Grapalat" w:eastAsia="Times New Roman" w:hAnsi="GHEA Grapalat" w:cs="Times New Roman"/>
                <w:iCs/>
                <w:color w:val="000000"/>
                <w:sz w:val="21"/>
                <w:szCs w:val="21"/>
                <w:lang w:val="pt-BR"/>
              </w:rPr>
              <w:t xml:space="preserve"> </w:t>
            </w:r>
            <w:r xmlns:w="http://schemas.openxmlformats.org/wordprocessingml/2006/main" w:rsidR="00532D6C" w:rsidRPr="00E84C88">
              <w:rPr>
                <w:rFonts w:ascii="Arial" w:eastAsia="Times New Roman" w:hAnsi="Arial" w:cs="Arial"/>
                <w:iCs/>
                <w:color w:val="000000"/>
                <w:sz w:val="21"/>
                <w:szCs w:val="21"/>
                <w:lang w:val="en-US"/>
              </w:rPr>
              <w:t xml:space="preserve">side</w:t>
            </w:r>
            <w:r xmlns:w="http://schemas.openxmlformats.org/wordprocessingml/2006/main" w:rsidR="00532D6C" w:rsidRPr="00E84C88">
              <w:rPr>
                <w:rFonts w:ascii="GHEA Grapalat" w:eastAsia="Times New Roman" w:hAnsi="GHEA Grapalat" w:cs="Times New Roman"/>
                <w:iCs/>
                <w:color w:val="000000"/>
                <w:sz w:val="21"/>
                <w:szCs w:val="21"/>
                <w:lang w:val="pt-BR"/>
              </w:rPr>
              <w:t xml:space="preserve"> </w:t>
            </w:r>
          </w:p>
          <w:p w14:paraId="1A82878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E84C88">
              <w:rPr>
                <w:rFonts w:ascii="GHEA Grapalat" w:eastAsia="Times New Roman" w:hAnsi="GHEA Grapalat" w:cs="Times New Roman"/>
                <w:iCs/>
                <w:color w:val="000000"/>
                <w:sz w:val="21"/>
                <w:szCs w:val="21"/>
                <w:lang w:val="pt-BR"/>
              </w:rPr>
              <w:t xml:space="preserve">___________________________</w:t>
            </w:r>
          </w:p>
          <w:p w14:paraId="1C95720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E84C88">
              <w:rPr>
                <w:rFonts w:ascii="GHEA Grapalat" w:eastAsia="Times New Roman" w:hAnsi="GHEA Grapalat" w:cs="Times New Roman"/>
                <w:iCs/>
                <w:color w:val="000000"/>
                <w:sz w:val="21"/>
                <w:szCs w:val="21"/>
                <w:lang w:val="pt-BR"/>
              </w:rPr>
              <w:t xml:space="preserve">___________________________</w:t>
            </w:r>
          </w:p>
          <w:p w14:paraId="2C451ED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E84C88">
              <w:rPr>
                <w:rFonts w:ascii="Arial" w:eastAsia="Times New Roman" w:hAnsi="Arial" w:cs="Arial"/>
                <w:iCs/>
                <w:color w:val="000000"/>
                <w:sz w:val="21"/>
                <w:szCs w:val="21"/>
                <w:lang w:val="en-US"/>
              </w:rPr>
              <w:t xml:space="preserve">location</w:t>
            </w:r>
            <w:r xmlns:w="http://schemas.openxmlformats.org/wordprocessingml/2006/main" w:rsidRPr="00E84C88">
              <w:rPr>
                <w:rFonts w:ascii="GHEA Grapalat" w:eastAsia="Times New Roman" w:hAnsi="GHEA Grapalat" w:cs="Times New Roman"/>
                <w:iCs/>
                <w:color w:val="000000"/>
                <w:sz w:val="21"/>
                <w:szCs w:val="21"/>
                <w:lang w:val="pt-BR"/>
              </w:rPr>
              <w:t xml:space="preserve"> </w:t>
            </w:r>
            <w:r xmlns:w="http://schemas.openxmlformats.org/wordprocessingml/2006/main" w:rsidRPr="00E84C88">
              <w:rPr>
                <w:rFonts w:ascii="Arial" w:eastAsia="Times New Roman" w:hAnsi="Arial" w:cs="Arial"/>
                <w:iCs/>
                <w:color w:val="000000"/>
                <w:sz w:val="21"/>
                <w:szCs w:val="21"/>
                <w:lang w:val="en-US"/>
              </w:rPr>
              <w:t xml:space="preserve">place </w:t>
            </w:r>
            <w:r xmlns:w="http://schemas.openxmlformats.org/wordprocessingml/2006/main" w:rsidRPr="00E84C88">
              <w:rPr>
                <w:rFonts w:ascii="GHEA Grapalat" w:eastAsia="Times New Roman" w:hAnsi="GHEA Grapalat" w:cs="Times New Roman"/>
                <w:iCs/>
                <w:color w:val="000000"/>
                <w:sz w:val="21"/>
                <w:szCs w:val="21"/>
                <w:lang w:val="pt-BR"/>
              </w:rPr>
              <w:t xml:space="preserve">______________</w:t>
            </w:r>
          </w:p>
          <w:p w14:paraId="72BBCCF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E84C88">
              <w:rPr>
                <w:rFonts w:ascii="Arial" w:eastAsia="Times New Roman" w:hAnsi="Arial" w:cs="Arial"/>
                <w:iCs/>
                <w:color w:val="000000"/>
                <w:sz w:val="21"/>
                <w:szCs w:val="21"/>
                <w:lang w:val="en-US"/>
              </w:rPr>
              <w:t xml:space="preserve">hh </w:t>
            </w:r>
            <w:r xmlns:w="http://schemas.openxmlformats.org/wordprocessingml/2006/main" w:rsidRPr="00E84C88">
              <w:rPr>
                <w:rFonts w:ascii="GHEA Grapalat" w:eastAsia="Times New Roman" w:hAnsi="GHEA Grapalat" w:cs="Times New Roman"/>
                <w:iCs/>
                <w:color w:val="000000"/>
                <w:sz w:val="21"/>
                <w:szCs w:val="21"/>
                <w:lang w:val="pt-BR"/>
              </w:rPr>
              <w:t xml:space="preserve">_________________________</w:t>
            </w:r>
          </w:p>
          <w:p w14:paraId="29B3949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E84C88">
              <w:rPr>
                <w:rFonts w:ascii="Arial" w:eastAsia="Times New Roman" w:hAnsi="Arial" w:cs="Arial"/>
                <w:iCs/>
                <w:color w:val="000000"/>
                <w:sz w:val="21"/>
                <w:szCs w:val="21"/>
                <w:lang w:val="en-US"/>
              </w:rPr>
              <w:t xml:space="preserve">hhh </w:t>
            </w:r>
            <w:r xmlns:w="http://schemas.openxmlformats.org/wordprocessingml/2006/main" w:rsidRPr="00E84C88">
              <w:rPr>
                <w:rFonts w:ascii="GHEA Grapalat" w:eastAsia="Times New Roman" w:hAnsi="GHEA Grapalat" w:cs="Times New Roman"/>
                <w:iCs/>
                <w:color w:val="000000"/>
                <w:sz w:val="21"/>
                <w:szCs w:val="21"/>
                <w:lang w:val="pt-BR"/>
              </w:rPr>
              <w:t xml:space="preserve">_______________________</w:t>
            </w:r>
          </w:p>
        </w:tc>
        <w:tc>
          <w:tcPr>
            <w:tcW w:w="0" w:type="auto"/>
            <w:vAlign w:val="center"/>
          </w:tcPr>
          <w:p w14:paraId="69587C2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E84C88">
              <w:rPr>
                <w:rFonts w:ascii="Arial" w:eastAsia="Times New Roman" w:hAnsi="Arial" w:cs="Arial"/>
                <w:iCs/>
                <w:color w:val="000000"/>
                <w:sz w:val="21"/>
                <w:szCs w:val="21"/>
                <w:lang w:val="en-US"/>
              </w:rPr>
              <w:t xml:space="preserve">Client</w:t>
            </w:r>
          </w:p>
          <w:p w14:paraId="029F1A4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E84C88">
              <w:rPr>
                <w:rFonts w:ascii="GHEA Grapalat" w:eastAsia="Times New Roman" w:hAnsi="GHEA Grapalat" w:cs="Times New Roman"/>
                <w:iCs/>
                <w:color w:val="000000"/>
                <w:sz w:val="21"/>
                <w:szCs w:val="21"/>
                <w:lang w:val="pt-BR"/>
              </w:rPr>
              <w:t xml:space="preserve">_____________________________</w:t>
            </w:r>
          </w:p>
          <w:p w14:paraId="2CC05EF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E84C88">
              <w:rPr>
                <w:rFonts w:ascii="GHEA Grapalat" w:eastAsia="Times New Roman" w:hAnsi="GHEA Grapalat" w:cs="Times New Roman"/>
                <w:iCs/>
                <w:color w:val="000000"/>
                <w:sz w:val="21"/>
                <w:szCs w:val="21"/>
                <w:lang w:val="pt-BR"/>
              </w:rPr>
              <w:t xml:space="preserve">_____________________________</w:t>
            </w:r>
          </w:p>
          <w:p w14:paraId="6B086B5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E84C88">
              <w:rPr>
                <w:rFonts w:ascii="Arial" w:eastAsia="Times New Roman" w:hAnsi="Arial" w:cs="Arial"/>
                <w:iCs/>
                <w:color w:val="000000"/>
                <w:sz w:val="21"/>
                <w:szCs w:val="21"/>
                <w:lang w:val="en-US"/>
              </w:rPr>
              <w:t xml:space="preserve">location</w:t>
            </w:r>
            <w:r xmlns:w="http://schemas.openxmlformats.org/wordprocessingml/2006/main" w:rsidRPr="00E84C88">
              <w:rPr>
                <w:rFonts w:ascii="GHEA Grapalat" w:eastAsia="Times New Roman" w:hAnsi="GHEA Grapalat" w:cs="Times New Roman"/>
                <w:iCs/>
                <w:color w:val="000000"/>
                <w:sz w:val="21"/>
                <w:szCs w:val="21"/>
                <w:lang w:val="pt-BR"/>
              </w:rPr>
              <w:t xml:space="preserve"> </w:t>
            </w:r>
            <w:r xmlns:w="http://schemas.openxmlformats.org/wordprocessingml/2006/main" w:rsidRPr="00E84C88">
              <w:rPr>
                <w:rFonts w:ascii="Arial" w:eastAsia="Times New Roman" w:hAnsi="Arial" w:cs="Arial"/>
                <w:iCs/>
                <w:color w:val="000000"/>
                <w:sz w:val="21"/>
                <w:szCs w:val="21"/>
                <w:lang w:val="en-US"/>
              </w:rPr>
              <w:t xml:space="preserve">place </w:t>
            </w:r>
            <w:r xmlns:w="http://schemas.openxmlformats.org/wordprocessingml/2006/main" w:rsidRPr="00E84C88">
              <w:rPr>
                <w:rFonts w:ascii="GHEA Grapalat" w:eastAsia="Times New Roman" w:hAnsi="GHEA Grapalat" w:cs="Times New Roman"/>
                <w:iCs/>
                <w:color w:val="000000"/>
                <w:sz w:val="21"/>
                <w:szCs w:val="21"/>
                <w:lang w:val="pt-BR"/>
              </w:rPr>
              <w:t xml:space="preserve">_________________</w:t>
            </w:r>
          </w:p>
          <w:p w14:paraId="3D0B0D9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E84C88">
              <w:rPr>
                <w:rFonts w:ascii="Arial" w:eastAsia="Times New Roman" w:hAnsi="Arial" w:cs="Arial"/>
                <w:iCs/>
                <w:color w:val="000000"/>
                <w:sz w:val="21"/>
                <w:szCs w:val="21"/>
                <w:lang w:val="en-US"/>
              </w:rPr>
              <w:t xml:space="preserve">hh </w:t>
            </w:r>
            <w:r xmlns:w="http://schemas.openxmlformats.org/wordprocessingml/2006/main" w:rsidRPr="00E84C88">
              <w:rPr>
                <w:rFonts w:ascii="GHEA Grapalat" w:eastAsia="Times New Roman" w:hAnsi="GHEA Grapalat" w:cs="Times New Roman"/>
                <w:iCs/>
                <w:color w:val="000000"/>
                <w:sz w:val="21"/>
                <w:szCs w:val="21"/>
                <w:lang w:val="pt-BR"/>
              </w:rPr>
              <w:t xml:space="preserve">____________________________</w:t>
            </w:r>
          </w:p>
          <w:p w14:paraId="6C157F8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E84C88">
              <w:rPr>
                <w:rFonts w:ascii="Arial" w:eastAsia="Times New Roman" w:hAnsi="Arial" w:cs="Arial"/>
                <w:iCs/>
                <w:color w:val="000000"/>
                <w:sz w:val="21"/>
                <w:szCs w:val="21"/>
                <w:lang w:val="en-US"/>
              </w:rPr>
              <w:t xml:space="preserve">hhhhh </w:t>
            </w:r>
            <w:r xmlns:w="http://schemas.openxmlformats.org/wordprocessingml/2006/main" w:rsidRPr="00E84C88">
              <w:rPr>
                <w:rFonts w:ascii="GHEA Grapalat" w:eastAsia="Times New Roman" w:hAnsi="GHEA Grapalat" w:cs="Times New Roman"/>
                <w:iCs/>
                <w:color w:val="000000"/>
                <w:sz w:val="21"/>
                <w:szCs w:val="21"/>
                <w:lang w:val="pt-BR"/>
              </w:rPr>
              <w:t xml:space="preserve">___________________________</w:t>
            </w:r>
          </w:p>
        </w:tc>
      </w:tr>
    </w:tbl>
    <w:p w14:paraId="53CD2722" w14:textId="77777777" w:rsidR="00532D6C" w:rsidRPr="00E84C88" w:rsidRDefault="00532D6C" w:rsidP="00532D6C">
      <w:pPr xmlns:w="http://schemas.openxmlformats.org/wordprocessingml/2006/main">
        <w:spacing w:after="0" w:line="240" w:lineRule="auto"/>
        <w:ind w:firstLine="375"/>
        <w:rPr>
          <w:rFonts w:ascii="GHEA Grapalat" w:eastAsia="Times New Roman" w:hAnsi="GHEA Grapalat" w:cs="GHEA Grapalat"/>
          <w:iCs/>
          <w:color w:val="000000"/>
          <w:sz w:val="21"/>
          <w:szCs w:val="21"/>
          <w:lang w:val="pt-BR"/>
        </w:rPr>
      </w:pPr>
      <w:r xmlns:w="http://schemas.openxmlformats.org/wordprocessingml/2006/main" w:rsidRPr="00E84C88">
        <w:rPr>
          <w:rFonts w:ascii="GHEA Grapalat" w:eastAsia="Times New Roman" w:hAnsi="GHEA Grapalat" w:cs="Courier New"/>
          <w:iCs/>
          <w:color w:val="000000"/>
          <w:sz w:val="21"/>
          <w:szCs w:val="21"/>
          <w:lang w:val="pt-BR"/>
        </w:rPr>
        <w:t xml:space="preserve">  </w:t>
      </w:r>
    </w:p>
    <w:p w14:paraId="00631B06" w14:textId="77777777" w:rsidR="00532D6C" w:rsidRPr="00E84C88" w:rsidRDefault="00532D6C" w:rsidP="00532D6C">
      <w:pPr>
        <w:spacing w:after="0" w:line="240" w:lineRule="auto"/>
        <w:ind w:firstLine="375"/>
        <w:rPr>
          <w:rFonts w:ascii="GHEA Grapalat" w:eastAsia="Times New Roman" w:hAnsi="GHEA Grapalat" w:cs="Times New Roman"/>
          <w:iCs/>
          <w:color w:val="000000"/>
          <w:sz w:val="15"/>
          <w:szCs w:val="21"/>
          <w:lang w:val="pt-BR"/>
        </w:rPr>
      </w:pPr>
    </w:p>
    <w:p w14:paraId="75105638" w14:textId="77777777" w:rsidR="00532D6C" w:rsidRPr="00E84C88" w:rsidRDefault="00532D6C" w:rsidP="00532D6C">
      <w:pPr xmlns:w="http://schemas.openxmlformats.org/wordprocessingml/2006/main">
        <w:spacing w:after="0" w:line="240" w:lineRule="auto"/>
        <w:ind w:firstLine="375"/>
        <w:jc w:val="center"/>
        <w:rPr>
          <w:rFonts w:ascii="GHEA Grapalat" w:eastAsia="Times New Roman" w:hAnsi="GHEA Grapalat" w:cs="Times New Roman"/>
          <w:iCs/>
          <w:color w:val="000000"/>
          <w:lang w:val="pt-BR"/>
        </w:rPr>
      </w:pPr>
      <w:r xmlns:w="http://schemas.openxmlformats.org/wordprocessingml/2006/main" w:rsidRPr="00E84C88">
        <w:rPr>
          <w:rFonts w:ascii="Arial" w:eastAsia="Times New Roman" w:hAnsi="Arial" w:cs="Arial"/>
          <w:b/>
          <w:bCs/>
          <w:iCs/>
          <w:color w:val="000000"/>
          <w:lang w:val="en-US"/>
        </w:rPr>
        <w:t xml:space="preserve">PROTOCOL </w:t>
      </w:r>
      <w:r xmlns:w="http://schemas.openxmlformats.org/wordprocessingml/2006/main" w:rsidRPr="00E84C88">
        <w:rPr>
          <w:rFonts w:ascii="GHEA Grapalat" w:eastAsia="Times New Roman" w:hAnsi="GHEA Grapalat" w:cs="Times New Roman"/>
          <w:b/>
          <w:bCs/>
          <w:iCs/>
          <w:color w:val="000000"/>
          <w:lang w:val="pt-BR"/>
        </w:rPr>
        <w:t xml:space="preserve">N</w:t>
      </w:r>
    </w:p>
    <w:p w14:paraId="0EC8A686" w14:textId="77777777" w:rsidR="00532D6C" w:rsidRPr="00E84C88" w:rsidRDefault="00532D6C" w:rsidP="00532D6C">
      <w:pPr xmlns:w="http://schemas.openxmlformats.org/wordprocessingml/2006/main">
        <w:spacing w:after="0" w:line="240" w:lineRule="auto"/>
        <w:ind w:firstLine="375"/>
        <w:jc w:val="center"/>
        <w:rPr>
          <w:rFonts w:ascii="GHEA Grapalat" w:eastAsia="Times New Roman" w:hAnsi="GHEA Grapalat" w:cs="Times New Roman"/>
          <w:b/>
          <w:bCs/>
          <w:iCs/>
          <w:color w:val="000000"/>
          <w:lang w:val="pt-BR"/>
        </w:rPr>
      </w:pPr>
      <w:r xmlns:w="http://schemas.openxmlformats.org/wordprocessingml/2006/main" w:rsidRPr="00E84C88">
        <w:rPr>
          <w:rFonts w:ascii="Arial" w:eastAsia="Times New Roman" w:hAnsi="Arial" w:cs="Arial"/>
          <w:b/>
          <w:bCs/>
          <w:iCs/>
          <w:color w:val="000000"/>
          <w:lang w:val="en-US"/>
        </w:rPr>
        <w:t xml:space="preserve">CONTRACT</w:t>
      </w:r>
      <w:r xmlns:w="http://schemas.openxmlformats.org/wordprocessingml/2006/main" w:rsidRPr="00E84C88">
        <w:rPr>
          <w:rFonts w:ascii="GHEA Grapalat" w:eastAsia="Times New Roman" w:hAnsi="GHEA Grapalat" w:cs="Times New Roman"/>
          <w:b/>
          <w:bCs/>
          <w:iCs/>
          <w:color w:val="000000"/>
          <w:lang w:val="pt-BR"/>
        </w:rPr>
        <w:t xml:space="preserve"> </w:t>
      </w:r>
      <w:r xmlns:w="http://schemas.openxmlformats.org/wordprocessingml/2006/main" w:rsidRPr="00E84C88">
        <w:rPr>
          <w:rFonts w:ascii="Arial" w:eastAsia="Times New Roman" w:hAnsi="Arial" w:cs="Arial"/>
          <w:b/>
          <w:bCs/>
          <w:iCs/>
          <w:color w:val="000000"/>
          <w:lang w:val="en-US"/>
        </w:rPr>
        <w:t xml:space="preserve">OR</w:t>
      </w:r>
      <w:r xmlns:w="http://schemas.openxmlformats.org/wordprocessingml/2006/main" w:rsidRPr="00E84C88">
        <w:rPr>
          <w:rFonts w:ascii="GHEA Grapalat" w:eastAsia="Times New Roman" w:hAnsi="GHEA Grapalat" w:cs="Times New Roman"/>
          <w:b/>
          <w:bCs/>
          <w:iCs/>
          <w:color w:val="000000"/>
          <w:lang w:val="pt-BR"/>
        </w:rPr>
        <w:t xml:space="preserve"> </w:t>
      </w:r>
      <w:r xmlns:w="http://schemas.openxmlformats.org/wordprocessingml/2006/main" w:rsidRPr="00E84C88">
        <w:rPr>
          <w:rFonts w:ascii="Arial" w:eastAsia="Times New Roman" w:hAnsi="Arial" w:cs="Arial"/>
          <w:b/>
          <w:bCs/>
          <w:iCs/>
          <w:color w:val="000000"/>
          <w:lang w:val="en-US"/>
        </w:rPr>
        <w:t xml:space="preserve">THAT</w:t>
      </w:r>
      <w:r xmlns:w="http://schemas.openxmlformats.org/wordprocessingml/2006/main" w:rsidRPr="00E84C88">
        <w:rPr>
          <w:rFonts w:ascii="GHEA Grapalat" w:eastAsia="Times New Roman" w:hAnsi="GHEA Grapalat" w:cs="Times New Roman"/>
          <w:b/>
          <w:bCs/>
          <w:iCs/>
          <w:color w:val="000000"/>
          <w:lang w:val="pt-BR"/>
        </w:rPr>
        <w:t xml:space="preserve"> </w:t>
      </w:r>
      <w:r xmlns:w="http://schemas.openxmlformats.org/wordprocessingml/2006/main" w:rsidRPr="00E84C88">
        <w:rPr>
          <w:rFonts w:ascii="Arial" w:eastAsia="Times New Roman" w:hAnsi="Arial" w:cs="Arial"/>
          <w:b/>
          <w:bCs/>
          <w:iCs/>
          <w:color w:val="000000"/>
          <w:lang w:val="en-US"/>
        </w:rPr>
        <w:t xml:space="preserve">ONE</w:t>
      </w:r>
      <w:r xmlns:w="http://schemas.openxmlformats.org/wordprocessingml/2006/main" w:rsidRPr="00E84C88">
        <w:rPr>
          <w:rFonts w:ascii="GHEA Grapalat" w:eastAsia="Times New Roman" w:hAnsi="GHEA Grapalat" w:cs="Times New Roman"/>
          <w:b/>
          <w:bCs/>
          <w:iCs/>
          <w:color w:val="000000"/>
          <w:lang w:val="pt-BR"/>
        </w:rPr>
        <w:t xml:space="preserve"> </w:t>
      </w:r>
      <w:r xmlns:w="http://schemas.openxmlformats.org/wordprocessingml/2006/main" w:rsidRPr="00E84C88">
        <w:rPr>
          <w:rFonts w:ascii="Arial" w:eastAsia="Times New Roman" w:hAnsi="Arial" w:cs="Arial"/>
          <w:b/>
          <w:bCs/>
          <w:iCs/>
          <w:color w:val="000000"/>
          <w:lang w:val="en-US"/>
        </w:rPr>
        <w:t xml:space="preserve">ABOUT</w:t>
      </w:r>
      <w:r xmlns:w="http://schemas.openxmlformats.org/wordprocessingml/2006/main" w:rsidRPr="00E84C88">
        <w:rPr>
          <w:rFonts w:ascii="GHEA Grapalat" w:eastAsia="Times New Roman" w:hAnsi="GHEA Grapalat" w:cs="Times New Roman"/>
          <w:b/>
          <w:bCs/>
          <w:iCs/>
          <w:color w:val="000000"/>
          <w:lang w:val="pt-BR"/>
        </w:rPr>
        <w:t xml:space="preserve"> </w:t>
      </w:r>
      <w:r xmlns:w="http://schemas.openxmlformats.org/wordprocessingml/2006/main" w:rsidRPr="00E84C88">
        <w:rPr>
          <w:rFonts w:ascii="Arial" w:eastAsia="Times New Roman" w:hAnsi="Arial" w:cs="Arial"/>
          <w:b/>
          <w:bCs/>
          <w:iCs/>
          <w:color w:val="000000"/>
          <w:lang w:val="pt-BR"/>
        </w:rPr>
        <w:t xml:space="preserve">PERFORMANCE</w:t>
      </w:r>
      <w:r xmlns:w="http://schemas.openxmlformats.org/wordprocessingml/2006/main" w:rsidRPr="00E84C88">
        <w:rPr>
          <w:rFonts w:ascii="GHEA Grapalat" w:eastAsia="Times New Roman" w:hAnsi="GHEA Grapalat" w:cs="Times New Roman"/>
          <w:b/>
          <w:bCs/>
          <w:iCs/>
          <w:color w:val="000000"/>
          <w:lang w:val="pt-BR"/>
        </w:rPr>
        <w:t xml:space="preserve"> </w:t>
      </w:r>
      <w:r xmlns:w="http://schemas.openxmlformats.org/wordprocessingml/2006/main" w:rsidRPr="00E84C88">
        <w:rPr>
          <w:rFonts w:ascii="Arial" w:eastAsia="Times New Roman" w:hAnsi="Arial" w:cs="Arial"/>
          <w:b/>
          <w:bCs/>
          <w:iCs/>
          <w:color w:val="000000"/>
          <w:lang w:val="pt-BR"/>
        </w:rPr>
        <w:t xml:space="preserve">RESULTS</w:t>
      </w:r>
      <w:r xmlns:w="http://schemas.openxmlformats.org/wordprocessingml/2006/main" w:rsidRPr="00E84C88">
        <w:rPr>
          <w:rFonts w:ascii="GHEA Grapalat" w:eastAsia="Times New Roman" w:hAnsi="GHEA Grapalat" w:cs="Times New Roman"/>
          <w:b/>
          <w:bCs/>
          <w:iCs/>
          <w:color w:val="000000"/>
          <w:lang w:val="pt-BR"/>
        </w:rPr>
        <w:t xml:space="preserve"> </w:t>
      </w:r>
    </w:p>
    <w:p w14:paraId="42A90E10" w14:textId="77777777" w:rsidR="00532D6C" w:rsidRPr="00E84C88" w:rsidRDefault="00532D6C" w:rsidP="00532D6C">
      <w:pPr xmlns:w="http://schemas.openxmlformats.org/wordprocessingml/2006/main">
        <w:spacing w:after="0" w:line="240" w:lineRule="auto"/>
        <w:ind w:firstLine="375"/>
        <w:jc w:val="center"/>
        <w:rPr>
          <w:rFonts w:ascii="GHEA Grapalat" w:eastAsia="Times New Roman" w:hAnsi="GHEA Grapalat" w:cs="Times New Roman"/>
          <w:iCs/>
          <w:color w:val="000000"/>
          <w:lang w:val="pt-BR"/>
        </w:rPr>
      </w:pPr>
      <w:r xmlns:w="http://schemas.openxmlformats.org/wordprocessingml/2006/main" w:rsidRPr="00E84C88">
        <w:rPr>
          <w:rFonts w:ascii="Arial" w:eastAsia="Times New Roman" w:hAnsi="Arial" w:cs="Arial"/>
          <w:b/>
          <w:bCs/>
          <w:iCs/>
          <w:color w:val="000000"/>
          <w:lang w:val="en-US"/>
        </w:rPr>
        <w:t xml:space="preserve">TRANSFER </w:t>
      </w:r>
      <w:r xmlns:w="http://schemas.openxmlformats.org/wordprocessingml/2006/main" w:rsidRPr="00E84C88">
        <w:rPr>
          <w:rFonts w:ascii="GHEA Grapalat" w:eastAsia="Times New Roman" w:hAnsi="GHEA Grapalat" w:cs="Times New Roman"/>
          <w:b/>
          <w:bCs/>
          <w:iCs/>
          <w:color w:val="000000"/>
          <w:lang w:val="pt-BR"/>
        </w:rPr>
        <w:t xml:space="preserve">- </w:t>
      </w:r>
      <w:r xmlns:w="http://schemas.openxmlformats.org/wordprocessingml/2006/main" w:rsidRPr="00E84C88">
        <w:rPr>
          <w:rFonts w:ascii="Arial" w:eastAsia="Times New Roman" w:hAnsi="Arial" w:cs="Arial"/>
          <w:b/>
          <w:bCs/>
          <w:iCs/>
          <w:color w:val="000000"/>
          <w:lang w:val="en-US"/>
        </w:rPr>
        <w:t xml:space="preserve">ACCEPTANCE</w:t>
      </w:r>
    </w:p>
    <w:p w14:paraId="6A8D5C2B" w14:textId="77777777" w:rsidR="00532D6C" w:rsidRPr="00E84C88" w:rsidRDefault="00532D6C" w:rsidP="00532D6C">
      <w:pPr>
        <w:spacing w:after="0" w:line="240" w:lineRule="auto"/>
        <w:jc w:val="center"/>
        <w:rPr>
          <w:rFonts w:ascii="GHEA Grapalat" w:eastAsia="Times New Roman" w:hAnsi="GHEA Grapalat" w:cs="Times New Roman"/>
          <w:b/>
          <w:bCs/>
          <w:iCs/>
          <w:sz w:val="20"/>
          <w:szCs w:val="20"/>
          <w:lang w:val="es-ES"/>
        </w:rPr>
      </w:pPr>
    </w:p>
    <w:p w14:paraId="4C15CE17" w14:textId="77777777" w:rsidR="00532D6C" w:rsidRPr="00E84C88" w:rsidRDefault="00532D6C" w:rsidP="00532D6C">
      <w:pPr xmlns:w="http://schemas.openxmlformats.org/wordprocessingml/2006/main">
        <w:spacing w:after="0" w:line="240" w:lineRule="auto"/>
        <w:ind w:firstLine="540"/>
        <w:jc w:val="both"/>
        <w:rPr>
          <w:rFonts w:ascii="GHEA Grapalat" w:eastAsia="Times New Roman" w:hAnsi="GHEA Grapalat" w:cs="Times New Roman"/>
          <w:iCs/>
          <w:sz w:val="20"/>
          <w:szCs w:val="20"/>
          <w:lang w:val="es-ES"/>
        </w:rPr>
      </w:pPr>
      <w:r xmlns:w="http://schemas.openxmlformats.org/wordprocessingml/2006/main" w:rsidRPr="00E84C88">
        <w:rPr>
          <w:rFonts w:ascii="GHEA Grapalat" w:eastAsia="Times New Roman" w:hAnsi="GHEA Grapalat" w:cs="Times New Roman"/>
          <w:color w:val="000000"/>
          <w:sz w:val="21"/>
          <w:szCs w:val="21"/>
          <w:lang w:val="es-ES" w:eastAsia="ru-RU"/>
        </w:rPr>
        <w:t xml:space="preserve">                     </w:t>
      </w:r>
      <w:r xmlns:w="http://schemas.openxmlformats.org/wordprocessingml/2006/main" w:rsidRPr="00E84C88">
        <w:rPr>
          <w:rFonts w:ascii="GHEA Grapalat" w:eastAsia="Times New Roman" w:hAnsi="GHEA Grapalat" w:cs="Times New Roman"/>
          <w:iCs/>
          <w:sz w:val="20"/>
          <w:szCs w:val="20"/>
          <w:lang w:val="es-ES"/>
        </w:rPr>
        <w:t xml:space="preserve">  </w:t>
      </w:r>
      <w:r xmlns:w="http://schemas.openxmlformats.org/wordprocessingml/2006/main" w:rsidRPr="00E84C88">
        <w:rPr>
          <w:rFonts w:ascii="GHEA Grapalat" w:eastAsia="Times New Roman" w:hAnsi="GHEA Grapalat" w:cs="Times New Roman"/>
          <w:color w:val="000000"/>
          <w:sz w:val="21"/>
          <w:szCs w:val="21"/>
          <w:lang w:val="es-ES" w:eastAsia="ru-RU"/>
        </w:rPr>
        <w:t xml:space="preserve">20 </w:t>
      </w:r>
      <w:r xmlns:w="http://schemas.openxmlformats.org/wordprocessingml/2006/main" w:rsidRPr="00E84C88">
        <w:rPr>
          <w:rFonts w:ascii="Arial" w:eastAsia="Times New Roman" w:hAnsi="Arial" w:cs="Arial"/>
          <w:color w:val="000000"/>
          <w:sz w:val="21"/>
          <w:szCs w:val="21"/>
          <w:lang w:val="en-AU" w:eastAsia="ru-RU"/>
        </w:rPr>
        <w:t xml:space="preserve">years </w:t>
      </w:r>
      <w:r xmlns:w="http://schemas.openxmlformats.org/wordprocessingml/2006/main" w:rsidRPr="00E84C88">
        <w:rPr>
          <w:rFonts w:ascii="GHEA Grapalat" w:eastAsia="Times New Roman" w:hAnsi="GHEA Grapalat" w:cs="Times New Roman"/>
          <w:color w:val="000000"/>
          <w:sz w:val="21"/>
          <w:szCs w:val="21"/>
          <w:lang w:val="es-ES" w:eastAsia="ru-RU"/>
        </w:rPr>
        <w:t xml:space="preserve">.</w:t>
      </w:r>
    </w:p>
    <w:p w14:paraId="7B90147B" w14:textId="77777777" w:rsidR="00532D6C" w:rsidRPr="00E84C88" w:rsidRDefault="00532D6C" w:rsidP="00532D6C">
      <w:pPr>
        <w:spacing w:after="0" w:line="240" w:lineRule="auto"/>
        <w:jc w:val="both"/>
        <w:rPr>
          <w:rFonts w:ascii="GHEA Grapalat" w:eastAsia="Times New Roman" w:hAnsi="GHEA Grapalat" w:cs="Times New Roman"/>
          <w:iCs/>
          <w:sz w:val="20"/>
          <w:szCs w:val="20"/>
          <w:lang w:val="es-ES"/>
        </w:rPr>
      </w:pPr>
    </w:p>
    <w:p w14:paraId="616EA180" w14:textId="77777777" w:rsidR="00532D6C" w:rsidRPr="00E84C88" w:rsidRDefault="00532D6C" w:rsidP="00532D6C">
      <w:pPr xmlns:w="http://schemas.openxmlformats.org/wordprocessingml/2006/main">
        <w:spacing w:after="0" w:line="240" w:lineRule="auto"/>
        <w:rPr>
          <w:rFonts w:ascii="GHEA Grapalat" w:eastAsia="Times New Roman" w:hAnsi="GHEA Grapalat" w:cs="Times New Roman"/>
          <w:color w:val="000000"/>
          <w:sz w:val="21"/>
          <w:szCs w:val="21"/>
          <w:lang w:val="es-ES"/>
        </w:rPr>
      </w:pPr>
      <w:r xmlns:w="http://schemas.openxmlformats.org/wordprocessingml/2006/main" w:rsidRPr="00E84C88">
        <w:rPr>
          <w:rFonts w:ascii="Arial" w:eastAsia="Times New Roman" w:hAnsi="Arial" w:cs="Arial"/>
          <w:color w:val="000000"/>
          <w:sz w:val="21"/>
          <w:szCs w:val="21"/>
          <w:lang w:val="en-US"/>
        </w:rPr>
        <w:t xml:space="preserve">of the Agreement </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Arial" w:eastAsia="Times New Roman" w:hAnsi="Arial" w:cs="Arial"/>
          <w:color w:val="000000"/>
          <w:sz w:val="21"/>
          <w:szCs w:val="21"/>
          <w:lang w:val="en-US"/>
        </w:rPr>
        <w:t xml:space="preserve">hereinafter </w:t>
      </w:r>
      <w:r xmlns:w="http://schemas.openxmlformats.org/wordprocessingml/2006/main" w:rsidRPr="00E84C88">
        <w:rPr>
          <w:rFonts w:ascii="GHEA Grapalat" w:eastAsia="Times New Roman" w:hAnsi="GHEA Grapalat" w:cs="Times New Roman"/>
          <w:color w:val="000000"/>
          <w:sz w:val="21"/>
          <w:szCs w:val="21"/>
          <w:lang w:val="es-ES"/>
        </w:rPr>
        <w:t xml:space="preserve">referred </w:t>
      </w:r>
      <w:r xmlns:w="http://schemas.openxmlformats.org/wordprocessingml/2006/main" w:rsidRPr="00E84C88">
        <w:rPr>
          <w:rFonts w:ascii="Arial" w:eastAsia="Times New Roman" w:hAnsi="Arial" w:cs="Arial"/>
          <w:color w:val="000000"/>
          <w:sz w:val="21"/>
          <w:szCs w:val="21"/>
          <w:lang w:val="en-US"/>
        </w:rPr>
        <w:t xml:space="preserve">to as </w:t>
      </w:r>
      <w:r xmlns:w="http://schemas.openxmlformats.org/wordprocessingml/2006/main" w:rsidRPr="00E84C88">
        <w:rPr>
          <w:rFonts w:ascii="Arial" w:eastAsia="Times New Roman" w:hAnsi="Arial" w:cs="Arial"/>
          <w:color w:val="000000"/>
          <w:sz w:val="21"/>
          <w:szCs w:val="21"/>
          <w:lang w:val="en-US"/>
        </w:rPr>
        <w:t xml:space="preserve">the Agreement </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GHEA Grapalat" w:eastAsia="Times New Roman" w:hAnsi="GHEA Grapalat" w:cs="Times New Roman"/>
          <w:color w:val="000000"/>
          <w:sz w:val="21"/>
          <w:szCs w:val="21"/>
          <w:lang w:val="es-ES"/>
        </w:rPr>
        <w:t xml:space="preserve">_________________________________________________________________________________________</w:t>
      </w:r>
    </w:p>
    <w:p w14:paraId="6C369E36" w14:textId="77777777" w:rsidR="00532D6C" w:rsidRPr="00E84C88" w:rsidRDefault="00532D6C" w:rsidP="00532D6C">
      <w:pPr xmlns:w="http://schemas.openxmlformats.org/wordprocessingml/2006/main">
        <w:spacing w:after="0" w:line="240" w:lineRule="auto"/>
        <w:rPr>
          <w:rFonts w:ascii="GHEA Grapalat" w:eastAsia="Times New Roman" w:hAnsi="GHEA Grapalat" w:cs="Times New Roman"/>
          <w:color w:val="000000"/>
          <w:sz w:val="21"/>
          <w:szCs w:val="21"/>
          <w:lang w:val="es-ES"/>
        </w:rPr>
      </w:pPr>
      <w:r xmlns:w="http://schemas.openxmlformats.org/wordprocessingml/2006/main" w:rsidRPr="00E84C88">
        <w:rPr>
          <w:rFonts w:ascii="Arial" w:eastAsia="Times New Roman" w:hAnsi="Arial" w:cs="Arial"/>
          <w:color w:val="000000"/>
          <w:sz w:val="21"/>
          <w:szCs w:val="21"/>
          <w:lang w:val="en-US"/>
        </w:rPr>
        <w:t xml:space="preserve">Contract</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Arial" w:eastAsia="Times New Roman" w:hAnsi="Arial" w:cs="Arial"/>
          <w:color w:val="000000"/>
          <w:sz w:val="21"/>
          <w:szCs w:val="21"/>
          <w:lang w:val="en-US"/>
        </w:rPr>
        <w:t xml:space="preserve">sealing</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Arial" w:eastAsia="Times New Roman" w:hAnsi="Arial" w:cs="Arial"/>
          <w:color w:val="000000"/>
          <w:sz w:val="21"/>
          <w:szCs w:val="21"/>
          <w:lang w:val="en-US"/>
        </w:rPr>
        <w:t xml:space="preserve">Date: </w:t>
      </w:r>
      <w:r xmlns:w="http://schemas.openxmlformats.org/wordprocessingml/2006/main" w:rsidRPr="00E84C88">
        <w:rPr>
          <w:rFonts w:ascii="GHEA Grapalat" w:eastAsia="Times New Roman" w:hAnsi="GHEA Grapalat" w:cs="Times New Roman"/>
          <w:color w:val="000000"/>
          <w:sz w:val="21"/>
          <w:szCs w:val="21"/>
          <w:lang w:val="es-ES"/>
        </w:rPr>
        <w:t xml:space="preserve">____ </w:t>
      </w:r>
      <w:r xmlns:w="http://schemas.openxmlformats.org/wordprocessingml/2006/main" w:rsidRPr="00E84C88">
        <w:rPr>
          <w:rFonts w:ascii="GHEA Grapalat" w:eastAsia="Times New Roman" w:hAnsi="GHEA Grapalat" w:cs="Times New Roman"/>
          <w:color w:val="000000"/>
          <w:sz w:val="21"/>
          <w:szCs w:val="21"/>
          <w:lang w:val="es-ES"/>
        </w:rPr>
        <w:t xml:space="preserve">__________________ </w:t>
      </w:r>
      <w:r xmlns:w="http://schemas.openxmlformats.org/wordprocessingml/2006/main" w:rsidRPr="00E84C88">
        <w:rPr>
          <w:rFonts w:ascii="Arial" w:eastAsia="Times New Roman" w:hAnsi="Arial" w:cs="Arial"/>
          <w:color w:val="000000"/>
          <w:sz w:val="21"/>
          <w:szCs w:val="21"/>
          <w:lang w:val="en-US"/>
        </w:rPr>
        <w:t xml:space="preserve">20</w:t>
      </w:r>
    </w:p>
    <w:p w14:paraId="06608158" w14:textId="77777777" w:rsidR="00532D6C" w:rsidRPr="00E84C88" w:rsidRDefault="00532D6C" w:rsidP="00532D6C">
      <w:pPr xmlns:w="http://schemas.openxmlformats.org/wordprocessingml/2006/main">
        <w:spacing w:after="0" w:line="240" w:lineRule="auto"/>
        <w:rPr>
          <w:rFonts w:ascii="GHEA Grapalat" w:eastAsia="Times New Roman" w:hAnsi="GHEA Grapalat" w:cs="Times New Roman"/>
          <w:color w:val="000000"/>
          <w:sz w:val="21"/>
          <w:szCs w:val="21"/>
          <w:lang w:val="es-ES"/>
        </w:rPr>
      </w:pPr>
      <w:r xmlns:w="http://schemas.openxmlformats.org/wordprocessingml/2006/main" w:rsidRPr="00E84C88">
        <w:rPr>
          <w:rFonts w:ascii="Arial" w:eastAsia="Times New Roman" w:hAnsi="Arial" w:cs="Arial"/>
          <w:color w:val="000000"/>
          <w:sz w:val="21"/>
          <w:szCs w:val="21"/>
          <w:lang w:val="en-US"/>
        </w:rPr>
        <w:t xml:space="preserve">Contract</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Arial" w:eastAsia="Times New Roman" w:hAnsi="Arial" w:cs="Arial"/>
          <w:color w:val="000000"/>
          <w:sz w:val="21"/>
          <w:szCs w:val="21"/>
          <w:lang w:val="en-US"/>
        </w:rPr>
        <w:t xml:space="preserve">number </w:t>
      </w:r>
      <w:r xmlns:w="http://schemas.openxmlformats.org/wordprocessingml/2006/main" w:rsidRPr="00E84C88">
        <w:rPr>
          <w:rFonts w:ascii="GHEA Grapalat" w:eastAsia="Times New Roman" w:hAnsi="GHEA Grapalat" w:cs="Times New Roman"/>
          <w:color w:val="000000"/>
          <w:sz w:val="21"/>
          <w:szCs w:val="21"/>
          <w:lang w:val="es-ES"/>
        </w:rPr>
        <w:t xml:space="preserve">: __________</w:t>
      </w:r>
    </w:p>
    <w:p w14:paraId="3F4ECD08" w14:textId="62EE44A2" w:rsidR="00532D6C" w:rsidRPr="00E84C88" w:rsidRDefault="00532D6C" w:rsidP="00532D6C">
      <w:pPr xmlns:w="http://schemas.openxmlformats.org/wordprocessingml/2006/main">
        <w:spacing w:after="0" w:line="240" w:lineRule="auto"/>
        <w:jc w:val="both"/>
        <w:rPr>
          <w:rFonts w:ascii="GHEA Grapalat" w:eastAsia="Times New Roman" w:hAnsi="GHEA Grapalat" w:cs="Sylfaen"/>
          <w:iCs/>
          <w:sz w:val="24"/>
          <w:szCs w:val="24"/>
          <w:lang w:val="es-ES"/>
        </w:rPr>
      </w:pPr>
      <w:proofErr xmlns:w="http://schemas.openxmlformats.org/wordprocessingml/2006/main" w:type="gramStart"/>
      <w:r xmlns:w="http://schemas.openxmlformats.org/wordprocessingml/2006/main" w:rsidRPr="00E84C88">
        <w:rPr>
          <w:rFonts w:ascii="Arial" w:eastAsia="Times New Roman" w:hAnsi="Arial" w:cs="Arial"/>
          <w:iCs/>
          <w:color w:val="000000"/>
          <w:sz w:val="21"/>
          <w:szCs w:val="21"/>
          <w:lang w:val="en-US"/>
        </w:rPr>
        <w:t xml:space="preserve">Client</w:t>
      </w:r>
      <w:r xmlns:w="http://schemas.openxmlformats.org/wordprocessingml/2006/main" w:rsidRPr="00E84C88">
        <w:rPr>
          <w:rFonts w:ascii="GHEA Grapalat" w:eastAsia="Times New Roman" w:hAnsi="GHEA Grapalat" w:cs="Times New Roman"/>
          <w:iCs/>
          <w:color w:val="000000"/>
          <w:sz w:val="21"/>
          <w:szCs w:val="21"/>
          <w:lang w:val="es-ES"/>
        </w:rPr>
        <w:t xml:space="preserve">  </w:t>
      </w:r>
      <w:r xmlns:w="http://schemas.openxmlformats.org/wordprocessingml/2006/main" w:rsidRPr="00E84C88">
        <w:rPr>
          <w:rFonts w:ascii="Arial" w:eastAsia="Times New Roman" w:hAnsi="Arial" w:cs="Arial"/>
          <w:iCs/>
          <w:color w:val="000000"/>
          <w:sz w:val="21"/>
          <w:szCs w:val="21"/>
          <w:lang w:val="en-US"/>
        </w:rPr>
        <w:t xml:space="preserve">and</w:t>
      </w:r>
      <w:proofErr xmlns:w="http://schemas.openxmlformats.org/wordprocessingml/2006/main" w:type="gramEnd"/>
      <w:r xmlns:w="http://schemas.openxmlformats.org/wordprocessingml/2006/main" w:rsidRPr="00E84C88">
        <w:rPr>
          <w:rFonts w:ascii="GHEA Grapalat" w:eastAsia="Times New Roman" w:hAnsi="GHEA Grapalat" w:cs="Times New Roman"/>
          <w:iCs/>
          <w:color w:val="000000"/>
          <w:sz w:val="21"/>
          <w:szCs w:val="21"/>
          <w:lang w:val="es-ES"/>
        </w:rPr>
        <w:t xml:space="preserve">  </w:t>
      </w:r>
      <w:r xmlns:w="http://schemas.openxmlformats.org/wordprocessingml/2006/main" w:rsidRPr="00E84C88">
        <w:rPr>
          <w:rFonts w:ascii="Arial" w:eastAsia="Times New Roman" w:hAnsi="Arial" w:cs="Arial"/>
          <w:color w:val="000000"/>
          <w:sz w:val="21"/>
          <w:szCs w:val="21"/>
          <w:lang w:val="en-US"/>
        </w:rPr>
        <w:t xml:space="preserve">Contract</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Arial" w:eastAsia="Times New Roman" w:hAnsi="Arial" w:cs="Arial"/>
          <w:color w:val="000000"/>
          <w:sz w:val="21"/>
          <w:szCs w:val="21"/>
          <w:lang w:val="en-US"/>
        </w:rPr>
        <w:t xml:space="preserve">side:</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Arial" w:eastAsia="Times New Roman" w:hAnsi="Arial" w:cs="Arial"/>
          <w:color w:val="000000"/>
          <w:sz w:val="21"/>
          <w:szCs w:val="21"/>
          <w:lang w:val="hy-AM"/>
        </w:rPr>
        <w:t xml:space="preserve">base</w:t>
      </w:r>
      <w:r xmlns:w="http://schemas.openxmlformats.org/wordprocessingml/2006/main" w:rsidRPr="00E84C88">
        <w:rPr>
          <w:rFonts w:ascii="GHEA Grapalat" w:eastAsia="Times New Roman" w:hAnsi="GHEA Grapalat" w:cs="Times New Roman"/>
          <w:color w:val="000000"/>
          <w:sz w:val="21"/>
          <w:szCs w:val="21"/>
          <w:lang w:val="hy-AM"/>
        </w:rPr>
        <w:t xml:space="preserve"> </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Arial" w:eastAsia="Times New Roman" w:hAnsi="Arial" w:cs="Arial"/>
          <w:color w:val="000000"/>
          <w:sz w:val="21"/>
          <w:szCs w:val="21"/>
          <w:lang w:val="hy-AM"/>
        </w:rPr>
        <w:t xml:space="preserve">accepting</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Arial" w:eastAsia="Times New Roman" w:hAnsi="Arial" w:cs="Arial"/>
          <w:color w:val="000000"/>
          <w:sz w:val="21"/>
          <w:szCs w:val="21"/>
          <w:lang w:val="hy-AM"/>
        </w:rPr>
        <w:t xml:space="preserve">contract</w:t>
      </w:r>
      <w:r xmlns:w="http://schemas.openxmlformats.org/wordprocessingml/2006/main" w:rsidRPr="00E84C88">
        <w:rPr>
          <w:rFonts w:ascii="GHEA Grapalat" w:eastAsia="Times New Roman" w:hAnsi="GHEA Grapalat" w:cs="Times New Roman"/>
          <w:color w:val="000000"/>
          <w:sz w:val="21"/>
          <w:szCs w:val="21"/>
          <w:lang w:val="hy-AM"/>
        </w:rPr>
        <w:t xml:space="preserve"> </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Arial" w:eastAsia="Times New Roman" w:hAnsi="Arial" w:cs="Arial"/>
          <w:color w:val="000000"/>
          <w:sz w:val="21"/>
          <w:szCs w:val="21"/>
          <w:lang w:val="hy-AM"/>
        </w:rPr>
        <w:t xml:space="preserve">execution</w:t>
      </w:r>
      <w:r xmlns:w="http://schemas.openxmlformats.org/wordprocessingml/2006/main" w:rsidRPr="00E84C88">
        <w:rPr>
          <w:rFonts w:ascii="GHEA Grapalat" w:eastAsia="Times New Roman" w:hAnsi="GHEA Grapalat" w:cs="Times New Roman"/>
          <w:color w:val="000000"/>
          <w:sz w:val="21"/>
          <w:szCs w:val="21"/>
          <w:lang w:val="hy-AM"/>
        </w:rPr>
        <w:t xml:space="preserve"> </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Arial" w:eastAsia="Times New Roman" w:hAnsi="Arial" w:cs="Arial"/>
          <w:color w:val="000000"/>
          <w:sz w:val="21"/>
          <w:szCs w:val="21"/>
          <w:lang w:val="hy-AM"/>
        </w:rPr>
        <w:t xml:space="preserve">regarding</w:t>
      </w:r>
      <w:r xmlns:w="http://schemas.openxmlformats.org/wordprocessingml/2006/main" w:rsidR="00D96837">
        <w:rPr>
          <w:rFonts w:ascii="GHEA Grapalat" w:eastAsia="Times New Roman" w:hAnsi="GHEA Grapalat" w:cs="Times New Roman"/>
          <w:color w:val="000000"/>
          <w:sz w:val="21"/>
          <w:szCs w:val="21"/>
          <w:lang w:val="hy-AM"/>
        </w:rPr>
        <w:t xml:space="preserve">                       </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GHEA Grapalat" w:eastAsia="Times New Roman" w:hAnsi="GHEA Grapalat" w:cs="Times New Roman"/>
          <w:color w:val="000000"/>
          <w:sz w:val="21"/>
          <w:szCs w:val="21"/>
          <w:lang w:val="hy-AM"/>
        </w:rPr>
        <w:t xml:space="preserve">  </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GHEA Grapalat" w:eastAsia="Times New Roman" w:hAnsi="GHEA Grapalat" w:cs="Times New Roman"/>
          <w:color w:val="000000"/>
          <w:sz w:val="21"/>
          <w:szCs w:val="21"/>
          <w:lang w:val="hy-AM"/>
        </w:rPr>
        <w:t xml:space="preserve">20</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GHEA Grapalat" w:eastAsia="Times New Roman" w:hAnsi="GHEA Grapalat" w:cs="Times New Roman"/>
          <w:color w:val="000000"/>
          <w:sz w:val="21"/>
          <w:szCs w:val="21"/>
          <w:lang w:val="hy-AM"/>
        </w:rPr>
        <w:t xml:space="preserve">  </w:t>
      </w:r>
      <w:r xmlns:w="http://schemas.openxmlformats.org/wordprocessingml/2006/main" w:rsidRPr="00E84C88">
        <w:rPr>
          <w:rFonts w:ascii="Arial" w:eastAsia="Times New Roman" w:hAnsi="Arial" w:cs="Arial"/>
          <w:color w:val="000000"/>
          <w:sz w:val="21"/>
          <w:szCs w:val="21"/>
          <w:lang w:val="hy-AM"/>
        </w:rPr>
        <w:t xml:space="preserve">out</w:t>
      </w:r>
      <w:r xmlns:w="http://schemas.openxmlformats.org/wordprocessingml/2006/main" w:rsidRPr="00E84C88">
        <w:rPr>
          <w:rFonts w:ascii="GHEA Grapalat" w:eastAsia="Times New Roman" w:hAnsi="GHEA Grapalat" w:cs="Times New Roman"/>
          <w:color w:val="000000"/>
          <w:sz w:val="21"/>
          <w:szCs w:val="21"/>
          <w:lang w:val="hy-AM"/>
        </w:rPr>
        <w:t xml:space="preserve">​</w:t>
      </w:r>
      <w:r xmlns:w="http://schemas.openxmlformats.org/wordprocessingml/2006/main" w:rsidRPr="00E84C88">
        <w:rPr>
          <w:rFonts w:ascii="Arial" w:eastAsia="Times New Roman" w:hAnsi="Arial" w:cs="Arial"/>
          <w:color w:val="000000"/>
          <w:sz w:val="21"/>
          <w:szCs w:val="21"/>
          <w:lang w:val="hy-AM"/>
        </w:rPr>
        <w:t xml:space="preserve">​</w:t>
      </w:r>
      <w:r xmlns:w="http://schemas.openxmlformats.org/wordprocessingml/2006/main" w:rsidRPr="00E84C88">
        <w:rPr>
          <w:rFonts w:ascii="GHEA Grapalat" w:eastAsia="Times New Roman" w:hAnsi="GHEA Grapalat" w:cs="Times New Roman"/>
          <w:color w:val="000000"/>
          <w:sz w:val="21"/>
          <w:szCs w:val="21"/>
          <w:lang w:val="hy-AM"/>
        </w:rPr>
        <w:t xml:space="preserve"> </w:t>
      </w:r>
      <w:r xmlns:w="http://schemas.openxmlformats.org/wordprocessingml/2006/main" w:rsidRPr="00E84C88">
        <w:rPr>
          <w:rFonts w:ascii="Arial" w:eastAsia="Times New Roman" w:hAnsi="Arial" w:cs="Arial"/>
          <w:color w:val="000000"/>
          <w:sz w:val="21"/>
          <w:szCs w:val="21"/>
          <w:lang w:val="hy-AM"/>
        </w:rPr>
        <w:t xml:space="preserve">written</w:t>
      </w:r>
      <w:r xmlns:w="http://schemas.openxmlformats.org/wordprocessingml/2006/main" w:rsidRPr="00E84C88">
        <w:rPr>
          <w:rFonts w:ascii="GHEA Grapalat" w:eastAsia="Times New Roman" w:hAnsi="GHEA Grapalat" w:cs="Times New Roman"/>
          <w:color w:val="000000"/>
          <w:sz w:val="21"/>
          <w:szCs w:val="21"/>
          <w:lang w:val="hy-AM"/>
        </w:rPr>
        <w:t xml:space="preserve"> </w:t>
      </w:r>
      <w:r xmlns:w="http://schemas.openxmlformats.org/wordprocessingml/2006/main" w:rsidRPr="00E84C88">
        <w:rPr>
          <w:rFonts w:ascii="Arial" w:eastAsia="Times New Roman" w:hAnsi="Arial" w:cs="Arial"/>
          <w:color w:val="000000"/>
          <w:sz w:val="21"/>
          <w:szCs w:val="21"/>
          <w:lang w:val="hy-AM"/>
        </w:rPr>
        <w:t xml:space="preserve">Account </w:t>
      </w:r>
      <w:r xmlns:w="http://schemas.openxmlformats.org/wordprocessingml/2006/main" w:rsidRPr="00E84C88">
        <w:rPr>
          <w:rFonts w:ascii="GHEA Grapalat" w:eastAsia="Times New Roman" w:hAnsi="GHEA Grapalat" w:cs="Times New Roman"/>
          <w:color w:val="000000"/>
          <w:sz w:val="21"/>
          <w:szCs w:val="21"/>
          <w:lang w:val="es-ES"/>
        </w:rPr>
        <w:t xml:space="preserve">N ___</w:t>
      </w:r>
      <w:r xmlns:w="http://schemas.openxmlformats.org/wordprocessingml/2006/main" w:rsidRPr="00E84C88">
        <w:rPr>
          <w:rFonts w:ascii="GHEA Grapalat" w:eastAsia="Times New Roman" w:hAnsi="GHEA Grapalat" w:cs="Times New Roman"/>
          <w:color w:val="000000"/>
          <w:sz w:val="21"/>
          <w:szCs w:val="21"/>
          <w:lang w:val="hy-AM"/>
        </w:rPr>
        <w:t xml:space="preserve"> </w:t>
      </w:r>
      <w:r xmlns:w="http://schemas.openxmlformats.org/wordprocessingml/2006/main" w:rsidRPr="00E84C88">
        <w:rPr>
          <w:rFonts w:ascii="Arial" w:eastAsia="Times New Roman" w:hAnsi="Arial" w:cs="Arial"/>
          <w:color w:val="000000"/>
          <w:sz w:val="21"/>
          <w:szCs w:val="21"/>
          <w:lang w:val="hy-AM"/>
        </w:rPr>
        <w:t xml:space="preserve">the invoice </w:t>
      </w:r>
      <w:r xmlns:w="http://schemas.openxmlformats.org/wordprocessingml/2006/main" w:rsidRPr="00E84C88">
        <w:rPr>
          <w:rFonts w:ascii="GHEA Grapalat" w:eastAsia="Times New Roman" w:hAnsi="GHEA Grapalat" w:cs="Times New Roman"/>
          <w:color w:val="000000"/>
          <w:sz w:val="21"/>
          <w:szCs w:val="21"/>
          <w:lang w:val="hy-AM"/>
        </w:rPr>
        <w:t xml:space="preserve">was </w:t>
      </w:r>
      <w:r xmlns:w="http://schemas.openxmlformats.org/wordprocessingml/2006/main" w:rsidRPr="00E84C88">
        <w:rPr>
          <w:rFonts w:ascii="Arial" w:eastAsia="Times New Roman" w:hAnsi="Arial" w:cs="Arial"/>
          <w:color w:val="000000"/>
          <w:sz w:val="21"/>
          <w:szCs w:val="21"/>
          <w:lang w:val="es-ES"/>
        </w:rPr>
        <w:t xml:space="preserve">drawn up</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Arial" w:eastAsia="Times New Roman" w:hAnsi="Arial" w:cs="Arial"/>
          <w:color w:val="000000"/>
          <w:sz w:val="21"/>
          <w:szCs w:val="21"/>
          <w:lang w:val="es-ES"/>
        </w:rPr>
        <w:t xml:space="preserve">this</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Arial" w:eastAsia="Times New Roman" w:hAnsi="Arial" w:cs="Arial"/>
          <w:color w:val="000000"/>
          <w:sz w:val="21"/>
          <w:szCs w:val="21"/>
          <w:lang w:val="es-ES"/>
        </w:rPr>
        <w:t xml:space="preserve">the protocol</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Arial" w:eastAsia="Times New Roman" w:hAnsi="Arial" w:cs="Arial"/>
          <w:color w:val="000000"/>
          <w:sz w:val="21"/>
          <w:szCs w:val="21"/>
          <w:lang w:val="es-ES"/>
        </w:rPr>
        <w:t xml:space="preserve">of the following</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Arial" w:eastAsia="Times New Roman" w:hAnsi="Arial" w:cs="Arial"/>
          <w:color w:val="000000"/>
          <w:sz w:val="21"/>
          <w:szCs w:val="21"/>
          <w:lang w:val="es-ES"/>
        </w:rPr>
        <w:t xml:space="preserve">about </w:t>
      </w:r>
      <w:r xmlns:w="http://schemas.openxmlformats.org/wordprocessingml/2006/main" w:rsidRPr="00E84C88">
        <w:rPr>
          <w:rFonts w:ascii="GHEA Grapalat" w:eastAsia="Times New Roman" w:hAnsi="GHEA Grapalat" w:cs="Times New Roman"/>
          <w:color w:val="000000"/>
          <w:sz w:val="21"/>
          <w:szCs w:val="21"/>
          <w:lang w:val="es-ES"/>
        </w:rPr>
        <w:t xml:space="preserve">.</w:t>
      </w:r>
    </w:p>
    <w:p w14:paraId="4D1C915C"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iCs/>
          <w:color w:val="000000"/>
          <w:sz w:val="21"/>
          <w:szCs w:val="21"/>
          <w:lang w:val="hy-AM"/>
        </w:rPr>
      </w:pPr>
      <w:r xmlns:w="http://schemas.openxmlformats.org/wordprocessingml/2006/main" w:rsidRPr="00E84C88">
        <w:rPr>
          <w:rFonts w:ascii="Arial" w:eastAsia="Times New Roman" w:hAnsi="Arial" w:cs="Arial"/>
          <w:iCs/>
          <w:color w:val="000000"/>
          <w:sz w:val="21"/>
          <w:szCs w:val="21"/>
          <w:lang w:val="en-US"/>
        </w:rPr>
        <w:t xml:space="preserve">Contract</w:t>
      </w:r>
      <w:r xmlns:w="http://schemas.openxmlformats.org/wordprocessingml/2006/main" w:rsidRPr="00E84C88">
        <w:rPr>
          <w:rFonts w:ascii="GHEA Grapalat" w:eastAsia="Times New Roman" w:hAnsi="GHEA Grapalat" w:cs="Times New Roman"/>
          <w:iCs/>
          <w:color w:val="000000"/>
          <w:sz w:val="21"/>
          <w:szCs w:val="21"/>
          <w:lang w:val="es-ES"/>
        </w:rPr>
        <w:t xml:space="preserve"> </w:t>
      </w:r>
      <w:r xmlns:w="http://schemas.openxmlformats.org/wordprocessingml/2006/main" w:rsidRPr="00E84C88">
        <w:rPr>
          <w:rFonts w:ascii="Arial" w:eastAsia="Times New Roman" w:hAnsi="Arial" w:cs="Arial"/>
          <w:iCs/>
          <w:color w:val="000000"/>
          <w:sz w:val="21"/>
          <w:szCs w:val="21"/>
          <w:lang w:val="en-US"/>
        </w:rPr>
        <w:t xml:space="preserve">within</w:t>
      </w:r>
      <w:r xmlns:w="http://schemas.openxmlformats.org/wordprocessingml/2006/main" w:rsidRPr="00E84C88">
        <w:rPr>
          <w:rFonts w:ascii="GHEA Grapalat" w:eastAsia="Times New Roman" w:hAnsi="GHEA Grapalat" w:cs="Times New Roman"/>
          <w:iCs/>
          <w:color w:val="000000"/>
          <w:sz w:val="21"/>
          <w:szCs w:val="21"/>
          <w:lang w:val="es-ES"/>
        </w:rPr>
        <w:t xml:space="preserve"> </w:t>
      </w:r>
      <w:r xmlns:w="http://schemas.openxmlformats.org/wordprocessingml/2006/main" w:rsidRPr="00E84C88">
        <w:rPr>
          <w:rFonts w:ascii="Arial" w:eastAsia="Times New Roman" w:hAnsi="Arial" w:cs="Arial"/>
          <w:iCs/>
          <w:snapToGrid w:val="0"/>
          <w:color w:val="000000"/>
          <w:sz w:val="21"/>
          <w:szCs w:val="21"/>
          <w:lang w:val="es-ES"/>
        </w:rPr>
        <w:t xml:space="preserve">Contract</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 </w:t>
      </w:r>
      <w:proofErr xmlns:w="http://schemas.openxmlformats.org/wordprocessingml/2006/main" w:type="gramStart"/>
      <w:r xmlns:w="http://schemas.openxmlformats.org/wordprocessingml/2006/main" w:rsidRPr="00E84C88">
        <w:rPr>
          <w:rFonts w:ascii="Arial" w:eastAsia="Times New Roman" w:hAnsi="Arial" w:cs="Arial"/>
          <w:iCs/>
          <w:snapToGrid w:val="0"/>
          <w:color w:val="000000"/>
          <w:sz w:val="21"/>
          <w:szCs w:val="21"/>
          <w:lang w:val="es-ES"/>
        </w:rPr>
        <w:t xml:space="preserve">side</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E84C88">
        <w:rPr>
          <w:rFonts w:ascii="Arial" w:eastAsia="Times New Roman" w:hAnsi="Arial" w:cs="Arial"/>
          <w:iCs/>
          <w:color w:val="000000"/>
          <w:sz w:val="21"/>
          <w:szCs w:val="21"/>
          <w:lang w:val="en-US"/>
        </w:rPr>
        <w:t xml:space="preserve">to supply</w:t>
      </w:r>
      <w:proofErr xmlns:w="http://schemas.openxmlformats.org/wordprocessingml/2006/main" w:type="gramEnd"/>
      <w:r xmlns:w="http://schemas.openxmlformats.org/wordprocessingml/2006/main" w:rsidRPr="00E84C88">
        <w:rPr>
          <w:rFonts w:ascii="GHEA Grapalat" w:eastAsia="Times New Roman" w:hAnsi="GHEA Grapalat" w:cs="Times New Roman"/>
          <w:iCs/>
          <w:color w:val="000000"/>
          <w:sz w:val="21"/>
          <w:szCs w:val="21"/>
          <w:lang w:val="es-ES"/>
        </w:rPr>
        <w:t xml:space="preserve"> </w:t>
      </w:r>
      <w:r xmlns:w="http://schemas.openxmlformats.org/wordprocessingml/2006/main" w:rsidRPr="00E84C88">
        <w:rPr>
          <w:rFonts w:ascii="Arial" w:eastAsia="Times New Roman" w:hAnsi="Arial" w:cs="Arial"/>
          <w:iCs/>
          <w:color w:val="000000"/>
          <w:sz w:val="21"/>
          <w:szCs w:val="21"/>
          <w:lang w:val="en-US"/>
        </w:rPr>
        <w:t xml:space="preserve">is</w:t>
      </w:r>
      <w:r xmlns:w="http://schemas.openxmlformats.org/wordprocessingml/2006/main" w:rsidRPr="00E84C88">
        <w:rPr>
          <w:rFonts w:ascii="GHEA Grapalat" w:eastAsia="Times New Roman" w:hAnsi="GHEA Grapalat" w:cs="Times New Roman"/>
          <w:iCs/>
          <w:color w:val="000000"/>
          <w:sz w:val="21"/>
          <w:szCs w:val="21"/>
          <w:lang w:val="es-ES"/>
        </w:rPr>
        <w:t xml:space="preserve"> </w:t>
      </w:r>
      <w:r xmlns:w="http://schemas.openxmlformats.org/wordprocessingml/2006/main" w:rsidRPr="00E84C88">
        <w:rPr>
          <w:rFonts w:ascii="Arial" w:eastAsia="Times New Roman" w:hAnsi="Arial" w:cs="Arial"/>
          <w:iCs/>
          <w:color w:val="000000"/>
          <w:sz w:val="21"/>
          <w:szCs w:val="21"/>
          <w:lang w:val="en-US"/>
        </w:rPr>
        <w:t xml:space="preserve">following</w:t>
      </w:r>
      <w:r xmlns:w="http://schemas.openxmlformats.org/wordprocessingml/2006/main" w:rsidRPr="00E84C88">
        <w:rPr>
          <w:rFonts w:ascii="GHEA Grapalat" w:eastAsia="Times New Roman" w:hAnsi="GHEA Grapalat" w:cs="Times New Roman"/>
          <w:iCs/>
          <w:color w:val="000000"/>
          <w:sz w:val="21"/>
          <w:szCs w:val="21"/>
          <w:lang w:val="es-ES"/>
        </w:rPr>
        <w:t xml:space="preserve"> </w:t>
      </w:r>
      <w:r xmlns:w="http://schemas.openxmlformats.org/wordprocessingml/2006/main" w:rsidRPr="00E84C88">
        <w:rPr>
          <w:rFonts w:ascii="Arial" w:eastAsia="Times New Roman" w:hAnsi="Arial" w:cs="Arial"/>
          <w:iCs/>
          <w:color w:val="000000"/>
          <w:sz w:val="21"/>
          <w:szCs w:val="21"/>
          <w:lang w:val="en-US"/>
        </w:rPr>
        <w:t xml:space="preserve">the products:</w:t>
      </w:r>
    </w:p>
    <w:p w14:paraId="5C014E03" w14:textId="77777777" w:rsidR="00532D6C" w:rsidRPr="00E84C88" w:rsidRDefault="00532D6C" w:rsidP="00532D6C">
      <w:pPr>
        <w:spacing w:after="0" w:line="240" w:lineRule="auto"/>
        <w:jc w:val="both"/>
        <w:rPr>
          <w:rFonts w:ascii="GHEA Grapalat" w:eastAsia="Times New Roman" w:hAnsi="GHEA Grapalat" w:cs="Times New Roman"/>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532D6C" w:rsidRPr="00E84C88" w14:paraId="112FBED4" w14:textId="77777777" w:rsidTr="00532D6C">
        <w:trPr>
          <w:jc w:val="right"/>
        </w:trPr>
        <w:tc>
          <w:tcPr>
            <w:tcW w:w="357" w:type="dxa"/>
            <w:vMerge w:val="restart"/>
            <w:shd w:val="clear" w:color="auto" w:fill="auto"/>
            <w:vAlign w:val="center"/>
          </w:tcPr>
          <w:p w14:paraId="391AAFE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GHEA Grapalat" w:eastAsia="Times New Roman" w:hAnsi="GHEA Grapalat" w:cs="Times New Roman"/>
                <w:sz w:val="18"/>
                <w:szCs w:val="18"/>
                <w:lang w:val="en-US"/>
              </w:rPr>
              <w:t xml:space="preserve">N</w:t>
            </w:r>
          </w:p>
        </w:tc>
        <w:tc>
          <w:tcPr>
            <w:tcW w:w="10348" w:type="dxa"/>
            <w:gridSpan w:val="8"/>
            <w:shd w:val="clear" w:color="auto" w:fill="auto"/>
            <w:vAlign w:val="center"/>
          </w:tcPr>
          <w:p w14:paraId="4FDA9FC2" w14:textId="77777777" w:rsidR="00532D6C" w:rsidRPr="00E84C88" w:rsidRDefault="00532D6C" w:rsidP="00532D6C">
            <w:pPr xmlns:w="http://schemas.openxmlformats.org/wordprocessingml/2006/mai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Arial" w:eastAsia="Times New Roman" w:hAnsi="Arial" w:cs="Arial"/>
                <w:sz w:val="18"/>
                <w:szCs w:val="18"/>
                <w:lang w:val="en-US"/>
              </w:rPr>
              <w:t xml:space="preserve">Provided</w:t>
            </w:r>
            <w:r xmlns:w="http://schemas.openxmlformats.org/wordprocessingml/2006/main" w:rsidRPr="00E84C88">
              <w:rPr>
                <w:rFonts w:ascii="GHEA Grapalat" w:eastAsia="Times New Roman" w:hAnsi="GHEA Grapalat" w:cs="Courier New"/>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of goods</w:t>
            </w:r>
          </w:p>
        </w:tc>
      </w:tr>
      <w:tr w:rsidR="00532D6C" w:rsidRPr="00C4546D" w14:paraId="6E3B2E84" w14:textId="77777777" w:rsidTr="00532D6C">
        <w:trPr>
          <w:jc w:val="right"/>
        </w:trPr>
        <w:tc>
          <w:tcPr>
            <w:tcW w:w="357" w:type="dxa"/>
            <w:vMerge/>
            <w:shd w:val="clear" w:color="auto" w:fill="auto"/>
          </w:tcPr>
          <w:p w14:paraId="6FB88D53"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1173" w:type="dxa"/>
            <w:vMerge w:val="restart"/>
            <w:shd w:val="clear" w:color="auto" w:fill="auto"/>
            <w:vAlign w:val="center"/>
          </w:tcPr>
          <w:p w14:paraId="16129FD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Arial" w:eastAsia="Times New Roman" w:hAnsi="Arial" w:cs="Arial"/>
                <w:sz w:val="18"/>
                <w:szCs w:val="18"/>
                <w:lang w:val="en-US"/>
              </w:rPr>
              <w:t xml:space="preserve">name</w:t>
            </w:r>
          </w:p>
        </w:tc>
        <w:tc>
          <w:tcPr>
            <w:tcW w:w="1440" w:type="dxa"/>
            <w:vMerge w:val="restart"/>
            <w:shd w:val="clear" w:color="auto" w:fill="auto"/>
            <w:vAlign w:val="center"/>
          </w:tcPr>
          <w:p w14:paraId="638ACA2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Arial" w:eastAsia="Times New Roman" w:hAnsi="Arial" w:cs="Arial"/>
                <w:sz w:val="18"/>
                <w:szCs w:val="18"/>
                <w:lang w:val="en-US"/>
              </w:rPr>
              <w:t xml:space="preserve">technical</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description</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briefly</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the essay</w:t>
            </w:r>
          </w:p>
        </w:tc>
        <w:tc>
          <w:tcPr>
            <w:tcW w:w="2916" w:type="dxa"/>
            <w:gridSpan w:val="2"/>
            <w:shd w:val="clear" w:color="auto" w:fill="auto"/>
            <w:vAlign w:val="center"/>
          </w:tcPr>
          <w:p w14:paraId="5E7A2C3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Arial" w:eastAsia="Times New Roman" w:hAnsi="Arial" w:cs="Arial"/>
                <w:sz w:val="18"/>
                <w:szCs w:val="18"/>
                <w:lang w:val="en-US"/>
              </w:rPr>
              <w:t xml:space="preserve">quantitative</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indicator</w:t>
            </w:r>
          </w:p>
        </w:tc>
        <w:tc>
          <w:tcPr>
            <w:tcW w:w="2976" w:type="dxa"/>
            <w:gridSpan w:val="2"/>
            <w:shd w:val="clear" w:color="auto" w:fill="auto"/>
            <w:vAlign w:val="center"/>
          </w:tcPr>
          <w:p w14:paraId="0FFED8A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Arial" w:eastAsia="Times New Roman" w:hAnsi="Arial" w:cs="Arial"/>
                <w:sz w:val="18"/>
                <w:szCs w:val="18"/>
                <w:lang w:val="en-US"/>
              </w:rPr>
              <w:t xml:space="preserve">execution</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deadline</w:t>
            </w:r>
          </w:p>
        </w:tc>
        <w:tc>
          <w:tcPr>
            <w:tcW w:w="1168" w:type="dxa"/>
            <w:vMerge w:val="restart"/>
            <w:shd w:val="clear" w:color="auto" w:fill="auto"/>
            <w:vAlign w:val="center"/>
          </w:tcPr>
          <w:p w14:paraId="3EC9572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Arial" w:eastAsia="Times New Roman" w:hAnsi="Arial" w:cs="Arial"/>
                <w:sz w:val="18"/>
                <w:szCs w:val="18"/>
                <w:lang w:val="en-US"/>
              </w:rPr>
              <w:t xml:space="preserve">Payment</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subject</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amount </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thousand</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dram </w:t>
            </w:r>
            <w:r xmlns:w="http://schemas.openxmlformats.org/wordprocessingml/2006/main" w:rsidRPr="00E84C88">
              <w:rPr>
                <w:rFonts w:ascii="GHEA Grapalat" w:eastAsia="Times New Roman" w:hAnsi="GHEA Grapalat" w:cs="Times New Roman"/>
                <w:sz w:val="18"/>
                <w:szCs w:val="18"/>
                <w:lang w:val="en-US"/>
              </w:rPr>
              <w:t xml:space="preserve">/</w:t>
            </w:r>
          </w:p>
        </w:tc>
        <w:tc>
          <w:tcPr>
            <w:tcW w:w="675" w:type="dxa"/>
            <w:vMerge w:val="restart"/>
            <w:shd w:val="clear" w:color="auto" w:fill="auto"/>
            <w:vAlign w:val="center"/>
          </w:tcPr>
          <w:p w14:paraId="4D20612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Arial" w:eastAsia="Times New Roman" w:hAnsi="Arial" w:cs="Arial"/>
                <w:sz w:val="18"/>
                <w:szCs w:val="18"/>
                <w:lang w:val="en-US"/>
              </w:rPr>
              <w:t xml:space="preserve">Payment</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deadline </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according to</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payment</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schedule </w:t>
            </w:r>
            <w:r xmlns:w="http://schemas.openxmlformats.org/wordprocessingml/2006/main" w:rsidRPr="00E84C88">
              <w:rPr>
                <w:rFonts w:ascii="GHEA Grapalat" w:eastAsia="Times New Roman" w:hAnsi="GHEA Grapalat" w:cs="Times New Roman"/>
                <w:sz w:val="18"/>
                <w:szCs w:val="18"/>
                <w:lang w:val="en-US"/>
              </w:rPr>
              <w:t xml:space="preserve">/</w:t>
            </w:r>
          </w:p>
        </w:tc>
      </w:tr>
      <w:tr w:rsidR="00532D6C" w:rsidRPr="00E84C88" w14:paraId="4F6B9AAD" w14:textId="77777777" w:rsidTr="00532D6C">
        <w:trPr>
          <w:trHeight w:val="1105"/>
          <w:jc w:val="right"/>
        </w:trPr>
        <w:tc>
          <w:tcPr>
            <w:tcW w:w="357" w:type="dxa"/>
            <w:vMerge/>
            <w:tcBorders>
              <w:bottom w:val="single" w:sz="4" w:space="0" w:color="auto"/>
            </w:tcBorders>
            <w:shd w:val="clear" w:color="auto" w:fill="auto"/>
          </w:tcPr>
          <w:p w14:paraId="6F745DA2"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1173" w:type="dxa"/>
            <w:vMerge/>
            <w:tcBorders>
              <w:bottom w:val="single" w:sz="4" w:space="0" w:color="auto"/>
            </w:tcBorders>
            <w:shd w:val="clear" w:color="auto" w:fill="auto"/>
            <w:vAlign w:val="center"/>
          </w:tcPr>
          <w:p w14:paraId="5E390E67"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1440" w:type="dxa"/>
            <w:vMerge/>
            <w:tcBorders>
              <w:bottom w:val="single" w:sz="4" w:space="0" w:color="auto"/>
            </w:tcBorders>
            <w:shd w:val="clear" w:color="auto" w:fill="auto"/>
            <w:vAlign w:val="center"/>
          </w:tcPr>
          <w:p w14:paraId="4DEA7DAD"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1800" w:type="dxa"/>
            <w:tcBorders>
              <w:bottom w:val="single" w:sz="4" w:space="0" w:color="auto"/>
            </w:tcBorders>
            <w:shd w:val="clear" w:color="auto" w:fill="auto"/>
            <w:vAlign w:val="center"/>
          </w:tcPr>
          <w:p w14:paraId="37E4442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Arial" w:eastAsia="Times New Roman" w:hAnsi="Arial" w:cs="Arial"/>
                <w:sz w:val="18"/>
                <w:szCs w:val="18"/>
                <w:lang w:val="en-US"/>
              </w:rPr>
              <w:t xml:space="preserve">according to</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by contract</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approved</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purchase</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schedule</w:t>
            </w:r>
          </w:p>
        </w:tc>
        <w:tc>
          <w:tcPr>
            <w:tcW w:w="1116" w:type="dxa"/>
            <w:tcBorders>
              <w:bottom w:val="single" w:sz="4" w:space="0" w:color="auto"/>
            </w:tcBorders>
            <w:shd w:val="clear" w:color="auto" w:fill="auto"/>
            <w:vAlign w:val="center"/>
          </w:tcPr>
          <w:p w14:paraId="4B17014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Arial" w:eastAsia="Times New Roman" w:hAnsi="Arial" w:cs="Arial"/>
                <w:sz w:val="18"/>
                <w:szCs w:val="18"/>
                <w:lang w:val="en-US"/>
              </w:rPr>
              <w:t xml:space="preserve">actually</w:t>
            </w:r>
          </w:p>
        </w:tc>
        <w:tc>
          <w:tcPr>
            <w:tcW w:w="1842" w:type="dxa"/>
            <w:tcBorders>
              <w:bottom w:val="single" w:sz="4" w:space="0" w:color="auto"/>
            </w:tcBorders>
            <w:shd w:val="clear" w:color="auto" w:fill="auto"/>
            <w:vAlign w:val="center"/>
          </w:tcPr>
          <w:p w14:paraId="4C99DA3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Arial" w:eastAsia="Times New Roman" w:hAnsi="Arial" w:cs="Arial"/>
                <w:sz w:val="18"/>
                <w:szCs w:val="18"/>
                <w:lang w:val="en-US"/>
              </w:rPr>
              <w:t xml:space="preserve">according to</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by contract</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approved</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purchase</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schedule</w:t>
            </w:r>
          </w:p>
        </w:tc>
        <w:tc>
          <w:tcPr>
            <w:tcW w:w="1134" w:type="dxa"/>
            <w:tcBorders>
              <w:bottom w:val="single" w:sz="4" w:space="0" w:color="auto"/>
            </w:tcBorders>
            <w:shd w:val="clear" w:color="auto" w:fill="auto"/>
            <w:vAlign w:val="center"/>
          </w:tcPr>
          <w:p w14:paraId="4555316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Arial" w:eastAsia="Times New Roman" w:hAnsi="Arial" w:cs="Arial"/>
                <w:sz w:val="18"/>
                <w:szCs w:val="18"/>
                <w:lang w:val="en-US"/>
              </w:rPr>
              <w:t xml:space="preserve">actually</w:t>
            </w:r>
          </w:p>
        </w:tc>
        <w:tc>
          <w:tcPr>
            <w:tcW w:w="1168" w:type="dxa"/>
            <w:vMerge/>
            <w:tcBorders>
              <w:bottom w:val="single" w:sz="4" w:space="0" w:color="auto"/>
            </w:tcBorders>
            <w:shd w:val="clear" w:color="auto" w:fill="auto"/>
            <w:vAlign w:val="center"/>
          </w:tcPr>
          <w:p w14:paraId="7054B91E"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675" w:type="dxa"/>
            <w:vMerge/>
            <w:tcBorders>
              <w:bottom w:val="single" w:sz="4" w:space="0" w:color="auto"/>
            </w:tcBorders>
            <w:shd w:val="clear" w:color="auto" w:fill="auto"/>
            <w:vAlign w:val="center"/>
          </w:tcPr>
          <w:p w14:paraId="7D4EB466"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r>
      <w:tr w:rsidR="00532D6C" w:rsidRPr="00E84C88" w14:paraId="72AFEDB4" w14:textId="77777777" w:rsidTr="00532D6C">
        <w:trPr>
          <w:jc w:val="right"/>
        </w:trPr>
        <w:tc>
          <w:tcPr>
            <w:tcW w:w="357" w:type="dxa"/>
            <w:shd w:val="clear" w:color="auto" w:fill="auto"/>
            <w:vAlign w:val="center"/>
          </w:tcPr>
          <w:p w14:paraId="6E19AECB"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1173" w:type="dxa"/>
            <w:shd w:val="clear" w:color="auto" w:fill="auto"/>
            <w:vAlign w:val="center"/>
          </w:tcPr>
          <w:p w14:paraId="6A539AAE"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1440" w:type="dxa"/>
            <w:shd w:val="clear" w:color="auto" w:fill="auto"/>
            <w:vAlign w:val="center"/>
          </w:tcPr>
          <w:p w14:paraId="2461E5A5"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1800" w:type="dxa"/>
            <w:shd w:val="clear" w:color="auto" w:fill="auto"/>
            <w:vAlign w:val="center"/>
          </w:tcPr>
          <w:p w14:paraId="5AB3BC03"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1116" w:type="dxa"/>
            <w:shd w:val="clear" w:color="auto" w:fill="auto"/>
            <w:vAlign w:val="center"/>
          </w:tcPr>
          <w:p w14:paraId="3C40AD76"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1842" w:type="dxa"/>
            <w:shd w:val="clear" w:color="auto" w:fill="auto"/>
            <w:vAlign w:val="center"/>
          </w:tcPr>
          <w:p w14:paraId="184B50B3"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1134" w:type="dxa"/>
            <w:shd w:val="clear" w:color="auto" w:fill="auto"/>
            <w:vAlign w:val="center"/>
          </w:tcPr>
          <w:p w14:paraId="1C63ABC9"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1168" w:type="dxa"/>
            <w:shd w:val="clear" w:color="auto" w:fill="auto"/>
            <w:vAlign w:val="center"/>
          </w:tcPr>
          <w:p w14:paraId="36C1FFCF"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675" w:type="dxa"/>
            <w:shd w:val="clear" w:color="auto" w:fill="auto"/>
            <w:vAlign w:val="center"/>
          </w:tcPr>
          <w:p w14:paraId="4B7F6E1B"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r>
      <w:tr w:rsidR="00532D6C" w:rsidRPr="00E84C88" w14:paraId="6886A433" w14:textId="77777777" w:rsidTr="00532D6C">
        <w:trPr>
          <w:jc w:val="right"/>
        </w:trPr>
        <w:tc>
          <w:tcPr>
            <w:tcW w:w="357" w:type="dxa"/>
            <w:shd w:val="clear" w:color="auto" w:fill="auto"/>
          </w:tcPr>
          <w:p w14:paraId="623F01CF"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n-US"/>
              </w:rPr>
            </w:pPr>
          </w:p>
        </w:tc>
        <w:tc>
          <w:tcPr>
            <w:tcW w:w="1173" w:type="dxa"/>
            <w:shd w:val="clear" w:color="auto" w:fill="auto"/>
          </w:tcPr>
          <w:p w14:paraId="26353FF0"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n-US"/>
              </w:rPr>
            </w:pPr>
          </w:p>
        </w:tc>
        <w:tc>
          <w:tcPr>
            <w:tcW w:w="1440" w:type="dxa"/>
            <w:shd w:val="clear" w:color="auto" w:fill="auto"/>
          </w:tcPr>
          <w:p w14:paraId="63E29694"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n-US"/>
              </w:rPr>
            </w:pPr>
          </w:p>
        </w:tc>
        <w:tc>
          <w:tcPr>
            <w:tcW w:w="1800" w:type="dxa"/>
            <w:shd w:val="clear" w:color="auto" w:fill="auto"/>
          </w:tcPr>
          <w:p w14:paraId="06B7950B"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n-US"/>
              </w:rPr>
            </w:pPr>
          </w:p>
        </w:tc>
        <w:tc>
          <w:tcPr>
            <w:tcW w:w="1116" w:type="dxa"/>
            <w:shd w:val="clear" w:color="auto" w:fill="auto"/>
          </w:tcPr>
          <w:p w14:paraId="4BDD8257"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n-US"/>
              </w:rPr>
            </w:pPr>
          </w:p>
        </w:tc>
        <w:tc>
          <w:tcPr>
            <w:tcW w:w="1842" w:type="dxa"/>
            <w:shd w:val="clear" w:color="auto" w:fill="auto"/>
          </w:tcPr>
          <w:p w14:paraId="0BDE180E"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n-US"/>
              </w:rPr>
            </w:pPr>
          </w:p>
        </w:tc>
        <w:tc>
          <w:tcPr>
            <w:tcW w:w="1134" w:type="dxa"/>
            <w:shd w:val="clear" w:color="auto" w:fill="auto"/>
          </w:tcPr>
          <w:p w14:paraId="624D7965"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n-US"/>
              </w:rPr>
            </w:pPr>
          </w:p>
        </w:tc>
        <w:tc>
          <w:tcPr>
            <w:tcW w:w="1168" w:type="dxa"/>
            <w:shd w:val="clear" w:color="auto" w:fill="auto"/>
          </w:tcPr>
          <w:p w14:paraId="51370D41"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n-US"/>
              </w:rPr>
            </w:pPr>
          </w:p>
        </w:tc>
        <w:tc>
          <w:tcPr>
            <w:tcW w:w="675" w:type="dxa"/>
            <w:shd w:val="clear" w:color="auto" w:fill="auto"/>
          </w:tcPr>
          <w:p w14:paraId="4804503A"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n-US"/>
              </w:rPr>
            </w:pPr>
          </w:p>
        </w:tc>
      </w:tr>
    </w:tbl>
    <w:p w14:paraId="10561E48" w14:textId="77777777" w:rsidR="00532D6C" w:rsidRPr="00E84C88" w:rsidRDefault="00532D6C" w:rsidP="00532D6C">
      <w:pPr xmlns:w="http://schemas.openxmlformats.org/wordprocessingml/2006/main">
        <w:spacing w:after="0" w:line="240" w:lineRule="auto"/>
        <w:ind w:firstLine="375"/>
        <w:jc w:val="both"/>
        <w:rPr>
          <w:rFonts w:ascii="GHEA Grapalat" w:eastAsia="Times New Roman" w:hAnsi="GHEA Grapalat" w:cs="GHEA Grapalat"/>
          <w:iCs/>
          <w:color w:val="000000"/>
          <w:sz w:val="21"/>
          <w:szCs w:val="21"/>
          <w:lang w:val="es-ES"/>
        </w:rPr>
      </w:pPr>
      <w:r xmlns:w="http://schemas.openxmlformats.org/wordprocessingml/2006/main" w:rsidRPr="00E84C88">
        <w:rPr>
          <w:rFonts w:ascii="GHEA Grapalat" w:eastAsia="Times New Roman" w:hAnsi="GHEA Grapalat" w:cs="Courier New"/>
          <w:iCs/>
          <w:color w:val="000000"/>
          <w:sz w:val="21"/>
          <w:szCs w:val="21"/>
          <w:lang w:val="es-ES"/>
        </w:rPr>
        <w:t xml:space="preserve"> </w:t>
      </w:r>
    </w:p>
    <w:p w14:paraId="52D47D42" w14:textId="77777777" w:rsidR="00532D6C" w:rsidRPr="00E84C88" w:rsidRDefault="00532D6C" w:rsidP="00532D6C">
      <w:pPr xmlns:w="http://schemas.openxmlformats.org/wordprocessingml/2006/main">
        <w:spacing w:after="0" w:line="240" w:lineRule="auto"/>
        <w:ind w:firstLine="375"/>
        <w:jc w:val="both"/>
        <w:rPr>
          <w:rFonts w:ascii="GHEA Grapalat" w:eastAsia="Times New Roman" w:hAnsi="GHEA Grapalat" w:cs="Times New Roman"/>
          <w:iCs/>
          <w:snapToGrid w:val="0"/>
          <w:color w:val="000000"/>
          <w:sz w:val="21"/>
          <w:szCs w:val="21"/>
          <w:lang w:val="es-ES"/>
        </w:rPr>
      </w:pPr>
      <w:r xmlns:w="http://schemas.openxmlformats.org/wordprocessingml/2006/main" w:rsidRPr="00E84C88">
        <w:rPr>
          <w:rFonts w:ascii="GHEA Grapalat" w:eastAsia="Times New Roman" w:hAnsi="GHEA Grapalat" w:cs="Courier New"/>
          <w:iCs/>
          <w:color w:val="000000"/>
          <w:sz w:val="21"/>
          <w:szCs w:val="21"/>
          <w:lang w:val="es-ES"/>
        </w:rPr>
        <w:t xml:space="preserve"> </w:t>
      </w:r>
      <w:r xmlns:w="http://schemas.openxmlformats.org/wordprocessingml/2006/main" w:rsidRPr="00E84C88">
        <w:rPr>
          <w:rFonts w:ascii="Arial" w:eastAsia="Times New Roman" w:hAnsi="Arial" w:cs="Arial"/>
          <w:iCs/>
          <w:snapToGrid w:val="0"/>
          <w:color w:val="000000"/>
          <w:sz w:val="21"/>
          <w:szCs w:val="21"/>
          <w:lang w:val="hy-AM"/>
        </w:rPr>
        <w:t xml:space="preserve">This</w:t>
      </w:r>
      <w:r xmlns:w="http://schemas.openxmlformats.org/wordprocessingml/2006/main" w:rsidRPr="00E84C88">
        <w:rPr>
          <w:rFonts w:ascii="GHEA Grapalat" w:eastAsia="Times New Roman" w:hAnsi="GHEA Grapalat" w:cs="Times New Roman"/>
          <w:iCs/>
          <w:snapToGrid w:val="0"/>
          <w:color w:val="000000"/>
          <w:sz w:val="21"/>
          <w:szCs w:val="21"/>
          <w:lang w:val="hy-AM"/>
        </w:rPr>
        <w:t xml:space="preserve"> </w:t>
      </w:r>
      <w:r xmlns:w="http://schemas.openxmlformats.org/wordprocessingml/2006/main" w:rsidRPr="00E84C88">
        <w:rPr>
          <w:rFonts w:ascii="Arial" w:eastAsia="Times New Roman" w:hAnsi="Arial" w:cs="Arial"/>
          <w:iCs/>
          <w:snapToGrid w:val="0"/>
          <w:color w:val="000000"/>
          <w:sz w:val="21"/>
          <w:szCs w:val="21"/>
          <w:lang w:val="en-US"/>
        </w:rPr>
        <w:t xml:space="preserve">protocol</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E84C88">
        <w:rPr>
          <w:rFonts w:ascii="Arial" w:eastAsia="Times New Roman" w:hAnsi="Arial" w:cs="Arial"/>
          <w:iCs/>
          <w:snapToGrid w:val="0"/>
          <w:color w:val="000000"/>
          <w:sz w:val="21"/>
          <w:szCs w:val="21"/>
          <w:lang w:val="en-US"/>
        </w:rPr>
        <w:t xml:space="preserve">bilateral</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E84C88">
        <w:rPr>
          <w:rFonts w:ascii="Arial" w:eastAsia="Times New Roman" w:hAnsi="Arial" w:cs="Arial"/>
          <w:iCs/>
          <w:snapToGrid w:val="0"/>
          <w:color w:val="000000"/>
          <w:sz w:val="21"/>
          <w:szCs w:val="21"/>
          <w:lang w:val="hy-AM"/>
        </w:rPr>
        <w:t xml:space="preserve">confirmation</w:t>
      </w:r>
      <w:r xmlns:w="http://schemas.openxmlformats.org/wordprocessingml/2006/main" w:rsidRPr="00E84C88">
        <w:rPr>
          <w:rFonts w:ascii="GHEA Grapalat" w:eastAsia="Times New Roman" w:hAnsi="GHEA Grapalat" w:cs="Times New Roman"/>
          <w:iCs/>
          <w:snapToGrid w:val="0"/>
          <w:color w:val="000000"/>
          <w:sz w:val="21"/>
          <w:szCs w:val="21"/>
          <w:lang w:val="hy-AM"/>
        </w:rPr>
        <w:t xml:space="preserve"> </w:t>
      </w:r>
      <w:r xmlns:w="http://schemas.openxmlformats.org/wordprocessingml/2006/main" w:rsidRPr="00E84C88">
        <w:rPr>
          <w:rFonts w:ascii="Arial" w:eastAsia="Times New Roman" w:hAnsi="Arial" w:cs="Arial"/>
          <w:iCs/>
          <w:snapToGrid w:val="0"/>
          <w:color w:val="000000"/>
          <w:sz w:val="21"/>
          <w:szCs w:val="21"/>
          <w:lang w:val="hy-AM"/>
        </w:rPr>
        <w:t xml:space="preserve">number</w:t>
      </w:r>
      <w:r xmlns:w="http://schemas.openxmlformats.org/wordprocessingml/2006/main" w:rsidRPr="00E84C88">
        <w:rPr>
          <w:rFonts w:ascii="GHEA Grapalat" w:eastAsia="Times New Roman" w:hAnsi="GHEA Grapalat" w:cs="Times New Roman"/>
          <w:iCs/>
          <w:snapToGrid w:val="0"/>
          <w:color w:val="000000"/>
          <w:sz w:val="21"/>
          <w:szCs w:val="21"/>
          <w:lang w:val="hy-AM"/>
        </w:rPr>
        <w:t xml:space="preserve"> </w:t>
      </w:r>
      <w:r xmlns:w="http://schemas.openxmlformats.org/wordprocessingml/2006/main" w:rsidRPr="00E84C88">
        <w:rPr>
          <w:rFonts w:ascii="Arial" w:eastAsia="Times New Roman" w:hAnsi="Arial" w:cs="Arial"/>
          <w:iCs/>
          <w:snapToGrid w:val="0"/>
          <w:color w:val="000000"/>
          <w:sz w:val="21"/>
          <w:szCs w:val="21"/>
          <w:lang w:val="hy-AM"/>
        </w:rPr>
        <w:t xml:space="preserve">base</w:t>
      </w:r>
      <w:r xmlns:w="http://schemas.openxmlformats.org/wordprocessingml/2006/main" w:rsidRPr="00E84C88">
        <w:rPr>
          <w:rFonts w:ascii="GHEA Grapalat" w:eastAsia="Times New Roman" w:hAnsi="GHEA Grapalat" w:cs="Times New Roman"/>
          <w:iCs/>
          <w:snapToGrid w:val="0"/>
          <w:color w:val="000000"/>
          <w:sz w:val="21"/>
          <w:szCs w:val="21"/>
          <w:lang w:val="hy-AM"/>
        </w:rPr>
        <w:t xml:space="preserve"> </w:t>
      </w:r>
      <w:r xmlns:w="http://schemas.openxmlformats.org/wordprocessingml/2006/main" w:rsidRPr="00E84C88">
        <w:rPr>
          <w:rFonts w:ascii="Arial" w:eastAsia="Times New Roman" w:hAnsi="Arial" w:cs="Arial"/>
          <w:iCs/>
          <w:snapToGrid w:val="0"/>
          <w:color w:val="000000"/>
          <w:sz w:val="21"/>
          <w:szCs w:val="21"/>
          <w:lang w:val="hy-AM"/>
        </w:rPr>
        <w:t xml:space="preserve">held</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E84C88">
        <w:rPr>
          <w:rFonts w:ascii="Arial" w:eastAsia="Times New Roman" w:hAnsi="Arial" w:cs="Arial"/>
          <w:iCs/>
          <w:snapToGrid w:val="0"/>
          <w:color w:val="000000"/>
          <w:sz w:val="21"/>
          <w:szCs w:val="21"/>
          <w:lang w:val="en-US"/>
        </w:rPr>
        <w:t xml:space="preserve">account</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E84C88">
        <w:rPr>
          <w:rFonts w:ascii="Arial" w:eastAsia="Times New Roman" w:hAnsi="Arial" w:cs="Arial"/>
          <w:iCs/>
          <w:snapToGrid w:val="0"/>
          <w:color w:val="000000"/>
          <w:sz w:val="21"/>
          <w:szCs w:val="21"/>
          <w:lang w:val="en-US"/>
        </w:rPr>
        <w:t xml:space="preserve">invoice</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E84C88">
        <w:rPr>
          <w:rFonts w:ascii="Arial" w:eastAsia="Times New Roman" w:hAnsi="Arial" w:cs="Arial"/>
          <w:iCs/>
          <w:snapToGrid w:val="0"/>
          <w:color w:val="000000"/>
          <w:sz w:val="21"/>
          <w:szCs w:val="21"/>
          <w:lang w:val="en-US"/>
        </w:rPr>
        <w:t xml:space="preserve">and</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E84C88">
        <w:rPr>
          <w:rFonts w:ascii="Arial" w:eastAsia="Times New Roman" w:hAnsi="Arial" w:cs="Arial"/>
          <w:iCs/>
          <w:snapToGrid w:val="0"/>
          <w:color w:val="000000"/>
          <w:sz w:val="21"/>
          <w:szCs w:val="21"/>
          <w:lang w:val="hy-AM"/>
        </w:rPr>
        <w:t xml:space="preserve">positive</w:t>
      </w:r>
      <w:r xmlns:w="http://schemas.openxmlformats.org/wordprocessingml/2006/main" w:rsidRPr="00E84C88">
        <w:rPr>
          <w:rFonts w:ascii="GHEA Grapalat" w:eastAsia="Times New Roman" w:hAnsi="GHEA Grapalat" w:cs="Times New Roman"/>
          <w:iCs/>
          <w:snapToGrid w:val="0"/>
          <w:color w:val="000000"/>
          <w:sz w:val="21"/>
          <w:szCs w:val="21"/>
          <w:lang w:val="hy-AM"/>
        </w:rPr>
        <w:t xml:space="preserve"> </w:t>
      </w:r>
      <w:r xmlns:w="http://schemas.openxmlformats.org/wordprocessingml/2006/main" w:rsidRPr="00E84C88">
        <w:rPr>
          <w:rFonts w:ascii="Arial" w:eastAsia="Times New Roman" w:hAnsi="Arial" w:cs="Arial"/>
          <w:color w:val="000000"/>
          <w:sz w:val="21"/>
          <w:szCs w:val="21"/>
          <w:lang w:val="es-ES"/>
        </w:rPr>
        <w:t xml:space="preserve">the conclusion</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E84C88">
        <w:rPr>
          <w:rFonts w:ascii="Arial" w:eastAsia="Times New Roman" w:hAnsi="Arial" w:cs="Arial"/>
          <w:iCs/>
          <w:snapToGrid w:val="0"/>
          <w:color w:val="000000"/>
          <w:sz w:val="21"/>
          <w:szCs w:val="21"/>
          <w:lang w:val="es-ES"/>
        </w:rPr>
        <w:t xml:space="preserve">being</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E84C88">
        <w:rPr>
          <w:rFonts w:ascii="Arial" w:eastAsia="Times New Roman" w:hAnsi="Arial" w:cs="Arial"/>
          <w:iCs/>
          <w:snapToGrid w:val="0"/>
          <w:color w:val="000000"/>
          <w:sz w:val="21"/>
          <w:szCs w:val="21"/>
          <w:lang w:val="es-ES"/>
        </w:rPr>
        <w:t xml:space="preserve">are</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E84C88">
        <w:rPr>
          <w:rFonts w:ascii="Arial" w:eastAsia="Times New Roman" w:hAnsi="Arial" w:cs="Arial"/>
          <w:iCs/>
          <w:snapToGrid w:val="0"/>
          <w:color w:val="000000"/>
          <w:sz w:val="21"/>
          <w:szCs w:val="21"/>
          <w:lang w:val="es-ES"/>
        </w:rPr>
        <w:t xml:space="preserve">this</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E84C88">
        <w:rPr>
          <w:rFonts w:ascii="Arial" w:eastAsia="Times New Roman" w:hAnsi="Arial" w:cs="Arial"/>
          <w:iCs/>
          <w:snapToGrid w:val="0"/>
          <w:color w:val="000000"/>
          <w:sz w:val="21"/>
          <w:szCs w:val="21"/>
          <w:lang w:val="es-ES"/>
        </w:rPr>
        <w:t xml:space="preserve">protocol</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E84C88">
        <w:rPr>
          <w:rFonts w:ascii="Arial" w:eastAsia="Times New Roman" w:hAnsi="Arial" w:cs="Arial"/>
          <w:iCs/>
          <w:snapToGrid w:val="0"/>
          <w:color w:val="000000"/>
          <w:sz w:val="21"/>
          <w:szCs w:val="21"/>
          <w:lang w:val="es-ES"/>
        </w:rPr>
        <w:t xml:space="preserve">component</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E84C88">
        <w:rPr>
          <w:rFonts w:ascii="Arial" w:eastAsia="Times New Roman" w:hAnsi="Arial" w:cs="Arial"/>
          <w:iCs/>
          <w:snapToGrid w:val="0"/>
          <w:color w:val="000000"/>
          <w:sz w:val="21"/>
          <w:szCs w:val="21"/>
          <w:lang w:val="es-ES"/>
        </w:rPr>
        <w:t xml:space="preserve">part</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E84C88">
        <w:rPr>
          <w:rFonts w:ascii="Arial" w:eastAsia="Times New Roman" w:hAnsi="Arial" w:cs="Arial"/>
          <w:iCs/>
          <w:snapToGrid w:val="0"/>
          <w:color w:val="000000"/>
          <w:sz w:val="21"/>
          <w:szCs w:val="21"/>
          <w:lang w:val="es-ES"/>
        </w:rPr>
        <w:t xml:space="preserve">and</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E84C88">
        <w:rPr>
          <w:rFonts w:ascii="Arial" w:eastAsia="Times New Roman" w:hAnsi="Arial" w:cs="Arial"/>
          <w:iCs/>
          <w:snapToGrid w:val="0"/>
          <w:color w:val="000000"/>
          <w:sz w:val="21"/>
          <w:szCs w:val="21"/>
          <w:lang w:val="es-ES"/>
        </w:rPr>
        <w:t xml:space="preserve">attached</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E84C88">
        <w:rPr>
          <w:rFonts w:ascii="Arial" w:eastAsia="Times New Roman" w:hAnsi="Arial" w:cs="Arial"/>
          <w:iCs/>
          <w:snapToGrid w:val="0"/>
          <w:color w:val="000000"/>
          <w:sz w:val="21"/>
          <w:szCs w:val="21"/>
          <w:lang w:val="es-ES"/>
        </w:rPr>
        <w:t xml:space="preserve">are </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w:t>
      </w:r>
    </w:p>
    <w:p w14:paraId="3CD6234B" w14:textId="77777777" w:rsidR="00532D6C" w:rsidRPr="00E84C88" w:rsidRDefault="00532D6C" w:rsidP="00532D6C">
      <w:pPr>
        <w:spacing w:after="0" w:line="240" w:lineRule="auto"/>
        <w:ind w:firstLine="375"/>
        <w:jc w:val="both"/>
        <w:rPr>
          <w:rFonts w:ascii="GHEA Grapalat" w:eastAsia="Times New Roman" w:hAnsi="GHEA Grapalat" w:cs="Times New Roman"/>
          <w:iCs/>
          <w:snapToGrid w:val="0"/>
          <w:color w:val="000000"/>
          <w:sz w:val="21"/>
          <w:szCs w:val="21"/>
          <w:lang w:val="es-ES"/>
        </w:rPr>
      </w:pPr>
    </w:p>
    <w:p w14:paraId="7E14D7AC" w14:textId="77777777" w:rsidR="00532D6C" w:rsidRPr="00E84C88" w:rsidRDefault="00532D6C" w:rsidP="00532D6C">
      <w:pPr>
        <w:spacing w:after="0" w:line="240" w:lineRule="auto"/>
        <w:ind w:firstLine="375"/>
        <w:jc w:val="both"/>
        <w:rPr>
          <w:rFonts w:ascii="GHEA Grapalat" w:eastAsia="Times New Roman" w:hAnsi="GHEA Grapalat" w:cs="Times New Roman"/>
          <w:iCs/>
          <w:snapToGrid w:val="0"/>
          <w:color w:val="000000"/>
          <w:sz w:val="2"/>
          <w:szCs w:val="21"/>
          <w:lang w:val="es-ES"/>
        </w:rPr>
      </w:pPr>
    </w:p>
    <w:p w14:paraId="00A2E31D" w14:textId="77777777" w:rsidR="00532D6C" w:rsidRPr="00E84C88" w:rsidRDefault="00532D6C" w:rsidP="00532D6C">
      <w:pPr xmlns:w="http://schemas.openxmlformats.org/wordprocessingml/2006/main">
        <w:spacing w:after="0" w:line="240" w:lineRule="auto"/>
        <w:ind w:firstLine="375"/>
        <w:rPr>
          <w:rFonts w:ascii="GHEA Grapalat" w:eastAsia="Times New Roman" w:hAnsi="GHEA Grapalat" w:cs="Times New Roman"/>
          <w:iCs/>
          <w:snapToGrid w:val="0"/>
          <w:color w:val="000000"/>
          <w:sz w:val="2"/>
          <w:szCs w:val="21"/>
          <w:lang w:val="es-ES"/>
        </w:rPr>
      </w:pPr>
      <w:r xmlns:w="http://schemas.openxmlformats.org/wordprocessingml/2006/main" w:rsidRPr="00E84C88">
        <w:rPr>
          <w:rFonts w:ascii="GHEA Grapalat" w:eastAsia="Times New Roman" w:hAnsi="GHEA Grapalat" w:cs="Courier New"/>
          <w:iCs/>
          <w:snapToGrid w:val="0"/>
          <w:color w:val="000000"/>
          <w:sz w:val="21"/>
          <w:szCs w:val="21"/>
          <w:lang w:val="es-ES"/>
        </w:rPr>
        <w:t xml:space="preserve">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532D6C" w:rsidRPr="00E84C88" w14:paraId="78F3F72A" w14:textId="77777777" w:rsidTr="00532D6C">
        <w:trPr>
          <w:trHeight w:val="266"/>
          <w:tblCellSpacing w:w="7" w:type="dxa"/>
          <w:jc w:val="center"/>
        </w:trPr>
        <w:tc>
          <w:tcPr>
            <w:tcW w:w="0" w:type="auto"/>
            <w:vAlign w:val="center"/>
          </w:tcPr>
          <w:p w14:paraId="03EF8C4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color w:val="000000"/>
                <w:sz w:val="21"/>
                <w:szCs w:val="21"/>
                <w:lang w:val="en-US"/>
              </w:rPr>
            </w:pPr>
            <w:r xmlns:w="http://schemas.openxmlformats.org/wordprocessingml/2006/main" w:rsidRPr="00E84C88">
              <w:rPr>
                <w:rFonts w:ascii="Arial" w:eastAsia="Times New Roman" w:hAnsi="Arial" w:cs="Arial"/>
                <w:iCs/>
                <w:color w:val="000000"/>
                <w:sz w:val="21"/>
                <w:szCs w:val="21"/>
                <w:lang w:val="en-US"/>
              </w:rPr>
              <w:t xml:space="preserve">The product</w:t>
            </w:r>
            <w:r xmlns:w="http://schemas.openxmlformats.org/wordprocessingml/2006/main" w:rsidRPr="00E84C88">
              <w:rPr>
                <w:rFonts w:ascii="GHEA Grapalat" w:eastAsia="Times New Roman" w:hAnsi="GHEA Grapalat" w:cs="Times New Roman"/>
                <w:iCs/>
                <w:color w:val="000000"/>
                <w:sz w:val="21"/>
                <w:szCs w:val="21"/>
                <w:lang w:val="en-US"/>
              </w:rPr>
              <w:t xml:space="preserve"> </w:t>
            </w:r>
            <w:r xmlns:w="http://schemas.openxmlformats.org/wordprocessingml/2006/main" w:rsidRPr="00E84C88">
              <w:rPr>
                <w:rFonts w:ascii="Arial" w:eastAsia="Times New Roman" w:hAnsi="Arial" w:cs="Arial"/>
                <w:iCs/>
                <w:color w:val="000000"/>
                <w:sz w:val="21"/>
                <w:szCs w:val="21"/>
                <w:lang w:val="en-US"/>
              </w:rPr>
              <w:t xml:space="preserve">handed over</w:t>
            </w:r>
            <w:r xmlns:w="http://schemas.openxmlformats.org/wordprocessingml/2006/main" w:rsidRPr="00E84C88">
              <w:rPr>
                <w:rFonts w:ascii="GHEA Grapalat" w:eastAsia="Times New Roman" w:hAnsi="GHEA Grapalat" w:cs="Times New Roman"/>
                <w:iCs/>
                <w:color w:val="000000"/>
                <w:sz w:val="21"/>
                <w:szCs w:val="21"/>
                <w:lang w:val="en-US"/>
              </w:rPr>
              <w:t xml:space="preserve"> </w:t>
            </w:r>
          </w:p>
        </w:tc>
        <w:tc>
          <w:tcPr>
            <w:tcW w:w="0" w:type="auto"/>
            <w:vAlign w:val="center"/>
          </w:tcPr>
          <w:p w14:paraId="17E64BB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color w:val="000000"/>
                <w:sz w:val="21"/>
                <w:szCs w:val="21"/>
                <w:lang w:val="en-US"/>
              </w:rPr>
            </w:pPr>
            <w:r xmlns:w="http://schemas.openxmlformats.org/wordprocessingml/2006/main" w:rsidRPr="00E84C88">
              <w:rPr>
                <w:rFonts w:ascii="Arial" w:eastAsia="Times New Roman" w:hAnsi="Arial" w:cs="Arial"/>
                <w:iCs/>
                <w:color w:val="000000"/>
                <w:sz w:val="21"/>
                <w:szCs w:val="21"/>
                <w:lang w:val="en-US"/>
              </w:rPr>
              <w:t xml:space="preserve">The product</w:t>
            </w:r>
            <w:r xmlns:w="http://schemas.openxmlformats.org/wordprocessingml/2006/main" w:rsidRPr="00E84C88">
              <w:rPr>
                <w:rFonts w:ascii="GHEA Grapalat" w:eastAsia="Times New Roman" w:hAnsi="GHEA Grapalat" w:cs="Times New Roman"/>
                <w:iCs/>
                <w:color w:val="000000"/>
                <w:sz w:val="21"/>
                <w:szCs w:val="21"/>
                <w:lang w:val="en-US"/>
              </w:rPr>
              <w:t xml:space="preserve"> </w:t>
            </w:r>
            <w:r xmlns:w="http://schemas.openxmlformats.org/wordprocessingml/2006/main" w:rsidRPr="00E84C88">
              <w:rPr>
                <w:rFonts w:ascii="Arial" w:eastAsia="Times New Roman" w:hAnsi="Arial" w:cs="Arial"/>
                <w:iCs/>
                <w:color w:val="000000"/>
                <w:sz w:val="21"/>
                <w:szCs w:val="21"/>
                <w:lang w:val="en-US"/>
              </w:rPr>
              <w:t xml:space="preserve">accepted</w:t>
            </w:r>
          </w:p>
        </w:tc>
      </w:tr>
      <w:tr w:rsidR="00532D6C" w:rsidRPr="00E84C88" w14:paraId="576FC7C9" w14:textId="77777777" w:rsidTr="00532D6C">
        <w:trPr>
          <w:trHeight w:val="473"/>
          <w:tblCellSpacing w:w="7" w:type="dxa"/>
          <w:jc w:val="center"/>
        </w:trPr>
        <w:tc>
          <w:tcPr>
            <w:tcW w:w="0" w:type="auto"/>
            <w:vAlign w:val="center"/>
          </w:tcPr>
          <w:p w14:paraId="425E09F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sz w:val="21"/>
                <w:szCs w:val="21"/>
                <w:lang w:val="en-US"/>
              </w:rPr>
            </w:pPr>
            <w:r xmlns:w="http://schemas.openxmlformats.org/wordprocessingml/2006/main" w:rsidRPr="00E84C88">
              <w:rPr>
                <w:rFonts w:ascii="GHEA Grapalat" w:eastAsia="Times New Roman" w:hAnsi="GHEA Grapalat" w:cs="Times New Roman"/>
                <w:iCs/>
                <w:sz w:val="21"/>
                <w:szCs w:val="21"/>
                <w:lang w:val="en-US"/>
              </w:rPr>
              <w:t xml:space="preserve">___________________________</w:t>
            </w:r>
          </w:p>
          <w:p w14:paraId="2CB1109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sz w:val="21"/>
                <w:szCs w:val="21"/>
                <w:lang w:val="en-US"/>
              </w:rPr>
            </w:pPr>
            <w:r xmlns:w="http://schemas.openxmlformats.org/wordprocessingml/2006/main" w:rsidRPr="00E84C88">
              <w:rPr>
                <w:rFonts w:ascii="Arial" w:eastAsia="Times New Roman" w:hAnsi="Arial" w:cs="Arial"/>
                <w:iCs/>
                <w:sz w:val="15"/>
                <w:szCs w:val="15"/>
                <w:lang w:val="en-US"/>
              </w:rPr>
              <w:t xml:space="preserve">signature</w:t>
            </w:r>
            <w:r xmlns:w="http://schemas.openxmlformats.org/wordprocessingml/2006/main" w:rsidRPr="00E84C88">
              <w:rPr>
                <w:rFonts w:ascii="GHEA Grapalat" w:eastAsia="Times New Roman" w:hAnsi="GHEA Grapalat" w:cs="Times New Roman"/>
                <w:iCs/>
                <w:sz w:val="15"/>
                <w:szCs w:val="15"/>
                <w:lang w:val="en-US"/>
              </w:rPr>
              <w:t xml:space="preserve"> </w:t>
            </w:r>
          </w:p>
        </w:tc>
        <w:tc>
          <w:tcPr>
            <w:tcW w:w="0" w:type="auto"/>
            <w:vAlign w:val="center"/>
          </w:tcPr>
          <w:p w14:paraId="1FD62BC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sz w:val="21"/>
                <w:szCs w:val="21"/>
                <w:lang w:val="en-US"/>
              </w:rPr>
            </w:pPr>
            <w:r xmlns:w="http://schemas.openxmlformats.org/wordprocessingml/2006/main" w:rsidRPr="00E84C88">
              <w:rPr>
                <w:rFonts w:ascii="GHEA Grapalat" w:eastAsia="Times New Roman" w:hAnsi="GHEA Grapalat" w:cs="Times New Roman"/>
                <w:iCs/>
                <w:sz w:val="21"/>
                <w:szCs w:val="21"/>
                <w:lang w:val="en-US"/>
              </w:rPr>
              <w:t xml:space="preserve">___________________________</w:t>
            </w:r>
          </w:p>
          <w:p w14:paraId="765935B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sz w:val="21"/>
                <w:szCs w:val="21"/>
                <w:lang w:val="en-US"/>
              </w:rPr>
            </w:pPr>
            <w:r xmlns:w="http://schemas.openxmlformats.org/wordprocessingml/2006/main" w:rsidRPr="00E84C88">
              <w:rPr>
                <w:rFonts w:ascii="Arial" w:eastAsia="Times New Roman" w:hAnsi="Arial" w:cs="Arial"/>
                <w:iCs/>
                <w:sz w:val="15"/>
                <w:szCs w:val="15"/>
                <w:lang w:val="en-US"/>
              </w:rPr>
              <w:t xml:space="preserve">signature</w:t>
            </w:r>
            <w:r xmlns:w="http://schemas.openxmlformats.org/wordprocessingml/2006/main" w:rsidRPr="00E84C88">
              <w:rPr>
                <w:rFonts w:ascii="GHEA Grapalat" w:eastAsia="Times New Roman" w:hAnsi="GHEA Grapalat" w:cs="Times New Roman"/>
                <w:iCs/>
                <w:sz w:val="15"/>
                <w:szCs w:val="15"/>
                <w:lang w:val="en-US"/>
              </w:rPr>
              <w:t xml:space="preserve"> </w:t>
            </w:r>
          </w:p>
        </w:tc>
      </w:tr>
      <w:tr w:rsidR="00532D6C" w:rsidRPr="00E84C88" w14:paraId="36D4168C" w14:textId="77777777" w:rsidTr="00532D6C">
        <w:trPr>
          <w:trHeight w:val="503"/>
          <w:tblCellSpacing w:w="7" w:type="dxa"/>
          <w:jc w:val="center"/>
        </w:trPr>
        <w:tc>
          <w:tcPr>
            <w:tcW w:w="0" w:type="auto"/>
            <w:vAlign w:val="center"/>
          </w:tcPr>
          <w:p w14:paraId="76505D5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sz w:val="21"/>
                <w:szCs w:val="21"/>
                <w:lang w:val="en-US"/>
              </w:rPr>
            </w:pPr>
            <w:r xmlns:w="http://schemas.openxmlformats.org/wordprocessingml/2006/main" w:rsidRPr="00E84C88">
              <w:rPr>
                <w:rFonts w:ascii="GHEA Grapalat" w:eastAsia="Times New Roman" w:hAnsi="GHEA Grapalat" w:cs="Times New Roman"/>
                <w:iCs/>
                <w:sz w:val="21"/>
                <w:szCs w:val="21"/>
                <w:lang w:val="en-US"/>
              </w:rPr>
              <w:t xml:space="preserve">___________________________</w:t>
            </w:r>
          </w:p>
          <w:p w14:paraId="041974A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sz w:val="21"/>
                <w:szCs w:val="21"/>
                <w:lang w:val="en-US"/>
              </w:rPr>
            </w:pPr>
            <w:r xmlns:w="http://schemas.openxmlformats.org/wordprocessingml/2006/main" w:rsidRPr="00E84C88">
              <w:rPr>
                <w:rFonts w:ascii="Arial" w:eastAsia="Times New Roman" w:hAnsi="Arial" w:cs="Arial"/>
                <w:iCs/>
                <w:sz w:val="15"/>
                <w:szCs w:val="15"/>
                <w:lang w:val="en-US"/>
              </w:rPr>
              <w:t xml:space="preserve">last name </w:t>
            </w:r>
            <w:r xmlns:w="http://schemas.openxmlformats.org/wordprocessingml/2006/main" w:rsidRPr="00E84C88">
              <w:rPr>
                <w:rFonts w:ascii="GHEA Grapalat" w:eastAsia="Times New Roman" w:hAnsi="GHEA Grapalat" w:cs="Times New Roman"/>
                <w:iCs/>
                <w:sz w:val="15"/>
                <w:szCs w:val="15"/>
                <w:lang w:val="en-US"/>
              </w:rPr>
              <w:t xml:space="preserve">, </w:t>
            </w:r>
            <w:r xmlns:w="http://schemas.openxmlformats.org/wordprocessingml/2006/main" w:rsidRPr="00E84C88">
              <w:rPr>
                <w:rFonts w:ascii="Arial" w:eastAsia="Times New Roman" w:hAnsi="Arial" w:cs="Arial"/>
                <w:iCs/>
                <w:sz w:val="15"/>
                <w:szCs w:val="15"/>
                <w:lang w:val="en-US"/>
              </w:rPr>
              <w:t xml:space="preserve">first name</w:t>
            </w:r>
          </w:p>
        </w:tc>
        <w:tc>
          <w:tcPr>
            <w:tcW w:w="0" w:type="auto"/>
            <w:vAlign w:val="center"/>
          </w:tcPr>
          <w:p w14:paraId="5F9BE39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sz w:val="21"/>
                <w:szCs w:val="21"/>
                <w:lang w:val="en-US"/>
              </w:rPr>
            </w:pPr>
            <w:r xmlns:w="http://schemas.openxmlformats.org/wordprocessingml/2006/main" w:rsidRPr="00E84C88">
              <w:rPr>
                <w:rFonts w:ascii="GHEA Grapalat" w:eastAsia="Times New Roman" w:hAnsi="GHEA Grapalat" w:cs="Times New Roman"/>
                <w:iCs/>
                <w:sz w:val="21"/>
                <w:szCs w:val="21"/>
                <w:lang w:val="en-US"/>
              </w:rPr>
              <w:t xml:space="preserve">___________________________</w:t>
            </w:r>
          </w:p>
          <w:p w14:paraId="7A76B39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sz w:val="21"/>
                <w:szCs w:val="21"/>
                <w:lang w:val="en-US"/>
              </w:rPr>
            </w:pPr>
            <w:r xmlns:w="http://schemas.openxmlformats.org/wordprocessingml/2006/main" w:rsidRPr="00E84C88">
              <w:rPr>
                <w:rFonts w:ascii="Arial" w:eastAsia="Times New Roman" w:hAnsi="Arial" w:cs="Arial"/>
                <w:iCs/>
                <w:sz w:val="15"/>
                <w:szCs w:val="15"/>
                <w:lang w:val="en-US"/>
              </w:rPr>
              <w:t xml:space="preserve">last name </w:t>
            </w:r>
            <w:r xmlns:w="http://schemas.openxmlformats.org/wordprocessingml/2006/main" w:rsidRPr="00E84C88">
              <w:rPr>
                <w:rFonts w:ascii="GHEA Grapalat" w:eastAsia="Times New Roman" w:hAnsi="GHEA Grapalat" w:cs="Times New Roman"/>
                <w:iCs/>
                <w:sz w:val="15"/>
                <w:szCs w:val="15"/>
                <w:lang w:val="en-US"/>
              </w:rPr>
              <w:t xml:space="preserve">, </w:t>
            </w:r>
            <w:r xmlns:w="http://schemas.openxmlformats.org/wordprocessingml/2006/main" w:rsidRPr="00E84C88">
              <w:rPr>
                <w:rFonts w:ascii="Arial" w:eastAsia="Times New Roman" w:hAnsi="Arial" w:cs="Arial"/>
                <w:iCs/>
                <w:sz w:val="15"/>
                <w:szCs w:val="15"/>
                <w:lang w:val="en-US"/>
              </w:rPr>
              <w:t xml:space="preserve">first name</w:t>
            </w:r>
          </w:p>
        </w:tc>
      </w:tr>
      <w:tr w:rsidR="00532D6C" w:rsidRPr="00E84C88" w14:paraId="2D5B3C04" w14:textId="77777777" w:rsidTr="00532D6C">
        <w:trPr>
          <w:trHeight w:val="281"/>
          <w:tblCellSpacing w:w="7" w:type="dxa"/>
          <w:jc w:val="center"/>
        </w:trPr>
        <w:tc>
          <w:tcPr>
            <w:tcW w:w="0" w:type="auto"/>
            <w:vAlign w:val="center"/>
          </w:tcPr>
          <w:p w14:paraId="0171D45A" w14:textId="3E87A5B3" w:rsidR="00532D6C" w:rsidRPr="00E84C88" w:rsidRDefault="00D96837" w:rsidP="00532D6C">
            <w:pPr xmlns:w="http://schemas.openxmlformats.org/wordprocessingml/2006/main">
              <w:spacing w:after="0" w:line="240" w:lineRule="auto"/>
              <w:rPr>
                <w:rFonts w:ascii="GHEA Grapalat" w:eastAsia="Times New Roman" w:hAnsi="GHEA Grapalat" w:cs="Times New Roman"/>
                <w:iCs/>
                <w:color w:val="000000"/>
                <w:sz w:val="21"/>
                <w:szCs w:val="21"/>
                <w:lang w:val="en-US"/>
              </w:rPr>
            </w:pPr>
            <w:r xmlns:w="http://schemas.openxmlformats.org/wordprocessingml/2006/main">
              <w:rPr>
                <w:rFonts w:ascii="GHEA Grapalat" w:eastAsia="Times New Roman" w:hAnsi="GHEA Grapalat" w:cs="Times New Roman"/>
                <w:iCs/>
                <w:color w:val="000000"/>
                <w:sz w:val="21"/>
                <w:szCs w:val="21"/>
                <w:lang w:val="en-US"/>
              </w:rPr>
              <w:t xml:space="preserve">                          </w:t>
            </w:r>
            <w:r xmlns:w="http://schemas.openxmlformats.org/wordprocessingml/2006/main" w:rsidR="00532D6C" w:rsidRPr="00E84C88">
              <w:rPr>
                <w:rFonts w:ascii="Arial" w:eastAsia="Times New Roman" w:hAnsi="Arial" w:cs="Arial"/>
                <w:iCs/>
                <w:color w:val="000000"/>
                <w:sz w:val="21"/>
                <w:szCs w:val="21"/>
                <w:lang w:val="en-US"/>
              </w:rPr>
              <w:t xml:space="preserve">K. </w:t>
            </w:r>
            <w:r xmlns:w="http://schemas.openxmlformats.org/wordprocessingml/2006/main" w:rsidR="00532D6C" w:rsidRPr="00E84C88">
              <w:rPr>
                <w:rFonts w:ascii="Arial" w:eastAsia="Times New Roman" w:hAnsi="Arial" w:cs="Arial"/>
                <w:iCs/>
                <w:color w:val="000000"/>
                <w:sz w:val="21"/>
                <w:szCs w:val="21"/>
                <w:lang w:val="en-US"/>
              </w:rPr>
              <w:t xml:space="preserve">T.</w:t>
            </w:r>
            <w:r xmlns:w="http://schemas.openxmlformats.org/wordprocessingml/2006/main" w:rsidR="00532D6C" w:rsidRPr="00E84C88">
              <w:rPr>
                <w:rFonts w:ascii="GHEA Grapalat" w:eastAsia="Times New Roman" w:hAnsi="GHEA Grapalat" w:cs="Times New Roman"/>
                <w:iCs/>
                <w:color w:val="000000"/>
                <w:sz w:val="21"/>
                <w:szCs w:val="21"/>
                <w:lang w:val="en-US"/>
              </w:rPr>
              <w:t xml:space="preserve">​</w:t>
            </w:r>
            <w:r xmlns:w="http://schemas.openxmlformats.org/wordprocessingml/2006/main" w:rsidR="00532D6C" w:rsidRPr="00E84C88">
              <w:rPr>
                <w:rFonts w:ascii="GHEA Grapalat" w:eastAsia="Times New Roman" w:hAnsi="GHEA Grapalat" w:cs="Times New Roman"/>
                <w:iCs/>
                <w:color w:val="000000"/>
                <w:sz w:val="21"/>
                <w:szCs w:val="21"/>
                <w:lang w:val="en-US"/>
              </w:rPr>
              <w:t xml:space="preserve">​</w:t>
            </w:r>
            <w:r xmlns:w="http://schemas.openxmlformats.org/wordprocessingml/2006/main">
              <w:rPr>
                <w:rFonts w:ascii="GHEA Grapalat" w:eastAsia="Times New Roman" w:hAnsi="GHEA Grapalat" w:cs="Courier New"/>
                <w:iCs/>
                <w:color w:val="000000"/>
                <w:sz w:val="21"/>
                <w:szCs w:val="21"/>
                <w:lang w:val="en-US"/>
              </w:rPr>
              <w:t xml:space="preserve">                       </w:t>
            </w:r>
            <w:r xmlns:w="http://schemas.openxmlformats.org/wordprocessingml/2006/main">
              <w:rPr>
                <w:rFonts w:ascii="GHEA Grapalat" w:eastAsia="Times New Roman" w:hAnsi="GHEA Grapalat" w:cs="GHEA Grapalat"/>
                <w:iCs/>
                <w:color w:val="000000"/>
                <w:sz w:val="21"/>
                <w:szCs w:val="21"/>
                <w:lang w:val="en-US"/>
              </w:rPr>
              <w:t xml:space="preserve">                                              </w:t>
            </w:r>
          </w:p>
        </w:tc>
        <w:tc>
          <w:tcPr>
            <w:tcW w:w="0" w:type="auto"/>
            <w:vAlign w:val="center"/>
          </w:tcPr>
          <w:p w14:paraId="06EC2BDC" w14:textId="33CD46B1" w:rsidR="00532D6C" w:rsidRPr="00E84C88" w:rsidRDefault="00D96837" w:rsidP="00532D6C">
            <w:pPr xmlns:w="http://schemas.openxmlformats.org/wordprocessingml/2006/main">
              <w:spacing w:after="0" w:line="240" w:lineRule="auto"/>
              <w:rPr>
                <w:rFonts w:ascii="GHEA Grapalat" w:eastAsia="Times New Roman" w:hAnsi="GHEA Grapalat" w:cs="Times New Roman"/>
                <w:iCs/>
                <w:color w:val="000000"/>
                <w:sz w:val="21"/>
                <w:szCs w:val="21"/>
                <w:lang w:val="en-US"/>
              </w:rPr>
            </w:pPr>
            <w:r xmlns:w="http://schemas.openxmlformats.org/wordprocessingml/2006/main">
              <w:rPr>
                <w:rFonts w:ascii="GHEA Grapalat" w:eastAsia="Times New Roman" w:hAnsi="GHEA Grapalat" w:cs="Courier New"/>
                <w:iCs/>
                <w:color w:val="000000"/>
                <w:sz w:val="21"/>
                <w:szCs w:val="21"/>
                <w:lang w:val="en-US"/>
              </w:rPr>
              <w:t xml:space="preserve">                       </w:t>
            </w:r>
            <w:r xmlns:w="http://schemas.openxmlformats.org/wordprocessingml/2006/main" w:rsidR="00532D6C" w:rsidRPr="00E84C88">
              <w:rPr>
                <w:rFonts w:ascii="GHEA Grapalat" w:eastAsia="Times New Roman" w:hAnsi="GHEA Grapalat" w:cs="GHEA Grapalat"/>
                <w:iCs/>
                <w:color w:val="000000"/>
                <w:sz w:val="21"/>
                <w:szCs w:val="21"/>
                <w:lang w:val="en-US"/>
              </w:rPr>
              <w:t xml:space="preserve">          </w:t>
            </w:r>
            <w:r xmlns:w="http://schemas.openxmlformats.org/wordprocessingml/2006/main" w:rsidR="00532D6C" w:rsidRPr="00E84C88">
              <w:rPr>
                <w:rFonts w:ascii="Arial" w:eastAsia="Times New Roman" w:hAnsi="Arial" w:cs="Arial"/>
                <w:iCs/>
                <w:color w:val="000000"/>
                <w:sz w:val="21"/>
                <w:szCs w:val="21"/>
                <w:lang w:val="en-US"/>
              </w:rPr>
              <w:t xml:space="preserve">K. </w:t>
            </w:r>
            <w:r xmlns:w="http://schemas.openxmlformats.org/wordprocessingml/2006/main" w:rsidR="00532D6C" w:rsidRPr="00E84C88">
              <w:rPr>
                <w:rFonts w:ascii="Arial" w:eastAsia="Times New Roman" w:hAnsi="Arial" w:cs="Arial"/>
                <w:iCs/>
                <w:color w:val="000000"/>
                <w:sz w:val="21"/>
                <w:szCs w:val="21"/>
                <w:lang w:val="en-US"/>
              </w:rPr>
              <w:t xml:space="preserve">T.</w:t>
            </w:r>
            <w:r xmlns:w="http://schemas.openxmlformats.org/wordprocessingml/2006/main" w:rsidR="00532D6C" w:rsidRPr="00E84C88">
              <w:rPr>
                <w:rFonts w:ascii="GHEA Grapalat" w:eastAsia="Times New Roman" w:hAnsi="GHEA Grapalat" w:cs="Times New Roman"/>
                <w:iCs/>
                <w:color w:val="000000"/>
                <w:sz w:val="21"/>
                <w:szCs w:val="21"/>
                <w:lang w:val="en-US"/>
              </w:rPr>
              <w:t xml:space="preserve">​</w:t>
            </w:r>
            <w:r xmlns:w="http://schemas.openxmlformats.org/wordprocessingml/2006/main" w:rsidR="00532D6C" w:rsidRPr="00E84C88">
              <w:rPr>
                <w:rFonts w:ascii="GHEA Grapalat" w:eastAsia="Times New Roman" w:hAnsi="GHEA Grapalat" w:cs="Times New Roman"/>
                <w:iCs/>
                <w:color w:val="000000"/>
                <w:sz w:val="21"/>
                <w:szCs w:val="21"/>
                <w:lang w:val="en-US"/>
              </w:rPr>
              <w:t xml:space="preserve">​</w:t>
            </w:r>
          </w:p>
        </w:tc>
      </w:tr>
    </w:tbl>
    <w:p w14:paraId="201A2110" w14:textId="77777777" w:rsidR="00532D6C" w:rsidRPr="00E84C88" w:rsidRDefault="00532D6C" w:rsidP="00532D6C">
      <w:pPr>
        <w:spacing w:after="0" w:line="240" w:lineRule="auto"/>
        <w:ind w:left="-142" w:firstLine="142"/>
        <w:jc w:val="center"/>
        <w:rPr>
          <w:rFonts w:ascii="GHEA Grapalat" w:eastAsia="Times New Roman" w:hAnsi="GHEA Grapalat" w:cs="Sylfaen"/>
          <w:b/>
          <w:sz w:val="24"/>
          <w:szCs w:val="24"/>
          <w:lang w:val="en-US"/>
        </w:rPr>
      </w:pPr>
    </w:p>
    <w:p w14:paraId="2573161A" w14:textId="77777777" w:rsidR="00532D6C" w:rsidRPr="00E84C88" w:rsidRDefault="00532D6C" w:rsidP="00532D6C">
      <w:pPr>
        <w:spacing w:after="0" w:line="240" w:lineRule="auto"/>
        <w:ind w:left="-142" w:firstLine="142"/>
        <w:jc w:val="center"/>
        <w:rPr>
          <w:rFonts w:ascii="GHEA Grapalat" w:eastAsia="Times New Roman" w:hAnsi="GHEA Grapalat" w:cs="Sylfaen"/>
          <w:b/>
          <w:sz w:val="24"/>
          <w:szCs w:val="24"/>
          <w:lang w:val="en-US"/>
        </w:rPr>
      </w:pPr>
    </w:p>
    <w:p w14:paraId="4B23B6E1" w14:textId="77777777" w:rsidR="00532D6C" w:rsidRDefault="00532D6C" w:rsidP="00532D6C">
      <w:pPr>
        <w:spacing w:after="0" w:line="240" w:lineRule="auto"/>
        <w:ind w:left="-142" w:firstLine="142"/>
        <w:jc w:val="center"/>
        <w:rPr>
          <w:rFonts w:ascii="GHEA Grapalat" w:eastAsia="Times New Roman" w:hAnsi="GHEA Grapalat" w:cs="Sylfaen"/>
          <w:b/>
          <w:sz w:val="24"/>
          <w:szCs w:val="24"/>
          <w:lang w:val="en-US"/>
        </w:rPr>
      </w:pPr>
    </w:p>
    <w:p w14:paraId="7A978C2A" w14:textId="77777777" w:rsidR="00C4546D" w:rsidRDefault="00C4546D" w:rsidP="00532D6C">
      <w:pPr>
        <w:spacing w:after="0" w:line="240" w:lineRule="auto"/>
        <w:ind w:left="-142" w:firstLine="142"/>
        <w:jc w:val="center"/>
        <w:rPr>
          <w:rFonts w:ascii="GHEA Grapalat" w:eastAsia="Times New Roman" w:hAnsi="GHEA Grapalat" w:cs="Sylfaen"/>
          <w:b/>
          <w:sz w:val="24"/>
          <w:szCs w:val="24"/>
          <w:lang w:val="en-US"/>
        </w:rPr>
      </w:pPr>
    </w:p>
    <w:p w14:paraId="22E9237E" w14:textId="77777777" w:rsidR="00C4546D" w:rsidRDefault="00C4546D" w:rsidP="00532D6C">
      <w:pPr>
        <w:spacing w:after="0" w:line="240" w:lineRule="auto"/>
        <w:ind w:left="-142" w:firstLine="142"/>
        <w:jc w:val="center"/>
        <w:rPr>
          <w:rFonts w:ascii="GHEA Grapalat" w:eastAsia="Times New Roman" w:hAnsi="GHEA Grapalat" w:cs="Sylfaen"/>
          <w:b/>
          <w:sz w:val="24"/>
          <w:szCs w:val="24"/>
          <w:lang w:val="en-US"/>
        </w:rPr>
      </w:pPr>
    </w:p>
    <w:p w14:paraId="6503528B" w14:textId="77777777" w:rsidR="00C4546D" w:rsidRDefault="00C4546D" w:rsidP="00532D6C">
      <w:pPr>
        <w:spacing w:after="0" w:line="240" w:lineRule="auto"/>
        <w:ind w:left="-142" w:firstLine="142"/>
        <w:jc w:val="center"/>
        <w:rPr>
          <w:rFonts w:ascii="GHEA Grapalat" w:eastAsia="Times New Roman" w:hAnsi="GHEA Grapalat" w:cs="Sylfaen"/>
          <w:b/>
          <w:sz w:val="24"/>
          <w:szCs w:val="24"/>
          <w:lang w:val="en-US"/>
        </w:rPr>
      </w:pPr>
    </w:p>
    <w:p w14:paraId="4B827A0F" w14:textId="77777777" w:rsidR="00C4546D" w:rsidRDefault="00C4546D" w:rsidP="00532D6C">
      <w:pPr>
        <w:spacing w:after="0" w:line="240" w:lineRule="auto"/>
        <w:ind w:left="-142" w:firstLine="142"/>
        <w:jc w:val="center"/>
        <w:rPr>
          <w:rFonts w:ascii="GHEA Grapalat" w:eastAsia="Times New Roman" w:hAnsi="GHEA Grapalat" w:cs="Sylfaen"/>
          <w:b/>
          <w:sz w:val="24"/>
          <w:szCs w:val="24"/>
          <w:lang w:val="en-US"/>
        </w:rPr>
      </w:pPr>
    </w:p>
    <w:p w14:paraId="679169F0" w14:textId="77777777" w:rsidR="00C4546D" w:rsidRDefault="00C4546D" w:rsidP="00532D6C">
      <w:pPr>
        <w:spacing w:after="0" w:line="240" w:lineRule="auto"/>
        <w:ind w:left="-142" w:firstLine="142"/>
        <w:jc w:val="center"/>
        <w:rPr>
          <w:rFonts w:ascii="GHEA Grapalat" w:eastAsia="Times New Roman" w:hAnsi="GHEA Grapalat" w:cs="Sylfaen"/>
          <w:b/>
          <w:sz w:val="24"/>
          <w:szCs w:val="24"/>
          <w:lang w:val="en-US"/>
        </w:rPr>
      </w:pPr>
    </w:p>
    <w:p w14:paraId="509A09E2" w14:textId="77777777" w:rsidR="00C4546D" w:rsidRDefault="00C4546D" w:rsidP="00532D6C">
      <w:pPr>
        <w:spacing w:after="0" w:line="240" w:lineRule="auto"/>
        <w:ind w:left="-142" w:firstLine="142"/>
        <w:jc w:val="center"/>
        <w:rPr>
          <w:rFonts w:ascii="GHEA Grapalat" w:eastAsia="Times New Roman" w:hAnsi="GHEA Grapalat" w:cs="Sylfaen"/>
          <w:b/>
          <w:sz w:val="24"/>
          <w:szCs w:val="24"/>
          <w:lang w:val="en-US"/>
        </w:rPr>
      </w:pPr>
    </w:p>
    <w:p w14:paraId="4079F9F2" w14:textId="77777777" w:rsidR="00C4546D" w:rsidRDefault="00C4546D" w:rsidP="00532D6C">
      <w:pPr>
        <w:spacing w:after="0" w:line="240" w:lineRule="auto"/>
        <w:ind w:left="-142" w:firstLine="142"/>
        <w:jc w:val="center"/>
        <w:rPr>
          <w:rFonts w:ascii="GHEA Grapalat" w:eastAsia="Times New Roman" w:hAnsi="GHEA Grapalat" w:cs="Sylfaen"/>
          <w:b/>
          <w:sz w:val="24"/>
          <w:szCs w:val="24"/>
          <w:lang w:val="en-US"/>
        </w:rPr>
      </w:pPr>
    </w:p>
    <w:p w14:paraId="22768066" w14:textId="77777777" w:rsidR="00C4546D" w:rsidRDefault="00C4546D" w:rsidP="00532D6C">
      <w:pPr>
        <w:spacing w:after="0" w:line="240" w:lineRule="auto"/>
        <w:ind w:left="-142" w:firstLine="142"/>
        <w:jc w:val="center"/>
        <w:rPr>
          <w:rFonts w:ascii="GHEA Grapalat" w:eastAsia="Times New Roman" w:hAnsi="GHEA Grapalat" w:cs="Sylfaen"/>
          <w:b/>
          <w:sz w:val="24"/>
          <w:szCs w:val="24"/>
          <w:lang w:val="en-US"/>
        </w:rPr>
      </w:pPr>
    </w:p>
    <w:p w14:paraId="37288779" w14:textId="77777777" w:rsidR="00C4546D" w:rsidRDefault="00C4546D" w:rsidP="00532D6C">
      <w:pPr>
        <w:spacing w:after="0" w:line="240" w:lineRule="auto"/>
        <w:ind w:left="-142" w:firstLine="142"/>
        <w:jc w:val="center"/>
        <w:rPr>
          <w:rFonts w:ascii="GHEA Grapalat" w:eastAsia="Times New Roman" w:hAnsi="GHEA Grapalat" w:cs="Sylfaen"/>
          <w:b/>
          <w:sz w:val="24"/>
          <w:szCs w:val="24"/>
          <w:lang w:val="en-US"/>
        </w:rPr>
      </w:pPr>
    </w:p>
    <w:p w14:paraId="28E1EC33" w14:textId="77777777" w:rsidR="00C4546D" w:rsidRDefault="00C4546D" w:rsidP="00532D6C">
      <w:pPr>
        <w:spacing w:after="0" w:line="240" w:lineRule="auto"/>
        <w:ind w:left="-142" w:firstLine="142"/>
        <w:jc w:val="center"/>
        <w:rPr>
          <w:rFonts w:ascii="GHEA Grapalat" w:eastAsia="Times New Roman" w:hAnsi="GHEA Grapalat" w:cs="Sylfaen"/>
          <w:b/>
          <w:sz w:val="24"/>
          <w:szCs w:val="24"/>
          <w:lang w:val="en-US"/>
        </w:rPr>
      </w:pPr>
    </w:p>
    <w:p w14:paraId="7E2F1FB0" w14:textId="77777777" w:rsidR="00C4546D" w:rsidRDefault="00C4546D" w:rsidP="00532D6C">
      <w:pPr>
        <w:spacing w:after="0" w:line="240" w:lineRule="auto"/>
        <w:ind w:left="-142" w:firstLine="142"/>
        <w:jc w:val="center"/>
        <w:rPr>
          <w:rFonts w:ascii="GHEA Grapalat" w:eastAsia="Times New Roman" w:hAnsi="GHEA Grapalat" w:cs="Sylfaen"/>
          <w:b/>
          <w:sz w:val="24"/>
          <w:szCs w:val="24"/>
          <w:lang w:val="en-US"/>
        </w:rPr>
      </w:pPr>
    </w:p>
    <w:p w14:paraId="70DFA7DC" w14:textId="77777777" w:rsidR="00C4546D" w:rsidRDefault="00C4546D" w:rsidP="00532D6C">
      <w:pPr>
        <w:spacing w:after="0" w:line="240" w:lineRule="auto"/>
        <w:ind w:left="-142" w:firstLine="142"/>
        <w:jc w:val="center"/>
        <w:rPr>
          <w:rFonts w:ascii="GHEA Grapalat" w:eastAsia="Times New Roman" w:hAnsi="GHEA Grapalat" w:cs="Sylfaen"/>
          <w:b/>
          <w:sz w:val="24"/>
          <w:szCs w:val="24"/>
          <w:lang w:val="en-US"/>
        </w:rPr>
      </w:pPr>
    </w:p>
    <w:p w14:paraId="4F3785C0" w14:textId="77777777" w:rsidR="00C4546D" w:rsidRDefault="00C4546D" w:rsidP="00532D6C">
      <w:pPr>
        <w:spacing w:after="0" w:line="240" w:lineRule="auto"/>
        <w:ind w:left="-142" w:firstLine="142"/>
        <w:jc w:val="center"/>
        <w:rPr>
          <w:rFonts w:ascii="GHEA Grapalat" w:eastAsia="Times New Roman" w:hAnsi="GHEA Grapalat" w:cs="Sylfaen"/>
          <w:b/>
          <w:sz w:val="24"/>
          <w:szCs w:val="24"/>
          <w:lang w:val="en-US"/>
        </w:rPr>
      </w:pPr>
    </w:p>
    <w:p w14:paraId="20130712" w14:textId="77777777" w:rsidR="00C4546D" w:rsidRPr="00E84C88" w:rsidRDefault="00C4546D" w:rsidP="00532D6C">
      <w:pPr>
        <w:spacing w:after="0" w:line="240" w:lineRule="auto"/>
        <w:ind w:left="-142" w:firstLine="142"/>
        <w:jc w:val="center"/>
        <w:rPr>
          <w:rFonts w:ascii="GHEA Grapalat" w:eastAsia="Times New Roman" w:hAnsi="GHEA Grapalat" w:cs="Sylfaen"/>
          <w:b/>
          <w:sz w:val="24"/>
          <w:szCs w:val="24"/>
          <w:lang w:val="en-US"/>
        </w:rPr>
      </w:pPr>
    </w:p>
    <w:p w14:paraId="342BA640" w14:textId="77777777" w:rsidR="00532D6C" w:rsidRPr="00E84C88" w:rsidRDefault="00532D6C" w:rsidP="00532D6C">
      <w:pPr>
        <w:spacing w:after="0" w:line="240" w:lineRule="auto"/>
        <w:jc w:val="right"/>
        <w:rPr>
          <w:rFonts w:ascii="GHEA Grapalat" w:eastAsia="Times New Roman" w:hAnsi="GHEA Grapalat" w:cs="Sylfaen"/>
          <w:sz w:val="20"/>
          <w:szCs w:val="24"/>
          <w:lang w:val="pt-BR"/>
        </w:rPr>
      </w:pPr>
    </w:p>
    <w:p w14:paraId="0995B294"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Sylfaen"/>
          <w:sz w:val="20"/>
          <w:szCs w:val="24"/>
          <w:lang w:val="en-US"/>
        </w:rPr>
      </w:pPr>
      <w:r xmlns:w="http://schemas.openxmlformats.org/wordprocessingml/2006/main" w:rsidRPr="00E84C88">
        <w:rPr>
          <w:rFonts w:ascii="Arial" w:eastAsia="Times New Roman" w:hAnsi="Arial" w:cs="Arial"/>
          <w:sz w:val="20"/>
          <w:szCs w:val="24"/>
          <w:lang w:val="pt-BR"/>
        </w:rPr>
        <w:lastRenderedPageBreak xmlns:w="http://schemas.openxmlformats.org/wordprocessingml/2006/main"/>
      </w:r>
      <w:r xmlns:w="http://schemas.openxmlformats.org/wordprocessingml/2006/main" w:rsidRPr="00E84C88">
        <w:rPr>
          <w:rFonts w:ascii="Arial" w:eastAsia="Times New Roman" w:hAnsi="Arial" w:cs="Arial"/>
          <w:sz w:val="20"/>
          <w:szCs w:val="24"/>
          <w:lang w:val="pt-BR"/>
        </w:rPr>
        <w:t xml:space="preserve">Appendix </w:t>
      </w:r>
      <w:r xmlns:w="http://schemas.openxmlformats.org/wordprocessingml/2006/main" w:rsidRPr="00E84C88">
        <w:rPr>
          <w:rFonts w:ascii="GHEA Grapalat" w:eastAsia="Times New Roman" w:hAnsi="GHEA Grapalat" w:cs="Sylfaen"/>
          <w:sz w:val="20"/>
          <w:szCs w:val="24"/>
          <w:lang w:val="en-US"/>
        </w:rPr>
        <w:t xml:space="preserve">3.1</w:t>
      </w:r>
    </w:p>
    <w:p w14:paraId="4EF09CA0"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Sylfaen"/>
          <w:sz w:val="20"/>
          <w:szCs w:val="24"/>
          <w:lang w:val="pt-BR"/>
        </w:rPr>
      </w:pPr>
      <w:r xmlns:w="http://schemas.openxmlformats.org/wordprocessingml/2006/main" w:rsidRPr="00E84C88">
        <w:rPr>
          <w:rFonts w:ascii="GHEA Grapalat" w:eastAsia="Times New Roman" w:hAnsi="GHEA Grapalat" w:cs="Sylfaen"/>
          <w:sz w:val="20"/>
          <w:szCs w:val="24"/>
          <w:lang w:val="pt-BR"/>
        </w:rPr>
        <w:t xml:space="preserve">20 </w:t>
      </w:r>
      <w:r xmlns:w="http://schemas.openxmlformats.org/wordprocessingml/2006/main" w:rsidRPr="00E84C88">
        <w:rPr>
          <w:rFonts w:ascii="Arial" w:eastAsia="Times New Roman" w:hAnsi="Arial" w:cs="Arial"/>
          <w:sz w:val="20"/>
          <w:szCs w:val="24"/>
          <w:lang w:val="pt-BR"/>
        </w:rPr>
        <w:t xml:space="preserve">years old </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Sealed</w:t>
      </w:r>
      <w:r xmlns:w="http://schemas.openxmlformats.org/wordprocessingml/2006/main" w:rsidRPr="00E84C88">
        <w:rPr>
          <w:rFonts w:ascii="GHEA Grapalat" w:eastAsia="Times New Roman" w:hAnsi="GHEA Grapalat" w:cs="Sylfaen"/>
          <w:sz w:val="20"/>
          <w:szCs w:val="24"/>
          <w:lang w:val="pt-BR"/>
        </w:rPr>
        <w:t xml:space="preserve"> </w:t>
      </w:r>
    </w:p>
    <w:p w14:paraId="7FB57D30"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Sylfaen"/>
          <w:sz w:val="20"/>
          <w:szCs w:val="24"/>
          <w:lang w:val="pt-BR"/>
        </w:rPr>
      </w:pP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with code</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contract</w:t>
      </w:r>
    </w:p>
    <w:p w14:paraId="70909D2F" w14:textId="77777777" w:rsidR="00532D6C" w:rsidRPr="00E84C88" w:rsidRDefault="00532D6C" w:rsidP="00532D6C">
      <w:pPr>
        <w:tabs>
          <w:tab w:val="left" w:pos="360"/>
          <w:tab w:val="left" w:pos="540"/>
        </w:tabs>
        <w:spacing w:after="0" w:line="240" w:lineRule="auto"/>
        <w:jc w:val="center"/>
        <w:rPr>
          <w:rFonts w:ascii="GHEA Grapalat" w:eastAsia="Times New Roman" w:hAnsi="GHEA Grapalat" w:cs="Sylfaen"/>
          <w:b/>
          <w:bCs/>
          <w:sz w:val="24"/>
          <w:szCs w:val="24"/>
          <w:lang w:val="en-US"/>
        </w:rPr>
      </w:pPr>
    </w:p>
    <w:p w14:paraId="76EB12ED" w14:textId="77777777" w:rsidR="00532D6C" w:rsidRPr="00E84C88" w:rsidRDefault="00532D6C" w:rsidP="00532D6C">
      <w:pPr>
        <w:tabs>
          <w:tab w:val="left" w:pos="360"/>
          <w:tab w:val="left" w:pos="540"/>
        </w:tabs>
        <w:spacing w:after="0" w:line="240" w:lineRule="auto"/>
        <w:jc w:val="center"/>
        <w:rPr>
          <w:rFonts w:ascii="GHEA Grapalat" w:eastAsia="Times New Roman" w:hAnsi="GHEA Grapalat" w:cs="Sylfaen"/>
          <w:b/>
          <w:bCs/>
          <w:sz w:val="24"/>
          <w:szCs w:val="24"/>
          <w:lang w:val="en-US"/>
        </w:rPr>
      </w:pPr>
    </w:p>
    <w:p w14:paraId="3341FBDE" w14:textId="77777777" w:rsidR="00532D6C" w:rsidRPr="00E84C88" w:rsidRDefault="00532D6C" w:rsidP="00532D6C">
      <w:pPr>
        <w:spacing w:after="0" w:line="240" w:lineRule="auto"/>
        <w:ind w:left="-142" w:firstLine="142"/>
        <w:jc w:val="center"/>
        <w:rPr>
          <w:rFonts w:ascii="GHEA Grapalat" w:eastAsia="Times New Roman" w:hAnsi="GHEA Grapalat" w:cs="Sylfaen"/>
          <w:sz w:val="24"/>
          <w:szCs w:val="24"/>
          <w:lang w:val="en-US"/>
        </w:rPr>
      </w:pPr>
    </w:p>
    <w:p w14:paraId="0568518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bCs/>
          <w:sz w:val="18"/>
          <w:szCs w:val="18"/>
          <w:lang w:val="en-US"/>
        </w:rPr>
      </w:pPr>
      <w:r xmlns:w="http://schemas.openxmlformats.org/wordprocessingml/2006/main" w:rsidRPr="00E84C88">
        <w:rPr>
          <w:rFonts w:ascii="Arial" w:eastAsia="Times New Roman" w:hAnsi="Arial" w:cs="Arial"/>
          <w:bCs/>
          <w:sz w:val="18"/>
          <w:szCs w:val="18"/>
          <w:lang w:val="en-US"/>
        </w:rPr>
        <w:t xml:space="preserve">ACT </w:t>
      </w:r>
      <w:r xmlns:w="http://schemas.openxmlformats.org/wordprocessingml/2006/main" w:rsidRPr="00E84C88">
        <w:rPr>
          <w:rFonts w:ascii="GHEA Grapalat" w:eastAsia="Times New Roman" w:hAnsi="GHEA Grapalat" w:cs="Sylfaen"/>
          <w:bCs/>
          <w:sz w:val="18"/>
          <w:szCs w:val="18"/>
          <w:lang w:val="en-US"/>
        </w:rPr>
        <w:t xml:space="preserve">N</w:t>
      </w:r>
      <w:r xmlns:w="http://schemas.openxmlformats.org/wordprocessingml/2006/main" w:rsidRPr="00E84C88">
        <w:rPr>
          <w:rFonts w:ascii="GHEA Grapalat" w:eastAsia="Times New Roman" w:hAnsi="GHEA Grapalat" w:cs="Sylfaen"/>
          <w:bCs/>
          <w:sz w:val="18"/>
          <w:szCs w:val="18"/>
          <w:u w:val="single"/>
          <w:lang w:val="en-US"/>
        </w:rPr>
        <w:tab xmlns:w="http://schemas.openxmlformats.org/wordprocessingml/2006/main"/>
      </w:r>
      <w:r xmlns:w="http://schemas.openxmlformats.org/wordprocessingml/2006/main" w:rsidRPr="00E84C88">
        <w:rPr>
          <w:rFonts w:ascii="GHEA Grapalat" w:eastAsia="Times New Roman" w:hAnsi="GHEA Grapalat" w:cs="Sylfaen"/>
          <w:bCs/>
          <w:sz w:val="18"/>
          <w:szCs w:val="18"/>
          <w:lang w:val="en-US"/>
        </w:rPr>
        <w:t xml:space="preserve">           </w:t>
      </w:r>
    </w:p>
    <w:p w14:paraId="0E0CBF1A" w14:textId="1DD2C9CB" w:rsidR="00532D6C" w:rsidRPr="00E84C88" w:rsidRDefault="00532D6C" w:rsidP="00532D6C">
      <w:pPr xmlns:w="http://schemas.openxmlformats.org/wordprocessingml/2006/main">
        <w:tabs>
          <w:tab w:val="left" w:pos="360"/>
          <w:tab w:val="left" w:pos="540"/>
          <w:tab w:val="left" w:pos="2250"/>
        </w:tabs>
        <w:spacing w:after="0" w:line="240" w:lineRule="auto"/>
        <w:jc w:val="center"/>
        <w:rPr>
          <w:rFonts w:ascii="GHEA Grapalat" w:eastAsia="Times New Roman" w:hAnsi="GHEA Grapalat" w:cs="Sylfaen"/>
          <w:bCs/>
          <w:sz w:val="18"/>
          <w:szCs w:val="18"/>
          <w:lang w:val="en-US"/>
        </w:rPr>
      </w:pPr>
      <w:proofErr xmlns:w="http://schemas.openxmlformats.org/wordprocessingml/2006/main" w:type="gramStart"/>
      <w:r xmlns:w="http://schemas.openxmlformats.org/wordprocessingml/2006/main" w:rsidRPr="00E84C88">
        <w:rPr>
          <w:rFonts w:ascii="Arial" w:eastAsia="Times New Roman" w:hAnsi="Arial" w:cs="Arial"/>
          <w:bCs/>
          <w:sz w:val="18"/>
          <w:szCs w:val="18"/>
          <w:lang w:val="en-US"/>
        </w:rPr>
        <w:t xml:space="preserve">contract</w:t>
      </w:r>
      <w:proofErr xmlns:w="http://schemas.openxmlformats.org/wordprocessingml/2006/main" w:type="gramEnd"/>
      <w:r xmlns:w="http://schemas.openxmlformats.org/wordprocessingml/2006/main" w:rsidRPr="00E84C88">
        <w:rPr>
          <w:rFonts w:ascii="GHEA Grapalat" w:eastAsia="Times New Roman" w:hAnsi="GHEA Grapalat" w:cs="Sylfaen"/>
          <w:bCs/>
          <w:sz w:val="18"/>
          <w:szCs w:val="18"/>
          <w:lang w:val="en-US"/>
        </w:rPr>
        <w:t xml:space="preserve"> </w:t>
      </w:r>
      <w:r xmlns:w="http://schemas.openxmlformats.org/wordprocessingml/2006/main" w:rsidRPr="00E84C88">
        <w:rPr>
          <w:rFonts w:ascii="Arial" w:eastAsia="Times New Roman" w:hAnsi="Arial" w:cs="Arial"/>
          <w:bCs/>
          <w:sz w:val="18"/>
          <w:szCs w:val="18"/>
          <w:lang w:val="en-US"/>
        </w:rPr>
        <w:t xml:space="preserve">result</w:t>
      </w:r>
      <w:r xmlns:w="http://schemas.openxmlformats.org/wordprocessingml/2006/main" w:rsidRPr="00E84C88">
        <w:rPr>
          <w:rFonts w:ascii="GHEA Grapalat" w:eastAsia="Times New Roman" w:hAnsi="GHEA Grapalat" w:cs="Sylfaen"/>
          <w:bCs/>
          <w:sz w:val="18"/>
          <w:szCs w:val="18"/>
          <w:lang w:val="en-US"/>
        </w:rPr>
        <w:t xml:space="preserve"> </w:t>
      </w:r>
      <w:r xmlns:w="http://schemas.openxmlformats.org/wordprocessingml/2006/main" w:rsidRPr="00E84C88">
        <w:rPr>
          <w:rFonts w:ascii="Arial" w:eastAsia="Times New Roman" w:hAnsi="Arial" w:cs="Arial"/>
          <w:bCs/>
          <w:sz w:val="18"/>
          <w:szCs w:val="18"/>
          <w:lang w:val="en-US"/>
        </w:rPr>
        <w:t xml:space="preserve">To the buyer</w:t>
      </w:r>
      <w:r xmlns:w="http://schemas.openxmlformats.org/wordprocessingml/2006/main" w:rsidRPr="00E84C88">
        <w:rPr>
          <w:rFonts w:ascii="GHEA Grapalat" w:eastAsia="Times New Roman" w:hAnsi="GHEA Grapalat" w:cs="Sylfaen"/>
          <w:bCs/>
          <w:sz w:val="18"/>
          <w:szCs w:val="18"/>
          <w:lang w:val="en-US"/>
        </w:rPr>
        <w:t xml:space="preserve"> </w:t>
      </w:r>
      <w:r xmlns:w="http://schemas.openxmlformats.org/wordprocessingml/2006/main" w:rsidRPr="00E84C88">
        <w:rPr>
          <w:rFonts w:ascii="Arial" w:eastAsia="Times New Roman" w:hAnsi="Arial" w:cs="Arial"/>
          <w:bCs/>
          <w:sz w:val="18"/>
          <w:szCs w:val="18"/>
          <w:lang w:val="en-US"/>
        </w:rPr>
        <w:t xml:space="preserve">to hand over</w:t>
      </w:r>
      <w:r xmlns:w="http://schemas.openxmlformats.org/wordprocessingml/2006/main" w:rsidRPr="00E84C88">
        <w:rPr>
          <w:rFonts w:ascii="GHEA Grapalat" w:eastAsia="Times New Roman" w:hAnsi="GHEA Grapalat" w:cs="Sylfaen"/>
          <w:bCs/>
          <w:sz w:val="18"/>
          <w:szCs w:val="18"/>
          <w:lang w:val="en-US"/>
        </w:rPr>
        <w:t xml:space="preserve"> </w:t>
      </w:r>
      <w:r xmlns:w="http://schemas.openxmlformats.org/wordprocessingml/2006/main" w:rsidRPr="00E84C88">
        <w:rPr>
          <w:rFonts w:ascii="Arial" w:eastAsia="Times New Roman" w:hAnsi="Arial" w:cs="Arial"/>
          <w:bCs/>
          <w:sz w:val="18"/>
          <w:szCs w:val="18"/>
          <w:lang w:val="en-US"/>
        </w:rPr>
        <w:t xml:space="preserve">the fact</w:t>
      </w:r>
      <w:r xmlns:w="http://schemas.openxmlformats.org/wordprocessingml/2006/main" w:rsidRPr="00E84C88">
        <w:rPr>
          <w:rFonts w:ascii="GHEA Grapalat" w:eastAsia="Times New Roman" w:hAnsi="GHEA Grapalat" w:cs="Sylfaen"/>
          <w:bCs/>
          <w:sz w:val="18"/>
          <w:szCs w:val="18"/>
          <w:lang w:val="en-US"/>
        </w:rPr>
        <w:t xml:space="preserve"> </w:t>
      </w:r>
      <w:r xmlns:w="http://schemas.openxmlformats.org/wordprocessingml/2006/main" w:rsidRPr="00E84C88">
        <w:rPr>
          <w:rFonts w:ascii="Arial" w:eastAsia="Times New Roman" w:hAnsi="Arial" w:cs="Arial"/>
          <w:bCs/>
          <w:sz w:val="18"/>
          <w:szCs w:val="18"/>
          <w:lang w:val="en-US"/>
        </w:rPr>
        <w:t xml:space="preserve">to fix</w:t>
      </w:r>
      <w:r xmlns:w="http://schemas.openxmlformats.org/wordprocessingml/2006/main" w:rsidRPr="00E84C88">
        <w:rPr>
          <w:rFonts w:ascii="GHEA Grapalat" w:eastAsia="Times New Roman" w:hAnsi="GHEA Grapalat" w:cs="Sylfaen"/>
          <w:bCs/>
          <w:sz w:val="18"/>
          <w:szCs w:val="18"/>
          <w:lang w:val="en-US"/>
        </w:rPr>
        <w:t xml:space="preserve"> </w:t>
      </w:r>
      <w:r xmlns:w="http://schemas.openxmlformats.org/wordprocessingml/2006/main" w:rsidRPr="00E84C88">
        <w:rPr>
          <w:rFonts w:ascii="Arial" w:eastAsia="Times New Roman" w:hAnsi="Arial" w:cs="Arial"/>
          <w:bCs/>
          <w:sz w:val="18"/>
          <w:szCs w:val="18"/>
          <w:lang w:val="en-US"/>
        </w:rPr>
        <w:t xml:space="preserve">regarding</w:t>
      </w:r>
      <w:r xmlns:w="http://schemas.openxmlformats.org/wordprocessingml/2006/main" w:rsidR="00D96837">
        <w:rPr>
          <w:rFonts w:ascii="GHEA Grapalat" w:eastAsia="Times New Roman" w:hAnsi="GHEA Grapalat" w:cs="Sylfaen"/>
          <w:bCs/>
          <w:sz w:val="18"/>
          <w:szCs w:val="18"/>
          <w:lang w:val="en-US"/>
        </w:rPr>
        <w:t xml:space="preserve">                                                                                                               </w:t>
      </w:r>
    </w:p>
    <w:p w14:paraId="1A0C031E" w14:textId="392D5F8C" w:rsidR="00532D6C" w:rsidRPr="00E84C88" w:rsidRDefault="00D96837" w:rsidP="00532D6C">
      <w:pPr xmlns:w="http://schemas.openxmlformats.org/wordprocessingml/2006/main">
        <w:spacing w:after="0" w:line="240" w:lineRule="auto"/>
        <w:jc w:val="center"/>
        <w:rPr>
          <w:rFonts w:ascii="GHEA Grapalat" w:eastAsia="Times New Roman" w:hAnsi="GHEA Grapalat" w:cs="Sylfaen"/>
          <w:b/>
          <w:bCs/>
          <w:sz w:val="18"/>
          <w:szCs w:val="18"/>
          <w:lang w:val="en-US"/>
        </w:rPr>
      </w:pPr>
      <w:r xmlns:w="http://schemas.openxmlformats.org/wordprocessingml/2006/main">
        <w:rPr>
          <w:rFonts w:ascii="GHEA Grapalat" w:eastAsia="Times New Roman" w:hAnsi="GHEA Grapalat" w:cs="Sylfaen"/>
          <w:bCs/>
          <w:sz w:val="18"/>
          <w:szCs w:val="18"/>
          <w:lang w:val="en-US"/>
        </w:rPr>
        <w:t xml:space="preserve">                                                                                                        </w:t>
      </w:r>
    </w:p>
    <w:p w14:paraId="59E051FD" w14:textId="77777777" w:rsidR="00532D6C" w:rsidRPr="00E84C88" w:rsidRDefault="00532D6C" w:rsidP="00532D6C">
      <w:pPr>
        <w:tabs>
          <w:tab w:val="left" w:pos="360"/>
          <w:tab w:val="left" w:pos="540"/>
        </w:tabs>
        <w:spacing w:after="0" w:line="240" w:lineRule="auto"/>
        <w:rPr>
          <w:rFonts w:ascii="GHEA Grapalat" w:eastAsia="Times New Roman" w:hAnsi="GHEA Grapalat" w:cs="Sylfaen"/>
          <w:sz w:val="18"/>
          <w:lang w:val="en-US"/>
        </w:rPr>
      </w:pPr>
    </w:p>
    <w:p w14:paraId="0DB64AAE" w14:textId="77777777" w:rsidR="00532D6C" w:rsidRPr="00E84C88" w:rsidRDefault="00532D6C" w:rsidP="00532D6C">
      <w:pPr xmlns:w="http://schemas.openxmlformats.org/wordprocessingml/2006/main">
        <w:tabs>
          <w:tab w:val="left" w:pos="360"/>
          <w:tab w:val="left" w:pos="540"/>
        </w:tabs>
        <w:spacing w:after="0" w:line="240" w:lineRule="auto"/>
        <w:ind w:left="-540" w:firstLine="180"/>
        <w:jc w:val="both"/>
        <w:rPr>
          <w:rFonts w:ascii="GHEA Grapalat" w:eastAsia="Times New Roman" w:hAnsi="GHEA Grapalat" w:cs="Sylfaen"/>
          <w:sz w:val="20"/>
          <w:szCs w:val="24"/>
          <w:lang w:val="en-US"/>
        </w:rPr>
      </w:pPr>
      <w:r xmlns:w="http://schemas.openxmlformats.org/wordprocessingml/2006/main" w:rsidRPr="00E84C88">
        <w:rPr>
          <w:rFonts w:ascii="GHEA Grapalat" w:eastAsia="Times New Roman" w:hAnsi="GHEA Grapalat" w:cs="Sylfaen"/>
          <w:sz w:val="20"/>
          <w:szCs w:val="24"/>
          <w:lang w:val="en-US"/>
        </w:rPr>
        <w:tab xmlns:w="http://schemas.openxmlformats.org/wordprocessingml/2006/main"/>
      </w:r>
      <w:r xmlns:w="http://schemas.openxmlformats.org/wordprocessingml/2006/main" w:rsidRPr="00E84C88">
        <w:rPr>
          <w:rFonts w:ascii="Arial" w:eastAsia="Times New Roman" w:hAnsi="Arial" w:cs="Arial"/>
          <w:sz w:val="20"/>
          <w:szCs w:val="24"/>
          <w:lang w:val="hy-AM"/>
        </w:rPr>
        <w:t xml:space="preserve">Hereby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en-US"/>
        </w:rPr>
        <w:t xml:space="preserve">being recorded</w:t>
      </w:r>
      <w:r xmlns:w="http://schemas.openxmlformats.org/wordprocessingml/2006/main" w:rsidRPr="00E84C88">
        <w:rPr>
          <w:rFonts w:ascii="GHEA Grapalat" w:eastAsia="Times New Roman" w:hAnsi="GHEA Grapalat" w:cs="Sylfaen"/>
          <w:sz w:val="20"/>
          <w:szCs w:val="24"/>
          <w:lang w:val="en-US"/>
        </w:rPr>
        <w:t xml:space="preserve"> </w:t>
      </w:r>
      <w:r xmlns:w="http://schemas.openxmlformats.org/wordprocessingml/2006/main" w:rsidRPr="00E84C88">
        <w:rPr>
          <w:rFonts w:ascii="Arial" w:eastAsia="Times New Roman" w:hAnsi="Arial" w:cs="Arial"/>
          <w:sz w:val="20"/>
          <w:szCs w:val="24"/>
          <w:lang w:val="en-US"/>
        </w:rPr>
        <w:t xml:space="preserve">is </w:t>
      </w:r>
      <w:r xmlns:w="http://schemas.openxmlformats.org/wordprocessingml/2006/main" w:rsidRPr="00E84C88">
        <w:rPr>
          <w:rFonts w:ascii="GHEA Grapalat" w:eastAsia="Times New Roman" w:hAnsi="GHEA Grapalat" w:cs="Sylfaen"/>
          <w:sz w:val="20"/>
          <w:szCs w:val="24"/>
          <w:lang w:val="hy-AM"/>
        </w:rPr>
        <w:t xml:space="preserve">that</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GHEA Grapalat" w:eastAsia="Times New Roman" w:hAnsi="GHEA Grapalat" w:cs="Sylfae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Sylfae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Sylfaen"/>
          <w:sz w:val="20"/>
          <w:szCs w:val="24"/>
          <w:u w:val="single"/>
          <w:lang w:val="en-US"/>
        </w:rPr>
        <w:t xml:space="preserve">        </w:t>
      </w:r>
      <w:r xmlns:w="http://schemas.openxmlformats.org/wordprocessingml/2006/main" w:rsidRPr="00E84C88">
        <w:rPr>
          <w:rFonts w:ascii="GHEA Grapalat" w:eastAsia="Times New Roman" w:hAnsi="GHEA Grapalat" w:cs="Sylfaen"/>
          <w:sz w:val="20"/>
          <w:szCs w:val="24"/>
          <w:lang w:val="en-US"/>
        </w:rPr>
        <w:t xml:space="preserve">( </w:t>
      </w:r>
      <w:r xmlns:w="http://schemas.openxmlformats.org/wordprocessingml/2006/main" w:rsidRPr="00E84C88">
        <w:rPr>
          <w:rFonts w:ascii="Arial" w:eastAsia="Times New Roman" w:hAnsi="Arial" w:cs="Arial"/>
          <w:sz w:val="20"/>
          <w:szCs w:val="24"/>
          <w:lang w:val="en-US"/>
        </w:rPr>
        <w:t xml:space="preserve">hereinafter </w:t>
      </w:r>
      <w:r xmlns:w="http://schemas.openxmlformats.org/wordprocessingml/2006/main" w:rsidRPr="00E84C88">
        <w:rPr>
          <w:rFonts w:ascii="Arial" w:eastAsia="Times New Roman" w:hAnsi="Arial" w:cs="Arial"/>
          <w:sz w:val="20"/>
          <w:szCs w:val="24"/>
          <w:lang w:val="en-US"/>
        </w:rPr>
        <w:t xml:space="preserve">referred </w:t>
      </w:r>
      <w:r xmlns:w="http://schemas.openxmlformats.org/wordprocessingml/2006/main" w:rsidRPr="00E84C88">
        <w:rPr>
          <w:rFonts w:ascii="GHEA Grapalat" w:eastAsia="Times New Roman" w:hAnsi="GHEA Grapalat" w:cs="Sylfaen"/>
          <w:sz w:val="20"/>
          <w:szCs w:val="24"/>
          <w:lang w:val="en-US"/>
        </w:rPr>
        <w:t xml:space="preserve">to </w:t>
      </w:r>
      <w:r xmlns:w="http://schemas.openxmlformats.org/wordprocessingml/2006/main" w:rsidRPr="00E84C88">
        <w:rPr>
          <w:rFonts w:ascii="GHEA Grapalat" w:eastAsia="Times New Roman" w:hAnsi="GHEA Grapalat" w:cs="Sylfaen"/>
          <w:sz w:val="20"/>
          <w:szCs w:val="24"/>
          <w:lang w:val="en-US"/>
        </w:rPr>
        <w:t xml:space="preserve">as </w:t>
      </w:r>
      <w:r xmlns:w="http://schemas.openxmlformats.org/wordprocessingml/2006/main" w:rsidRPr="00E84C88">
        <w:rPr>
          <w:rFonts w:ascii="Arial" w:eastAsia="Times New Roman" w:hAnsi="Arial" w:cs="Arial"/>
          <w:sz w:val="20"/>
          <w:szCs w:val="24"/>
          <w:lang w:val="en-US"/>
        </w:rPr>
        <w:t xml:space="preserve">the Buyer </w:t>
      </w:r>
      <w:r xmlns:w="http://schemas.openxmlformats.org/wordprocessingml/2006/main" w:rsidRPr="00E84C88">
        <w:rPr>
          <w:rFonts w:ascii="GHEA Grapalat" w:eastAsia="Times New Roman" w:hAnsi="GHEA Grapalat" w:cs="Sylfaen"/>
          <w:sz w:val="20"/>
          <w:szCs w:val="24"/>
          <w:lang w:val="en-US"/>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GHEA Grapalat" w:eastAsia="Times New Roman" w:hAnsi="GHEA Grapalat" w:cs="Sylfaen"/>
          <w:sz w:val="20"/>
          <w:szCs w:val="24"/>
          <w:lang w:val="en-US"/>
        </w:rPr>
        <w:t xml:space="preserve"> </w:t>
      </w:r>
      <w:r xmlns:w="http://schemas.openxmlformats.org/wordprocessingml/2006/main" w:rsidRPr="00E84C88">
        <w:rPr>
          <w:rFonts w:ascii="GHEA Grapalat" w:eastAsia="Times New Roman" w:hAnsi="GHEA Grapalat" w:cs="Sylfae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Sylfae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Sylfae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Sylfaen"/>
          <w:sz w:val="20"/>
          <w:szCs w:val="24"/>
          <w:u w:val="single"/>
          <w:lang w:val="en-US"/>
        </w:rPr>
        <w:tab xmlns:w="http://schemas.openxmlformats.org/wordprocessingml/2006/main"/>
      </w:r>
    </w:p>
    <w:p w14:paraId="255B9AAD" w14:textId="77777777" w:rsidR="00532D6C" w:rsidRPr="00E84C88" w:rsidRDefault="00532D6C" w:rsidP="00532D6C">
      <w:pPr xmlns:w="http://schemas.openxmlformats.org/wordprocessingml/2006/main">
        <w:tabs>
          <w:tab w:val="left" w:pos="360"/>
          <w:tab w:val="left" w:pos="540"/>
        </w:tabs>
        <w:spacing w:after="0" w:line="240" w:lineRule="auto"/>
        <w:ind w:left="-540" w:firstLine="180"/>
        <w:jc w:val="both"/>
        <w:rPr>
          <w:rFonts w:ascii="GHEA Grapalat" w:eastAsia="Times New Roman" w:hAnsi="GHEA Grapalat" w:cs="Sylfaen"/>
          <w:sz w:val="12"/>
          <w:szCs w:val="16"/>
          <w:lang w:val="en-US"/>
        </w:rPr>
      </w:pPr>
      <w:r xmlns:w="http://schemas.openxmlformats.org/wordprocessingml/2006/main" w:rsidRPr="00E84C88">
        <w:rPr>
          <w:rFonts w:ascii="GHEA Grapalat" w:eastAsia="Times New Roman" w:hAnsi="GHEA Grapalat" w:cs="Sylfaen"/>
          <w:sz w:val="20"/>
          <w:szCs w:val="24"/>
          <w:lang w:val="en-US"/>
        </w:rPr>
        <w:tab xmlns:w="http://schemas.openxmlformats.org/wordprocessingml/2006/main"/>
      </w:r>
      <w:r xmlns:w="http://schemas.openxmlformats.org/wordprocessingml/2006/main" w:rsidRPr="00E84C88">
        <w:rPr>
          <w:rFonts w:ascii="GHEA Grapalat" w:eastAsia="Times New Roman" w:hAnsi="GHEA Grapalat" w:cs="Sylfaen"/>
          <w:sz w:val="20"/>
          <w:szCs w:val="24"/>
          <w:lang w:val="en-US"/>
        </w:rPr>
        <w:tab xmlns:w="http://schemas.openxmlformats.org/wordprocessingml/2006/main"/>
      </w:r>
      <w:r xmlns:w="http://schemas.openxmlformats.org/wordprocessingml/2006/main" w:rsidRPr="00E84C88">
        <w:rPr>
          <w:rFonts w:ascii="GHEA Grapalat" w:eastAsia="Times New Roman" w:hAnsi="GHEA Grapalat" w:cs="Sylfaen"/>
          <w:sz w:val="20"/>
          <w:szCs w:val="24"/>
          <w:lang w:val="en-US"/>
        </w:rPr>
        <w:tab xmlns:w="http://schemas.openxmlformats.org/wordprocessingml/2006/main"/>
      </w:r>
      <w:r xmlns:w="http://schemas.openxmlformats.org/wordprocessingml/2006/main" w:rsidRPr="00E84C88">
        <w:rPr>
          <w:rFonts w:ascii="GHEA Grapalat" w:eastAsia="Times New Roman" w:hAnsi="GHEA Grapalat" w:cs="Sylfaen"/>
          <w:sz w:val="20"/>
          <w:szCs w:val="24"/>
          <w:lang w:val="en-US"/>
        </w:rPr>
        <w:tab xmlns:w="http://schemas.openxmlformats.org/wordprocessingml/2006/main"/>
      </w:r>
      <w:r xmlns:w="http://schemas.openxmlformats.org/wordprocessingml/2006/main" w:rsidRPr="00E84C88">
        <w:rPr>
          <w:rFonts w:ascii="GHEA Grapalat" w:eastAsia="Times New Roman" w:hAnsi="GHEA Grapalat" w:cs="Sylfaen"/>
          <w:sz w:val="20"/>
          <w:szCs w:val="24"/>
          <w:lang w:val="en-US"/>
        </w:rPr>
        <w:tab xmlns:w="http://schemas.openxmlformats.org/wordprocessingml/2006/main"/>
      </w:r>
      <w:r xmlns:w="http://schemas.openxmlformats.org/wordprocessingml/2006/main" w:rsidRPr="00E84C88">
        <w:rPr>
          <w:rFonts w:ascii="GHEA Grapalat" w:eastAsia="Times New Roman" w:hAnsi="GHEA Grapalat" w:cs="Sylfaen"/>
          <w:sz w:val="20"/>
          <w:szCs w:val="24"/>
          <w:lang w:val="en-US"/>
        </w:rPr>
        <w:tab xmlns:w="http://schemas.openxmlformats.org/wordprocessingml/2006/main"/>
      </w:r>
      <w:r xmlns:w="http://schemas.openxmlformats.org/wordprocessingml/2006/main" w:rsidRPr="00E84C88">
        <w:rPr>
          <w:rFonts w:ascii="GHEA Grapalat" w:eastAsia="Times New Roman" w:hAnsi="GHEA Grapalat" w:cs="Sylfaen"/>
          <w:sz w:val="20"/>
          <w:szCs w:val="24"/>
          <w:lang w:val="en-US"/>
        </w:rPr>
        <w:t xml:space="preserve">        </w:t>
      </w:r>
      <w:r xmlns:w="http://schemas.openxmlformats.org/wordprocessingml/2006/main" w:rsidRPr="00E84C88">
        <w:rPr>
          <w:rFonts w:ascii="Arial" w:eastAsia="Times New Roman" w:hAnsi="Arial" w:cs="Arial"/>
          <w:sz w:val="12"/>
          <w:szCs w:val="16"/>
          <w:lang w:val="en-US"/>
        </w:rPr>
        <w:t xml:space="preserve">Buyer's</w:t>
      </w:r>
      <w:r xmlns:w="http://schemas.openxmlformats.org/wordprocessingml/2006/main" w:rsidRPr="00E84C88">
        <w:rPr>
          <w:rFonts w:ascii="GHEA Grapalat" w:eastAsia="Times New Roman" w:hAnsi="GHEA Grapalat" w:cs="Sylfaen"/>
          <w:sz w:val="12"/>
          <w:szCs w:val="16"/>
          <w:lang w:val="en-US"/>
        </w:rPr>
        <w:t xml:space="preserve"> </w:t>
      </w:r>
      <w:r xmlns:w="http://schemas.openxmlformats.org/wordprocessingml/2006/main" w:rsidRPr="00E84C88">
        <w:rPr>
          <w:rFonts w:ascii="Arial" w:eastAsia="Times New Roman" w:hAnsi="Arial" w:cs="Arial"/>
          <w:sz w:val="12"/>
          <w:szCs w:val="16"/>
          <w:lang w:val="en-US"/>
        </w:rPr>
        <w:t xml:space="preserve">name</w:t>
      </w:r>
      <w:r xmlns:w="http://schemas.openxmlformats.org/wordprocessingml/2006/main" w:rsidRPr="00E84C88">
        <w:rPr>
          <w:rFonts w:ascii="GHEA Grapalat" w:eastAsia="Times New Roman" w:hAnsi="GHEA Grapalat" w:cs="Sylfaen"/>
          <w:sz w:val="12"/>
          <w:szCs w:val="16"/>
          <w:lang w:val="en-US"/>
        </w:rPr>
        <w:t xml:space="preserve">     </w:t>
      </w:r>
      <w:r xmlns:w="http://schemas.openxmlformats.org/wordprocessingml/2006/main" w:rsidRPr="00E84C88">
        <w:rPr>
          <w:rFonts w:ascii="GHEA Grapalat" w:eastAsia="Times New Roman" w:hAnsi="GHEA Grapalat" w:cs="Sylfaen"/>
          <w:sz w:val="12"/>
          <w:szCs w:val="16"/>
          <w:lang w:val="en-US"/>
        </w:rPr>
        <w:tab xmlns:w="http://schemas.openxmlformats.org/wordprocessingml/2006/main"/>
      </w:r>
      <w:r xmlns:w="http://schemas.openxmlformats.org/wordprocessingml/2006/main" w:rsidRPr="00E84C88">
        <w:rPr>
          <w:rFonts w:ascii="GHEA Grapalat" w:eastAsia="Times New Roman" w:hAnsi="GHEA Grapalat" w:cs="Sylfaen"/>
          <w:sz w:val="12"/>
          <w:szCs w:val="16"/>
          <w:lang w:val="en-US"/>
        </w:rPr>
        <w:tab xmlns:w="http://schemas.openxmlformats.org/wordprocessingml/2006/main"/>
      </w:r>
      <w:r xmlns:w="http://schemas.openxmlformats.org/wordprocessingml/2006/main" w:rsidRPr="00E84C88">
        <w:rPr>
          <w:rFonts w:ascii="GHEA Grapalat" w:eastAsia="Times New Roman" w:hAnsi="GHEA Grapalat" w:cs="Sylfaen"/>
          <w:sz w:val="12"/>
          <w:szCs w:val="16"/>
          <w:lang w:val="en-US"/>
        </w:rPr>
        <w:tab xmlns:w="http://schemas.openxmlformats.org/wordprocessingml/2006/main"/>
      </w:r>
      <w:r xmlns:w="http://schemas.openxmlformats.org/wordprocessingml/2006/main" w:rsidRPr="00E84C88">
        <w:rPr>
          <w:rFonts w:ascii="GHEA Grapalat" w:eastAsia="Times New Roman" w:hAnsi="GHEA Grapalat" w:cs="Sylfaen"/>
          <w:sz w:val="12"/>
          <w:szCs w:val="16"/>
          <w:lang w:val="en-US"/>
        </w:rPr>
        <w:tab xmlns:w="http://schemas.openxmlformats.org/wordprocessingml/2006/main"/>
      </w:r>
      <w:r xmlns:w="http://schemas.openxmlformats.org/wordprocessingml/2006/main" w:rsidRPr="00E84C88">
        <w:rPr>
          <w:rFonts w:ascii="GHEA Grapalat" w:eastAsia="Times New Roman" w:hAnsi="GHEA Grapalat" w:cs="Sylfaen"/>
          <w:sz w:val="12"/>
          <w:szCs w:val="16"/>
          <w:lang w:val="en-US"/>
        </w:rPr>
        <w:t xml:space="preserve">            </w:t>
      </w:r>
      <w:r xmlns:w="http://schemas.openxmlformats.org/wordprocessingml/2006/main" w:rsidRPr="00E84C88">
        <w:rPr>
          <w:rFonts w:ascii="Arial" w:eastAsia="Times New Roman" w:hAnsi="Arial" w:cs="Arial"/>
          <w:sz w:val="12"/>
          <w:szCs w:val="16"/>
          <w:lang w:val="en-US"/>
        </w:rPr>
        <w:t xml:space="preserve">Seller</w:t>
      </w:r>
      <w:r xmlns:w="http://schemas.openxmlformats.org/wordprocessingml/2006/main" w:rsidRPr="00E84C88">
        <w:rPr>
          <w:rFonts w:ascii="GHEA Grapalat" w:eastAsia="Times New Roman" w:hAnsi="GHEA Grapalat" w:cs="Sylfaen"/>
          <w:sz w:val="12"/>
          <w:szCs w:val="16"/>
          <w:lang w:val="en-US"/>
        </w:rPr>
        <w:t xml:space="preserve"> </w:t>
      </w:r>
      <w:r xmlns:w="http://schemas.openxmlformats.org/wordprocessingml/2006/main" w:rsidRPr="00E84C88">
        <w:rPr>
          <w:rFonts w:ascii="Arial" w:eastAsia="Times New Roman" w:hAnsi="Arial" w:cs="Arial"/>
          <w:sz w:val="12"/>
          <w:szCs w:val="16"/>
          <w:lang w:val="en-US"/>
        </w:rPr>
        <w:t xml:space="preserve">name</w:t>
      </w:r>
      <w:r xmlns:w="http://schemas.openxmlformats.org/wordprocessingml/2006/main" w:rsidRPr="00E84C88">
        <w:rPr>
          <w:rFonts w:ascii="GHEA Grapalat" w:eastAsia="Times New Roman" w:hAnsi="GHEA Grapalat" w:cs="Sylfaen"/>
          <w:sz w:val="12"/>
          <w:szCs w:val="16"/>
          <w:lang w:val="en-US"/>
        </w:rPr>
        <w:tab xmlns:w="http://schemas.openxmlformats.org/wordprocessingml/2006/main"/>
      </w:r>
    </w:p>
    <w:p w14:paraId="4649B1CB" w14:textId="77777777" w:rsidR="00532D6C" w:rsidRPr="00E84C88" w:rsidRDefault="00532D6C" w:rsidP="00532D6C">
      <w:pPr xmlns:w="http://schemas.openxmlformats.org/wordprocessingml/2006/main">
        <w:tabs>
          <w:tab w:val="left" w:pos="360"/>
          <w:tab w:val="left" w:pos="540"/>
        </w:tabs>
        <w:spacing w:after="0" w:line="240" w:lineRule="auto"/>
        <w:ind w:right="-360"/>
        <w:jc w:val="both"/>
        <w:rPr>
          <w:rFonts w:ascii="GHEA Grapalat" w:eastAsia="Times New Roman" w:hAnsi="GHEA Grapalat" w:cs="Sylfaen"/>
          <w:sz w:val="20"/>
          <w:szCs w:val="24"/>
          <w:u w:val="single"/>
          <w:lang w:val="hy-AM"/>
        </w:rPr>
      </w:pP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hereinafter </w:t>
      </w:r>
      <w:r xmlns:w="http://schemas.openxmlformats.org/wordprocessingml/2006/main" w:rsidRPr="00E84C88">
        <w:rPr>
          <w:rFonts w:ascii="GHEA Grapalat" w:eastAsia="Times New Roman" w:hAnsi="GHEA Grapalat" w:cs="Sylfaen"/>
          <w:sz w:val="20"/>
          <w:szCs w:val="24"/>
          <w:lang w:val="hy-AM"/>
        </w:rPr>
        <w:t xml:space="preserve">referred to as </w:t>
      </w:r>
      <w:r xmlns:w="http://schemas.openxmlformats.org/wordprocessingml/2006/main" w:rsidRPr="00E84C88">
        <w:rPr>
          <w:rFonts w:ascii="Arial" w:eastAsia="Times New Roman" w:hAnsi="Arial" w:cs="Arial"/>
          <w:sz w:val="20"/>
          <w:szCs w:val="24"/>
          <w:lang w:val="en-US"/>
        </w:rPr>
        <w:t xml:space="preserve">the Seller </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Sylfaen"/>
          <w:sz w:val="20"/>
          <w:szCs w:val="24"/>
          <w:lang w:val="en-US"/>
        </w:rPr>
        <w:t xml:space="preserve"> </w:t>
      </w:r>
      <w:r xmlns:w="http://schemas.openxmlformats.org/wordprocessingml/2006/main" w:rsidRPr="00E84C88">
        <w:rPr>
          <w:rFonts w:ascii="Arial" w:eastAsia="Times New Roman" w:hAnsi="Arial" w:cs="Arial"/>
          <w:sz w:val="20"/>
          <w:szCs w:val="24"/>
          <w:lang w:val="en-US"/>
        </w:rPr>
        <w:t xml:space="preserve">between </w:t>
      </w:r>
      <w:r xmlns:w="http://schemas.openxmlformats.org/wordprocessingml/2006/main" w:rsidRPr="00E84C88">
        <w:rPr>
          <w:rFonts w:ascii="GHEA Grapalat" w:eastAsia="Times New Roman" w:hAnsi="GHEA Grapalat" w:cs="Sylfaen"/>
          <w:sz w:val="20"/>
          <w:szCs w:val="24"/>
          <w:lang w:val="en-US"/>
        </w:rPr>
        <w:t xml:space="preserve">20 </w:t>
      </w:r>
      <w:r xmlns:w="http://schemas.openxmlformats.org/wordprocessingml/2006/main" w:rsidRPr="00E84C88">
        <w:rPr>
          <w:rFonts w:ascii="Arial" w:eastAsia="Times New Roman" w:hAnsi="Arial" w:cs="Arial"/>
          <w:sz w:val="20"/>
          <w:szCs w:val="24"/>
          <w:lang w:val="en-US"/>
        </w:rPr>
        <w:t xml:space="preserve">years </w:t>
      </w:r>
      <w:r xmlns:w="http://schemas.openxmlformats.org/wordprocessingml/2006/main" w:rsidRPr="00E84C88">
        <w:rPr>
          <w:rFonts w:ascii="GHEA Grapalat" w:eastAsia="Times New Roman" w:hAnsi="GHEA Grapalat" w:cs="Sylfaen"/>
          <w:sz w:val="20"/>
          <w:szCs w:val="24"/>
          <w:lang w:val="en-US"/>
        </w:rPr>
        <w:t xml:space="preserve">.</w:t>
      </w:r>
      <w:r xmlns:w="http://schemas.openxmlformats.org/wordprocessingml/2006/main" w:rsidRPr="00E84C88">
        <w:rPr>
          <w:rFonts w:ascii="GHEA Grapalat" w:eastAsia="Times New Roman" w:hAnsi="GHEA Grapalat" w:cs="Sylfae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Sylfae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Sylfae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Sylfae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sealed </w:t>
      </w:r>
      <w:r xmlns:w="http://schemas.openxmlformats.org/wordprocessingml/2006/main" w:rsidRPr="00E84C88">
        <w:rPr>
          <w:rFonts w:ascii="GHEA Grapalat" w:eastAsia="Times New Roman" w:hAnsi="GHEA Grapalat" w:cs="Sylfaen"/>
          <w:sz w:val="20"/>
          <w:szCs w:val="24"/>
          <w:lang w:val="hy-AM"/>
        </w:rPr>
        <w:t xml:space="preserve">N</w:t>
      </w:r>
      <w:r xmlns:w="http://schemas.openxmlformats.org/wordprocessingml/2006/main" w:rsidRPr="00E84C88">
        <w:rPr>
          <w:rFonts w:ascii="GHEA Grapalat" w:eastAsia="Times New Roman" w:hAnsi="GHEA Grapalat" w:cs="Sylfaen"/>
          <w:sz w:val="20"/>
          <w:szCs w:val="24"/>
          <w:u w:val="single"/>
          <w:lang w:val="hy-AM"/>
        </w:rPr>
        <w:tab xmlns:w="http://schemas.openxmlformats.org/wordprocessingml/2006/main"/>
      </w:r>
      <w:r xmlns:w="http://schemas.openxmlformats.org/wordprocessingml/2006/main" w:rsidRPr="00E84C88">
        <w:rPr>
          <w:rFonts w:ascii="GHEA Grapalat" w:eastAsia="Times New Roman" w:hAnsi="GHEA Grapalat" w:cs="Sylfaen"/>
          <w:sz w:val="20"/>
          <w:szCs w:val="24"/>
          <w:u w:val="single"/>
          <w:lang w:val="hy-AM"/>
        </w:rPr>
        <w:tab xmlns:w="http://schemas.openxmlformats.org/wordprocessingml/2006/main"/>
      </w:r>
      <w:r xmlns:w="http://schemas.openxmlformats.org/wordprocessingml/2006/main" w:rsidRPr="00E84C88">
        <w:rPr>
          <w:rFonts w:ascii="GHEA Grapalat" w:eastAsia="Times New Roman" w:hAnsi="GHEA Grapalat" w:cs="Sylfaen"/>
          <w:sz w:val="20"/>
          <w:szCs w:val="24"/>
          <w:u w:val="single"/>
          <w:lang w:val="hy-AM"/>
        </w:rPr>
        <w:tab xmlns:w="http://schemas.openxmlformats.org/wordprocessingml/2006/main"/>
      </w:r>
      <w:r xmlns:w="http://schemas.openxmlformats.org/wordprocessingml/2006/main" w:rsidRPr="00E84C88">
        <w:rPr>
          <w:rFonts w:ascii="GHEA Grapalat" w:eastAsia="Times New Roman" w:hAnsi="GHEA Grapalat" w:cs="Sylfaen"/>
          <w:sz w:val="20"/>
          <w:szCs w:val="24"/>
          <w:u w:val="single"/>
          <w:lang w:val="hy-AM"/>
        </w:rPr>
        <w:tab xmlns:w="http://schemas.openxmlformats.org/wordprocessingml/2006/main"/>
      </w:r>
    </w:p>
    <w:p w14:paraId="14369583" w14:textId="77777777" w:rsidR="00532D6C" w:rsidRPr="00E84C88" w:rsidRDefault="00532D6C" w:rsidP="00532D6C">
      <w:pPr xmlns:w="http://schemas.openxmlformats.org/wordprocessingml/2006/main">
        <w:tabs>
          <w:tab w:val="left" w:pos="360"/>
          <w:tab w:val="left" w:pos="540"/>
        </w:tabs>
        <w:spacing w:after="0" w:line="240" w:lineRule="auto"/>
        <w:ind w:right="-360"/>
        <w:jc w:val="both"/>
        <w:rPr>
          <w:rFonts w:ascii="GHEA Grapalat" w:eastAsia="Times New Roman" w:hAnsi="GHEA Grapalat" w:cs="Sylfaen"/>
          <w:sz w:val="12"/>
          <w:szCs w:val="16"/>
          <w:lang w:val="hy-AM"/>
        </w:rPr>
      </w:pPr>
      <w:r xmlns:w="http://schemas.openxmlformats.org/wordprocessingml/2006/main" w:rsidRPr="00E84C88">
        <w:rPr>
          <w:rFonts w:ascii="GHEA Grapalat" w:eastAsia="Times New Roman" w:hAnsi="GHEA Grapalat" w:cs="Sylfaen"/>
          <w:sz w:val="12"/>
          <w:szCs w:val="16"/>
          <w:lang w:val="hy-AM"/>
        </w:rPr>
        <w:tab xmlns:w="http://schemas.openxmlformats.org/wordprocessingml/2006/main"/>
      </w:r>
      <w:r xmlns:w="http://schemas.openxmlformats.org/wordprocessingml/2006/main" w:rsidRPr="00E84C88">
        <w:rPr>
          <w:rFonts w:ascii="GHEA Grapalat" w:eastAsia="Times New Roman" w:hAnsi="GHEA Grapalat" w:cs="Sylfaen"/>
          <w:sz w:val="12"/>
          <w:szCs w:val="16"/>
          <w:lang w:val="hy-AM"/>
        </w:rPr>
        <w:tab xmlns:w="http://schemas.openxmlformats.org/wordprocessingml/2006/main"/>
      </w:r>
      <w:r xmlns:w="http://schemas.openxmlformats.org/wordprocessingml/2006/main" w:rsidRPr="00E84C88">
        <w:rPr>
          <w:rFonts w:ascii="GHEA Grapalat" w:eastAsia="Times New Roman" w:hAnsi="GHEA Grapalat" w:cs="Sylfaen"/>
          <w:sz w:val="12"/>
          <w:szCs w:val="16"/>
          <w:lang w:val="hy-AM"/>
        </w:rPr>
        <w:tab xmlns:w="http://schemas.openxmlformats.org/wordprocessingml/2006/main"/>
      </w:r>
      <w:r xmlns:w="http://schemas.openxmlformats.org/wordprocessingml/2006/main" w:rsidRPr="00E84C88">
        <w:rPr>
          <w:rFonts w:ascii="GHEA Grapalat" w:eastAsia="Times New Roman" w:hAnsi="GHEA Grapalat" w:cs="Sylfaen"/>
          <w:sz w:val="12"/>
          <w:szCs w:val="16"/>
          <w:lang w:val="hy-AM"/>
        </w:rPr>
        <w:tab xmlns:w="http://schemas.openxmlformats.org/wordprocessingml/2006/main"/>
      </w:r>
      <w:r xmlns:w="http://schemas.openxmlformats.org/wordprocessingml/2006/main" w:rsidRPr="00E84C88">
        <w:rPr>
          <w:rFonts w:ascii="GHEA Grapalat" w:eastAsia="Times New Roman" w:hAnsi="GHEA Grapalat" w:cs="Sylfaen"/>
          <w:sz w:val="12"/>
          <w:szCs w:val="16"/>
          <w:lang w:val="hy-AM"/>
        </w:rPr>
        <w:tab xmlns:w="http://schemas.openxmlformats.org/wordprocessingml/2006/main"/>
      </w:r>
      <w:r xmlns:w="http://schemas.openxmlformats.org/wordprocessingml/2006/main" w:rsidRPr="00E84C88">
        <w:rPr>
          <w:rFonts w:ascii="GHEA Grapalat" w:eastAsia="Times New Roman" w:hAnsi="GHEA Grapalat" w:cs="Sylfaen"/>
          <w:sz w:val="12"/>
          <w:szCs w:val="16"/>
          <w:lang w:val="hy-AM"/>
        </w:rPr>
        <w:tab xmlns:w="http://schemas.openxmlformats.org/wordprocessingml/2006/main"/>
      </w:r>
      <w:r xmlns:w="http://schemas.openxmlformats.org/wordprocessingml/2006/main" w:rsidRPr="00E84C88">
        <w:rPr>
          <w:rFonts w:ascii="GHEA Grapalat" w:eastAsia="Times New Roman" w:hAnsi="GHEA Grapalat" w:cs="Sylfaen"/>
          <w:sz w:val="12"/>
          <w:szCs w:val="16"/>
          <w:lang w:val="hy-AM"/>
        </w:rPr>
        <w:tab xmlns:w="http://schemas.openxmlformats.org/wordprocessingml/2006/main"/>
      </w:r>
      <w:r xmlns:w="http://schemas.openxmlformats.org/wordprocessingml/2006/main" w:rsidRPr="00E84C88">
        <w:rPr>
          <w:rFonts w:ascii="Arial" w:eastAsia="Times New Roman" w:hAnsi="Arial" w:cs="Arial"/>
          <w:sz w:val="12"/>
          <w:szCs w:val="16"/>
          <w:lang w:val="hy-AM"/>
        </w:rPr>
        <w:t xml:space="preserve">contract</w:t>
      </w:r>
      <w:r xmlns:w="http://schemas.openxmlformats.org/wordprocessingml/2006/main" w:rsidRPr="00E84C88">
        <w:rPr>
          <w:rFonts w:ascii="GHEA Grapalat" w:eastAsia="Times New Roman" w:hAnsi="GHEA Grapalat" w:cs="Sylfaen"/>
          <w:sz w:val="12"/>
          <w:szCs w:val="16"/>
          <w:lang w:val="hy-AM"/>
        </w:rPr>
        <w:t xml:space="preserve"> </w:t>
      </w:r>
      <w:r xmlns:w="http://schemas.openxmlformats.org/wordprocessingml/2006/main" w:rsidRPr="00E84C88">
        <w:rPr>
          <w:rFonts w:ascii="Arial" w:eastAsia="Times New Roman" w:hAnsi="Arial" w:cs="Arial"/>
          <w:sz w:val="12"/>
          <w:szCs w:val="16"/>
          <w:lang w:val="hy-AM"/>
        </w:rPr>
        <w:t xml:space="preserve">sealing</w:t>
      </w:r>
      <w:r xmlns:w="http://schemas.openxmlformats.org/wordprocessingml/2006/main" w:rsidRPr="00E84C88">
        <w:rPr>
          <w:rFonts w:ascii="GHEA Grapalat" w:eastAsia="Times New Roman" w:hAnsi="GHEA Grapalat" w:cs="Sylfaen"/>
          <w:sz w:val="12"/>
          <w:szCs w:val="16"/>
          <w:lang w:val="hy-AM"/>
        </w:rPr>
        <w:t xml:space="preserve"> </w:t>
      </w:r>
      <w:r xmlns:w="http://schemas.openxmlformats.org/wordprocessingml/2006/main" w:rsidRPr="00E84C88">
        <w:rPr>
          <w:rFonts w:ascii="Arial" w:eastAsia="Times New Roman" w:hAnsi="Arial" w:cs="Arial"/>
          <w:sz w:val="12"/>
          <w:szCs w:val="16"/>
          <w:lang w:val="hy-AM"/>
        </w:rPr>
        <w:t xml:space="preserve">date</w:t>
      </w:r>
      <w:r xmlns:w="http://schemas.openxmlformats.org/wordprocessingml/2006/main" w:rsidRPr="00E84C88">
        <w:rPr>
          <w:rFonts w:ascii="GHEA Grapalat" w:eastAsia="Times New Roman" w:hAnsi="GHEA Grapalat" w:cs="Sylfaen"/>
          <w:sz w:val="12"/>
          <w:szCs w:val="16"/>
          <w:lang w:val="hy-AM"/>
        </w:rPr>
        <w:tab xmlns:w="http://schemas.openxmlformats.org/wordprocessingml/2006/main"/>
      </w:r>
      <w:r xmlns:w="http://schemas.openxmlformats.org/wordprocessingml/2006/main" w:rsidRPr="00E84C88">
        <w:rPr>
          <w:rFonts w:ascii="GHEA Grapalat" w:eastAsia="Times New Roman" w:hAnsi="GHEA Grapalat" w:cs="Sylfaen"/>
          <w:sz w:val="12"/>
          <w:szCs w:val="16"/>
          <w:lang w:val="hy-AM"/>
        </w:rPr>
        <w:tab xmlns:w="http://schemas.openxmlformats.org/wordprocessingml/2006/main"/>
      </w:r>
      <w:r xmlns:w="http://schemas.openxmlformats.org/wordprocessingml/2006/main" w:rsidRPr="00E84C88">
        <w:rPr>
          <w:rFonts w:ascii="GHEA Grapalat" w:eastAsia="Times New Roman" w:hAnsi="GHEA Grapalat" w:cs="Sylfaen"/>
          <w:sz w:val="12"/>
          <w:szCs w:val="16"/>
          <w:lang w:val="hy-AM"/>
        </w:rPr>
        <w:tab xmlns:w="http://schemas.openxmlformats.org/wordprocessingml/2006/main"/>
      </w:r>
      <w:r xmlns:w="http://schemas.openxmlformats.org/wordprocessingml/2006/main" w:rsidRPr="00E84C88">
        <w:rPr>
          <w:rFonts w:ascii="GHEA Grapalat" w:eastAsia="Times New Roman" w:hAnsi="GHEA Grapalat" w:cs="Sylfaen"/>
          <w:sz w:val="12"/>
          <w:szCs w:val="16"/>
          <w:lang w:val="hy-AM"/>
        </w:rPr>
        <w:t xml:space="preserve">      </w:t>
      </w:r>
      <w:r xmlns:w="http://schemas.openxmlformats.org/wordprocessingml/2006/main" w:rsidRPr="00E84C88">
        <w:rPr>
          <w:rFonts w:ascii="Arial" w:eastAsia="Times New Roman" w:hAnsi="Arial" w:cs="Arial"/>
          <w:sz w:val="12"/>
          <w:szCs w:val="16"/>
          <w:lang w:val="hy-AM"/>
        </w:rPr>
        <w:t xml:space="preserve">contract</w:t>
      </w:r>
      <w:r xmlns:w="http://schemas.openxmlformats.org/wordprocessingml/2006/main" w:rsidRPr="00E84C88">
        <w:rPr>
          <w:rFonts w:ascii="GHEA Grapalat" w:eastAsia="Times New Roman" w:hAnsi="GHEA Grapalat" w:cs="Sylfaen"/>
          <w:sz w:val="12"/>
          <w:szCs w:val="16"/>
          <w:lang w:val="hy-AM"/>
        </w:rPr>
        <w:t xml:space="preserve"> </w:t>
      </w:r>
      <w:r xmlns:w="http://schemas.openxmlformats.org/wordprocessingml/2006/main" w:rsidRPr="00E84C88">
        <w:rPr>
          <w:rFonts w:ascii="Arial" w:eastAsia="Times New Roman" w:hAnsi="Arial" w:cs="Arial"/>
          <w:sz w:val="12"/>
          <w:szCs w:val="16"/>
          <w:lang w:val="hy-AM"/>
        </w:rPr>
        <w:t xml:space="preserve">number</w:t>
      </w:r>
      <w:r xmlns:w="http://schemas.openxmlformats.org/wordprocessingml/2006/main" w:rsidRPr="00E84C88">
        <w:rPr>
          <w:rFonts w:ascii="GHEA Grapalat" w:eastAsia="Times New Roman" w:hAnsi="GHEA Grapalat" w:cs="Sylfaen"/>
          <w:sz w:val="12"/>
          <w:szCs w:val="16"/>
          <w:lang w:val="hy-AM"/>
        </w:rPr>
        <w:tab xmlns:w="http://schemas.openxmlformats.org/wordprocessingml/2006/main"/>
      </w:r>
      <w:r xmlns:w="http://schemas.openxmlformats.org/wordprocessingml/2006/main" w:rsidRPr="00E84C88">
        <w:rPr>
          <w:rFonts w:ascii="GHEA Grapalat" w:eastAsia="Times New Roman" w:hAnsi="GHEA Grapalat" w:cs="Sylfaen"/>
          <w:sz w:val="12"/>
          <w:szCs w:val="16"/>
          <w:lang w:val="hy-AM"/>
        </w:rPr>
        <w:tab xmlns:w="http://schemas.openxmlformats.org/wordprocessingml/2006/main"/>
      </w:r>
    </w:p>
    <w:p w14:paraId="0D127120" w14:textId="77777777" w:rsidR="00532D6C" w:rsidRPr="00E84C88" w:rsidRDefault="00532D6C" w:rsidP="00532D6C">
      <w:pPr xmlns:w="http://schemas.openxmlformats.org/wordprocessingml/2006/main">
        <w:tabs>
          <w:tab w:val="left" w:pos="360"/>
          <w:tab w:val="left" w:pos="540"/>
        </w:tabs>
        <w:spacing w:after="0" w:line="240" w:lineRule="auto"/>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within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seller </w:t>
      </w:r>
      <w:r xmlns:w="http://schemas.openxmlformats.org/wordprocessingml/2006/main" w:rsidRPr="00E84C88">
        <w:rPr>
          <w:rFonts w:ascii="GHEA Grapalat" w:eastAsia="Times New Roman" w:hAnsi="GHEA Grapalat" w:cs="Sylfaen"/>
          <w:sz w:val="20"/>
          <w:szCs w:val="24"/>
          <w:lang w:val="hy-AM"/>
        </w:rPr>
        <w:t xml:space="preserve">is </w:t>
      </w:r>
      <w:r xmlns:w="http://schemas.openxmlformats.org/wordprocessingml/2006/main" w:rsidRPr="00E84C88">
        <w:rPr>
          <w:rFonts w:ascii="GHEA Grapalat" w:eastAsia="Times New Roman" w:hAnsi="GHEA Grapalat" w:cs="Sylfaen"/>
          <w:sz w:val="20"/>
          <w:szCs w:val="24"/>
          <w:lang w:val="hy-AM"/>
        </w:rPr>
        <w:t xml:space="preserve">20 </w:t>
      </w:r>
      <w:r xmlns:w="http://schemas.openxmlformats.org/wordprocessingml/2006/main" w:rsidRPr="00E84C88">
        <w:rPr>
          <w:rFonts w:ascii="Arial" w:eastAsia="Times New Roman" w:hAnsi="Arial" w:cs="Arial"/>
          <w:sz w:val="20"/>
          <w:szCs w:val="24"/>
          <w:lang w:val="hy-AM"/>
        </w:rPr>
        <w:t xml:space="preserve">years </w:t>
      </w:r>
      <w:r xmlns:w="http://schemas.openxmlformats.org/wordprocessingml/2006/main" w:rsidRPr="00E84C88">
        <w:rPr>
          <w:rFonts w:ascii="GHEA Grapalat" w:eastAsia="Times New Roman" w:hAnsi="GHEA Grapalat" w:cs="Sylfaen"/>
          <w:sz w:val="20"/>
          <w:szCs w:val="24"/>
          <w:lang w:val="hy-AM"/>
        </w:rPr>
        <w:t xml:space="preserve">old </w:t>
      </w:r>
      <w:r xmlns:w="http://schemas.openxmlformats.org/wordprocessingml/2006/main" w:rsidRPr="00E84C88">
        <w:rPr>
          <w:rFonts w:ascii="GHEA Grapalat" w:eastAsia="Times New Roman" w:hAnsi="GHEA Grapalat" w:cs="Sylfaen"/>
          <w:sz w:val="20"/>
          <w:szCs w:val="24"/>
          <w:u w:val="single"/>
          <w:lang w:val="hy-AM"/>
        </w:rPr>
        <w:tab xmlns:w="http://schemas.openxmlformats.org/wordprocessingml/2006/main"/>
      </w:r>
      <w:r xmlns:w="http://schemas.openxmlformats.org/wordprocessingml/2006/main" w:rsidRPr="00E84C88">
        <w:rPr>
          <w:rFonts w:ascii="GHEA Grapalat" w:eastAsia="Times New Roman" w:hAnsi="GHEA Grapalat" w:cs="Sylfaen"/>
          <w:sz w:val="20"/>
          <w:szCs w:val="24"/>
          <w:u w:val="single"/>
          <w:lang w:val="hy-AM"/>
        </w:rPr>
        <w:tab xmlns:w="http://schemas.openxmlformats.org/wordprocessingml/2006/main"/>
      </w:r>
      <w:r xmlns:w="http://schemas.openxmlformats.org/wordprocessingml/2006/main" w:rsidRPr="00E84C88">
        <w:rPr>
          <w:rFonts w:ascii="GHEA Grapalat" w:eastAsia="Times New Roman" w:hAnsi="GHEA Grapalat" w:cs="Sylfaen"/>
          <w:sz w:val="20"/>
          <w:szCs w:val="24"/>
          <w:u w:val="single"/>
          <w:lang w:val="hy-AM"/>
        </w:rPr>
        <w:tab xmlns:w="http://schemas.openxmlformats.org/wordprocessingml/2006/main"/>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delivery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acceptance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for the purpose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buyer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handed over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below</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mentioned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products </w:t>
      </w:r>
      <w:r xmlns:w="http://schemas.openxmlformats.org/wordprocessingml/2006/main" w:rsidRPr="00E84C88">
        <w:rPr>
          <w:rFonts w:ascii="GHEA Grapalat" w:eastAsia="Times New Roman" w:hAnsi="GHEA Grapalat" w:cs="Sylfaen"/>
          <w:sz w:val="20"/>
          <w:szCs w:val="24"/>
          <w:lang w:val="hy-AM"/>
        </w:rPr>
        <w:t xml:space="preserve">.</w:t>
      </w:r>
    </w:p>
    <w:p w14:paraId="178A8463" w14:textId="77777777" w:rsidR="00532D6C" w:rsidRPr="00E84C88" w:rsidRDefault="00532D6C" w:rsidP="00532D6C">
      <w:pPr>
        <w:tabs>
          <w:tab w:val="left" w:pos="2972"/>
        </w:tabs>
        <w:spacing w:after="0" w:line="240" w:lineRule="auto"/>
        <w:jc w:val="both"/>
        <w:rPr>
          <w:rFonts w:ascii="GHEA Grapalat" w:eastAsia="Times New Roman" w:hAnsi="GHEA Grapalat" w:cs="Sylfaen"/>
          <w:sz w:val="20"/>
          <w:szCs w:val="24"/>
          <w:lang w:val="hy-AM"/>
        </w:rPr>
      </w:pPr>
      <w:r w:rsidRPr="00E84C88">
        <w:rPr>
          <w:rFonts w:ascii="GHEA Grapalat" w:eastAsia="Times New Roman" w:hAnsi="GHEA Grapalat" w:cs="Sylfaen"/>
          <w:sz w:val="20"/>
          <w:szCs w:val="24"/>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532D6C" w:rsidRPr="00E84C88" w14:paraId="461D248D" w14:textId="77777777" w:rsidTr="00532D6C">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805807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bCs/>
                <w:sz w:val="18"/>
                <w:szCs w:val="18"/>
                <w:lang w:val="en-US" w:eastAsia="ru-RU"/>
              </w:rPr>
            </w:pPr>
            <w:r xmlns:w="http://schemas.openxmlformats.org/wordprocessingml/2006/main" w:rsidRPr="00E84C88">
              <w:rPr>
                <w:rFonts w:ascii="Arial" w:eastAsia="Times New Roman" w:hAnsi="Arial" w:cs="Arial"/>
                <w:bCs/>
                <w:sz w:val="18"/>
                <w:szCs w:val="18"/>
                <w:lang w:val="en-US" w:eastAsia="ru-RU"/>
              </w:rPr>
              <w:t xml:space="preserve">Product</w:t>
            </w:r>
          </w:p>
        </w:tc>
      </w:tr>
      <w:tr w:rsidR="00532D6C" w:rsidRPr="00E84C88" w14:paraId="065886F4" w14:textId="77777777" w:rsidTr="00532D6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710033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Arial" w:eastAsia="Times New Roman" w:hAnsi="Arial" w:cs="Arial"/>
                <w:sz w:val="18"/>
                <w:szCs w:val="18"/>
                <w:lang w:val="en-US"/>
              </w:rPr>
              <w:t xml:space="preserve">name</w:t>
            </w:r>
          </w:p>
        </w:tc>
        <w:tc>
          <w:tcPr>
            <w:tcW w:w="2062" w:type="dxa"/>
            <w:tcBorders>
              <w:top w:val="single" w:sz="4" w:space="0" w:color="000000"/>
              <w:left w:val="single" w:sz="4" w:space="0" w:color="000000"/>
              <w:bottom w:val="single" w:sz="4" w:space="0" w:color="000000"/>
              <w:right w:val="single" w:sz="4" w:space="0" w:color="auto"/>
            </w:tcBorders>
            <w:vAlign w:val="center"/>
          </w:tcPr>
          <w:p w14:paraId="6C587EE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Arial" w:eastAsia="Times New Roman" w:hAnsi="Arial" w:cs="Arial"/>
                <w:sz w:val="18"/>
                <w:szCs w:val="18"/>
                <w:lang w:val="en-US"/>
              </w:rPr>
              <w:t xml:space="preserve">measurement</w:t>
            </w:r>
            <w:r xmlns:w="http://schemas.openxmlformats.org/wordprocessingml/2006/main" w:rsidRPr="00E84C88">
              <w:rPr>
                <w:rFonts w:ascii="GHEA Grapalat" w:eastAsia="Times New Roman" w:hAnsi="GHEA Grapalat" w:cs="Sylfae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the unit</w:t>
            </w:r>
            <w:r xmlns:w="http://schemas.openxmlformats.org/wordprocessingml/2006/main" w:rsidRPr="00E84C88">
              <w:rPr>
                <w:rFonts w:ascii="GHEA Grapalat" w:eastAsia="Times New Roman" w:hAnsi="GHEA Grapalat" w:cs="Sylfaen"/>
                <w:sz w:val="18"/>
                <w:szCs w:val="18"/>
                <w:lang w:val="en-US"/>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1A09D5B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Arial" w:eastAsia="Times New Roman" w:hAnsi="Arial" w:cs="Arial"/>
                <w:sz w:val="18"/>
                <w:szCs w:val="18"/>
                <w:lang w:val="en-US"/>
              </w:rPr>
              <w:t xml:space="preserve">quantity </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actual </w:t>
            </w:r>
            <w:r xmlns:w="http://schemas.openxmlformats.org/wordprocessingml/2006/main" w:rsidRPr="00E84C88">
              <w:rPr>
                <w:rFonts w:ascii="GHEA Grapalat" w:eastAsia="Times New Roman" w:hAnsi="GHEA Grapalat" w:cs="Times New Roman"/>
                <w:sz w:val="18"/>
                <w:szCs w:val="18"/>
                <w:lang w:val="en-US"/>
              </w:rPr>
              <w:t xml:space="preserve">)</w:t>
            </w:r>
          </w:p>
        </w:tc>
      </w:tr>
      <w:tr w:rsidR="00532D6C" w:rsidRPr="00E84C88" w14:paraId="0DDB773E" w14:textId="77777777" w:rsidTr="00532D6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D3DFE55" w14:textId="77777777" w:rsidR="00532D6C" w:rsidRPr="00E84C88" w:rsidRDefault="00532D6C" w:rsidP="00532D6C">
            <w:pPr>
              <w:spacing w:after="0" w:line="240" w:lineRule="auto"/>
              <w:jc w:val="center"/>
              <w:rPr>
                <w:rFonts w:ascii="GHEA Grapalat" w:eastAsia="Times New Roman" w:hAnsi="GHEA Grapalat" w:cs="Sylfaen"/>
                <w:sz w:val="18"/>
                <w:szCs w:val="18"/>
                <w:lang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E52C57E" w14:textId="77777777" w:rsidR="00532D6C" w:rsidRPr="00E84C88" w:rsidRDefault="00532D6C" w:rsidP="00532D6C">
            <w:pPr>
              <w:spacing w:after="0" w:line="240" w:lineRule="auto"/>
              <w:jc w:val="center"/>
              <w:rPr>
                <w:rFonts w:ascii="GHEA Grapalat" w:eastAsia="Times New Roman" w:hAnsi="GHEA Grapalat" w:cs="Sylfaen"/>
                <w:sz w:val="18"/>
                <w:szCs w:val="18"/>
                <w:lang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86F389B" w14:textId="77777777" w:rsidR="00532D6C" w:rsidRPr="00E84C88" w:rsidRDefault="00532D6C" w:rsidP="00532D6C">
            <w:pPr>
              <w:spacing w:after="0" w:line="240" w:lineRule="auto"/>
              <w:jc w:val="center"/>
              <w:rPr>
                <w:rFonts w:ascii="GHEA Grapalat" w:eastAsia="Times New Roman" w:hAnsi="GHEA Grapalat" w:cs="Sylfaen"/>
                <w:sz w:val="18"/>
                <w:szCs w:val="18"/>
                <w:lang w:eastAsia="ru-RU"/>
              </w:rPr>
            </w:pPr>
          </w:p>
        </w:tc>
      </w:tr>
      <w:tr w:rsidR="00532D6C" w:rsidRPr="00E84C88" w14:paraId="35B76655" w14:textId="77777777" w:rsidTr="00532D6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377A2C56" w14:textId="77777777" w:rsidR="00532D6C" w:rsidRPr="00E84C88" w:rsidRDefault="00532D6C" w:rsidP="00532D6C">
            <w:pPr>
              <w:spacing w:after="0" w:line="240" w:lineRule="auto"/>
              <w:jc w:val="center"/>
              <w:rPr>
                <w:rFonts w:ascii="GHEA Grapalat" w:eastAsia="Times New Roman" w:hAnsi="GHEA Grapalat" w:cs="Sylfaen"/>
                <w:sz w:val="18"/>
                <w:szCs w:val="18"/>
                <w:lang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503BC87" w14:textId="77777777" w:rsidR="00532D6C" w:rsidRPr="00E84C88" w:rsidRDefault="00532D6C" w:rsidP="00532D6C">
            <w:pPr>
              <w:spacing w:after="0" w:line="240" w:lineRule="auto"/>
              <w:jc w:val="center"/>
              <w:rPr>
                <w:rFonts w:ascii="GHEA Grapalat" w:eastAsia="Times New Roman" w:hAnsi="GHEA Grapalat" w:cs="Sylfaen"/>
                <w:sz w:val="18"/>
                <w:szCs w:val="18"/>
                <w:lang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B64665A" w14:textId="77777777" w:rsidR="00532D6C" w:rsidRPr="00E84C88" w:rsidRDefault="00532D6C" w:rsidP="00532D6C">
            <w:pPr>
              <w:spacing w:after="0" w:line="240" w:lineRule="auto"/>
              <w:jc w:val="center"/>
              <w:rPr>
                <w:rFonts w:ascii="GHEA Grapalat" w:eastAsia="Times New Roman" w:hAnsi="GHEA Grapalat" w:cs="Sylfaen"/>
                <w:sz w:val="18"/>
                <w:szCs w:val="18"/>
                <w:lang w:eastAsia="ru-RU"/>
              </w:rPr>
            </w:pPr>
          </w:p>
        </w:tc>
      </w:tr>
    </w:tbl>
    <w:p w14:paraId="57DDAA56" w14:textId="77777777" w:rsidR="00532D6C" w:rsidRPr="00E84C88" w:rsidRDefault="00532D6C" w:rsidP="00532D6C">
      <w:pPr>
        <w:tabs>
          <w:tab w:val="left" w:pos="360"/>
          <w:tab w:val="left" w:pos="540"/>
        </w:tabs>
        <w:spacing w:after="0" w:line="240" w:lineRule="auto"/>
        <w:jc w:val="both"/>
        <w:rPr>
          <w:rFonts w:ascii="GHEA Grapalat" w:eastAsia="Times New Roman" w:hAnsi="GHEA Grapalat" w:cs="Sylfaen"/>
          <w:sz w:val="24"/>
          <w:szCs w:val="24"/>
          <w:lang w:val="en-US" w:eastAsia="ru-RU"/>
        </w:rPr>
      </w:pPr>
    </w:p>
    <w:p w14:paraId="6DDC8ED0" w14:textId="77777777" w:rsidR="00532D6C" w:rsidRPr="00E84C88" w:rsidRDefault="00532D6C" w:rsidP="00532D6C">
      <w:pPr xmlns:w="http://schemas.openxmlformats.org/wordprocessingml/2006/main">
        <w:tabs>
          <w:tab w:val="left" w:pos="360"/>
          <w:tab w:val="left" w:pos="540"/>
        </w:tabs>
        <w:spacing w:after="0" w:line="240" w:lineRule="auto"/>
        <w:jc w:val="both"/>
        <w:rPr>
          <w:rFonts w:ascii="GHEA Grapalat" w:eastAsia="Times New Roman" w:hAnsi="GHEA Grapalat" w:cs="Sylfaen"/>
          <w:sz w:val="20"/>
          <w:szCs w:val="24"/>
          <w:lang w:val="en-US"/>
        </w:rPr>
      </w:pPr>
      <w:r xmlns:w="http://schemas.openxmlformats.org/wordprocessingml/2006/main" w:rsidRPr="00E84C88">
        <w:rPr>
          <w:rFonts w:ascii="Arial" w:eastAsia="Times New Roman" w:hAnsi="Arial" w:cs="Arial"/>
          <w:sz w:val="20"/>
          <w:szCs w:val="24"/>
          <w:lang w:val="en-US"/>
        </w:rPr>
        <w:t xml:space="preserve">This</w:t>
      </w:r>
      <w:r xmlns:w="http://schemas.openxmlformats.org/wordprocessingml/2006/main" w:rsidRPr="00E84C88">
        <w:rPr>
          <w:rFonts w:ascii="GHEA Grapalat" w:eastAsia="Times New Roman" w:hAnsi="GHEA Grapalat" w:cs="Sylfaen"/>
          <w:sz w:val="20"/>
          <w:szCs w:val="24"/>
          <w:lang w:val="en-US"/>
        </w:rPr>
        <w:t xml:space="preserve"> </w:t>
      </w:r>
      <w:r xmlns:w="http://schemas.openxmlformats.org/wordprocessingml/2006/main" w:rsidRPr="00E84C88">
        <w:rPr>
          <w:rFonts w:ascii="Arial" w:eastAsia="Times New Roman" w:hAnsi="Arial" w:cs="Arial"/>
          <w:sz w:val="20"/>
          <w:szCs w:val="24"/>
          <w:lang w:val="en-US"/>
        </w:rPr>
        <w:t xml:space="preserve">the act</w:t>
      </w:r>
      <w:r xmlns:w="http://schemas.openxmlformats.org/wordprocessingml/2006/main" w:rsidRPr="00E84C88">
        <w:rPr>
          <w:rFonts w:ascii="GHEA Grapalat" w:eastAsia="Times New Roman" w:hAnsi="GHEA Grapalat" w:cs="Sylfaen"/>
          <w:sz w:val="20"/>
          <w:szCs w:val="24"/>
          <w:lang w:val="en-US"/>
        </w:rPr>
        <w:t xml:space="preserve"> </w:t>
      </w:r>
      <w:r xmlns:w="http://schemas.openxmlformats.org/wordprocessingml/2006/main" w:rsidRPr="00E84C88">
        <w:rPr>
          <w:rFonts w:ascii="Arial" w:eastAsia="Times New Roman" w:hAnsi="Arial" w:cs="Arial"/>
          <w:sz w:val="20"/>
          <w:szCs w:val="24"/>
          <w:lang w:val="en-US"/>
        </w:rPr>
        <w:t xml:space="preserve">composed</w:t>
      </w:r>
      <w:r xmlns:w="http://schemas.openxmlformats.org/wordprocessingml/2006/main" w:rsidRPr="00E84C88">
        <w:rPr>
          <w:rFonts w:ascii="GHEA Grapalat" w:eastAsia="Times New Roman" w:hAnsi="GHEA Grapalat" w:cs="Sylfaen"/>
          <w:sz w:val="20"/>
          <w:szCs w:val="24"/>
          <w:lang w:val="en-US"/>
        </w:rPr>
        <w:t xml:space="preserve"> </w:t>
      </w:r>
      <w:r xmlns:w="http://schemas.openxmlformats.org/wordprocessingml/2006/main" w:rsidRPr="00E84C88">
        <w:rPr>
          <w:rFonts w:ascii="Arial" w:eastAsia="Times New Roman" w:hAnsi="Arial" w:cs="Arial"/>
          <w:sz w:val="20"/>
          <w:szCs w:val="24"/>
          <w:lang w:val="en-US"/>
        </w:rPr>
        <w:t xml:space="preserve">is </w:t>
      </w:r>
      <w:r xmlns:w="http://schemas.openxmlformats.org/wordprocessingml/2006/main" w:rsidRPr="00E84C88">
        <w:rPr>
          <w:rFonts w:ascii="GHEA Grapalat" w:eastAsia="Times New Roman" w:hAnsi="GHEA Grapalat" w:cs="Sylfaen"/>
          <w:sz w:val="20"/>
          <w:szCs w:val="24"/>
          <w:lang w:val="en-US"/>
        </w:rPr>
        <w:t xml:space="preserve">2 </w:t>
      </w:r>
      <w:r xmlns:w="http://schemas.openxmlformats.org/wordprocessingml/2006/main" w:rsidRPr="00E84C88">
        <w:rPr>
          <w:rFonts w:ascii="Arial" w:eastAsia="Times New Roman" w:hAnsi="Arial" w:cs="Arial"/>
          <w:sz w:val="20"/>
          <w:szCs w:val="24"/>
          <w:lang w:val="en-US"/>
        </w:rPr>
        <w:t xml:space="preserve">copies </w:t>
      </w:r>
      <w:r xmlns:w="http://schemas.openxmlformats.org/wordprocessingml/2006/main" w:rsidRPr="00E84C88">
        <w:rPr>
          <w:rFonts w:ascii="GHEA Grapalat" w:eastAsia="Times New Roman" w:hAnsi="GHEA Grapalat" w:cs="Sylfaen"/>
          <w:sz w:val="20"/>
          <w:szCs w:val="24"/>
          <w:lang w:val="en-US"/>
        </w:rPr>
        <w:t xml:space="preserve">, </w:t>
      </w:r>
      <w:r xmlns:w="http://schemas.openxmlformats.org/wordprocessingml/2006/main" w:rsidRPr="00E84C88">
        <w:rPr>
          <w:rFonts w:ascii="Arial" w:eastAsia="Times New Roman" w:hAnsi="Arial" w:cs="Arial"/>
          <w:sz w:val="20"/>
          <w:szCs w:val="24"/>
          <w:lang w:val="en-US"/>
        </w:rPr>
        <w:t xml:space="preserve">each</w:t>
      </w:r>
      <w:r xmlns:w="http://schemas.openxmlformats.org/wordprocessingml/2006/main" w:rsidRPr="00E84C88">
        <w:rPr>
          <w:rFonts w:ascii="GHEA Grapalat" w:eastAsia="Times New Roman" w:hAnsi="GHEA Grapalat" w:cs="Sylfaen"/>
          <w:sz w:val="20"/>
          <w:szCs w:val="24"/>
          <w:lang w:val="en-US"/>
        </w:rPr>
        <w:t xml:space="preserve"> </w:t>
      </w:r>
      <w:r xmlns:w="http://schemas.openxmlformats.org/wordprocessingml/2006/main" w:rsidRPr="00E84C88">
        <w:rPr>
          <w:rFonts w:ascii="Arial" w:eastAsia="Times New Roman" w:hAnsi="Arial" w:cs="Arial"/>
          <w:sz w:val="20"/>
          <w:szCs w:val="24"/>
          <w:lang w:val="en-US"/>
        </w:rPr>
        <w:t xml:space="preserve">to the side</w:t>
      </w:r>
      <w:r xmlns:w="http://schemas.openxmlformats.org/wordprocessingml/2006/main" w:rsidRPr="00E84C88">
        <w:rPr>
          <w:rFonts w:ascii="GHEA Grapalat" w:eastAsia="Times New Roman" w:hAnsi="GHEA Grapalat" w:cs="Sylfaen"/>
          <w:sz w:val="20"/>
          <w:szCs w:val="24"/>
          <w:lang w:val="en-US"/>
        </w:rPr>
        <w:t xml:space="preserve"> </w:t>
      </w:r>
      <w:r xmlns:w="http://schemas.openxmlformats.org/wordprocessingml/2006/main" w:rsidRPr="00E84C88">
        <w:rPr>
          <w:rFonts w:ascii="Arial" w:eastAsia="Times New Roman" w:hAnsi="Arial" w:cs="Arial"/>
          <w:sz w:val="20"/>
          <w:szCs w:val="24"/>
          <w:lang w:val="en-US"/>
        </w:rPr>
        <w:t xml:space="preserve">provided</w:t>
      </w:r>
      <w:r xmlns:w="http://schemas.openxmlformats.org/wordprocessingml/2006/main" w:rsidRPr="00E84C88">
        <w:rPr>
          <w:rFonts w:ascii="GHEA Grapalat" w:eastAsia="Times New Roman" w:hAnsi="GHEA Grapalat" w:cs="Sylfaen"/>
          <w:sz w:val="20"/>
          <w:szCs w:val="24"/>
          <w:lang w:val="en-US"/>
        </w:rPr>
        <w:t xml:space="preserve"> </w:t>
      </w:r>
      <w:r xmlns:w="http://schemas.openxmlformats.org/wordprocessingml/2006/main" w:rsidRPr="00E84C88">
        <w:rPr>
          <w:rFonts w:ascii="Arial" w:eastAsia="Times New Roman" w:hAnsi="Arial" w:cs="Arial"/>
          <w:sz w:val="20"/>
          <w:szCs w:val="24"/>
          <w:lang w:val="en-US"/>
        </w:rPr>
        <w:t xml:space="preserve">is</w:t>
      </w:r>
      <w:r xmlns:w="http://schemas.openxmlformats.org/wordprocessingml/2006/main" w:rsidRPr="00E84C88">
        <w:rPr>
          <w:rFonts w:ascii="GHEA Grapalat" w:eastAsia="Times New Roman" w:hAnsi="GHEA Grapalat" w:cs="Sylfaen"/>
          <w:sz w:val="20"/>
          <w:szCs w:val="24"/>
          <w:lang w:val="en-US"/>
        </w:rPr>
        <w:t xml:space="preserve"> </w:t>
      </w:r>
      <w:r xmlns:w="http://schemas.openxmlformats.org/wordprocessingml/2006/main" w:rsidRPr="00E84C88">
        <w:rPr>
          <w:rFonts w:ascii="Arial" w:eastAsia="Times New Roman" w:hAnsi="Arial" w:cs="Arial"/>
          <w:sz w:val="20"/>
          <w:szCs w:val="24"/>
          <w:lang w:val="en-US"/>
        </w:rPr>
        <w:t xml:space="preserve">one by one</w:t>
      </w:r>
      <w:r xmlns:w="http://schemas.openxmlformats.org/wordprocessingml/2006/main" w:rsidRPr="00E84C88">
        <w:rPr>
          <w:rFonts w:ascii="GHEA Grapalat" w:eastAsia="Times New Roman" w:hAnsi="GHEA Grapalat" w:cs="Sylfaen"/>
          <w:sz w:val="20"/>
          <w:szCs w:val="24"/>
          <w:lang w:val="en-US"/>
        </w:rPr>
        <w:t xml:space="preserve"> </w:t>
      </w:r>
      <w:r xmlns:w="http://schemas.openxmlformats.org/wordprocessingml/2006/main" w:rsidRPr="00E84C88">
        <w:rPr>
          <w:rFonts w:ascii="Arial" w:eastAsia="Times New Roman" w:hAnsi="Arial" w:cs="Arial"/>
          <w:sz w:val="20"/>
          <w:szCs w:val="24"/>
          <w:lang w:val="en-US"/>
        </w:rPr>
        <w:t xml:space="preserve">example </w:t>
      </w:r>
      <w:r xmlns:w="http://schemas.openxmlformats.org/wordprocessingml/2006/main" w:rsidRPr="00E84C88">
        <w:rPr>
          <w:rFonts w:ascii="GHEA Grapalat" w:eastAsia="Times New Roman" w:hAnsi="GHEA Grapalat" w:cs="Sylfaen"/>
          <w:sz w:val="20"/>
          <w:szCs w:val="24"/>
          <w:lang w:val="en-US"/>
        </w:rPr>
        <w:t xml:space="preserve">:</w:t>
      </w:r>
    </w:p>
    <w:p w14:paraId="415FBF24" w14:textId="77777777" w:rsidR="00532D6C" w:rsidRPr="00E84C88" w:rsidRDefault="00532D6C" w:rsidP="00532D6C">
      <w:pPr>
        <w:tabs>
          <w:tab w:val="left" w:pos="360"/>
          <w:tab w:val="left" w:pos="540"/>
        </w:tabs>
        <w:spacing w:after="0" w:line="240" w:lineRule="auto"/>
        <w:rPr>
          <w:rFonts w:ascii="GHEA Grapalat" w:eastAsia="Times New Roman" w:hAnsi="GHEA Grapalat" w:cs="Sylfaen"/>
          <w:lang w:val="hy-AM"/>
        </w:rPr>
      </w:pPr>
    </w:p>
    <w:p w14:paraId="1134B268" w14:textId="77777777" w:rsidR="00532D6C" w:rsidRPr="00E84C88" w:rsidRDefault="00532D6C" w:rsidP="00532D6C">
      <w:pPr>
        <w:spacing w:after="0" w:line="240" w:lineRule="auto"/>
        <w:jc w:val="center"/>
        <w:rPr>
          <w:rFonts w:ascii="GHEA Grapalat" w:eastAsia="Times New Roman" w:hAnsi="GHEA Grapalat" w:cs="Sylfaen"/>
          <w:lang w:val="hy-AM"/>
        </w:rPr>
      </w:pPr>
    </w:p>
    <w:p w14:paraId="2DACE998" w14:textId="77777777" w:rsidR="00532D6C" w:rsidRPr="00E84C88" w:rsidRDefault="00532D6C" w:rsidP="00532D6C">
      <w:pPr>
        <w:spacing w:after="0" w:line="240" w:lineRule="auto"/>
        <w:jc w:val="center"/>
        <w:rPr>
          <w:rFonts w:ascii="GHEA Grapalat" w:eastAsia="Times New Roman" w:hAnsi="GHEA Grapalat" w:cs="Sylfaen"/>
          <w:sz w:val="14"/>
          <w:szCs w:val="14"/>
          <w:lang w:val="hy-AM"/>
        </w:rPr>
      </w:pPr>
    </w:p>
    <w:p w14:paraId="5D8A2D54" w14:textId="77777777" w:rsidR="00532D6C" w:rsidRPr="00E84C88" w:rsidRDefault="00532D6C" w:rsidP="00532D6C">
      <w:pPr>
        <w:spacing w:after="0" w:line="240" w:lineRule="auto"/>
        <w:jc w:val="center"/>
        <w:rPr>
          <w:rFonts w:ascii="GHEA Grapalat" w:eastAsia="Times New Roman" w:hAnsi="GHEA Grapalat" w:cs="Sylfaen"/>
          <w:lang w:val="hy-AM"/>
        </w:rPr>
      </w:pPr>
    </w:p>
    <w:p w14:paraId="18F9E9C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lang w:val="en-US"/>
        </w:rPr>
      </w:pPr>
      <w:r xmlns:w="http://schemas.openxmlformats.org/wordprocessingml/2006/main" w:rsidRPr="00E84C88">
        <w:rPr>
          <w:rFonts w:ascii="Arial" w:eastAsia="Times New Roman" w:hAnsi="Arial" w:cs="Arial"/>
          <w:lang w:val="en-US"/>
        </w:rPr>
        <w:t xml:space="preserve">THE SIDES</w:t>
      </w:r>
    </w:p>
    <w:p w14:paraId="468B21BB" w14:textId="77777777" w:rsidR="00532D6C" w:rsidRPr="00E84C88" w:rsidRDefault="00532D6C" w:rsidP="00532D6C">
      <w:pPr>
        <w:spacing w:after="0" w:line="240" w:lineRule="auto"/>
        <w:jc w:val="center"/>
        <w:rPr>
          <w:rFonts w:ascii="GHEA Grapalat" w:eastAsia="Times New Roman" w:hAnsi="GHEA Grapalat" w:cs="Sylfaen"/>
          <w:lang w:val="en-US"/>
        </w:rPr>
      </w:pPr>
    </w:p>
    <w:p w14:paraId="6299EEFA" w14:textId="77777777" w:rsidR="00532D6C" w:rsidRPr="00E84C88" w:rsidRDefault="00532D6C" w:rsidP="00532D6C">
      <w:pPr>
        <w:tabs>
          <w:tab w:val="left" w:pos="360"/>
          <w:tab w:val="left" w:pos="540"/>
        </w:tabs>
        <w:spacing w:after="0" w:line="240" w:lineRule="auto"/>
        <w:rPr>
          <w:rFonts w:ascii="GHEA Grapalat" w:eastAsia="Times New Roman" w:hAnsi="GHEA Grapalat" w:cs="Sylfaen"/>
          <w:lang w:val="en-US"/>
        </w:rPr>
      </w:pPr>
    </w:p>
    <w:p w14:paraId="4671EA2D" w14:textId="77777777" w:rsidR="00532D6C" w:rsidRPr="00E84C88" w:rsidRDefault="00532D6C" w:rsidP="00532D6C">
      <w:pPr>
        <w:tabs>
          <w:tab w:val="left" w:pos="360"/>
          <w:tab w:val="left" w:pos="540"/>
        </w:tabs>
        <w:spacing w:after="0" w:line="240" w:lineRule="auto"/>
        <w:rPr>
          <w:rFonts w:ascii="GHEA Grapalat" w:eastAsia="Times New Roman" w:hAnsi="GHEA Grapalat" w:cs="Sylfaen"/>
          <w:lang w:val="en-US"/>
        </w:rPr>
      </w:pPr>
    </w:p>
    <w:tbl>
      <w:tblPr>
        <w:tblW w:w="0" w:type="auto"/>
        <w:tblLook w:val="00A0" w:firstRow="1" w:lastRow="0" w:firstColumn="1" w:lastColumn="0" w:noHBand="0" w:noVBand="0"/>
      </w:tblPr>
      <w:tblGrid>
        <w:gridCol w:w="4785"/>
        <w:gridCol w:w="5223"/>
      </w:tblGrid>
      <w:tr w:rsidR="00532D6C" w:rsidRPr="00E84C88" w14:paraId="5E31A503" w14:textId="77777777" w:rsidTr="00532D6C">
        <w:tc>
          <w:tcPr>
            <w:tcW w:w="4785" w:type="dxa"/>
          </w:tcPr>
          <w:p w14:paraId="1B3195C5" w14:textId="77777777" w:rsidR="00532D6C" w:rsidRPr="00E84C88" w:rsidRDefault="00532D6C" w:rsidP="00532D6C">
            <w:pPr xmlns:w="http://schemas.openxmlformats.org/wordprocessingml/2006/main">
              <w:tabs>
                <w:tab w:val="left" w:pos="360"/>
                <w:tab w:val="left" w:pos="540"/>
              </w:tabs>
              <w:spacing w:after="0" w:line="240" w:lineRule="auto"/>
              <w:jc w:val="center"/>
              <w:rPr>
                <w:rFonts w:ascii="GHEA Grapalat" w:eastAsia="Times New Roman" w:hAnsi="GHEA Grapalat" w:cs="Sylfaen"/>
                <w:b/>
                <w:bCs/>
                <w:lang w:val="en-US" w:eastAsia="ru-RU"/>
              </w:rPr>
            </w:pPr>
            <w:r xmlns:w="http://schemas.openxmlformats.org/wordprocessingml/2006/main" w:rsidRPr="00E84C88">
              <w:rPr>
                <w:rFonts w:ascii="Arial" w:eastAsia="Times New Roman" w:hAnsi="Arial" w:cs="Arial"/>
                <w:b/>
                <w:bCs/>
                <w:lang w:val="en-US"/>
              </w:rPr>
              <w:t xml:space="preserve">Handed over</w:t>
            </w:r>
          </w:p>
        </w:tc>
        <w:tc>
          <w:tcPr>
            <w:tcW w:w="5223" w:type="dxa"/>
          </w:tcPr>
          <w:p w14:paraId="584B5CBD" w14:textId="77777777" w:rsidR="00532D6C" w:rsidRPr="00E84C88" w:rsidRDefault="00532D6C" w:rsidP="00532D6C">
            <w:pPr xmlns:w="http://schemas.openxmlformats.org/wordprocessingml/2006/main">
              <w:tabs>
                <w:tab w:val="left" w:pos="360"/>
                <w:tab w:val="left" w:pos="540"/>
              </w:tabs>
              <w:spacing w:after="0" w:line="240" w:lineRule="auto"/>
              <w:jc w:val="center"/>
              <w:rPr>
                <w:rFonts w:ascii="GHEA Grapalat" w:eastAsia="Times New Roman" w:hAnsi="GHEA Grapalat" w:cs="Sylfaen"/>
                <w:b/>
                <w:bCs/>
                <w:lang w:val="en-US" w:eastAsia="ru-RU"/>
              </w:rPr>
            </w:pPr>
            <w:r xmlns:w="http://schemas.openxmlformats.org/wordprocessingml/2006/main" w:rsidRPr="00E84C88">
              <w:rPr>
                <w:rFonts w:ascii="GHEA Grapalat" w:eastAsia="Times New Roman" w:hAnsi="GHEA Grapalat" w:cs="Sylfaen"/>
                <w:b/>
                <w:bCs/>
                <w:lang w:val="en-US"/>
              </w:rPr>
              <w:t xml:space="preserve">        </w:t>
            </w:r>
            <w:r xmlns:w="http://schemas.openxmlformats.org/wordprocessingml/2006/main" w:rsidRPr="00E84C88">
              <w:rPr>
                <w:rFonts w:ascii="Arial" w:eastAsia="Times New Roman" w:hAnsi="Arial" w:cs="Arial"/>
                <w:b/>
                <w:bCs/>
                <w:lang w:val="en-US"/>
              </w:rPr>
              <w:t xml:space="preserve">Accepted</w:t>
            </w:r>
          </w:p>
        </w:tc>
      </w:tr>
    </w:tbl>
    <w:p w14:paraId="31944293" w14:textId="464AE02C" w:rsidR="00532D6C" w:rsidRPr="00E84C88" w:rsidRDefault="00D96837" w:rsidP="00532D6C">
      <w:pPr xmlns:w="http://schemas.openxmlformats.org/wordprocessingml/2006/main">
        <w:tabs>
          <w:tab w:val="left" w:pos="360"/>
          <w:tab w:val="left" w:pos="540"/>
        </w:tabs>
        <w:spacing w:after="0" w:line="240" w:lineRule="auto"/>
        <w:rPr>
          <w:rFonts w:ascii="GHEA Grapalat" w:eastAsia="Times New Roman" w:hAnsi="GHEA Grapalat" w:cs="Sylfaen"/>
          <w:sz w:val="20"/>
          <w:szCs w:val="20"/>
          <w:lang w:val="en-US" w:eastAsia="ru-RU"/>
        </w:rPr>
      </w:pPr>
      <w:r xmlns:w="http://schemas.openxmlformats.org/wordprocessingml/2006/main">
        <w:rPr>
          <w:rFonts w:ascii="GHEA Grapalat" w:eastAsia="Times New Roman" w:hAnsi="GHEA Grapalat" w:cs="Sylfaen"/>
          <w:sz w:val="20"/>
          <w:szCs w:val="20"/>
          <w:lang w:val="en-US" w:eastAsia="ru-RU"/>
        </w:rPr>
        <w:t xml:space="preserve">                                                                                      </w:t>
      </w:r>
      <w:proofErr xmlns:w="http://schemas.openxmlformats.org/wordprocessingml/2006/main" w:type="gramStart"/>
      <w:r xmlns:w="http://schemas.openxmlformats.org/wordprocessingml/2006/main" w:rsidR="00532D6C" w:rsidRPr="00E84C88">
        <w:rPr>
          <w:rFonts w:ascii="Arial" w:eastAsia="Times New Roman" w:hAnsi="Arial" w:cs="Arial"/>
          <w:sz w:val="20"/>
          <w:szCs w:val="20"/>
          <w:lang w:val="en-US" w:eastAsia="ru-RU"/>
        </w:rPr>
        <w:t xml:space="preserve">the application</w:t>
      </w:r>
      <w:proofErr xmlns:w="http://schemas.openxmlformats.org/wordprocessingml/2006/main" w:type="gramEnd"/>
      <w:r xmlns:w="http://schemas.openxmlformats.org/wordprocessingml/2006/main" w:rsidR="00532D6C" w:rsidRPr="00E84C88">
        <w:rPr>
          <w:rFonts w:ascii="GHEA Grapalat" w:eastAsia="Times New Roman" w:hAnsi="GHEA Grapalat" w:cs="Sylfaen"/>
          <w:sz w:val="20"/>
          <w:szCs w:val="20"/>
          <w:lang w:val="en-US" w:eastAsia="ru-RU"/>
        </w:rPr>
        <w:t xml:space="preserve"> </w:t>
      </w:r>
      <w:r xmlns:w="http://schemas.openxmlformats.org/wordprocessingml/2006/main" w:rsidR="00532D6C" w:rsidRPr="00E84C88">
        <w:rPr>
          <w:rFonts w:ascii="Arial" w:eastAsia="Times New Roman" w:hAnsi="Arial" w:cs="Arial"/>
          <w:sz w:val="20"/>
          <w:szCs w:val="20"/>
          <w:lang w:val="en-US" w:eastAsia="ru-RU"/>
        </w:rPr>
        <w:t xml:space="preserve">designed</w:t>
      </w:r>
      <w:r xmlns:w="http://schemas.openxmlformats.org/wordprocessingml/2006/main" w:rsidR="00532D6C" w:rsidRPr="00E84C88">
        <w:rPr>
          <w:rFonts w:ascii="GHEA Grapalat" w:eastAsia="Times New Roman" w:hAnsi="GHEA Grapalat" w:cs="Sylfaen"/>
          <w:sz w:val="20"/>
          <w:szCs w:val="20"/>
          <w:lang w:val="en-US" w:eastAsia="ru-RU"/>
        </w:rPr>
        <w:t xml:space="preserve"> </w:t>
      </w:r>
      <w:r xmlns:w="http://schemas.openxmlformats.org/wordprocessingml/2006/main" w:rsidR="00532D6C" w:rsidRPr="00E84C88">
        <w:rPr>
          <w:rFonts w:ascii="Arial" w:eastAsia="Times New Roman" w:hAnsi="Arial" w:cs="Arial"/>
          <w:sz w:val="20"/>
          <w:szCs w:val="20"/>
          <w:lang w:val="en-US" w:eastAsia="ru-RU"/>
        </w:rPr>
        <w:t xml:space="preserve">representative </w:t>
      </w:r>
      <w:r xmlns:w="http://schemas.openxmlformats.org/wordprocessingml/2006/main" w:rsidR="00532D6C" w:rsidRPr="00E84C88">
        <w:rPr>
          <w:rFonts w:ascii="GHEA Grapalat" w:eastAsia="Times New Roman" w:hAnsi="GHEA Grapalat" w:cs="Sylfaen"/>
          <w:sz w:val="20"/>
          <w:szCs w:val="20"/>
          <w:lang w:val="en-US" w:eastAsia="ru-RU"/>
        </w:rPr>
        <w:t xml:space="preserve">:</w:t>
      </w:r>
    </w:p>
    <w:p w14:paraId="1FCADD1E" w14:textId="77777777" w:rsidR="00532D6C" w:rsidRPr="00E84C88" w:rsidRDefault="00532D6C" w:rsidP="00532D6C">
      <w:pPr>
        <w:tabs>
          <w:tab w:val="left" w:pos="360"/>
          <w:tab w:val="left" w:pos="540"/>
        </w:tabs>
        <w:spacing w:after="0" w:line="240" w:lineRule="auto"/>
        <w:rPr>
          <w:rFonts w:ascii="GHEA Grapalat" w:eastAsia="Times New Roman" w:hAnsi="GHEA Grapalat" w:cs="Sylfaen"/>
          <w:sz w:val="20"/>
          <w:szCs w:val="20"/>
          <w:lang w:val="en-US"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532D6C" w:rsidRPr="00E84C88" w14:paraId="194AFE11" w14:textId="77777777" w:rsidTr="00532D6C">
        <w:trPr>
          <w:tblCellSpacing w:w="7" w:type="dxa"/>
          <w:jc w:val="center"/>
        </w:trPr>
        <w:tc>
          <w:tcPr>
            <w:tcW w:w="0" w:type="auto"/>
            <w:vAlign w:val="center"/>
          </w:tcPr>
          <w:p w14:paraId="449187F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GHEA Grapalat"/>
                <w:color w:val="000000"/>
                <w:sz w:val="21"/>
                <w:szCs w:val="21"/>
                <w:lang w:eastAsia="ru-RU"/>
              </w:rPr>
            </w:pPr>
            <w:r xmlns:w="http://schemas.openxmlformats.org/wordprocessingml/2006/main" w:rsidRPr="00E84C88">
              <w:rPr>
                <w:rFonts w:ascii="GHEA Grapalat" w:eastAsia="Times New Roman" w:hAnsi="GHEA Grapalat" w:cs="GHEA Grapalat"/>
                <w:color w:val="000000"/>
                <w:sz w:val="21"/>
                <w:szCs w:val="21"/>
                <w:lang w:val="en-US"/>
              </w:rPr>
              <w:t xml:space="preserve">___________________________</w:t>
            </w:r>
          </w:p>
          <w:p w14:paraId="1E19CDD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GHEA Grapalat"/>
                <w:color w:val="000000"/>
                <w:sz w:val="21"/>
                <w:szCs w:val="21"/>
                <w:lang w:eastAsia="ru-RU"/>
              </w:rPr>
            </w:pPr>
            <w:r xmlns:w="http://schemas.openxmlformats.org/wordprocessingml/2006/main" w:rsidRPr="00E84C88">
              <w:rPr>
                <w:rFonts w:ascii="Arial" w:eastAsia="Times New Roman" w:hAnsi="Arial" w:cs="Arial"/>
                <w:color w:val="000000"/>
                <w:sz w:val="15"/>
                <w:szCs w:val="15"/>
                <w:lang w:val="en-US"/>
              </w:rPr>
              <w:t xml:space="preserve">last name </w:t>
            </w:r>
            <w:r xmlns:w="http://schemas.openxmlformats.org/wordprocessingml/2006/main" w:rsidRPr="00E84C88">
              <w:rPr>
                <w:rFonts w:ascii="GHEA Grapalat" w:eastAsia="Times New Roman" w:hAnsi="GHEA Grapalat" w:cs="GHEA Grapalat"/>
                <w:color w:val="000000"/>
                <w:sz w:val="15"/>
                <w:szCs w:val="15"/>
                <w:lang w:val="en-US"/>
              </w:rPr>
              <w:t xml:space="preserve">, </w:t>
            </w:r>
            <w:r xmlns:w="http://schemas.openxmlformats.org/wordprocessingml/2006/main" w:rsidRPr="00E84C88">
              <w:rPr>
                <w:rFonts w:ascii="Arial" w:eastAsia="Times New Roman" w:hAnsi="Arial" w:cs="Arial"/>
                <w:color w:val="000000"/>
                <w:sz w:val="15"/>
                <w:szCs w:val="15"/>
                <w:lang w:val="en-US"/>
              </w:rPr>
              <w:t xml:space="preserve">first name</w:t>
            </w:r>
          </w:p>
        </w:tc>
        <w:tc>
          <w:tcPr>
            <w:tcW w:w="0" w:type="auto"/>
            <w:vAlign w:val="center"/>
          </w:tcPr>
          <w:p w14:paraId="5EF9C8E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GHEA Grapalat"/>
                <w:color w:val="000000"/>
                <w:sz w:val="21"/>
                <w:szCs w:val="21"/>
                <w:lang w:eastAsia="ru-RU"/>
              </w:rPr>
            </w:pPr>
            <w:r xmlns:w="http://schemas.openxmlformats.org/wordprocessingml/2006/main" w:rsidRPr="00E84C88">
              <w:rPr>
                <w:rFonts w:ascii="GHEA Grapalat" w:eastAsia="Times New Roman" w:hAnsi="GHEA Grapalat" w:cs="GHEA Grapalat"/>
                <w:color w:val="000000"/>
                <w:sz w:val="21"/>
                <w:szCs w:val="21"/>
                <w:lang w:val="en-US"/>
              </w:rPr>
              <w:t xml:space="preserve">___________________________</w:t>
            </w:r>
          </w:p>
          <w:p w14:paraId="2F9C468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GHEA Grapalat"/>
                <w:color w:val="000000"/>
                <w:sz w:val="21"/>
                <w:szCs w:val="21"/>
                <w:lang w:eastAsia="ru-RU"/>
              </w:rPr>
            </w:pPr>
            <w:r xmlns:w="http://schemas.openxmlformats.org/wordprocessingml/2006/main" w:rsidRPr="00E84C88">
              <w:rPr>
                <w:rFonts w:ascii="Arial" w:eastAsia="Times New Roman" w:hAnsi="Arial" w:cs="Arial"/>
                <w:color w:val="000000"/>
                <w:sz w:val="15"/>
                <w:szCs w:val="15"/>
                <w:lang w:val="en-US"/>
              </w:rPr>
              <w:t xml:space="preserve">last name </w:t>
            </w:r>
            <w:r xmlns:w="http://schemas.openxmlformats.org/wordprocessingml/2006/main" w:rsidRPr="00E84C88">
              <w:rPr>
                <w:rFonts w:ascii="GHEA Grapalat" w:eastAsia="Times New Roman" w:hAnsi="GHEA Grapalat" w:cs="GHEA Grapalat"/>
                <w:color w:val="000000"/>
                <w:sz w:val="15"/>
                <w:szCs w:val="15"/>
                <w:lang w:val="en-US"/>
              </w:rPr>
              <w:t xml:space="preserve">, </w:t>
            </w:r>
            <w:r xmlns:w="http://schemas.openxmlformats.org/wordprocessingml/2006/main" w:rsidRPr="00E84C88">
              <w:rPr>
                <w:rFonts w:ascii="Arial" w:eastAsia="Times New Roman" w:hAnsi="Arial" w:cs="Arial"/>
                <w:color w:val="000000"/>
                <w:sz w:val="15"/>
                <w:szCs w:val="15"/>
                <w:lang w:val="en-US"/>
              </w:rPr>
              <w:t xml:space="preserve">first name</w:t>
            </w:r>
          </w:p>
        </w:tc>
      </w:tr>
      <w:tr w:rsidR="00532D6C" w:rsidRPr="00E84C88" w14:paraId="36100C2F" w14:textId="77777777" w:rsidTr="00532D6C">
        <w:trPr>
          <w:tblCellSpacing w:w="7" w:type="dxa"/>
          <w:jc w:val="center"/>
        </w:trPr>
        <w:tc>
          <w:tcPr>
            <w:tcW w:w="0" w:type="auto"/>
            <w:vAlign w:val="center"/>
          </w:tcPr>
          <w:p w14:paraId="6D01952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GHEA Grapalat"/>
                <w:color w:val="000000"/>
                <w:sz w:val="21"/>
                <w:szCs w:val="21"/>
                <w:lang w:eastAsia="ru-RU"/>
              </w:rPr>
            </w:pPr>
            <w:r xmlns:w="http://schemas.openxmlformats.org/wordprocessingml/2006/main" w:rsidRPr="00E84C88">
              <w:rPr>
                <w:rFonts w:ascii="GHEA Grapalat" w:eastAsia="Times New Roman" w:hAnsi="GHEA Grapalat" w:cs="GHEA Grapalat"/>
                <w:color w:val="000000"/>
                <w:sz w:val="21"/>
                <w:szCs w:val="21"/>
                <w:lang w:val="en-US"/>
              </w:rPr>
              <w:t xml:space="preserve">___________________________</w:t>
            </w:r>
          </w:p>
          <w:p w14:paraId="70C42E9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GHEA Grapalat"/>
                <w:color w:val="000000"/>
                <w:sz w:val="21"/>
                <w:szCs w:val="21"/>
                <w:lang w:eastAsia="ru-RU"/>
              </w:rPr>
            </w:pPr>
            <w:r xmlns:w="http://schemas.openxmlformats.org/wordprocessingml/2006/main" w:rsidRPr="00E84C88">
              <w:rPr>
                <w:rFonts w:ascii="Arial" w:eastAsia="Times New Roman" w:hAnsi="Arial" w:cs="Arial"/>
                <w:color w:val="000000"/>
                <w:sz w:val="15"/>
                <w:szCs w:val="15"/>
                <w:lang w:val="en-US"/>
              </w:rPr>
              <w:t xml:space="preserve">Signature</w:t>
            </w:r>
          </w:p>
        </w:tc>
        <w:tc>
          <w:tcPr>
            <w:tcW w:w="0" w:type="auto"/>
            <w:vAlign w:val="center"/>
          </w:tcPr>
          <w:p w14:paraId="313B677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GHEA Grapalat"/>
                <w:color w:val="000000"/>
                <w:sz w:val="21"/>
                <w:szCs w:val="21"/>
                <w:lang w:eastAsia="ru-RU"/>
              </w:rPr>
            </w:pPr>
            <w:r xmlns:w="http://schemas.openxmlformats.org/wordprocessingml/2006/main" w:rsidRPr="00E84C88">
              <w:rPr>
                <w:rFonts w:ascii="GHEA Grapalat" w:eastAsia="Times New Roman" w:hAnsi="GHEA Grapalat" w:cs="GHEA Grapalat"/>
                <w:color w:val="000000"/>
                <w:sz w:val="21"/>
                <w:szCs w:val="21"/>
                <w:lang w:val="en-US"/>
              </w:rPr>
              <w:t xml:space="preserve">___________________________</w:t>
            </w:r>
          </w:p>
          <w:p w14:paraId="4EFC09C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GHEA Grapalat"/>
                <w:color w:val="000000"/>
                <w:sz w:val="21"/>
                <w:szCs w:val="21"/>
                <w:lang w:eastAsia="ru-RU"/>
              </w:rPr>
            </w:pPr>
            <w:r xmlns:w="http://schemas.openxmlformats.org/wordprocessingml/2006/main" w:rsidRPr="00E84C88">
              <w:rPr>
                <w:rFonts w:ascii="Arial" w:eastAsia="Times New Roman" w:hAnsi="Arial" w:cs="Arial"/>
                <w:color w:val="000000"/>
                <w:sz w:val="15"/>
                <w:szCs w:val="15"/>
                <w:lang w:val="en-US"/>
              </w:rPr>
              <w:t xml:space="preserve">signature</w:t>
            </w:r>
          </w:p>
        </w:tc>
      </w:tr>
      <w:tr w:rsidR="00532D6C" w:rsidRPr="00E84C88" w14:paraId="56829A76" w14:textId="77777777" w:rsidTr="00532D6C">
        <w:trPr>
          <w:tblCellSpacing w:w="7" w:type="dxa"/>
          <w:jc w:val="center"/>
        </w:trPr>
        <w:tc>
          <w:tcPr>
            <w:tcW w:w="0" w:type="auto"/>
            <w:vAlign w:val="center"/>
          </w:tcPr>
          <w:p w14:paraId="20B02857" w14:textId="6ED87E8B" w:rsidR="00532D6C" w:rsidRPr="00E84C88" w:rsidRDefault="00D96837" w:rsidP="00532D6C">
            <w:pPr xmlns:w="http://schemas.openxmlformats.org/wordprocessingml/2006/main">
              <w:spacing w:after="0" w:line="240" w:lineRule="auto"/>
              <w:rPr>
                <w:rFonts w:ascii="GHEA Grapalat" w:eastAsia="Times New Roman" w:hAnsi="GHEA Grapalat" w:cs="GHEA Grapalat"/>
                <w:color w:val="000000"/>
                <w:sz w:val="21"/>
                <w:szCs w:val="21"/>
                <w:lang w:eastAsia="ru-RU"/>
              </w:rPr>
            </w:pPr>
            <w:r xmlns:w="http://schemas.openxmlformats.org/wordprocessingml/2006/main">
              <w:rPr>
                <w:rFonts w:ascii="GHEA Grapalat" w:eastAsia="Times New Roman" w:hAnsi="GHEA Grapalat" w:cs="GHEA Grapalat"/>
                <w:color w:val="000000"/>
                <w:sz w:val="21"/>
                <w:szCs w:val="21"/>
                <w:lang w:val="en-US"/>
              </w:rPr>
              <w:t xml:space="preserve">                          </w:t>
            </w:r>
          </w:p>
        </w:tc>
        <w:tc>
          <w:tcPr>
            <w:tcW w:w="0" w:type="auto"/>
            <w:vAlign w:val="center"/>
          </w:tcPr>
          <w:p w14:paraId="21084D1A" w14:textId="77777777" w:rsidR="00532D6C" w:rsidRPr="00E84C88" w:rsidRDefault="00532D6C" w:rsidP="00532D6C">
            <w:pPr>
              <w:spacing w:after="0" w:line="240" w:lineRule="auto"/>
              <w:rPr>
                <w:rFonts w:ascii="GHEA Grapalat" w:eastAsia="Times New Roman" w:hAnsi="GHEA Grapalat" w:cs="GHEA Grapalat"/>
                <w:color w:val="000000"/>
                <w:sz w:val="21"/>
                <w:szCs w:val="21"/>
                <w:lang w:eastAsia="ru-RU"/>
              </w:rPr>
            </w:pPr>
          </w:p>
        </w:tc>
      </w:tr>
    </w:tbl>
    <w:p w14:paraId="6B6C8DA9" w14:textId="77777777" w:rsidR="00532D6C" w:rsidRPr="00E84C88" w:rsidRDefault="00532D6C" w:rsidP="00532D6C">
      <w:pPr>
        <w:spacing w:after="0" w:line="240" w:lineRule="auto"/>
        <w:ind w:left="-142" w:firstLine="142"/>
        <w:jc w:val="center"/>
        <w:rPr>
          <w:rFonts w:ascii="GHEA Grapalat" w:eastAsia="Times New Roman" w:hAnsi="GHEA Grapalat" w:cs="Sylfaen"/>
          <w:b/>
          <w:sz w:val="24"/>
          <w:szCs w:val="24"/>
          <w:lang w:val="en-US"/>
        </w:rPr>
      </w:pPr>
    </w:p>
    <w:p w14:paraId="6748EA1A" w14:textId="77777777" w:rsidR="0022569E" w:rsidRPr="00597465" w:rsidRDefault="0022569E" w:rsidP="00597465">
      <w:pPr>
        <w:spacing w:after="0" w:line="240" w:lineRule="auto"/>
        <w:rPr>
          <w:rFonts w:ascii="GHEA Grapalat" w:hAnsi="GHEA Grapalat"/>
          <w:lang w:val="en-US"/>
        </w:rPr>
      </w:pPr>
    </w:p>
    <w:sectPr w:rsidR="0022569E" w:rsidRPr="00597465" w:rsidSect="00C4546D">
      <w:type w:val="continuous"/>
      <w:pgSz w:w="11906" w:h="16838" w:code="9"/>
      <w:pgMar w:top="720" w:right="662" w:bottom="533" w:left="1138" w:header="562" w:footer="562"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5D6FE7" w14:textId="77777777" w:rsidR="00A117B7" w:rsidRDefault="00A117B7" w:rsidP="00532D6C">
      <w:pPr>
        <w:spacing w:after="0" w:line="240" w:lineRule="auto"/>
      </w:pPr>
      <w:r>
        <w:separator/>
      </w:r>
    </w:p>
  </w:endnote>
  <w:endnote w:type="continuationSeparator" w:id="0">
    <w:p w14:paraId="01655698" w14:textId="77777777" w:rsidR="00A117B7" w:rsidRDefault="00A117B7" w:rsidP="00532D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FEF880" w14:textId="77777777" w:rsidR="00A117B7" w:rsidRDefault="00A117B7" w:rsidP="00532D6C">
      <w:pPr>
        <w:spacing w:after="0" w:line="240" w:lineRule="auto"/>
      </w:pPr>
      <w:r>
        <w:separator/>
      </w:r>
    </w:p>
  </w:footnote>
  <w:footnote w:type="continuationSeparator" w:id="0">
    <w:p w14:paraId="61B52628" w14:textId="77777777" w:rsidR="00A117B7" w:rsidRDefault="00A117B7" w:rsidP="00532D6C">
      <w:pPr>
        <w:spacing w:after="0" w:line="240" w:lineRule="auto"/>
      </w:pPr>
      <w:r>
        <w:continuationSeparator/>
      </w:r>
    </w:p>
  </w:footnote>
  <w:footnote w:id="1">
    <w:p w14:paraId="0CC354F5" w14:textId="77777777" w:rsidR="00D96837" w:rsidRPr="00D45BA2" w:rsidRDefault="00D96837" w:rsidP="00D96837">
      <w:pPr xmlns:w="http://schemas.openxmlformats.org/wordprocessingml/2006/main">
        <w:pStyle w:val="af2"/>
      </w:pPr>
      <w:r xmlns:w="http://schemas.openxmlformats.org/wordprocessingml/2006/main">
        <w:rPr>
          <w:rStyle w:val="af6"/>
        </w:rPr>
        <w:footnoteRef xmlns:w="http://schemas.openxmlformats.org/wordprocessingml/2006/main"/>
      </w:r>
      <w:r xmlns:w="http://schemas.openxmlformats.org/wordprocessingml/2006/main">
        <w:t xml:space="preserve"> </w:t>
      </w:r>
      <w:r xmlns:w="http://schemas.openxmlformats.org/wordprocessingml/2006/main" w:rsidRPr="006265F4">
        <w:rPr>
          <w:rFonts w:ascii="GHEA Grapalat" w:hAnsi="GHEA Grapalat"/>
          <w:i/>
          <w:sz w:val="16"/>
          <w:szCs w:val="16"/>
          <w:lang w:val="af-ZA"/>
        </w:rPr>
        <w:t xml:space="preserve">If the purchase price does not exceed the thresholds set by the World Trade Organization Agreement on Government Procurement, this sentence shall be removed from the announcement.</w:t>
      </w:r>
    </w:p>
  </w:footnote>
  <w:footnote w:id="2">
    <w:p w14:paraId="169388FD" w14:textId="77777777" w:rsidR="00D96837" w:rsidRPr="00D96837" w:rsidRDefault="00D96837" w:rsidP="00532D6C">
      <w:pPr xmlns:w="http://schemas.openxmlformats.org/wordprocessingml/2006/main">
        <w:pStyle w:val="af2"/>
        <w:jc w:val="both"/>
      </w:pPr>
      <w:r xmlns:w="http://schemas.openxmlformats.org/wordprocessingml/2006/main">
        <w:rPr>
          <w:rFonts w:ascii="GHEA Grapalat" w:hAnsi="GHEA Grapalat"/>
          <w:i/>
          <w:sz w:val="16"/>
          <w:szCs w:val="16"/>
          <w:vertAlign w:val="superscript"/>
          <w:lang w:val="af-ZA" w:eastAsia="en-US"/>
        </w:rPr>
        <w:t xml:space="preserve">7 </w:t>
      </w:r>
      <w:r xmlns:w="http://schemas.openxmlformats.org/wordprocessingml/2006/main" w:rsidRPr="006265F4">
        <w:rPr>
          <w:rFonts w:ascii="GHEA Grapalat" w:hAnsi="GHEA Grapalat"/>
          <w:i/>
          <w:sz w:val="16"/>
          <w:szCs w:val="16"/>
          <w:lang w:val="af-ZA" w:eastAsia="en-US"/>
        </w:rPr>
        <w:t xml:space="preserve">If this invitation does not provide for the submission of information on the trademark, brand name, brand and manufacturer's name of the product offered by the participant, then the words "as well as the trademark, brand name, brand and manufacturer's name of the product offered" shall be removed from the sub-clause </w:t>
      </w:r>
      <w:r xmlns:w="http://schemas.openxmlformats.org/wordprocessingml/2006/main">
        <w:rPr>
          <w:rFonts w:ascii="GHEA Grapalat" w:hAnsi="GHEA Grapalat"/>
          <w:i/>
          <w:sz w:val="16"/>
          <w:szCs w:val="16"/>
          <w:lang w:val="hy-AM" w:eastAsia="en-US"/>
        </w:rPr>
        <w:t xml:space="preserve">.</w:t>
      </w:r>
      <w:r xmlns:w="http://schemas.openxmlformats.org/wordprocessingml/2006/main" w:rsidRPr="00C01EE8">
        <w:rPr>
          <w:rFonts w:ascii="GHEA Grapalat" w:hAnsi="GHEA Grapalat" w:cs="Sylfaen"/>
          <w:lang w:val="hy-AM"/>
        </w:rPr>
        <w:t xml:space="preserve"> </w:t>
      </w:r>
      <w:r xmlns:w="http://schemas.openxmlformats.org/wordprocessingml/2006/main" w:rsidRPr="000B7538">
        <w:rPr>
          <w:rFonts w:ascii="GHEA Grapalat" w:hAnsi="GHEA Grapalat"/>
          <w:i/>
          <w:sz w:val="16"/>
          <w:szCs w:val="16"/>
          <w:lang w:val="af-ZA" w:eastAsia="en-US"/>
        </w:rPr>
        <w:t xml:space="preserve">Moreover, the participant may submit products produced by more than one manufacturer, as well as products with different trademarks, brand names and logos.</w:t>
      </w:r>
    </w:p>
  </w:footnote>
  <w:footnote w:id="3">
    <w:p w14:paraId="012BFD9F" w14:textId="77777777" w:rsidR="00D96837" w:rsidRPr="00D96837" w:rsidRDefault="00D96837" w:rsidP="00D96837">
      <w:pPr xmlns:w="http://schemas.openxmlformats.org/wordprocessingml/2006/main">
        <w:pStyle w:val="af2"/>
        <w:rPr>
          <w:rFonts w:ascii="Calibri" w:hAnsi="Calibri"/>
          <w:lang w:val="hy-AM"/>
        </w:rPr>
      </w:pPr>
      <w:r xmlns:w="http://schemas.openxmlformats.org/wordprocessingml/2006/main">
        <w:rPr>
          <w:rStyle w:val="af6"/>
        </w:rPr>
        <w:footnoteRef xmlns:w="http://schemas.openxmlformats.org/wordprocessingml/2006/main"/>
      </w:r>
      <w:r xmlns:w="http://schemas.openxmlformats.org/wordprocessingml/2006/main">
        <w:t xml:space="preserve"> </w:t>
      </w:r>
      <w:r xmlns:w="http://schemas.openxmlformats.org/wordprocessingml/2006/main" w:rsidRPr="006265F4">
        <w:rPr>
          <w:rFonts w:ascii="GHEA Grapalat" w:hAnsi="GHEA Grapalat" w:cs="Sylfaen"/>
          <w:i/>
          <w:sz w:val="16"/>
          <w:szCs w:val="16"/>
        </w:rPr>
        <w:t xml:space="preserve">Defined by </w:t>
      </w:r>
      <w:r xmlns:w="http://schemas.openxmlformats.org/wordprocessingml/2006/main" w:rsidRPr="00D2213C">
        <w:rPr>
          <w:rFonts w:ascii="GHEA Grapalat" w:hAnsi="GHEA Grapalat" w:cs="Sylfaen"/>
          <w:i/>
          <w:sz w:val="16"/>
          <w:szCs w:val="16"/>
          <w:lang w:val="hy-AM"/>
        </w:rPr>
        <w:t xml:space="preserve">the </w:t>
      </w:r>
      <w:r xmlns:w="http://schemas.openxmlformats.org/wordprocessingml/2006/main" w:rsidRPr="006265F4">
        <w:rPr>
          <w:rFonts w:ascii="GHEA Grapalat" w:hAnsi="GHEA Grapalat" w:cs="Sylfaen"/>
          <w:i/>
          <w:sz w:val="16"/>
          <w:szCs w:val="16"/>
        </w:rPr>
        <w:t xml:space="preserve">client.</w:t>
      </w:r>
    </w:p>
  </w:footnote>
  <w:footnote w:id="4">
    <w:p w14:paraId="0FAD7290" w14:textId="77777777" w:rsidR="00D96837" w:rsidRPr="00D96837" w:rsidRDefault="00D96837" w:rsidP="00D96837">
      <w:pPr xmlns:w="http://schemas.openxmlformats.org/wordprocessingml/2006/main">
        <w:pStyle w:val="af2"/>
        <w:rPr>
          <w:rFonts w:ascii="Calibri" w:hAnsi="Calibri"/>
        </w:rPr>
      </w:pPr>
      <w:r xmlns:w="http://schemas.openxmlformats.org/wordprocessingml/2006/main">
        <w:rPr>
          <w:rStyle w:val="af6"/>
        </w:rPr>
        <w:footnoteRef xmlns:w="http://schemas.openxmlformats.org/wordprocessingml/2006/main"/>
      </w:r>
      <w:r xmlns:w="http://schemas.openxmlformats.org/wordprocessingml/2006/main">
        <w:t xml:space="preserve"> </w:t>
      </w:r>
      <w:r xmlns:w="http://schemas.openxmlformats.org/wordprocessingml/2006/main" w:rsidRPr="006265F4">
        <w:rPr>
          <w:rFonts w:ascii="GHEA Grapalat" w:hAnsi="GHEA Grapalat" w:cs="Sylfaen"/>
          <w:i/>
          <w:sz w:val="16"/>
          <w:szCs w:val="16"/>
        </w:rPr>
        <w:t xml:space="preserve">This sentence is removed from the invitation if the procurement procedure is not organized in batches.</w:t>
      </w:r>
    </w:p>
  </w:footnote>
  <w:footnote w:id="5">
    <w:p w14:paraId="1E0867DF" w14:textId="77777777" w:rsidR="00D96837" w:rsidRPr="004B72E3" w:rsidRDefault="00D96837" w:rsidP="00D96837">
      <w:pPr xmlns:w="http://schemas.openxmlformats.org/wordprocessingml/2006/main">
        <w:pStyle w:val="af2"/>
        <w:jc w:val="both"/>
        <w:rPr>
          <w:rFonts w:ascii="GHEA Grapalat" w:hAnsi="GHEA Grapalat" w:cs="Sylfaen"/>
          <w:i/>
          <w:sz w:val="16"/>
          <w:szCs w:val="16"/>
          <w:lang w:val="hy-AM"/>
        </w:rPr>
      </w:pPr>
      <w:r xmlns:w="http://schemas.openxmlformats.org/wordprocessingml/2006/main">
        <w:rPr>
          <w:rStyle w:val="af6"/>
        </w:rPr>
        <w:footnoteRef xmlns:w="http://schemas.openxmlformats.org/wordprocessingml/2006/main"/>
      </w:r>
      <w:r xmlns:w="http://schemas.openxmlformats.org/wordprocessingml/2006/main">
        <w:t xml:space="preserve"> </w:t>
      </w:r>
      <w:r xmlns:w="http://schemas.openxmlformats.org/wordprocessingml/2006/main">
        <w:rPr>
          <w:rFonts w:ascii="GHEA Grapalat" w:hAnsi="GHEA Grapalat" w:cs="Sylfaen"/>
          <w:i/>
          <w:sz w:val="16"/>
          <w:szCs w:val="16"/>
          <w:lang w:val="hy-AM"/>
        </w:rPr>
        <w:t xml:space="preserve">The sentence &lt;&lt;If the security is submitted in the form of a bank guarantee, the period provided for in this clause shall be set at 10 working days&gt;&gt; is removed from clause 10.1,</w:t>
      </w:r>
    </w:p>
    <w:p w14:paraId="43858D9C" w14:textId="77777777" w:rsidR="00D96837" w:rsidRPr="004B72E3" w:rsidRDefault="00D96837" w:rsidP="00D96837">
      <w:pPr xmlns:w="http://schemas.openxmlformats.org/wordprocessingml/2006/main">
        <w:pStyle w:val="af2"/>
        <w:jc w:val="both"/>
        <w:rPr>
          <w:rFonts w:ascii="GHEA Grapalat" w:hAnsi="GHEA Grapalat" w:cs="Sylfaen"/>
          <w:i/>
          <w:sz w:val="16"/>
          <w:szCs w:val="16"/>
          <w:lang w:val="hy-AM"/>
        </w:rPr>
      </w:pPr>
      <w:r xmlns:w="http://schemas.openxmlformats.org/wordprocessingml/2006/main" w:rsidRPr="004B72E3">
        <w:rPr>
          <w:rFonts w:ascii="GHEA Grapalat" w:hAnsi="GHEA Grapalat" w:cs="Sylfaen"/>
          <w:i/>
          <w:sz w:val="16"/>
          <w:szCs w:val="16"/>
          <w:lang w:val="hy-AM"/>
        </w:rPr>
        <w:t xml:space="preserve">-if the purchase price of a given portion in the purchase order does not exceed twenty-five times the base unit of the purchases and no advance payment is provided</w:t>
      </w:r>
    </w:p>
    <w:p w14:paraId="75966AF7" w14:textId="77777777" w:rsidR="00D96837" w:rsidRPr="00084034" w:rsidRDefault="00D96837" w:rsidP="00D96837">
      <w:pPr xmlns:w="http://schemas.openxmlformats.org/wordprocessingml/2006/main">
        <w:pStyle w:val="af2"/>
        <w:jc w:val="both"/>
        <w:rPr>
          <w:rFonts w:ascii="GHEA Grapalat" w:hAnsi="GHEA Grapalat" w:cs="Sylfaen"/>
          <w:i/>
          <w:sz w:val="16"/>
          <w:szCs w:val="16"/>
          <w:lang w:val="hy-AM"/>
        </w:rPr>
      </w:pPr>
      <w:r xmlns:w="http://schemas.openxmlformats.org/wordprocessingml/2006/main" w:rsidRPr="00EF774D">
        <w:rPr>
          <w:rFonts w:ascii="GHEA Grapalat" w:hAnsi="GHEA Grapalat" w:cs="Sylfaen"/>
          <w:i/>
          <w:sz w:val="16"/>
          <w:szCs w:val="16"/>
          <w:lang w:val="hy-AM"/>
        </w:rPr>
        <w:t xml:space="preserve">- the procedure is organized on the basis of Part 6 of Article 15 of the RA Law "On Procurement", except for the case when the amount of financial resources required to organize the procedure as of the date of approval of the purchase application exceeds 25 million AMD and financial resources will be required in the future for the full implementation of the contract to be signed, or when an advance payment is provided within the framework of the financial resources provided as of the date of approval of the purchase application.</w:t>
      </w:r>
    </w:p>
  </w:footnote>
  <w:footnote w:id="6">
    <w:p w14:paraId="26928902" w14:textId="77777777" w:rsidR="00D96837" w:rsidRPr="000B7538" w:rsidRDefault="00D96837" w:rsidP="00D96837">
      <w:pPr xmlns:w="http://schemas.openxmlformats.org/wordprocessingml/2006/main">
        <w:pStyle w:val="af2"/>
        <w:rPr>
          <w:rFonts w:ascii="GHEA Grapalat" w:hAnsi="GHEA Grapalat" w:cs="Sylfaen"/>
          <w:i/>
          <w:sz w:val="16"/>
          <w:szCs w:val="16"/>
          <w:lang w:val="hy-AM"/>
        </w:rPr>
      </w:pPr>
      <w:r xmlns:w="http://schemas.openxmlformats.org/wordprocessingml/2006/main">
        <w:rPr>
          <w:rStyle w:val="af6"/>
        </w:rPr>
        <w:footnoteRef xmlns:w="http://schemas.openxmlformats.org/wordprocessingml/2006/main"/>
      </w:r>
      <w:r xmlns:w="http://schemas.openxmlformats.org/wordprocessingml/2006/main" w:rsidRPr="00D96837">
        <w:rPr>
          <w:lang w:val="hy-AM"/>
        </w:rPr>
        <w:t xml:space="preserve"> </w:t>
      </w:r>
      <w:r xmlns:w="http://schemas.openxmlformats.org/wordprocessingml/2006/main" w:rsidRPr="000B7538">
        <w:rPr>
          <w:rFonts w:ascii="GHEA Grapalat" w:hAnsi="GHEA Grapalat" w:cs="Sylfaen"/>
          <w:i/>
          <w:sz w:val="16"/>
          <w:szCs w:val="16"/>
          <w:lang w:val="hy-AM"/>
        </w:rPr>
        <w:t xml:space="preserve">If the purchase price of a given share in the purchase order:</w:t>
      </w:r>
    </w:p>
    <w:p w14:paraId="5E9ECE31" w14:textId="77777777" w:rsidR="00D96837" w:rsidRPr="000B7538" w:rsidRDefault="00D96837" w:rsidP="00D96837">
      <w:pPr xmlns:w="http://schemas.openxmlformats.org/wordprocessingml/2006/main">
        <w:pStyle w:val="af2"/>
        <w:rPr>
          <w:rFonts w:ascii="GHEA Grapalat" w:hAnsi="GHEA Grapalat" w:cs="Sylfaen"/>
          <w:i/>
          <w:sz w:val="16"/>
          <w:szCs w:val="16"/>
          <w:lang w:val="hy-AM"/>
        </w:rPr>
      </w:pPr>
      <w:r xmlns:w="http://schemas.openxmlformats.org/wordprocessingml/2006/main" w:rsidRPr="000B7538">
        <w:rPr>
          <w:rFonts w:ascii="GHEA Grapalat" w:hAnsi="GHEA Grapalat" w:cs="Sylfaen"/>
          <w:i/>
          <w:sz w:val="16"/>
          <w:szCs w:val="16"/>
          <w:lang w:val="hy-AM"/>
        </w:rPr>
        <w:t xml:space="preserve">- does not exceed twenty-five times the base unit of purchases, then the words &lt;&lt; or guarantees provided by banks &gt;&gt; are removed from this paragraph.</w:t>
      </w:r>
    </w:p>
    <w:p w14:paraId="0D591E0C" w14:textId="77777777" w:rsidR="00D96837" w:rsidRPr="000B7538" w:rsidRDefault="00D96837" w:rsidP="00D96837">
      <w:pPr xmlns:w="http://schemas.openxmlformats.org/wordprocessingml/2006/main">
        <w:pStyle w:val="af2"/>
        <w:rPr>
          <w:rFonts w:ascii="GHEA Grapalat" w:hAnsi="GHEA Grapalat" w:cs="Sylfaen"/>
          <w:i/>
          <w:sz w:val="16"/>
          <w:szCs w:val="16"/>
          <w:lang w:val="hy-AM"/>
        </w:rPr>
      </w:pPr>
      <w:r xmlns:w="http://schemas.openxmlformats.org/wordprocessingml/2006/main" w:rsidRPr="000B7538">
        <w:rPr>
          <w:rFonts w:ascii="GHEA Grapalat" w:hAnsi="GHEA Grapalat" w:cs="Sylfaen"/>
          <w:i/>
          <w:sz w:val="16"/>
          <w:szCs w:val="16"/>
          <w:lang w:val="hy-AM"/>
        </w:rPr>
        <w:t xml:space="preserve">-- does not exceed eighty times the base unit of the procurement, but exceeds twenty-five times, then the words &lt;&lt; penalty (Appendix 4.2) or &gt;&gt; are removed from this paragraph, and the number &lt;&lt;20&gt;&gt; is replaced by the number &lt;&lt;90&gt;&gt;,</w:t>
      </w:r>
    </w:p>
    <w:p w14:paraId="2EE26995" w14:textId="77777777" w:rsidR="00D96837" w:rsidRPr="006F2A6C" w:rsidRDefault="00D96837" w:rsidP="00D96837">
      <w:pPr xmlns:w="http://schemas.openxmlformats.org/wordprocessingml/2006/main">
        <w:pStyle w:val="af2"/>
        <w:rPr>
          <w:rFonts w:ascii="Calibri" w:hAnsi="Calibri"/>
          <w:lang w:val="hy-AM"/>
        </w:rPr>
      </w:pPr>
      <w:r xmlns:w="http://schemas.openxmlformats.org/wordprocessingml/2006/main" w:rsidRPr="000B7538">
        <w:rPr>
          <w:rFonts w:ascii="GHEA Grapalat" w:hAnsi="GHEA Grapalat" w:cs="Sylfaen"/>
          <w:i/>
          <w:sz w:val="16"/>
          <w:szCs w:val="16"/>
          <w:lang w:val="hy-AM"/>
        </w:rPr>
        <w:t xml:space="preserve">- exceeds eighty times the base unit of the procurement, then the words &lt;&lt;penalty (Appendix 4.2) or &gt;&gt; shall be removed from this paragraph, the number &lt;&lt;15&gt;&gt; shall be replaced by the number &lt;&lt;30&gt;&gt;, and the number &lt;&lt;20&gt;&gt; shall be replaced by the number &lt;&lt;90&gt;&gt;,</w:t>
      </w:r>
    </w:p>
  </w:footnote>
  <w:footnote w:id="7">
    <w:p w14:paraId="3EF94DF3" w14:textId="77777777" w:rsidR="00D96837" w:rsidRPr="000B7538" w:rsidRDefault="00D96837" w:rsidP="00D96837">
      <w:pPr xmlns:w="http://schemas.openxmlformats.org/wordprocessingml/2006/main">
        <w:pStyle w:val="af2"/>
        <w:rPr>
          <w:rFonts w:ascii="GHEA Grapalat" w:hAnsi="GHEA Grapalat" w:cs="Sylfaen"/>
          <w:i/>
          <w:sz w:val="16"/>
          <w:szCs w:val="16"/>
          <w:lang w:val="hy-AM"/>
        </w:rPr>
      </w:pPr>
      <w:r xmlns:w="http://schemas.openxmlformats.org/wordprocessingml/2006/main">
        <w:rPr>
          <w:rStyle w:val="af6"/>
        </w:rPr>
        <w:footnoteRef xmlns:w="http://schemas.openxmlformats.org/wordprocessingml/2006/main"/>
      </w:r>
      <w:r xmlns:w="http://schemas.openxmlformats.org/wordprocessingml/2006/main" w:rsidRPr="00D96837">
        <w:rPr>
          <w:lang w:val="hy-AM"/>
        </w:rPr>
        <w:t xml:space="preserve"> </w:t>
      </w:r>
      <w:r xmlns:w="http://schemas.openxmlformats.org/wordprocessingml/2006/main" w:rsidRPr="000B7538">
        <w:rPr>
          <w:rFonts w:ascii="GHEA Grapalat" w:hAnsi="GHEA Grapalat" w:cs="Sylfaen"/>
          <w:i/>
          <w:sz w:val="16"/>
          <w:szCs w:val="16"/>
          <w:lang w:val="hy-AM"/>
        </w:rPr>
        <w:t xml:space="preserve">If:</w:t>
      </w:r>
    </w:p>
    <w:p w14:paraId="7D302E6D" w14:textId="77777777" w:rsidR="00D96837" w:rsidRPr="00F913EC" w:rsidRDefault="00D96837" w:rsidP="00D96837">
      <w:pPr xmlns:w="http://schemas.openxmlformats.org/wordprocessingml/2006/main">
        <w:pStyle w:val="af2"/>
        <w:jc w:val="both"/>
        <w:rPr>
          <w:rFonts w:ascii="GHEA Grapalat" w:hAnsi="GHEA Grapalat" w:cs="Sylfaen"/>
          <w:i/>
          <w:sz w:val="16"/>
          <w:szCs w:val="16"/>
          <w:lang w:val="hy-AM"/>
        </w:rPr>
      </w:pPr>
      <w:r xmlns:w="http://schemas.openxmlformats.org/wordprocessingml/2006/main" w:rsidRPr="000B7538">
        <w:rPr>
          <w:rFonts w:ascii="GHEA Grapalat" w:hAnsi="GHEA Grapalat" w:cs="Sylfaen"/>
          <w:i/>
          <w:sz w:val="16"/>
          <w:szCs w:val="16"/>
          <w:lang w:val="hy-AM"/>
        </w:rPr>
        <w:t xml:space="preserve">- if the regulation set out in paragraph 4 of point 10.2 does not apply within the framework of this procedure, then this paragraph shall be removed from the invitation, and the words “or Annex 4.1” shall be removed from paragraph 5.</w:t>
      </w:r>
    </w:p>
    <w:p w14:paraId="3C7212EB" w14:textId="77777777" w:rsidR="00D96837" w:rsidRPr="006F2A6C" w:rsidRDefault="00D96837" w:rsidP="00D96837">
      <w:pPr xmlns:w="http://schemas.openxmlformats.org/wordprocessingml/2006/main">
        <w:pStyle w:val="af2"/>
        <w:jc w:val="both"/>
        <w:rPr>
          <w:rFonts w:ascii="GHEA Grapalat" w:hAnsi="GHEA Grapalat" w:cs="Sylfaen"/>
          <w:i/>
          <w:sz w:val="16"/>
          <w:szCs w:val="16"/>
          <w:lang w:val="hy-AM"/>
        </w:rPr>
      </w:pPr>
      <w:r xmlns:w="http://schemas.openxmlformats.org/wordprocessingml/2006/main" w:rsidRPr="00F913EC">
        <w:rPr>
          <w:rFonts w:ascii="GHEA Grapalat" w:hAnsi="GHEA Grapalat" w:cs="Sylfaen"/>
          <w:i/>
          <w:sz w:val="16"/>
          <w:szCs w:val="16"/>
          <w:lang w:val="hy-AM"/>
        </w:rPr>
        <w:t xml:space="preserve">- within the framework of this procedure, the regulation set out in paragraph 4 of clause 10.2 is applied, then instead of paragraphs 4 and 5, the following condition is set: “After accepting the result of each stage of the contract execution, the amount of the qualification security is reduced in proportion to the amount of that stage.</w:t>
      </w:r>
      <w:r xmlns:w="http://schemas.openxmlformats.org/wordprocessingml/2006/main" w:rsidRPr="00045B10" w:rsidDel="005A72DB">
        <w:rPr>
          <w:rFonts w:ascii="GHEA Grapalat" w:hAnsi="GHEA Grapalat" w:cs="Sylfaen"/>
          <w:i/>
          <w:sz w:val="16"/>
          <w:szCs w:val="16"/>
          <w:lang w:val="hy-AM"/>
        </w:rPr>
        <w:t xml:space="preserve"> </w:t>
      </w:r>
      <w:r xmlns:w="http://schemas.openxmlformats.org/wordprocessingml/2006/main" w:rsidRPr="00045B10">
        <w:rPr>
          <w:rFonts w:ascii="GHEA Grapalat" w:hAnsi="GHEA Grapalat" w:cs="Sylfaen"/>
          <w:i/>
          <w:sz w:val="16"/>
          <w:szCs w:val="16"/>
          <w:lang w:val="hy-AM"/>
        </w:rPr>
        <w:t xml:space="preserve">: The selected participant shall provide a guarantee of qualification in accordance with Appendix 4.1. ”, and Appendix 4 is removed from the invitation.</w:t>
      </w:r>
    </w:p>
  </w:footnote>
  <w:footnote w:id="8">
    <w:p w14:paraId="7F4C9D01" w14:textId="77777777" w:rsidR="00D96837" w:rsidRPr="00084034" w:rsidRDefault="00D96837" w:rsidP="00D96837">
      <w:pPr xmlns:w="http://schemas.openxmlformats.org/wordprocessingml/2006/main">
        <w:pStyle w:val="af2"/>
        <w:rPr>
          <w:rFonts w:ascii="Sylfaen" w:hAnsi="Sylfaen"/>
          <w:lang w:val="hy-AM"/>
        </w:rPr>
      </w:pPr>
      <w:r xmlns:w="http://schemas.openxmlformats.org/wordprocessingml/2006/main">
        <w:rPr>
          <w:rStyle w:val="af6"/>
        </w:rPr>
        <w:footnoteRef xmlns:w="http://schemas.openxmlformats.org/wordprocessingml/2006/main"/>
      </w:r>
      <w:r xmlns:w="http://schemas.openxmlformats.org/wordprocessingml/2006/main" w:rsidRPr="00774D8A">
        <w:rPr>
          <w:rFonts w:ascii="GHEA Grapalat" w:hAnsi="GHEA Grapalat" w:cs="Sylfaen"/>
          <w:i/>
          <w:sz w:val="16"/>
          <w:szCs w:val="16"/>
          <w:lang w:val="hy-AM"/>
        </w:rPr>
        <w:t xml:space="preserve">If the price of the goods to be purchased by the purchase order does not exceed 25 million AMD, then</w:t>
      </w:r>
      <w:r xmlns:w="http://schemas.openxmlformats.org/wordprocessingml/2006/main" w:rsidRPr="00B462B5">
        <w:rPr>
          <w:rFonts w:ascii="Times New Roman" w:hAnsi="Times New Roman"/>
          <w:lang w:val="hy-AM"/>
        </w:rPr>
        <w:t xml:space="preserve"> </w:t>
      </w:r>
      <w:r xmlns:w="http://schemas.openxmlformats.org/wordprocessingml/2006/main" w:rsidRPr="00B462B5">
        <w:rPr>
          <w:rFonts w:ascii="GHEA Grapalat" w:hAnsi="GHEA Grapalat" w:cs="Sylfaen"/>
          <w:i/>
          <w:sz w:val="16"/>
          <w:szCs w:val="16"/>
          <w:lang w:val="hy-AM"/>
        </w:rPr>
        <w:t xml:space="preserve">The words “in the form of a bank guarantee or cash” are replaced with the words “in the form of a unilaterally confirmed statement of penalty (Appendix 5.1) or cash”, and the number &lt;&lt;90&gt;&gt; mentioned in paragraph 3 is replaced with the number &lt;&lt;20&gt;&gt;.</w:t>
      </w:r>
    </w:p>
    <w:p w14:paraId="39303530" w14:textId="77777777" w:rsidR="00D96837" w:rsidRPr="00D96837" w:rsidRDefault="00D96837" w:rsidP="00D96837">
      <w:pPr>
        <w:pStyle w:val="af2"/>
        <w:rPr>
          <w:rFonts w:ascii="Calibri" w:hAnsi="Calibri"/>
          <w:lang w:val="hy-AM"/>
        </w:rPr>
      </w:pPr>
    </w:p>
  </w:footnote>
  <w:footnote w:id="9">
    <w:p w14:paraId="097535CD" w14:textId="77777777" w:rsidR="00D96837" w:rsidRPr="00D96837" w:rsidRDefault="00D96837" w:rsidP="00D96837">
      <w:pPr xmlns:w="http://schemas.openxmlformats.org/wordprocessingml/2006/main">
        <w:pStyle w:val="af2"/>
        <w:rPr>
          <w:rFonts w:ascii="Calibri" w:hAnsi="Calibri"/>
          <w:lang w:val="hy-AM"/>
        </w:rPr>
      </w:pPr>
      <w:r xmlns:w="http://schemas.openxmlformats.org/wordprocessingml/2006/main">
        <w:rPr>
          <w:rStyle w:val="af6"/>
        </w:rPr>
        <w:footnoteRef xmlns:w="http://schemas.openxmlformats.org/wordprocessingml/2006/main"/>
      </w:r>
      <w:r xmlns:w="http://schemas.openxmlformats.org/wordprocessingml/2006/main" w:rsidRPr="00D96837">
        <w:rPr>
          <w:lang w:val="hy-AM"/>
        </w:rPr>
        <w:t xml:space="preserve"> </w:t>
      </w:r>
      <w:r xmlns:w="http://schemas.openxmlformats.org/wordprocessingml/2006/main" w:rsidRPr="00D96837">
        <w:rPr>
          <w:rFonts w:ascii="GHEA Grapalat" w:hAnsi="GHEA Grapalat" w:cs="Sylfaen"/>
          <w:i/>
          <w:sz w:val="16"/>
          <w:szCs w:val="16"/>
          <w:lang w:val="hy-AM"/>
        </w:rPr>
        <w:t xml:space="preserve">This point is edited according to the relevant client.</w:t>
      </w:r>
    </w:p>
  </w:footnote>
  <w:footnote w:id="10">
    <w:p w14:paraId="05095F6C" w14:textId="77777777" w:rsidR="00D96837" w:rsidRPr="006265F4" w:rsidRDefault="00D96837" w:rsidP="00532D6C">
      <w:pPr xmlns:w="http://schemas.openxmlformats.org/wordprocessingml/2006/main">
        <w:pStyle w:val="af2"/>
        <w:jc w:val="both"/>
        <w:rPr>
          <w:rFonts w:ascii="Sylfaen" w:hAnsi="Sylfaen" w:cs="Sylfaen"/>
          <w:lang w:val="af-ZA"/>
        </w:rPr>
      </w:pPr>
      <w:r xmlns:w="http://schemas.openxmlformats.org/wordprocessingml/2006/main">
        <w:rPr>
          <w:rFonts w:ascii="GHEA Grapalat" w:hAnsi="GHEA Grapalat" w:cs="Sylfaen"/>
          <w:i/>
          <w:sz w:val="16"/>
          <w:szCs w:val="16"/>
          <w:vertAlign w:val="superscript"/>
          <w:lang w:val="es-ES" w:eastAsia="en-US"/>
        </w:rPr>
        <w:t xml:space="preserve">15 In case of participation in </w:t>
      </w:r>
      <w:r xmlns:w="http://schemas.openxmlformats.org/wordprocessingml/2006/main" w:rsidRPr="006265F4">
        <w:rPr>
          <w:rFonts w:ascii="GHEA Grapalat" w:hAnsi="GHEA Grapalat" w:cs="Sylfaen"/>
          <w:i/>
          <w:sz w:val="16"/>
          <w:szCs w:val="16"/>
          <w:lang w:val="es-ES" w:eastAsia="en-US"/>
        </w:rPr>
        <w:t xml:space="preserve">a joint </w:t>
      </w:r>
      <w:r xmlns:w="http://schemas.openxmlformats.org/wordprocessingml/2006/main" w:rsidRPr="00D60ADB">
        <w:rPr>
          <w:rFonts w:ascii="GHEA Grapalat" w:hAnsi="GHEA Grapalat" w:cs="Sylfaen"/>
          <w:i/>
          <w:sz w:val="16"/>
          <w:szCs w:val="16"/>
          <w:lang w:val="hy-AM"/>
        </w:rPr>
        <w:t xml:space="preserve">activity (consortium), the documents included in the application and approved by the participant must be approved by all members of the consortium.</w:t>
      </w:r>
    </w:p>
  </w:footnote>
  <w:footnote w:id="11">
    <w:p w14:paraId="539E724C" w14:textId="77777777" w:rsidR="00D96837" w:rsidRPr="000B7538" w:rsidRDefault="00D96837" w:rsidP="00532D6C">
      <w:pPr xmlns:w="http://schemas.openxmlformats.org/wordprocessingml/2006/main">
        <w:pStyle w:val="af4"/>
        <w:spacing w:before="0" w:beforeAutospacing="0" w:after="0" w:afterAutospacing="0"/>
        <w:ind w:firstLine="708"/>
        <w:jc w:val="both"/>
        <w:rPr>
          <w:rFonts w:ascii="GHEA Grapalat" w:hAnsi="GHEA Grapalat"/>
          <w:i/>
          <w:sz w:val="16"/>
          <w:szCs w:val="16"/>
          <w:lang w:val="hy-AM" w:eastAsia="ru-RU"/>
        </w:rPr>
      </w:pPr>
      <w:r xmlns:w="http://schemas.openxmlformats.org/wordprocessingml/2006/main" w:rsidRPr="000B7538">
        <w:rPr>
          <w:rFonts w:ascii="GHEA Grapalat" w:hAnsi="GHEA Grapalat"/>
          <w:i/>
          <w:sz w:val="16"/>
          <w:szCs w:val="16"/>
          <w:lang w:val="hy-AM" w:eastAsia="ru-RU"/>
        </w:rPr>
        <w:footnoteRef xmlns:w="http://schemas.openxmlformats.org/wordprocessingml/2006/main"/>
      </w:r>
      <w:r xmlns:w="http://schemas.openxmlformats.org/wordprocessingml/2006/main" w:rsidRPr="000B7538">
        <w:rPr>
          <w:rFonts w:ascii="GHEA Grapalat" w:hAnsi="GHEA Grapalat"/>
          <w:i/>
          <w:sz w:val="16"/>
          <w:szCs w:val="16"/>
          <w:lang w:val="hy-AM" w:eastAsia="ru-RU"/>
        </w:rPr>
        <w:t xml:space="preserve">If the regulation provided for in the second sentence of paragraph 2.4 of part 1 of this invitation is applied, then the words &lt;&lt; undertakes, in case of being recognized as a selected participant, to submit a qualification certificate in the manner and within the period specified in the invitation.&gt;&gt; are replaced by &lt;&lt; the latter or the organization producing the goods supplied by the latter within the framework of this procedure as an official representative, has, as of the date of opening the bids, a creditworthiness rating awarded by reputable international organizations (Fitch, Moodys, </w:t>
      </w:r>
      <w:r xmlns:w="http://schemas.openxmlformats.org/wordprocessingml/2006/main" w:rsidR="00A117B7">
        <w:fldChar xmlns:w="http://schemas.openxmlformats.org/wordprocessingml/2006/main" w:fldCharType="begin"/>
      </w:r>
      <w:r xmlns:w="http://schemas.openxmlformats.org/wordprocessingml/2006/main" w:rsidR="00A117B7" w:rsidRPr="00C4546D">
        <w:rPr>
          <w:lang w:val="af-ZA"/>
        </w:rPr>
        <w:instrText xmlns:w="http://schemas.openxmlformats.org/wordprocessingml/2006/main" xml:space="preserve"> HYPERLINK "https://ru</w:instrText>
      </w:r>
      <w:r xmlns:w="http://schemas.openxmlformats.org/wordprocessingml/2006/main" w:rsidR="00A117B7" w:rsidRPr="00C4546D">
        <w:rPr>
          <w:lang w:val="af-ZA"/>
        </w:rPr>
        <w:instrText xmlns:w="http://schemas.openxmlformats.org/wordprocessingml/2006/main" xml:space="preserve">.wikipedia.org/wiki/Standard_%26_Poor%E2%80%99s" \t "_blank" </w:instrText>
      </w:r>
      <w:r xmlns:w="http://schemas.openxmlformats.org/wordprocessingml/2006/main" w:rsidR="00A117B7">
        <w:fldChar xmlns:w="http://schemas.openxmlformats.org/wordprocessingml/2006/main" w:fldCharType="separate"/>
      </w:r>
      <w:r xmlns:w="http://schemas.openxmlformats.org/wordprocessingml/2006/main" w:rsidRPr="000B7538">
        <w:rPr>
          <w:rFonts w:ascii="GHEA Grapalat" w:hAnsi="GHEA Grapalat"/>
          <w:i/>
          <w:sz w:val="16"/>
          <w:szCs w:val="16"/>
          <w:lang w:val="hy-AM" w:eastAsia="ru-RU"/>
        </w:rPr>
        <w:t xml:space="preserve">Standard &amp; Poor's </w:t>
      </w:r>
      <w:r xmlns:w="http://schemas.openxmlformats.org/wordprocessingml/2006/main" w:rsidR="00A117B7">
        <w:rPr>
          <w:rFonts w:ascii="GHEA Grapalat" w:hAnsi="GHEA Grapalat"/>
          <w:i/>
          <w:sz w:val="16"/>
          <w:szCs w:val="16"/>
          <w:lang w:val="hy-AM" w:eastAsia="ru-RU"/>
        </w:rPr>
        <w:fldChar xmlns:w="http://schemas.openxmlformats.org/wordprocessingml/2006/main" w:fldCharType="end"/>
      </w:r>
      <w:r xmlns:w="http://schemas.openxmlformats.org/wordprocessingml/2006/main" w:rsidRPr="000B7538">
        <w:rPr>
          <w:rFonts w:ascii="GHEA Grapalat" w:hAnsi="GHEA Grapalat"/>
          <w:i/>
          <w:sz w:val="16"/>
          <w:szCs w:val="16"/>
          <w:lang w:val="hy-AM" w:eastAsia="ru-RU"/>
        </w:rPr>
        <w:t xml:space="preserve">) at least equal to the sovereign rating awarded to the Republic of Armenia.</w:t>
      </w:r>
    </w:p>
    <w:p w14:paraId="0093B311" w14:textId="77777777" w:rsidR="00D96837" w:rsidRPr="00D60ADB" w:rsidRDefault="00D96837" w:rsidP="00532D6C">
      <w:pPr xmlns:w="http://schemas.openxmlformats.org/wordprocessingml/2006/main">
        <w:pStyle w:val="af2"/>
        <w:rPr>
          <w:rFonts w:ascii="Calibri" w:hAnsi="Calibri"/>
          <w:lang w:val="hy-AM"/>
        </w:rPr>
      </w:pPr>
      <w:r xmlns:w="http://schemas.openxmlformats.org/wordprocessingml/2006/main" w:rsidRPr="000B7538">
        <w:rPr>
          <w:rFonts w:ascii="GHEA Grapalat" w:hAnsi="GHEA Grapalat"/>
          <w:i/>
          <w:sz w:val="16"/>
          <w:szCs w:val="16"/>
          <w:lang w:val="hy-AM"/>
        </w:rPr>
        <w:t xml:space="preserve">&gt;&gt; in the words. The size of the rating and the name of the organization with the credit rating are also indicated.</w:t>
      </w:r>
    </w:p>
  </w:footnote>
  <w:footnote w:id="12">
    <w:p w14:paraId="3D494467" w14:textId="77777777" w:rsidR="00D96837" w:rsidRPr="005F1C06" w:rsidRDefault="00D96837" w:rsidP="00532D6C">
      <w:pPr xmlns:w="http://schemas.openxmlformats.org/wordprocessingml/2006/main">
        <w:pStyle w:val="af2"/>
        <w:rPr>
          <w:rFonts w:ascii="GHEA Grapalat" w:hAnsi="GHEA Grapalat"/>
          <w:i/>
          <w:lang w:val="af-ZA"/>
        </w:rPr>
      </w:pPr>
      <w:r xmlns:w="http://schemas.openxmlformats.org/wordprocessingml/2006/main" w:rsidRPr="005F1C06">
        <w:rPr>
          <w:rFonts w:ascii="GHEA Grapalat" w:hAnsi="GHEA Grapalat"/>
          <w:i/>
          <w:lang w:val="hy-AM"/>
        </w:rPr>
        <w:t xml:space="preserve">*filling in</w:t>
      </w:r>
      <w:r xmlns:w="http://schemas.openxmlformats.org/wordprocessingml/2006/main" w:rsidRPr="005F1C06">
        <w:rPr>
          <w:rFonts w:ascii="GHEA Grapalat" w:hAnsi="GHEA Grapalat"/>
          <w:i/>
          <w:lang w:val="af-ZA"/>
        </w:rPr>
        <w:t xml:space="preserve"> </w:t>
      </w:r>
      <w:r xmlns:w="http://schemas.openxmlformats.org/wordprocessingml/2006/main" w:rsidRPr="00D60ADB">
        <w:rPr>
          <w:rFonts w:ascii="GHEA Grapalat" w:hAnsi="GHEA Grapalat"/>
          <w:i/>
          <w:lang w:val="hy-AM"/>
        </w:rPr>
        <w:t xml:space="preserve">is</w:t>
      </w:r>
      <w:r xmlns:w="http://schemas.openxmlformats.org/wordprocessingml/2006/main" w:rsidRPr="005F1C06">
        <w:rPr>
          <w:rFonts w:ascii="GHEA Grapalat" w:hAnsi="GHEA Grapalat"/>
          <w:i/>
          <w:lang w:val="af-ZA"/>
        </w:rPr>
        <w:t xml:space="preserve"> </w:t>
      </w:r>
      <w:r xmlns:w="http://schemas.openxmlformats.org/wordprocessingml/2006/main" w:rsidRPr="00D60ADB">
        <w:rPr>
          <w:rFonts w:ascii="GHEA Grapalat" w:hAnsi="GHEA Grapalat"/>
          <w:i/>
          <w:lang w:val="hy-AM"/>
        </w:rPr>
        <w:t xml:space="preserve">commission</w:t>
      </w:r>
      <w:r xmlns:w="http://schemas.openxmlformats.org/wordprocessingml/2006/main" w:rsidRPr="005F1C06">
        <w:rPr>
          <w:rFonts w:ascii="GHEA Grapalat" w:hAnsi="GHEA Grapalat"/>
          <w:i/>
          <w:lang w:val="af-ZA"/>
        </w:rPr>
        <w:t xml:space="preserve"> </w:t>
      </w:r>
      <w:r xmlns:w="http://schemas.openxmlformats.org/wordprocessingml/2006/main" w:rsidRPr="00D60ADB">
        <w:rPr>
          <w:rFonts w:ascii="GHEA Grapalat" w:hAnsi="GHEA Grapalat"/>
          <w:i/>
          <w:lang w:val="hy-AM"/>
        </w:rPr>
        <w:t xml:space="preserve">secretary</w:t>
      </w:r>
      <w:r xmlns:w="http://schemas.openxmlformats.org/wordprocessingml/2006/main" w:rsidRPr="005F1C06">
        <w:rPr>
          <w:rFonts w:ascii="GHEA Grapalat" w:hAnsi="GHEA Grapalat"/>
          <w:i/>
          <w:lang w:val="af-ZA"/>
        </w:rPr>
        <w:t xml:space="preserve"> </w:t>
      </w:r>
      <w:r xmlns:w="http://schemas.openxmlformats.org/wordprocessingml/2006/main" w:rsidRPr="00D60ADB">
        <w:rPr>
          <w:rFonts w:ascii="GHEA Grapalat" w:hAnsi="GHEA Grapalat"/>
          <w:i/>
          <w:lang w:val="hy-AM"/>
        </w:rPr>
        <w:t xml:space="preserve">by: </w:t>
      </w:r>
      <w:r xmlns:w="http://schemas.openxmlformats.org/wordprocessingml/2006/main" w:rsidRPr="005F1C06">
        <w:rPr>
          <w:rFonts w:ascii="GHEA Grapalat" w:hAnsi="GHEA Grapalat"/>
          <w:i/>
          <w:lang w:val="af-ZA"/>
        </w:rPr>
        <w:t xml:space="preserve">up </w:t>
      </w:r>
      <w:r xmlns:w="http://schemas.openxmlformats.org/wordprocessingml/2006/main" w:rsidRPr="00D60ADB">
        <w:rPr>
          <w:rFonts w:ascii="GHEA Grapalat" w:hAnsi="GHEA Grapalat"/>
          <w:i/>
          <w:lang w:val="hy-AM"/>
        </w:rPr>
        <w:t xml:space="preserve">to</w:t>
      </w:r>
      <w:r xmlns:w="http://schemas.openxmlformats.org/wordprocessingml/2006/main" w:rsidRPr="005F1C06">
        <w:rPr>
          <w:rFonts w:ascii="GHEA Grapalat" w:hAnsi="GHEA Grapalat"/>
          <w:i/>
          <w:lang w:val="af-ZA"/>
        </w:rPr>
        <w:t xml:space="preserve"> </w:t>
      </w:r>
      <w:r xmlns:w="http://schemas.openxmlformats.org/wordprocessingml/2006/main" w:rsidRPr="00D60ADB">
        <w:rPr>
          <w:rFonts w:ascii="GHEA Grapalat" w:hAnsi="GHEA Grapalat"/>
          <w:i/>
          <w:lang w:val="hy-AM"/>
        </w:rPr>
        <w:t xml:space="preserve">the invitation</w:t>
      </w:r>
      <w:r xmlns:w="http://schemas.openxmlformats.org/wordprocessingml/2006/main" w:rsidRPr="005F1C06">
        <w:rPr>
          <w:rFonts w:ascii="GHEA Grapalat" w:hAnsi="GHEA Grapalat"/>
          <w:i/>
          <w:lang w:val="af-ZA"/>
        </w:rPr>
        <w:t xml:space="preserve"> </w:t>
      </w:r>
      <w:r xmlns:w="http://schemas.openxmlformats.org/wordprocessingml/2006/main" w:rsidRPr="00D60ADB">
        <w:rPr>
          <w:rFonts w:ascii="GHEA Grapalat" w:hAnsi="GHEA Grapalat"/>
          <w:i/>
          <w:lang w:val="hy-AM"/>
        </w:rPr>
        <w:t xml:space="preserve">newsletter</w:t>
      </w:r>
      <w:r xmlns:w="http://schemas.openxmlformats.org/wordprocessingml/2006/main" w:rsidRPr="005F1C06">
        <w:rPr>
          <w:rFonts w:ascii="GHEA Grapalat" w:hAnsi="GHEA Grapalat"/>
          <w:i/>
          <w:lang w:val="af-ZA"/>
        </w:rPr>
        <w:t xml:space="preserve"> </w:t>
      </w:r>
      <w:r xmlns:w="http://schemas.openxmlformats.org/wordprocessingml/2006/main" w:rsidRPr="00D60ADB">
        <w:rPr>
          <w:rFonts w:ascii="GHEA Grapalat" w:hAnsi="GHEA Grapalat"/>
          <w:i/>
          <w:lang w:val="hy-AM"/>
        </w:rPr>
        <w:t xml:space="preserve">publishing.</w:t>
      </w:r>
    </w:p>
    <w:p w14:paraId="3ED20A39" w14:textId="77777777" w:rsidR="00D96837" w:rsidRPr="00D60ADB" w:rsidRDefault="00D96837" w:rsidP="00532D6C">
      <w:pPr xmlns:w="http://schemas.openxmlformats.org/wordprocessingml/2006/main">
        <w:pStyle w:val="31"/>
        <w:spacing w:line="240" w:lineRule="auto"/>
        <w:ind w:left="142" w:firstLine="0"/>
        <w:rPr>
          <w:rFonts w:ascii="GHEA Grapalat" w:hAnsi="GHEA Grapalat"/>
          <w:i/>
          <w:lang w:val="af-ZA" w:eastAsia="ru-RU"/>
        </w:rPr>
      </w:pPr>
      <w:r xmlns:w="http://schemas.openxmlformats.org/wordprocessingml/2006/main" w:rsidRPr="00D60ADB">
        <w:rPr>
          <w:rFonts w:ascii="GHEA Grapalat" w:hAnsi="GHEA Grapalat"/>
          <w:i/>
          <w:lang w:val="af-ZA" w:eastAsia="ru-RU"/>
        </w:rPr>
        <w:t xml:space="preserve">** - </w:t>
      </w:r>
      <w:r xmlns:w="http://schemas.openxmlformats.org/wordprocessingml/2006/main" w:rsidRPr="005F1C06">
        <w:rPr>
          <w:rFonts w:ascii="GHEA Grapalat" w:hAnsi="GHEA Grapalat"/>
          <w:i/>
          <w:lang w:eastAsia="ru-RU"/>
        </w:rPr>
        <w:t xml:space="preserve">participant</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application</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the announcement</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when filling</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note</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is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his/her</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real</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beneficiaries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regarding</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information</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containing</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website</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the </w:t>
      </w:r>
      <w:r xmlns:w="http://schemas.openxmlformats.org/wordprocessingml/2006/main" w:rsidRPr="005F1C06">
        <w:rPr>
          <w:rFonts w:ascii="GHEA Grapalat" w:hAnsi="GHEA Grapalat"/>
          <w:i/>
          <w:lang w:eastAsia="ru-RU"/>
        </w:rPr>
        <w:t xml:space="preserve">link </w:t>
      </w:r>
      <w:r xmlns:w="http://schemas.openxmlformats.org/wordprocessingml/2006/main" w:rsidRPr="00D60ADB">
        <w:rPr>
          <w:rFonts w:ascii="GHEA Grapalat" w:hAnsi="GHEA Grapalat"/>
          <w:i/>
          <w:lang w:val="af-ZA" w:eastAsia="ru-RU"/>
        </w:rPr>
        <w:t xml:space="preserve">if</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that</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participant </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Legal</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persons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state</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registration </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legal</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persons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departments </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institutions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and</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individual</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entrepreneurs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state</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registration</w:t>
      </w:r>
      <w:r xmlns:w="http://schemas.openxmlformats.org/wordprocessingml/2006/main" w:rsidRPr="00D60ADB">
        <w:rPr>
          <w:rFonts w:ascii="Calibri" w:hAnsi="Calibri" w:cs="Calibri"/>
          <w:i/>
          <w:lang w:val="af-ZA" w:eastAsia="ru-RU"/>
        </w:rPr>
        <w:t xml:space="preserve"> </w:t>
      </w:r>
      <w:r xmlns:w="http://schemas.openxmlformats.org/wordprocessingml/2006/main" w:rsidRPr="005F1C06">
        <w:rPr>
          <w:rFonts w:ascii="GHEA Grapalat" w:hAnsi="GHEA Grapalat" w:cs="GHEA Grapalat"/>
          <w:i/>
          <w:lang w:eastAsia="ru-RU"/>
        </w:rPr>
        <w:t xml:space="preserve">about </w:t>
      </w:r>
      <w:r xmlns:w="http://schemas.openxmlformats.org/wordprocessingml/2006/main" w:rsidRPr="00D60ADB">
        <w:rPr>
          <w:rFonts w:ascii="GHEA Grapalat" w:hAnsi="GHEA Grapalat" w:cs="GHEA Grapalat"/>
          <w:i/>
          <w:lang w:val="af-ZA" w:eastAsia="ru-RU"/>
        </w:rPr>
        <w:t xml:space="preserve">»</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law</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basis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on</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real</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beneficiaries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regarding</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declaration</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to present</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duty</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having</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legal</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person</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is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and</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the application</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to present</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day</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as of</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defined</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in order</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need</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is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in </w:t>
      </w:r>
      <w:r xmlns:w="http://schemas.openxmlformats.org/wordprocessingml/2006/main" w:rsidRPr="005F1C06">
        <w:rPr>
          <w:rFonts w:ascii="GHEA Grapalat" w:hAnsi="GHEA Grapalat"/>
          <w:i/>
          <w:lang w:eastAsia="ru-RU"/>
        </w:rPr>
        <w:t xml:space="preserve">the poetic sense</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persons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state</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registry</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at the agency</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registered</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would be</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his/her</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real</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beneficiaries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regarding</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information </w:t>
      </w:r>
      <w:r xmlns:w="http://schemas.openxmlformats.org/wordprocessingml/2006/main" w:rsidRPr="00D60ADB">
        <w:rPr>
          <w:rFonts w:ascii="GHEA Grapalat" w:hAnsi="GHEA Grapalat"/>
          <w:i/>
          <w:lang w:val="af-ZA" w:eastAsia="ru-RU"/>
        </w:rPr>
        <w:t xml:space="preserve">,</w:t>
      </w:r>
    </w:p>
    <w:p w14:paraId="1ADEF3BE" w14:textId="77777777" w:rsidR="00D96837" w:rsidRPr="00D60ADB" w:rsidRDefault="00D96837" w:rsidP="00532D6C">
      <w:pPr>
        <w:pStyle w:val="31"/>
        <w:spacing w:line="240" w:lineRule="auto"/>
        <w:ind w:left="142" w:firstLine="0"/>
        <w:rPr>
          <w:rFonts w:ascii="GHEA Grapalat" w:hAnsi="GHEA Grapalat"/>
          <w:i/>
          <w:lang w:val="af-ZA" w:eastAsia="ru-RU"/>
        </w:rPr>
      </w:pPr>
    </w:p>
    <w:p w14:paraId="76397AFD" w14:textId="77777777" w:rsidR="00D96837" w:rsidRPr="00D60ADB" w:rsidRDefault="00D96837" w:rsidP="00532D6C">
      <w:pPr xmlns:w="http://schemas.openxmlformats.org/wordprocessingml/2006/main">
        <w:pStyle w:val="31"/>
        <w:spacing w:line="240" w:lineRule="auto"/>
        <w:ind w:left="142" w:firstLine="218"/>
        <w:rPr>
          <w:rFonts w:ascii="GHEA Grapalat" w:hAnsi="GHEA Grapalat"/>
          <w:i/>
          <w:lang w:val="af-ZA" w:eastAsia="ru-RU"/>
        </w:rPr>
      </w:pP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If</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participant </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Legal</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persons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state</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registration </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legal</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persons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departments </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institutions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and</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individual</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entrepreneurs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state</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registration</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about </w:t>
      </w:r>
      <w:r xmlns:w="http://schemas.openxmlformats.org/wordprocessingml/2006/main" w:rsidRPr="005F1C06">
        <w:rPr>
          <w:rFonts w:ascii="GHEA Grapalat" w:hAnsi="GHEA Grapalat"/>
          <w:i/>
          <w:lang w:eastAsia="ru-RU"/>
        </w:rPr>
        <w:t xml:space="preserve">the </w:t>
      </w:r>
      <w:r xmlns:w="http://schemas.openxmlformats.org/wordprocessingml/2006/main" w:rsidRPr="00D60ADB">
        <w:rPr>
          <w:rFonts w:ascii="GHEA Grapalat" w:hAnsi="GHEA Grapalat"/>
          <w:i/>
          <w:lang w:val="af-ZA" w:eastAsia="ru-RU"/>
        </w:rPr>
        <w:t xml:space="preserve">law</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basis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on</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real</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beneficiaries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regarding</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declaration</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to present</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duty</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having</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legal</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person</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not </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or</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if</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such</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legal</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person</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is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however</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the application</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to present</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day</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as of</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obliged</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was not</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legal</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persons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state</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registry</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at the agency</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register</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his/her</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real</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beneficiaries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regarding</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information </w:t>
      </w:r>
      <w:r xmlns:w="http://schemas.openxmlformats.org/wordprocessingml/2006/main">
        <w:rPr>
          <w:rFonts w:ascii="GHEA Grapalat" w:hAnsi="GHEA Grapalat"/>
          <w:i/>
          <w:lang w:val="hy-AM" w:eastAsia="ru-RU"/>
        </w:rPr>
        <w:t xml:space="preserve">,</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rPr>
        <w:t xml:space="preserve">then</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rPr>
        <w:t xml:space="preserve">application </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rPr>
        <w:t xml:space="preserve">statement</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rPr>
        <w:t xml:space="preserve">when filling </w:t>
      </w:r>
      <w:r xmlns:w="http://schemas.openxmlformats.org/wordprocessingml/2006/main" w:rsidRPr="00D60ADB">
        <w:rPr>
          <w:rFonts w:ascii="GHEA Grapalat" w:hAnsi="GHEA Grapalat"/>
          <w:i/>
          <w:lang w:val="af-ZA"/>
        </w:rPr>
        <w:t xml:space="preserve">&lt;&lt; </w:t>
      </w:r>
      <w:r xmlns:w="http://schemas.openxmlformats.org/wordprocessingml/2006/main" w:rsidRPr="005F1C06">
        <w:rPr>
          <w:rFonts w:ascii="GHEA Grapalat" w:hAnsi="GHEA Grapalat"/>
          <w:i/>
        </w:rPr>
        <w:t xml:space="preserve">information</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rPr>
        <w:t xml:space="preserve">containing</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rPr>
        <w:t xml:space="preserve">website</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rPr>
        <w:t xml:space="preserve">link: </w:t>
      </w:r>
      <w:r xmlns:w="http://schemas.openxmlformats.org/wordprocessingml/2006/main" w:rsidRPr="00D60ADB">
        <w:rPr>
          <w:rFonts w:ascii="GHEA Grapalat" w:hAnsi="GHEA Grapalat"/>
          <w:i/>
          <w:lang w:val="af-ZA"/>
        </w:rPr>
        <w:t xml:space="preserve">&gt;&gt; </w:t>
      </w:r>
      <w:r xmlns:w="http://schemas.openxmlformats.org/wordprocessingml/2006/main" w:rsidRPr="005F1C06">
        <w:rPr>
          <w:rFonts w:ascii="GHEA Grapalat" w:hAnsi="GHEA Grapalat"/>
          <w:i/>
        </w:rPr>
        <w:t xml:space="preserve">words</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rPr>
        <w:t xml:space="preserve">replacement</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rPr>
        <w:t xml:space="preserve">is </w:t>
      </w:r>
      <w:r xmlns:w="http://schemas.openxmlformats.org/wordprocessingml/2006/main" w:rsidRPr="00D60ADB">
        <w:rPr>
          <w:rFonts w:ascii="GHEA Grapalat" w:hAnsi="GHEA Grapalat"/>
          <w:i/>
          <w:lang w:val="af-ZA"/>
        </w:rPr>
        <w:t xml:space="preserve">&lt;&lt; </w:t>
      </w:r>
      <w:r xmlns:w="http://schemas.openxmlformats.org/wordprocessingml/2006/main" w:rsidRPr="005F1C06">
        <w:rPr>
          <w:rFonts w:ascii="GHEA Grapalat" w:hAnsi="GHEA Grapalat"/>
          <w:i/>
        </w:rPr>
        <w:t xml:space="preserve">declaration:</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rPr>
        <w:t xml:space="preserve">according to</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rPr>
        <w:t xml:space="preserve">In the </w:t>
      </w:r>
      <w:r xmlns:w="http://schemas.openxmlformats.org/wordprocessingml/2006/main" w:rsidRPr="00D60ADB">
        <w:rPr>
          <w:rFonts w:ascii="GHEA Grapalat" w:hAnsi="GHEA Grapalat"/>
          <w:i/>
          <w:lang w:val="af-ZA"/>
        </w:rPr>
        <w:t xml:space="preserve">words </w:t>
      </w:r>
      <w:r xmlns:w="http://schemas.openxmlformats.org/wordprocessingml/2006/main" w:rsidRPr="005F1C06">
        <w:rPr>
          <w:rFonts w:ascii="GHEA Grapalat" w:hAnsi="GHEA Grapalat"/>
          <w:i/>
        </w:rPr>
        <w:t xml:space="preserve">of </w:t>
      </w:r>
      <w:r xmlns:w="http://schemas.openxmlformats.org/wordprocessingml/2006/main">
        <w:rPr>
          <w:rFonts w:ascii="GHEA Grapalat" w:hAnsi="GHEA Grapalat"/>
          <w:i/>
        </w:rPr>
        <w:t xml:space="preserve">Annex </w:t>
      </w:r>
      <w:r xmlns:w="http://schemas.openxmlformats.org/wordprocessingml/2006/main" w:rsidRPr="00D60ADB">
        <w:rPr>
          <w:rFonts w:ascii="GHEA Grapalat" w:hAnsi="GHEA Grapalat"/>
          <w:i/>
          <w:lang w:val="af-ZA"/>
        </w:rPr>
        <w:t xml:space="preserve">1.2 </w:t>
      </w:r>
      <w:r xmlns:w="http://schemas.openxmlformats.org/wordprocessingml/2006/main" w:rsidRPr="00D60ADB">
        <w:rPr>
          <w:rFonts w:ascii="GHEA Grapalat" w:hAnsi="GHEA Grapalat"/>
          <w:i/>
          <w:lang w:val="af-ZA"/>
        </w:rPr>
        <w:t xml:space="preserve">,</w:t>
      </w:r>
    </w:p>
    <w:p w14:paraId="16303A3E" w14:textId="77777777" w:rsidR="00D96837" w:rsidRPr="00D60ADB" w:rsidRDefault="00D96837" w:rsidP="00532D6C">
      <w:pPr>
        <w:pStyle w:val="af2"/>
        <w:jc w:val="both"/>
        <w:rPr>
          <w:rFonts w:ascii="GHEA Grapalat" w:hAnsi="GHEA Grapalat"/>
          <w:i/>
          <w:lang w:val="af-ZA"/>
        </w:rPr>
      </w:pPr>
    </w:p>
    <w:p w14:paraId="53371997" w14:textId="77777777" w:rsidR="00D96837" w:rsidRPr="00D60ADB" w:rsidRDefault="00D96837" w:rsidP="00532D6C">
      <w:pPr xmlns:w="http://schemas.openxmlformats.org/wordprocessingml/2006/main">
        <w:pStyle w:val="af2"/>
        <w:jc w:val="both"/>
        <w:rPr>
          <w:rFonts w:ascii="GHEA Grapalat" w:hAnsi="GHEA Grapalat"/>
          <w:i/>
          <w:lang w:val="af-ZA"/>
        </w:rPr>
      </w:pPr>
      <w:r xmlns:w="http://schemas.openxmlformats.org/wordprocessingml/2006/main" w:rsidRPr="00D60ADB">
        <w:rPr>
          <w:rFonts w:ascii="GHEA Grapalat" w:hAnsi="GHEA Grapalat"/>
          <w:i/>
          <w:lang w:val="af-ZA"/>
        </w:rPr>
        <w:tab xmlns:w="http://schemas.openxmlformats.org/wordprocessingml/2006/main"/>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if</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participant</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individual</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entrepreneur</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is</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or</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physical</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person </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then</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real</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beneficiaries</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regarding</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information</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no</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presents </w:t>
      </w:r>
      <w:r xmlns:w="http://schemas.openxmlformats.org/wordprocessingml/2006/main" w:rsidRPr="00D60ADB">
        <w:rPr>
          <w:rFonts w:ascii="GHEA Grapalat" w:hAnsi="GHEA Grapalat"/>
          <w:i/>
          <w:lang w:val="af-ZA"/>
        </w:rPr>
        <w:t xml:space="preserve">:</w:t>
      </w:r>
    </w:p>
    <w:p w14:paraId="03DD911F" w14:textId="77777777" w:rsidR="00D96837" w:rsidRPr="00BF58CA" w:rsidRDefault="00D96837" w:rsidP="00532D6C">
      <w:pPr>
        <w:pStyle w:val="af2"/>
        <w:jc w:val="both"/>
        <w:rPr>
          <w:rFonts w:ascii="GHEA Grapalat" w:hAnsi="GHEA Grapalat"/>
          <w:i/>
          <w:sz w:val="16"/>
          <w:szCs w:val="16"/>
          <w:lang w:val="hy-AM"/>
        </w:rPr>
      </w:pPr>
    </w:p>
    <w:p w14:paraId="66150EE0" w14:textId="77777777" w:rsidR="00D96837" w:rsidRPr="000C2336" w:rsidDel="006C3873" w:rsidRDefault="00D96837" w:rsidP="00532D6C">
      <w:pPr>
        <w:jc w:val="both"/>
        <w:rPr>
          <w:del w:id="5" w:author="User" w:date="2019-05-26T09:52:00Z"/>
          <w:rFonts w:ascii="GHEA Grapalat" w:hAnsi="GHEA Grapalat" w:cs="Sylfaen"/>
          <w:sz w:val="20"/>
          <w:lang w:val="af-ZA"/>
        </w:rPr>
      </w:pPr>
    </w:p>
  </w:footnote>
  <w:footnote w:id="13">
    <w:p w14:paraId="50E8A58E" w14:textId="77777777" w:rsidR="00D96837" w:rsidRPr="006265F4" w:rsidRDefault="00D96837" w:rsidP="00532D6C">
      <w:pPr xmlns:w="http://schemas.openxmlformats.org/wordprocessingml/2006/main">
        <w:pStyle w:val="31"/>
        <w:spacing w:line="240" w:lineRule="auto"/>
        <w:ind w:firstLine="0"/>
        <w:rPr>
          <w:rFonts w:ascii="GHEA Grapalat" w:hAnsi="GHEA Grapalat" w:cs="Sylfaen"/>
          <w:i/>
          <w:sz w:val="16"/>
          <w:szCs w:val="16"/>
          <w:lang w:val="af-ZA" w:eastAsia="ru-RU"/>
        </w:rPr>
      </w:pPr>
      <w:r xmlns:w="http://schemas.openxmlformats.org/wordprocessingml/2006/main" w:rsidRPr="006265F4">
        <w:rPr>
          <w:rFonts w:ascii="GHEA Grapalat" w:hAnsi="GHEA Grapalat" w:cs="Sylfaen"/>
          <w:i/>
          <w:sz w:val="16"/>
          <w:szCs w:val="16"/>
          <w:lang w:val="hy-AM" w:eastAsia="ru-RU"/>
        </w:rPr>
        <w:t xml:space="preserve">*</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being filled</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is</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commission</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secretary</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by: </w:t>
      </w:r>
      <w:r xmlns:w="http://schemas.openxmlformats.org/wordprocessingml/2006/main" w:rsidRPr="006265F4">
        <w:rPr>
          <w:rFonts w:ascii="GHEA Grapalat" w:hAnsi="GHEA Grapalat"/>
          <w:i/>
          <w:sz w:val="16"/>
          <w:szCs w:val="16"/>
          <w:lang w:val="af-ZA"/>
        </w:rPr>
        <w:t xml:space="preserve">up </w:t>
      </w:r>
      <w:r xmlns:w="http://schemas.openxmlformats.org/wordprocessingml/2006/main" w:rsidRPr="005F1C06">
        <w:rPr>
          <w:rFonts w:ascii="GHEA Grapalat" w:hAnsi="GHEA Grapalat"/>
          <w:i/>
          <w:sz w:val="16"/>
          <w:szCs w:val="16"/>
          <w:lang w:val="hy-AM"/>
        </w:rPr>
        <w:t xml:space="preserve">to</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the invitation</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newsletter</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publishing.</w:t>
      </w:r>
    </w:p>
    <w:p w14:paraId="08240DEF" w14:textId="77777777" w:rsidR="00D96837" w:rsidRPr="006265F4" w:rsidRDefault="00D96837" w:rsidP="00532D6C">
      <w:pPr xmlns:w="http://schemas.openxmlformats.org/wordprocessingml/2006/main">
        <w:ind w:right="309"/>
        <w:jc w:val="both"/>
        <w:rPr>
          <w:rFonts w:ascii="GHEA Grapalat" w:hAnsi="GHEA Grapalat"/>
          <w:bCs/>
          <w:i/>
          <w:iCs/>
          <w:sz w:val="20"/>
          <w:lang w:val="es-ES"/>
        </w:rPr>
      </w:pPr>
      <w:r xmlns:w="http://schemas.openxmlformats.org/wordprocessingml/2006/main" w:rsidRPr="006265F4">
        <w:rPr>
          <w:rFonts w:ascii="GHEA Grapalat" w:hAnsi="GHEA Grapalat"/>
          <w:bCs/>
          <w:i/>
          <w:sz w:val="18"/>
          <w:szCs w:val="18"/>
          <w:lang w:val="es-ES"/>
        </w:rPr>
        <w:t xml:space="preserve">** </w:t>
      </w:r>
      <w:r xmlns:w="http://schemas.openxmlformats.org/wordprocessingml/2006/main" w:rsidRPr="006265F4">
        <w:rPr>
          <w:rFonts w:ascii="GHEA Grapalat" w:hAnsi="GHEA Grapalat"/>
          <w:i/>
          <w:sz w:val="16"/>
          <w:szCs w:val="16"/>
        </w:rPr>
        <w:t xml:space="preserve">if</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participant</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added</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of value</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floor</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payer</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is </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then</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data</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contract</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on the line</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Armenia</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Republic</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state</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budget</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payable</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added</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of value</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floor</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the amount</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to be noted</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is</w:t>
      </w:r>
      <w:r xmlns:w="http://schemas.openxmlformats.org/wordprocessingml/2006/main" w:rsidRPr="006265F4">
        <w:rPr>
          <w:rFonts w:ascii="GHEA Grapalat" w:hAnsi="GHEA Grapalat"/>
          <w:i/>
          <w:sz w:val="16"/>
          <w:szCs w:val="16"/>
          <w:lang w:val="af-ZA"/>
        </w:rPr>
        <w:t xml:space="preserve"> </w:t>
      </w:r>
      <w:r xmlns:w="http://schemas.openxmlformats.org/wordprocessingml/2006/main">
        <w:rPr>
          <w:rFonts w:ascii="GHEA Grapalat" w:hAnsi="GHEA Grapalat"/>
          <w:i/>
          <w:sz w:val="16"/>
          <w:szCs w:val="16"/>
          <w:lang w:val="hy-AM"/>
        </w:rPr>
        <w:t xml:space="preserve">4th</w:t>
      </w:r>
      <w:r xmlns:w="http://schemas.openxmlformats.org/wordprocessingml/2006/main" w:rsidRPr="006265F4">
        <w:rPr>
          <w:rFonts w:ascii="GHEA Grapalat" w:hAnsi="GHEA Grapalat"/>
          <w:i/>
          <w:sz w:val="16"/>
          <w:szCs w:val="16"/>
          <w:lang w:val="af-ZA"/>
        </w:rPr>
        <w:t xml:space="preserve">​</w:t>
      </w:r>
      <w:r xmlns:w="http://schemas.openxmlformats.org/wordprocessingml/2006/main" w:rsidRPr="006265F4">
        <w:rPr>
          <w:rFonts w:ascii="GHEA Grapalat" w:hAnsi="GHEA Grapalat"/>
          <w:i/>
          <w:sz w:val="16"/>
          <w:szCs w:val="16"/>
        </w:rPr>
        <w:t xml:space="preserve">​</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in the column.</w:t>
      </w:r>
    </w:p>
    <w:p w14:paraId="6A373907" w14:textId="77777777" w:rsidR="00D96837" w:rsidRPr="006265F4" w:rsidDel="00856FDE" w:rsidRDefault="00D96837" w:rsidP="00532D6C">
      <w:pPr>
        <w:pStyle w:val="af2"/>
        <w:rPr>
          <w:del w:id="8" w:author="User" w:date="2019-05-26T09:57:00Z"/>
          <w:i/>
          <w:lang w:val="af-ZA"/>
        </w:rPr>
      </w:pPr>
    </w:p>
  </w:footnote>
  <w:footnote w:id="14">
    <w:p w14:paraId="6393AC04" w14:textId="77777777" w:rsidR="00D96837" w:rsidRPr="006265F4" w:rsidDel="007942E8" w:rsidRDefault="00D96837" w:rsidP="00532D6C">
      <w:pPr xmlns:w="http://schemas.openxmlformats.org/wordprocessingml/2006/main">
        <w:pStyle w:val="af2"/>
        <w:rPr>
          <w:del w:id="9" w:author="User" w:date="2019-05-26T10:01:00Z"/>
          <w:rFonts w:ascii="GHEA Grapalat" w:hAnsi="GHEA Grapalat"/>
          <w:i/>
          <w:sz w:val="16"/>
          <w:szCs w:val="24"/>
          <w:lang w:val="af-ZA" w:eastAsia="en-US"/>
        </w:rPr>
      </w:pPr>
      <w:r xmlns:w="http://schemas.openxmlformats.org/wordprocessingml/2006/main" w:rsidRPr="006265F4">
        <w:rPr>
          <w:color w:val="FFFFFF"/>
          <w:vertAlign w:val="superscript"/>
          <w:lang w:val="af-ZA"/>
        </w:rPr>
        <w:t xml:space="preserve">29 </w:t>
      </w:r>
      <w:r xmlns:w="http://schemas.openxmlformats.org/wordprocessingml/2006/main" w:rsidRPr="006265F4">
        <w:rPr>
          <w:vertAlign w:val="superscript"/>
          <w:lang w:val="af-ZA"/>
        </w:rPr>
        <w:t xml:space="preserve">17 </w:t>
      </w:r>
      <w:r xmlns:w="http://schemas.openxmlformats.org/wordprocessingml/2006/main" w:rsidRPr="006265F4">
        <w:rPr>
          <w:rFonts w:ascii="GHEA Grapalat" w:hAnsi="GHEA Grapalat"/>
          <w:i/>
          <w:sz w:val="16"/>
          <w:szCs w:val="24"/>
          <w:lang w:val="hy-AM" w:eastAsia="en-US"/>
        </w:rPr>
        <w:t xml:space="preserve">If </w:t>
      </w:r>
      <w:r xmlns:w="http://schemas.openxmlformats.org/wordprocessingml/2006/main" w:rsidRPr="006265F4">
        <w:rPr>
          <w:rFonts w:ascii="GHEA Grapalat" w:hAnsi="GHEA Grapalat"/>
          <w:i/>
          <w:sz w:val="16"/>
          <w:szCs w:val="24"/>
          <w:lang w:val="en-US" w:eastAsia="en-US"/>
        </w:rPr>
        <w:t xml:space="preserve">the price </w:t>
      </w:r>
      <w:r xmlns:w="http://schemas.openxmlformats.org/wordprocessingml/2006/main" w:rsidRPr="006265F4">
        <w:rPr>
          <w:rFonts w:ascii="GHEA Grapalat" w:hAnsi="GHEA Grapalat"/>
          <w:i/>
          <w:sz w:val="16"/>
          <w:szCs w:val="24"/>
          <w:lang w:val="hy-AM" w:eastAsia="en-US"/>
        </w:rPr>
        <w:t xml:space="preserve">offered by the </w:t>
      </w:r>
      <w:r xmlns:w="http://schemas.openxmlformats.org/wordprocessingml/2006/main" w:rsidRPr="006265F4">
        <w:rPr>
          <w:rFonts w:ascii="GHEA Grapalat" w:hAnsi="GHEA Grapalat"/>
          <w:i/>
          <w:sz w:val="16"/>
          <w:szCs w:val="24"/>
          <w:lang w:val="en-US" w:eastAsia="en-US"/>
        </w:rPr>
        <w:t xml:space="preserve">auctioneer</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presented</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is</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without</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VAT </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then</w:t>
      </w:r>
      <w:r xmlns:w="http://schemas.openxmlformats.org/wordprocessingml/2006/main" w:rsidRPr="006265F4">
        <w:rPr>
          <w:rFonts w:ascii="GHEA Grapalat" w:hAnsi="GHEA Grapalat"/>
          <w:i/>
          <w:sz w:val="16"/>
          <w:szCs w:val="24"/>
          <w:lang w:val="af-ZA" w:eastAsia="en-US"/>
        </w:rPr>
        <w:t xml:space="preserve">​</w:t>
      </w:r>
      <w:r xmlns:w="http://schemas.openxmlformats.org/wordprocessingml/2006/main" w:rsidRPr="006265F4">
        <w:rPr>
          <w:rFonts w:ascii="GHEA Grapalat" w:hAnsi="GHEA Grapalat"/>
          <w:i/>
          <w:sz w:val="16"/>
          <w:szCs w:val="24"/>
          <w:lang w:val="en-US" w:eastAsia="en-US"/>
        </w:rPr>
        <w:t xml:space="preserve">​</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the contract</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when signing </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including"</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The </w:t>
      </w:r>
      <w:r xmlns:w="http://schemas.openxmlformats.org/wordprocessingml/2006/main" w:rsidRPr="006265F4">
        <w:rPr>
          <w:rFonts w:ascii="GHEA Grapalat" w:hAnsi="GHEA Grapalat"/>
          <w:i/>
          <w:sz w:val="16"/>
          <w:szCs w:val="24"/>
          <w:lang w:val="en-US" w:eastAsia="en-US"/>
        </w:rPr>
        <w:t xml:space="preserve">words </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VAT </w:t>
      </w:r>
      <w:r xmlns:w="http://schemas.openxmlformats.org/wordprocessingml/2006/main" w:rsidRPr="006265F4">
        <w:rPr>
          <w:rFonts w:ascii="GHEA Grapalat" w:hAnsi="GHEA Grapalat"/>
          <w:i/>
          <w:sz w:val="16"/>
          <w:szCs w:val="24"/>
          <w:lang w:val="af-ZA" w:eastAsia="en-US"/>
        </w:rPr>
        <w:t xml:space="preserve">"</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being removed</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are </w:t>
      </w:r>
      <w:r xmlns:w="http://schemas.openxmlformats.org/wordprocessingml/2006/main" w:rsidRPr="006265F4">
        <w:rPr>
          <w:rFonts w:ascii="GHEA Grapalat" w:hAnsi="GHEA Grapalat"/>
          <w:i/>
          <w:sz w:val="16"/>
          <w:szCs w:val="24"/>
          <w:lang w:val="af-ZA" w:eastAsia="en-US"/>
        </w:rPr>
        <w:t xml:space="preserve">.</w:t>
      </w:r>
    </w:p>
  </w:footnote>
  <w:footnote w:id="15">
    <w:p w14:paraId="333AF390" w14:textId="77777777" w:rsidR="00D96837" w:rsidRPr="006265F4" w:rsidDel="007942E8" w:rsidRDefault="00D96837" w:rsidP="00532D6C">
      <w:pPr xmlns:w="http://schemas.openxmlformats.org/wordprocessingml/2006/main">
        <w:pStyle w:val="af2"/>
        <w:jc w:val="both"/>
        <w:rPr>
          <w:del w:id="10" w:author="User" w:date="2019-05-26T10:01:00Z"/>
          <w:lang w:val="hy-AM"/>
        </w:rPr>
      </w:pPr>
      <w:r xmlns:w="http://schemas.openxmlformats.org/wordprocessingml/2006/main" w:rsidRPr="006265F4">
        <w:rPr>
          <w:color w:val="FFFFFF"/>
          <w:vertAlign w:val="superscript"/>
          <w:lang w:val="af-ZA"/>
        </w:rPr>
        <w:t xml:space="preserve">30 </w:t>
      </w:r>
      <w:r xmlns:w="http://schemas.openxmlformats.org/wordprocessingml/2006/main" w:rsidRPr="006265F4">
        <w:rPr>
          <w:vertAlign w:val="superscript"/>
          <w:lang w:val="af-ZA"/>
        </w:rPr>
        <w:t xml:space="preserve">18 </w:t>
      </w:r>
      <w:r xmlns:w="http://schemas.openxmlformats.org/wordprocessingml/2006/main" w:rsidRPr="006265F4">
        <w:rPr>
          <w:rFonts w:ascii="GHEA Grapalat" w:hAnsi="GHEA Grapalat"/>
          <w:i/>
          <w:sz w:val="16"/>
          <w:szCs w:val="24"/>
          <w:lang w:val="hy-AM" w:eastAsia="en-US"/>
        </w:rPr>
        <w:t xml:space="preserve">The seller may refuse the proposed advance payment or part of it. In addition, </w:t>
      </w:r>
      <w:r xmlns:w="http://schemas.openxmlformats.org/wordprocessingml/2006/main" w:rsidRPr="006265F4">
        <w:rPr>
          <w:rFonts w:ascii="GHEA Grapalat" w:hAnsi="GHEA Grapalat"/>
          <w:i/>
          <w:sz w:val="16"/>
          <w:szCs w:val="24"/>
          <w:lang w:val="en-US" w:eastAsia="en-US"/>
        </w:rPr>
        <w:t xml:space="preserve">the contract to be concluded</w:t>
      </w:r>
      <w:r xmlns:w="http://schemas.openxmlformats.org/wordprocessingml/2006/main" w:rsidRPr="006265F4">
        <w:rPr>
          <w:rFonts w:ascii="GHEA Grapalat" w:hAnsi="GHEA Grapalat"/>
          <w:i/>
          <w:sz w:val="16"/>
          <w:szCs w:val="24"/>
          <w:lang w:val="af-ZA" w:eastAsia="en-US"/>
        </w:rPr>
        <w:t xml:space="preserve"> The advance payment </w:t>
      </w:r>
      <w:r xmlns:w="http://schemas.openxmlformats.org/wordprocessingml/2006/main" w:rsidRPr="006265F4">
        <w:rPr>
          <w:rFonts w:ascii="GHEA Grapalat" w:hAnsi="GHEA Grapalat"/>
          <w:i/>
          <w:sz w:val="16"/>
          <w:szCs w:val="24"/>
          <w:lang w:val="en-US" w:eastAsia="en-US"/>
        </w:rPr>
        <w:t xml:space="preserve">in </w:t>
      </w:r>
      <w:r xmlns:w="http://schemas.openxmlformats.org/wordprocessingml/2006/main" w:rsidRPr="006265F4">
        <w:rPr>
          <w:rFonts w:ascii="GHEA Grapalat" w:hAnsi="GHEA Grapalat"/>
          <w:i/>
          <w:sz w:val="16"/>
          <w:szCs w:val="24"/>
          <w:lang w:val="hy-AM" w:eastAsia="en-US"/>
        </w:rPr>
        <w:t xml:space="preserve">the contract </w:t>
      </w:r>
      <w:r xmlns:w="http://schemas.openxmlformats.org/wordprocessingml/2006/main" w:rsidRPr="006265F4">
        <w:rPr>
          <w:rFonts w:ascii="GHEA Grapalat" w:hAnsi="GHEA Grapalat"/>
          <w:i/>
          <w:sz w:val="16"/>
          <w:szCs w:val="24"/>
          <w:lang w:val="en-US" w:eastAsia="en-US"/>
        </w:rPr>
        <w:t xml:space="preserve">is </w:t>
      </w:r>
      <w:r xmlns:w="http://schemas.openxmlformats.org/wordprocessingml/2006/main" w:rsidRPr="006265F4">
        <w:rPr>
          <w:rFonts w:ascii="GHEA Grapalat" w:hAnsi="GHEA Grapalat"/>
          <w:i/>
          <w:sz w:val="16"/>
          <w:szCs w:val="24"/>
          <w:lang w:val="hy-AM" w:eastAsia="en-US"/>
        </w:rPr>
        <w:t xml:space="preserve">set at an amount agreed upon between the Buyer and the Seller.</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If</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by contract</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no</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planned</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advance payment</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allocation </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then</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this</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the point</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being removed</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is</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from the project </w:t>
      </w:r>
      <w:r xmlns:w="http://schemas.openxmlformats.org/wordprocessingml/2006/main" w:rsidRPr="006265F4">
        <w:rPr>
          <w:rFonts w:ascii="GHEA Grapalat" w:hAnsi="GHEA Grapalat"/>
          <w:i/>
          <w:sz w:val="16"/>
          <w:szCs w:val="24"/>
          <w:lang w:val="af-ZA" w:eastAsia="en-US"/>
        </w:rPr>
        <w:t xml:space="preserve">.</w:t>
      </w:r>
    </w:p>
  </w:footnote>
  <w:footnote w:id="16">
    <w:p w14:paraId="779EBA8B" w14:textId="77777777" w:rsidR="00D96837" w:rsidRPr="006265F4" w:rsidDel="007942E8" w:rsidRDefault="00D96837" w:rsidP="00532D6C">
      <w:pPr xmlns:w="http://schemas.openxmlformats.org/wordprocessingml/2006/main">
        <w:pStyle w:val="af2"/>
        <w:rPr>
          <w:del w:id="11" w:author="User" w:date="2019-05-26T10:02:00Z"/>
          <w:lang w:val="hy-AM"/>
        </w:rPr>
      </w:pPr>
      <w:r xmlns:w="http://schemas.openxmlformats.org/wordprocessingml/2006/main" w:rsidRPr="006265F4">
        <w:rPr>
          <w:color w:val="FFFFFF"/>
          <w:vertAlign w:val="superscript"/>
          <w:lang w:val="hy-AM"/>
        </w:rPr>
        <w:t xml:space="preserve">31 </w:t>
      </w:r>
      <w:r xmlns:w="http://schemas.openxmlformats.org/wordprocessingml/2006/main" w:rsidRPr="006265F4">
        <w:rPr>
          <w:vertAlign w:val="superscript"/>
          <w:lang w:val="hy-AM"/>
        </w:rPr>
        <w:t xml:space="preserve">19 </w:t>
      </w:r>
      <w:r xmlns:w="http://schemas.openxmlformats.org/wordprocessingml/2006/main" w:rsidRPr="006265F4">
        <w:rPr>
          <w:rFonts w:ascii="GHEA Grapalat" w:hAnsi="GHEA Grapalat"/>
          <w:i/>
          <w:sz w:val="16"/>
          <w:szCs w:val="24"/>
          <w:lang w:val="hy-AM" w:eastAsia="en-US"/>
        </w:rPr>
        <w:t xml:space="preserve">This clause is removed from the draft contract if the product to be purchased is not a fixed asset. If the product to be purchased is a fixed asset, the warranty period shall not be less than 365 calendar days.</w:t>
      </w:r>
    </w:p>
  </w:footnote>
  <w:footnote w:id="17">
    <w:p w14:paraId="1F676188" w14:textId="77777777" w:rsidR="00D96837" w:rsidRPr="006265F4" w:rsidRDefault="00D96837" w:rsidP="00532D6C">
      <w:pPr xmlns:w="http://schemas.openxmlformats.org/wordprocessingml/2006/main">
        <w:pStyle w:val="af2"/>
        <w:jc w:val="both"/>
        <w:rPr>
          <w:rFonts w:ascii="GHEA Grapalat" w:hAnsi="GHEA Grapalat"/>
          <w:i/>
          <w:sz w:val="16"/>
          <w:szCs w:val="24"/>
          <w:lang w:val="hy-AM" w:eastAsia="en-US"/>
        </w:rPr>
      </w:pPr>
      <w:r xmlns:w="http://schemas.openxmlformats.org/wordprocessingml/2006/main" w:rsidRPr="00AB6289">
        <w:rPr>
          <w:vertAlign w:val="superscript"/>
          <w:lang w:val="hy-AM"/>
        </w:rPr>
        <w:t xml:space="preserve">20 </w:t>
      </w:r>
      <w:r xmlns:w="http://schemas.openxmlformats.org/wordprocessingml/2006/main" w:rsidRPr="006265F4">
        <w:rPr>
          <w:rFonts w:ascii="GHEA Grapalat" w:hAnsi="GHEA Grapalat"/>
          <w:i/>
          <w:sz w:val="16"/>
          <w:szCs w:val="24"/>
          <w:lang w:val="hy-AM" w:eastAsia="en-US"/>
        </w:rPr>
        <w:t xml:space="preserve">If the contract was concluded on the basis of Article 15, Clause 6 of the RA Law "On Procurement", the fine is calculated against the price of the agreement within the framework of which the circumstance of non-fulfillment or improper fulfillment of the obligations undertaken was recorded.</w:t>
      </w:r>
    </w:p>
    <w:p w14:paraId="5C155BC5" w14:textId="77777777" w:rsidR="00D96837" w:rsidRPr="006265F4" w:rsidDel="007942E8" w:rsidRDefault="00D96837" w:rsidP="00532D6C">
      <w:pPr xmlns:w="http://schemas.openxmlformats.org/wordprocessingml/2006/main">
        <w:pStyle w:val="af2"/>
        <w:jc w:val="both"/>
        <w:rPr>
          <w:del w:id="12" w:author="User" w:date="2019-05-26T10:03:00Z"/>
          <w:lang w:val="hy-AM"/>
        </w:rPr>
      </w:pPr>
      <w:r xmlns:w="http://schemas.openxmlformats.org/wordprocessingml/2006/main" w:rsidRPr="006265F4">
        <w:rPr>
          <w:rFonts w:ascii="GHEA Grapalat" w:hAnsi="GHEA Grapalat"/>
          <w:i/>
          <w:sz w:val="16"/>
          <w:szCs w:val="24"/>
          <w:lang w:val="hy-AM" w:eastAsia="en-US"/>
        </w:rPr>
        <w:t xml:space="preserve">If the contract includes more than one installment, the penalty is calculated against the total price set for that installment in the contract.</w:t>
      </w:r>
    </w:p>
  </w:footnote>
  <w:footnote w:id="18">
    <w:p w14:paraId="3A6E8BB4" w14:textId="77777777" w:rsidR="00D96837" w:rsidRPr="006265F4" w:rsidDel="007942E8" w:rsidRDefault="00D96837" w:rsidP="00532D6C">
      <w:pPr xmlns:w="http://schemas.openxmlformats.org/wordprocessingml/2006/main">
        <w:pStyle w:val="af2"/>
        <w:jc w:val="both"/>
        <w:rPr>
          <w:del w:id="13" w:author="User" w:date="2019-05-26T10:04:00Z"/>
          <w:sz w:val="16"/>
          <w:szCs w:val="16"/>
          <w:lang w:val="hy-AM"/>
        </w:rPr>
      </w:pPr>
      <w:r xmlns:w="http://schemas.openxmlformats.org/wordprocessingml/2006/main" w:rsidRPr="00AB6289">
        <w:rPr>
          <w:vertAlign w:val="superscript"/>
          <w:lang w:val="hy-AM"/>
        </w:rPr>
        <w:t xml:space="preserve">21 </w:t>
      </w:r>
      <w:r xmlns:w="http://schemas.openxmlformats.org/wordprocessingml/2006/main" w:rsidRPr="006265F4">
        <w:rPr>
          <w:rFonts w:ascii="GHEA Grapalat" w:hAnsi="GHEA Grapalat" w:cs="Sylfaen"/>
          <w:i/>
          <w:sz w:val="16"/>
          <w:szCs w:val="16"/>
          <w:lang w:val="hy-AM"/>
        </w:rPr>
        <w:t xml:space="preserve">In the case of purchases that do not incur obligations at the expense of state budget funds, this sentence shall be removed from the contract.</w:t>
      </w:r>
    </w:p>
  </w:footnote>
  <w:footnote w:id="19">
    <w:p w14:paraId="3DF24AE3" w14:textId="77777777" w:rsidR="00D96837" w:rsidRPr="006265F4" w:rsidDel="002877FC" w:rsidRDefault="00D96837" w:rsidP="00532D6C">
      <w:pPr xmlns:w="http://schemas.openxmlformats.org/wordprocessingml/2006/main">
        <w:pStyle w:val="af2"/>
        <w:jc w:val="both"/>
        <w:rPr>
          <w:del w:id="14" w:author="User" w:date="2019-05-26T10:04:00Z"/>
          <w:lang w:val="hy-AM"/>
        </w:rPr>
      </w:pPr>
      <w:r xmlns:w="http://schemas.openxmlformats.org/wordprocessingml/2006/main" w:rsidRPr="00AB6289">
        <w:rPr>
          <w:vertAlign w:val="superscript"/>
          <w:lang w:val="hy-AM"/>
        </w:rPr>
        <w:t xml:space="preserve">22 </w:t>
      </w:r>
      <w:r xmlns:w="http://schemas.openxmlformats.org/wordprocessingml/2006/main" w:rsidRPr="006265F4">
        <w:rPr>
          <w:rFonts w:ascii="GHEA Grapalat" w:hAnsi="GHEA Grapalat"/>
          <w:i/>
          <w:sz w:val="16"/>
          <w:szCs w:val="24"/>
          <w:lang w:val="hy-AM" w:eastAsia="en-US"/>
        </w:rPr>
        <w:t xml:space="preserve">This clause is removed from the contract if the contract is not implemented through the conclusion of an agency agreement.</w:t>
      </w:r>
    </w:p>
  </w:footnote>
  <w:footnote w:id="20">
    <w:p w14:paraId="132FBFC8" w14:textId="77777777" w:rsidR="00D96837" w:rsidRPr="006265F4" w:rsidDel="002877FC" w:rsidRDefault="00D96837" w:rsidP="00532D6C">
      <w:pPr xmlns:w="http://schemas.openxmlformats.org/wordprocessingml/2006/main">
        <w:pStyle w:val="af2"/>
        <w:jc w:val="both"/>
        <w:rPr>
          <w:del w:id="15" w:author="User" w:date="2019-05-26T10:04:00Z"/>
          <w:lang w:val="hy-AM"/>
        </w:rPr>
      </w:pPr>
      <w:r xmlns:w="http://schemas.openxmlformats.org/wordprocessingml/2006/main" w:rsidRPr="00AB6289">
        <w:rPr>
          <w:vertAlign w:val="superscript"/>
          <w:lang w:val="hy-AM"/>
        </w:rPr>
        <w:t xml:space="preserve">23 </w:t>
      </w:r>
      <w:r xmlns:w="http://schemas.openxmlformats.org/wordprocessingml/2006/main" w:rsidRPr="006265F4">
        <w:rPr>
          <w:rFonts w:ascii="GHEA Grapalat" w:hAnsi="GHEA Grapalat"/>
          <w:i/>
          <w:sz w:val="16"/>
          <w:szCs w:val="24"/>
          <w:lang w:val="hy-AM" w:eastAsia="en-US"/>
        </w:rPr>
        <w:t xml:space="preserve">This clause is removed from the contract if the contract is not implemented through a joint venture (consortium) agreement.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8F648FD"/>
    <w:multiLevelType w:val="hybridMultilevel"/>
    <w:tmpl w:val="AD96EB02"/>
    <w:lvl w:ilvl="0" w:tplc="5BFC5986">
      <w:start w:val="1"/>
      <w:numFmt w:val="bullet"/>
      <w:lvlText w:val=""/>
      <w:lvlJc w:val="left"/>
      <w:pPr>
        <w:ind w:left="1080" w:hanging="360"/>
      </w:pPr>
      <w:rPr>
        <w:rFonts w:ascii="Symbol" w:hAnsi="Symbol"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A3D43D6"/>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9"/>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8"/>
  </w:num>
  <w:num w:numId="13">
    <w:abstractNumId w:val="24"/>
  </w:num>
  <w:num w:numId="14">
    <w:abstractNumId w:val="10"/>
  </w:num>
  <w:num w:numId="15">
    <w:abstractNumId w:val="25"/>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26"/>
  </w:num>
  <w:num w:numId="31">
    <w:abstractNumId w:val="18"/>
  </w:num>
  <w:num w:numId="32">
    <w:abstractNumId w:val="20"/>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C3AE5"/>
    <w:rsid w:val="000B1B4B"/>
    <w:rsid w:val="000C3AE5"/>
    <w:rsid w:val="000D1235"/>
    <w:rsid w:val="000D1C67"/>
    <w:rsid w:val="000F6C4E"/>
    <w:rsid w:val="0012236B"/>
    <w:rsid w:val="00176863"/>
    <w:rsid w:val="001902F9"/>
    <w:rsid w:val="001A3021"/>
    <w:rsid w:val="001B4119"/>
    <w:rsid w:val="001B4F89"/>
    <w:rsid w:val="00216751"/>
    <w:rsid w:val="0022569E"/>
    <w:rsid w:val="00266F6D"/>
    <w:rsid w:val="002C777F"/>
    <w:rsid w:val="002D073B"/>
    <w:rsid w:val="0031067B"/>
    <w:rsid w:val="003242D7"/>
    <w:rsid w:val="003624DD"/>
    <w:rsid w:val="00436DC2"/>
    <w:rsid w:val="00454CDE"/>
    <w:rsid w:val="004722CA"/>
    <w:rsid w:val="004B2A92"/>
    <w:rsid w:val="004D0F27"/>
    <w:rsid w:val="004D4880"/>
    <w:rsid w:val="004E5ADA"/>
    <w:rsid w:val="00532D6C"/>
    <w:rsid w:val="00597465"/>
    <w:rsid w:val="00730AAF"/>
    <w:rsid w:val="0076273B"/>
    <w:rsid w:val="00774FCD"/>
    <w:rsid w:val="00791187"/>
    <w:rsid w:val="007A411A"/>
    <w:rsid w:val="007C5699"/>
    <w:rsid w:val="008C418A"/>
    <w:rsid w:val="008E294B"/>
    <w:rsid w:val="0091351D"/>
    <w:rsid w:val="009347A4"/>
    <w:rsid w:val="0093695F"/>
    <w:rsid w:val="00950D0E"/>
    <w:rsid w:val="00997EE9"/>
    <w:rsid w:val="009C6DB1"/>
    <w:rsid w:val="009D22DC"/>
    <w:rsid w:val="009E077A"/>
    <w:rsid w:val="009E6693"/>
    <w:rsid w:val="009F226A"/>
    <w:rsid w:val="00A117B7"/>
    <w:rsid w:val="00A11DFA"/>
    <w:rsid w:val="00A1458F"/>
    <w:rsid w:val="00A27E77"/>
    <w:rsid w:val="00A337EA"/>
    <w:rsid w:val="00A406BF"/>
    <w:rsid w:val="00AF5B61"/>
    <w:rsid w:val="00B35FE4"/>
    <w:rsid w:val="00B92D32"/>
    <w:rsid w:val="00C4546D"/>
    <w:rsid w:val="00C93928"/>
    <w:rsid w:val="00D41C85"/>
    <w:rsid w:val="00D52182"/>
    <w:rsid w:val="00D60ADB"/>
    <w:rsid w:val="00D87007"/>
    <w:rsid w:val="00D96837"/>
    <w:rsid w:val="00DD30C4"/>
    <w:rsid w:val="00E123D6"/>
    <w:rsid w:val="00E82197"/>
    <w:rsid w:val="00E84C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58CBBB5"/>
  <w15:docId w15:val="{EFCFE499-1D96-4256-8C0D-1041490E1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458F"/>
  </w:style>
  <w:style w:type="paragraph" w:styleId="1">
    <w:name w:val="heading 1"/>
    <w:basedOn w:val="a"/>
    <w:next w:val="a"/>
    <w:link w:val="10"/>
    <w:qFormat/>
    <w:rsid w:val="00532D6C"/>
    <w:pPr>
      <w:keepNext/>
      <w:spacing w:after="0" w:line="240" w:lineRule="auto"/>
      <w:jc w:val="center"/>
      <w:outlineLvl w:val="0"/>
    </w:pPr>
    <w:rPr>
      <w:rFonts w:ascii="Arial Armenian" w:eastAsia="Times New Roman" w:hAnsi="Arial Armenian" w:cs="Times New Roman"/>
      <w:sz w:val="28"/>
      <w:szCs w:val="20"/>
      <w:lang w:val="en" w:eastAsia="ru-RU"/>
    </w:rPr>
  </w:style>
  <w:style w:type="paragraph" w:styleId="2">
    <w:name w:val="heading 2"/>
    <w:basedOn w:val="a"/>
    <w:next w:val="a"/>
    <w:link w:val="20"/>
    <w:qFormat/>
    <w:rsid w:val="00532D6C"/>
    <w:pPr>
      <w:keepNext/>
      <w:spacing w:after="0" w:line="240" w:lineRule="auto"/>
      <w:jc w:val="both"/>
      <w:outlineLvl w:val="1"/>
    </w:pPr>
    <w:rPr>
      <w:rFonts w:ascii="Arial LatArm" w:eastAsia="Times New Roman" w:hAnsi="Arial LatArm" w:cs="Times New Roman"/>
      <w:b/>
      <w:color w:val="0000FF"/>
      <w:sz w:val="20"/>
      <w:szCs w:val="20"/>
      <w:lang w:val="en" w:eastAsia="ru-RU"/>
    </w:rPr>
  </w:style>
  <w:style w:type="paragraph" w:styleId="3">
    <w:name w:val="heading 3"/>
    <w:basedOn w:val="a"/>
    <w:next w:val="a"/>
    <w:link w:val="30"/>
    <w:qFormat/>
    <w:rsid w:val="00532D6C"/>
    <w:pPr>
      <w:keepNext/>
      <w:spacing w:after="0" w:line="360" w:lineRule="auto"/>
      <w:jc w:val="center"/>
      <w:outlineLvl w:val="2"/>
    </w:pPr>
    <w:rPr>
      <w:rFonts w:ascii="Arial LatArm" w:eastAsia="Times New Roman" w:hAnsi="Arial LatArm" w:cs="Times New Roman"/>
      <w:i/>
      <w:sz w:val="20"/>
      <w:szCs w:val="20"/>
      <w:lang w:val="en"/>
    </w:rPr>
  </w:style>
  <w:style w:type="paragraph" w:styleId="4">
    <w:name w:val="heading 4"/>
    <w:basedOn w:val="a"/>
    <w:next w:val="a"/>
    <w:link w:val="40"/>
    <w:qFormat/>
    <w:rsid w:val="00532D6C"/>
    <w:pPr>
      <w:keepNext/>
      <w:spacing w:after="0" w:line="240" w:lineRule="auto"/>
      <w:outlineLvl w:val="3"/>
    </w:pPr>
    <w:rPr>
      <w:rFonts w:ascii="Arial LatArm" w:eastAsia="Times New Roman" w:hAnsi="Arial LatArm" w:cs="Times New Roman"/>
      <w:i/>
      <w:sz w:val="18"/>
      <w:szCs w:val="20"/>
      <w:lang w:val="en"/>
    </w:rPr>
  </w:style>
  <w:style w:type="paragraph" w:styleId="5">
    <w:name w:val="heading 5"/>
    <w:basedOn w:val="a"/>
    <w:next w:val="a"/>
    <w:link w:val="50"/>
    <w:qFormat/>
    <w:rsid w:val="00532D6C"/>
    <w:pPr>
      <w:keepNext/>
      <w:spacing w:after="0" w:line="240" w:lineRule="auto"/>
      <w:jc w:val="center"/>
      <w:outlineLvl w:val="4"/>
    </w:pPr>
    <w:rPr>
      <w:rFonts w:ascii="Arial LatArm" w:eastAsia="Times New Roman" w:hAnsi="Arial LatArm" w:cs="Times New Roman"/>
      <w:b/>
      <w:sz w:val="26"/>
      <w:szCs w:val="20"/>
      <w:lang w:val="en" w:eastAsia="ru-RU"/>
    </w:rPr>
  </w:style>
  <w:style w:type="paragraph" w:styleId="6">
    <w:name w:val="heading 6"/>
    <w:basedOn w:val="a"/>
    <w:next w:val="a"/>
    <w:link w:val="60"/>
    <w:qFormat/>
    <w:rsid w:val="00532D6C"/>
    <w:pPr>
      <w:keepNext/>
      <w:spacing w:after="0" w:line="240" w:lineRule="auto"/>
      <w:outlineLvl w:val="5"/>
    </w:pPr>
    <w:rPr>
      <w:rFonts w:ascii="Arial LatArm" w:eastAsia="Times New Roman" w:hAnsi="Arial LatArm" w:cs="Times New Roman"/>
      <w:b/>
      <w:color w:val="000000"/>
      <w:szCs w:val="20"/>
      <w:lang w:val="en" w:eastAsia="ru-RU"/>
    </w:rPr>
  </w:style>
  <w:style w:type="paragraph" w:styleId="7">
    <w:name w:val="heading 7"/>
    <w:basedOn w:val="a"/>
    <w:next w:val="a"/>
    <w:link w:val="70"/>
    <w:qFormat/>
    <w:rsid w:val="00532D6C"/>
    <w:pPr>
      <w:keepNext/>
      <w:spacing w:after="0" w:line="240" w:lineRule="auto"/>
      <w:ind w:left="-66"/>
      <w:jc w:val="center"/>
      <w:outlineLvl w:val="6"/>
    </w:pPr>
    <w:rPr>
      <w:rFonts w:ascii="Times Armenian" w:eastAsia="Times New Roman" w:hAnsi="Times Armenian" w:cs="Times New Roman"/>
      <w:b/>
      <w:sz w:val="20"/>
      <w:szCs w:val="20"/>
      <w:lang w:val="en" w:eastAsia="ru-RU"/>
    </w:rPr>
  </w:style>
  <w:style w:type="paragraph" w:styleId="8">
    <w:name w:val="heading 8"/>
    <w:basedOn w:val="a"/>
    <w:next w:val="a"/>
    <w:link w:val="80"/>
    <w:qFormat/>
    <w:rsid w:val="00532D6C"/>
    <w:pPr>
      <w:keepNext/>
      <w:spacing w:after="0" w:line="240" w:lineRule="auto"/>
      <w:outlineLvl w:val="7"/>
    </w:pPr>
    <w:rPr>
      <w:rFonts w:ascii="Times Armenian" w:eastAsia="Times New Roman" w:hAnsi="Times Armenian" w:cs="Times New Roman"/>
      <w:i/>
      <w:sz w:val="20"/>
      <w:szCs w:val="20"/>
      <w:lang w:val="en"/>
    </w:rPr>
  </w:style>
  <w:style w:type="paragraph" w:styleId="9">
    <w:name w:val="heading 9"/>
    <w:basedOn w:val="a"/>
    <w:next w:val="a"/>
    <w:link w:val="90"/>
    <w:qFormat/>
    <w:rsid w:val="00532D6C"/>
    <w:pPr>
      <w:keepNext/>
      <w:spacing w:after="0" w:line="240" w:lineRule="auto"/>
      <w:jc w:val="center"/>
      <w:outlineLvl w:val="8"/>
    </w:pPr>
    <w:rPr>
      <w:rFonts w:ascii="Times Armenian" w:eastAsia="Times New Roman" w:hAnsi="Times Armenian" w:cs="Times New Roman"/>
      <w:b/>
      <w:color w:val="000000"/>
      <w:szCs w:val="20"/>
      <w:lang w:val="en"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32D6C"/>
    <w:rPr>
      <w:rFonts w:ascii="Arial Armenian" w:eastAsia="Times New Roman" w:hAnsi="Arial Armenian" w:cs="Times New Roman"/>
      <w:sz w:val="28"/>
      <w:szCs w:val="20"/>
      <w:lang w:val="en" w:eastAsia="ru-RU"/>
    </w:rPr>
  </w:style>
  <w:style w:type="character" w:customStyle="1" w:styleId="20">
    <w:name w:val="Заголовок 2 Знак"/>
    <w:basedOn w:val="a0"/>
    <w:link w:val="2"/>
    <w:rsid w:val="00532D6C"/>
    <w:rPr>
      <w:rFonts w:ascii="Arial LatArm" w:eastAsia="Times New Roman" w:hAnsi="Arial LatArm" w:cs="Times New Roman"/>
      <w:b/>
      <w:color w:val="0000FF"/>
      <w:sz w:val="20"/>
      <w:szCs w:val="20"/>
      <w:lang w:val="en" w:eastAsia="ru-RU"/>
    </w:rPr>
  </w:style>
  <w:style w:type="character" w:customStyle="1" w:styleId="30">
    <w:name w:val="Заголовок 3 Знак"/>
    <w:basedOn w:val="a0"/>
    <w:link w:val="3"/>
    <w:rsid w:val="00532D6C"/>
    <w:rPr>
      <w:rFonts w:ascii="Arial LatArm" w:eastAsia="Times New Roman" w:hAnsi="Arial LatArm" w:cs="Times New Roman"/>
      <w:i/>
      <w:sz w:val="20"/>
      <w:szCs w:val="20"/>
      <w:lang w:val="en"/>
    </w:rPr>
  </w:style>
  <w:style w:type="character" w:customStyle="1" w:styleId="40">
    <w:name w:val="Заголовок 4 Знак"/>
    <w:basedOn w:val="a0"/>
    <w:link w:val="4"/>
    <w:rsid w:val="00532D6C"/>
    <w:rPr>
      <w:rFonts w:ascii="Arial LatArm" w:eastAsia="Times New Roman" w:hAnsi="Arial LatArm" w:cs="Times New Roman"/>
      <w:i/>
      <w:sz w:val="18"/>
      <w:szCs w:val="20"/>
      <w:lang w:val="en"/>
    </w:rPr>
  </w:style>
  <w:style w:type="character" w:customStyle="1" w:styleId="50">
    <w:name w:val="Заголовок 5 Знак"/>
    <w:basedOn w:val="a0"/>
    <w:link w:val="5"/>
    <w:rsid w:val="00532D6C"/>
    <w:rPr>
      <w:rFonts w:ascii="Arial LatArm" w:eastAsia="Times New Roman" w:hAnsi="Arial LatArm" w:cs="Times New Roman"/>
      <w:b/>
      <w:sz w:val="26"/>
      <w:szCs w:val="20"/>
      <w:lang w:val="en" w:eastAsia="ru-RU"/>
    </w:rPr>
  </w:style>
  <w:style w:type="character" w:customStyle="1" w:styleId="60">
    <w:name w:val="Заголовок 6 Знак"/>
    <w:basedOn w:val="a0"/>
    <w:link w:val="6"/>
    <w:rsid w:val="00532D6C"/>
    <w:rPr>
      <w:rFonts w:ascii="Arial LatArm" w:eastAsia="Times New Roman" w:hAnsi="Arial LatArm" w:cs="Times New Roman"/>
      <w:b/>
      <w:color w:val="000000"/>
      <w:szCs w:val="20"/>
      <w:lang w:val="en" w:eastAsia="ru-RU"/>
    </w:rPr>
  </w:style>
  <w:style w:type="character" w:customStyle="1" w:styleId="70">
    <w:name w:val="Заголовок 7 Знак"/>
    <w:basedOn w:val="a0"/>
    <w:link w:val="7"/>
    <w:rsid w:val="00532D6C"/>
    <w:rPr>
      <w:rFonts w:ascii="Times Armenian" w:eastAsia="Times New Roman" w:hAnsi="Times Armenian" w:cs="Times New Roman"/>
      <w:b/>
      <w:sz w:val="20"/>
      <w:szCs w:val="20"/>
      <w:lang w:val="en" w:eastAsia="ru-RU"/>
    </w:rPr>
  </w:style>
  <w:style w:type="character" w:customStyle="1" w:styleId="80">
    <w:name w:val="Заголовок 8 Знак"/>
    <w:basedOn w:val="a0"/>
    <w:link w:val="8"/>
    <w:rsid w:val="00532D6C"/>
    <w:rPr>
      <w:rFonts w:ascii="Times Armenian" w:eastAsia="Times New Roman" w:hAnsi="Times Armenian" w:cs="Times New Roman"/>
      <w:i/>
      <w:sz w:val="20"/>
      <w:szCs w:val="20"/>
      <w:lang w:val="en"/>
    </w:rPr>
  </w:style>
  <w:style w:type="character" w:customStyle="1" w:styleId="90">
    <w:name w:val="Заголовок 9 Знак"/>
    <w:basedOn w:val="a0"/>
    <w:link w:val="9"/>
    <w:rsid w:val="00532D6C"/>
    <w:rPr>
      <w:rFonts w:ascii="Times Armenian" w:eastAsia="Times New Roman" w:hAnsi="Times Armenian" w:cs="Times New Roman"/>
      <w:b/>
      <w:color w:val="000000"/>
      <w:szCs w:val="20"/>
      <w:lang w:val="en" w:eastAsia="ru-RU"/>
    </w:rPr>
  </w:style>
  <w:style w:type="numbering" w:customStyle="1" w:styleId="11">
    <w:name w:val="Нет списка1"/>
    <w:next w:val="a2"/>
    <w:semiHidden/>
    <w:unhideWhenUsed/>
    <w:rsid w:val="00532D6C"/>
  </w:style>
  <w:style w:type="paragraph" w:styleId="a3">
    <w:name w:val="Body Text Indent"/>
    <w:aliases w:val=" Char, Char Char Char Char,Char Char Char Char"/>
    <w:basedOn w:val="a"/>
    <w:link w:val="a4"/>
    <w:rsid w:val="00532D6C"/>
    <w:pPr>
      <w:spacing w:after="0" w:line="360" w:lineRule="auto"/>
      <w:ind w:firstLine="720"/>
      <w:jc w:val="both"/>
    </w:pPr>
    <w:rPr>
      <w:rFonts w:ascii="Arial LatArm" w:eastAsia="Times New Roman" w:hAnsi="Arial LatArm" w:cs="Times New Roman"/>
      <w:i/>
      <w:sz w:val="20"/>
      <w:szCs w:val="20"/>
      <w:lang w:val="en"/>
    </w:rPr>
  </w:style>
  <w:style w:type="character" w:customStyle="1" w:styleId="a4">
    <w:name w:val="Основной текст с отступом Знак"/>
    <w:aliases w:val=" Char Знак, Char Char Char Char Знак,Char Char Char Char Знак"/>
    <w:basedOn w:val="a0"/>
    <w:link w:val="a3"/>
    <w:rsid w:val="00532D6C"/>
    <w:rPr>
      <w:rFonts w:ascii="Arial LatArm" w:eastAsia="Times New Roman" w:hAnsi="Arial LatArm" w:cs="Times New Roman"/>
      <w:i/>
      <w:sz w:val="20"/>
      <w:szCs w:val="20"/>
      <w:lang w:val="en"/>
    </w:rPr>
  </w:style>
  <w:style w:type="paragraph" w:styleId="a5">
    <w:name w:val="footer"/>
    <w:basedOn w:val="a"/>
    <w:link w:val="a6"/>
    <w:rsid w:val="00532D6C"/>
    <w:pPr>
      <w:tabs>
        <w:tab w:val="center" w:pos="4320"/>
        <w:tab w:val="right" w:pos="8640"/>
      </w:tabs>
      <w:spacing w:after="0" w:line="240" w:lineRule="auto"/>
    </w:pPr>
    <w:rPr>
      <w:rFonts w:ascii="Times New Roman" w:eastAsia="Times New Roman" w:hAnsi="Times New Roman" w:cs="Times New Roman"/>
      <w:sz w:val="20"/>
      <w:szCs w:val="20"/>
      <w:lang w:val="en"/>
    </w:rPr>
  </w:style>
  <w:style w:type="character" w:customStyle="1" w:styleId="a6">
    <w:name w:val="Нижний колонтитул Знак"/>
    <w:basedOn w:val="a0"/>
    <w:link w:val="a5"/>
    <w:rsid w:val="00532D6C"/>
    <w:rPr>
      <w:rFonts w:ascii="Times New Roman" w:eastAsia="Times New Roman" w:hAnsi="Times New Roman" w:cs="Times New Roman"/>
      <w:sz w:val="20"/>
      <w:szCs w:val="20"/>
      <w:lang w:val="en"/>
    </w:rPr>
  </w:style>
  <w:style w:type="paragraph" w:styleId="31">
    <w:name w:val="Body Text Indent 3"/>
    <w:basedOn w:val="a"/>
    <w:link w:val="32"/>
    <w:rsid w:val="00532D6C"/>
    <w:pPr>
      <w:spacing w:after="0" w:line="360" w:lineRule="auto"/>
      <w:ind w:firstLine="567"/>
      <w:jc w:val="both"/>
    </w:pPr>
    <w:rPr>
      <w:rFonts w:ascii="Times Armenian" w:eastAsia="Times New Roman" w:hAnsi="Times Armenian" w:cs="Times New Roman"/>
      <w:sz w:val="20"/>
      <w:szCs w:val="20"/>
    </w:rPr>
  </w:style>
  <w:style w:type="character" w:customStyle="1" w:styleId="32">
    <w:name w:val="Основной текст с отступом 3 Знак"/>
    <w:basedOn w:val="a0"/>
    <w:link w:val="31"/>
    <w:rsid w:val="00532D6C"/>
    <w:rPr>
      <w:rFonts w:ascii="Times Armenian" w:eastAsia="Times New Roman" w:hAnsi="Times Armenian" w:cs="Times New Roman"/>
      <w:sz w:val="20"/>
      <w:szCs w:val="20"/>
    </w:rPr>
  </w:style>
  <w:style w:type="paragraph" w:styleId="21">
    <w:name w:val="Body Text 2"/>
    <w:basedOn w:val="a"/>
    <w:link w:val="22"/>
    <w:rsid w:val="00532D6C"/>
    <w:pPr>
      <w:tabs>
        <w:tab w:val="left" w:pos="720"/>
      </w:tabs>
      <w:spacing w:after="0" w:line="360" w:lineRule="auto"/>
    </w:pPr>
    <w:rPr>
      <w:rFonts w:ascii="Arial LatArm" w:eastAsia="Times New Roman" w:hAnsi="Arial LatArm" w:cs="Times New Roman"/>
      <w:sz w:val="20"/>
      <w:szCs w:val="20"/>
      <w:lang w:val="en"/>
    </w:rPr>
  </w:style>
  <w:style w:type="character" w:customStyle="1" w:styleId="22">
    <w:name w:val="Основной текст 2 Знак"/>
    <w:basedOn w:val="a0"/>
    <w:link w:val="21"/>
    <w:rsid w:val="00532D6C"/>
    <w:rPr>
      <w:rFonts w:ascii="Arial LatArm" w:eastAsia="Times New Roman" w:hAnsi="Arial LatArm" w:cs="Times New Roman"/>
      <w:sz w:val="20"/>
      <w:szCs w:val="20"/>
      <w:lang w:val="en"/>
    </w:rPr>
  </w:style>
  <w:style w:type="paragraph" w:styleId="23">
    <w:name w:val="Body Text Indent 2"/>
    <w:basedOn w:val="a"/>
    <w:link w:val="24"/>
    <w:rsid w:val="00532D6C"/>
    <w:pPr>
      <w:spacing w:after="0" w:line="360" w:lineRule="auto"/>
      <w:ind w:firstLine="540"/>
      <w:jc w:val="both"/>
    </w:pPr>
    <w:rPr>
      <w:rFonts w:ascii="Baltica" w:eastAsia="Times New Roman" w:hAnsi="Baltica" w:cs="Times New Roman"/>
      <w:sz w:val="20"/>
      <w:szCs w:val="20"/>
      <w:lang w:val="en"/>
    </w:rPr>
  </w:style>
  <w:style w:type="character" w:customStyle="1" w:styleId="24">
    <w:name w:val="Основной текст с отступом 2 Знак"/>
    <w:basedOn w:val="a0"/>
    <w:link w:val="23"/>
    <w:rsid w:val="00532D6C"/>
    <w:rPr>
      <w:rFonts w:ascii="Baltica" w:eastAsia="Times New Roman" w:hAnsi="Baltica" w:cs="Times New Roman"/>
      <w:sz w:val="20"/>
      <w:szCs w:val="20"/>
      <w:lang w:val="en"/>
    </w:rPr>
  </w:style>
  <w:style w:type="paragraph" w:customStyle="1" w:styleId="Char">
    <w:name w:val="Char"/>
    <w:basedOn w:val="a"/>
    <w:semiHidden/>
    <w:rsid w:val="00532D6C"/>
    <w:pPr>
      <w:spacing w:line="360" w:lineRule="auto"/>
      <w:ind w:firstLine="709"/>
      <w:jc w:val="both"/>
    </w:pPr>
    <w:rPr>
      <w:rFonts w:ascii="Arial AMU" w:eastAsia="Times New Roman" w:hAnsi="Arial AMU" w:cs="Arial"/>
      <w:szCs w:val="20"/>
      <w:lang w:val="en"/>
    </w:rPr>
  </w:style>
  <w:style w:type="paragraph" w:customStyle="1" w:styleId="Default">
    <w:name w:val="Default"/>
    <w:rsid w:val="00532D6C"/>
    <w:pPr>
      <w:autoSpaceDE w:val="0"/>
      <w:autoSpaceDN w:val="0"/>
      <w:adjustRightInd w:val="0"/>
      <w:spacing w:after="0" w:line="240" w:lineRule="auto"/>
    </w:pPr>
    <w:rPr>
      <w:rFonts w:ascii="Arial Unicode" w:eastAsia="Times New Roman" w:hAnsi="Arial Unicode" w:cs="Arial Unicode"/>
      <w:color w:val="000000"/>
      <w:sz w:val="24"/>
      <w:szCs w:val="24"/>
      <w:lang w:eastAsia="ru-RU" w:val="en"/>
    </w:rPr>
  </w:style>
  <w:style w:type="paragraph" w:styleId="a7">
    <w:name w:val="Balloon Text"/>
    <w:basedOn w:val="a"/>
    <w:link w:val="a8"/>
    <w:rsid w:val="00532D6C"/>
    <w:pPr>
      <w:spacing w:after="0" w:line="240" w:lineRule="auto"/>
    </w:pPr>
    <w:rPr>
      <w:rFonts w:ascii="Tahoma" w:eastAsia="Times New Roman" w:hAnsi="Tahoma" w:cs="Times New Roman"/>
      <w:sz w:val="16"/>
      <w:szCs w:val="16"/>
    </w:rPr>
  </w:style>
  <w:style w:type="character" w:customStyle="1" w:styleId="a8">
    <w:name w:val="Текст выноски Знак"/>
    <w:basedOn w:val="a0"/>
    <w:link w:val="a7"/>
    <w:rsid w:val="00532D6C"/>
    <w:rPr>
      <w:rFonts w:ascii="Tahoma" w:eastAsia="Times New Roman" w:hAnsi="Tahoma" w:cs="Times New Roman"/>
      <w:sz w:val="16"/>
      <w:szCs w:val="16"/>
    </w:rPr>
  </w:style>
  <w:style w:type="character" w:styleId="a9">
    <w:name w:val="Hyperlink"/>
    <w:rsid w:val="00532D6C"/>
    <w:rPr>
      <w:color w:val="0000FF"/>
      <w:u w:val="single"/>
    </w:rPr>
  </w:style>
  <w:style w:type="character" w:customStyle="1" w:styleId="CharChar1">
    <w:name w:val="Char Char1"/>
    <w:locked/>
    <w:rsid w:val="00532D6C"/>
    <w:rPr>
      <w:rFonts w:ascii="Arial LatArm" w:hAnsi="Arial LatArm"/>
      <w:i/>
      <w:lang w:val="en" w:eastAsia="en-US" w:bidi="ar-SA"/>
    </w:rPr>
  </w:style>
  <w:style w:type="paragraph" w:styleId="aa">
    <w:name w:val="Body Text"/>
    <w:basedOn w:val="a"/>
    <w:link w:val="ab"/>
    <w:rsid w:val="00532D6C"/>
    <w:pPr>
      <w:spacing w:after="120" w:line="240" w:lineRule="auto"/>
    </w:pPr>
    <w:rPr>
      <w:rFonts w:ascii="Times New Roman" w:eastAsia="Times New Roman" w:hAnsi="Times New Roman" w:cs="Times New Roman"/>
      <w:sz w:val="24"/>
      <w:szCs w:val="24"/>
      <w:lang w:val="en"/>
    </w:rPr>
  </w:style>
  <w:style w:type="character" w:customStyle="1" w:styleId="ab">
    <w:name w:val="Основной текст Знак"/>
    <w:basedOn w:val="a0"/>
    <w:link w:val="aa"/>
    <w:rsid w:val="00532D6C"/>
    <w:rPr>
      <w:rFonts w:ascii="Times New Roman" w:eastAsia="Times New Roman" w:hAnsi="Times New Roman" w:cs="Times New Roman"/>
      <w:sz w:val="24"/>
      <w:szCs w:val="24"/>
      <w:lang w:val="en"/>
    </w:rPr>
  </w:style>
  <w:style w:type="paragraph" w:styleId="12">
    <w:name w:val="index 1"/>
    <w:basedOn w:val="a"/>
    <w:next w:val="a"/>
    <w:autoRedefine/>
    <w:semiHidden/>
    <w:rsid w:val="00532D6C"/>
    <w:pPr>
      <w:spacing w:after="0" w:line="240" w:lineRule="auto"/>
      <w:ind w:left="240" w:hanging="240"/>
    </w:pPr>
    <w:rPr>
      <w:rFonts w:ascii="Times New Roman" w:eastAsia="Times New Roman" w:hAnsi="Times New Roman" w:cs="Times New Roman"/>
      <w:sz w:val="24"/>
      <w:szCs w:val="24"/>
      <w:lang w:val="en"/>
    </w:rPr>
  </w:style>
  <w:style w:type="paragraph" w:styleId="ac">
    <w:name w:val="index heading"/>
    <w:basedOn w:val="a"/>
    <w:next w:val="12"/>
    <w:semiHidden/>
    <w:rsid w:val="00532D6C"/>
    <w:pPr>
      <w:spacing w:after="0" w:line="240" w:lineRule="auto"/>
    </w:pPr>
    <w:rPr>
      <w:rFonts w:ascii="Times New Roman" w:eastAsia="Times New Roman" w:hAnsi="Times New Roman" w:cs="Times New Roman"/>
      <w:sz w:val="20"/>
      <w:szCs w:val="20"/>
      <w:lang w:val="en" w:eastAsia="ru-RU"/>
    </w:rPr>
  </w:style>
  <w:style w:type="paragraph" w:styleId="ad">
    <w:name w:val="header"/>
    <w:basedOn w:val="a"/>
    <w:link w:val="ae"/>
    <w:rsid w:val="00532D6C"/>
    <w:pPr>
      <w:tabs>
        <w:tab w:val="center" w:pos="4153"/>
        <w:tab w:val="right" w:pos="8306"/>
      </w:tabs>
      <w:spacing w:after="0" w:line="240" w:lineRule="auto"/>
    </w:pPr>
    <w:rPr>
      <w:rFonts w:ascii="Times New Roman" w:eastAsia="Times New Roman" w:hAnsi="Times New Roman" w:cs="Times New Roman"/>
      <w:sz w:val="20"/>
      <w:szCs w:val="20"/>
      <w:lang w:val="en" w:eastAsia="ru-RU"/>
    </w:rPr>
  </w:style>
  <w:style w:type="character" w:customStyle="1" w:styleId="ae">
    <w:name w:val="Верхний колонтитул Знак"/>
    <w:basedOn w:val="a0"/>
    <w:link w:val="ad"/>
    <w:rsid w:val="00532D6C"/>
    <w:rPr>
      <w:rFonts w:ascii="Times New Roman" w:eastAsia="Times New Roman" w:hAnsi="Times New Roman" w:cs="Times New Roman"/>
      <w:sz w:val="20"/>
      <w:szCs w:val="20"/>
      <w:lang w:val="en" w:eastAsia="ru-RU"/>
    </w:rPr>
  </w:style>
  <w:style w:type="paragraph" w:styleId="33">
    <w:name w:val="Body Text 3"/>
    <w:basedOn w:val="a"/>
    <w:link w:val="34"/>
    <w:rsid w:val="00532D6C"/>
    <w:pPr>
      <w:spacing w:after="0" w:line="240" w:lineRule="auto"/>
      <w:jc w:val="both"/>
    </w:pPr>
    <w:rPr>
      <w:rFonts w:ascii="Arial LatArm" w:eastAsia="Times New Roman" w:hAnsi="Arial LatArm" w:cs="Times New Roman"/>
      <w:sz w:val="20"/>
      <w:szCs w:val="20"/>
      <w:lang w:val="en" w:eastAsia="ru-RU"/>
    </w:rPr>
  </w:style>
  <w:style w:type="character" w:customStyle="1" w:styleId="34">
    <w:name w:val="Основной текст 3 Знак"/>
    <w:basedOn w:val="a0"/>
    <w:link w:val="33"/>
    <w:rsid w:val="00532D6C"/>
    <w:rPr>
      <w:rFonts w:ascii="Arial LatArm" w:eastAsia="Times New Roman" w:hAnsi="Arial LatArm" w:cs="Times New Roman"/>
      <w:sz w:val="20"/>
      <w:szCs w:val="20"/>
      <w:lang w:val="en" w:eastAsia="ru-RU"/>
    </w:rPr>
  </w:style>
  <w:style w:type="paragraph" w:styleId="af">
    <w:name w:val="Title"/>
    <w:basedOn w:val="a"/>
    <w:link w:val="af0"/>
    <w:qFormat/>
    <w:rsid w:val="00532D6C"/>
    <w:pPr>
      <w:spacing w:after="0" w:line="240" w:lineRule="auto"/>
      <w:jc w:val="center"/>
    </w:pPr>
    <w:rPr>
      <w:rFonts w:ascii="Arial Armenian" w:eastAsia="Times New Roman" w:hAnsi="Arial Armenian" w:cs="Times New Roman"/>
      <w:sz w:val="24"/>
      <w:szCs w:val="20"/>
      <w:lang w:val="en"/>
    </w:rPr>
  </w:style>
  <w:style w:type="character" w:customStyle="1" w:styleId="af0">
    <w:name w:val="Название Знак"/>
    <w:basedOn w:val="a0"/>
    <w:link w:val="af"/>
    <w:rsid w:val="00532D6C"/>
    <w:rPr>
      <w:rFonts w:ascii="Arial Armenian" w:eastAsia="Times New Roman" w:hAnsi="Arial Armenian" w:cs="Times New Roman"/>
      <w:sz w:val="24"/>
      <w:szCs w:val="20"/>
      <w:lang w:val="en"/>
    </w:rPr>
  </w:style>
  <w:style w:type="character" w:styleId="af1">
    <w:name w:val="page number"/>
    <w:basedOn w:val="a0"/>
    <w:rsid w:val="00532D6C"/>
  </w:style>
  <w:style w:type="paragraph" w:styleId="af2">
    <w:name w:val="footnote text"/>
    <w:basedOn w:val="a"/>
    <w:link w:val="af3"/>
    <w:semiHidden/>
    <w:rsid w:val="00532D6C"/>
    <w:pPr>
      <w:spacing w:after="0" w:line="240" w:lineRule="auto"/>
    </w:pPr>
    <w:rPr>
      <w:rFonts w:ascii="Times Armenian" w:eastAsia="Times New Roman" w:hAnsi="Times Armenian" w:cs="Times New Roman"/>
      <w:sz w:val="20"/>
      <w:szCs w:val="20"/>
      <w:lang w:eastAsia="ru-RU" w:val="en"/>
    </w:rPr>
  </w:style>
  <w:style w:type="character" w:customStyle="1" w:styleId="af3">
    <w:name w:val="Текст сноски Знак"/>
    <w:basedOn w:val="a0"/>
    <w:link w:val="af2"/>
    <w:semiHidden/>
    <w:rsid w:val="00532D6C"/>
    <w:rPr>
      <w:rFonts w:ascii="Times Armenian" w:eastAsia="Times New Roman" w:hAnsi="Times Armenian" w:cs="Times New Roman"/>
      <w:sz w:val="20"/>
      <w:szCs w:val="20"/>
      <w:lang w:eastAsia="ru-RU" w:val="en"/>
    </w:rPr>
  </w:style>
  <w:style w:type="paragraph" w:customStyle="1" w:styleId="CharCharCharCharCharCharCharCharCharCharCharChar">
    <w:name w:val="Char Char Char Char Char Char Char Char Char Char Char Char"/>
    <w:basedOn w:val="a"/>
    <w:rsid w:val="00532D6C"/>
    <w:pPr>
      <w:spacing w:line="240" w:lineRule="exact"/>
    </w:pPr>
    <w:rPr>
      <w:rFonts w:ascii="Arial" w:eastAsia="Times New Roman" w:hAnsi="Arial" w:cs="Arial"/>
      <w:sz w:val="20"/>
      <w:szCs w:val="20"/>
      <w:lang w:val="en"/>
    </w:rPr>
  </w:style>
  <w:style w:type="paragraph" w:customStyle="1" w:styleId="norm">
    <w:name w:val="norm"/>
    <w:basedOn w:val="a"/>
    <w:rsid w:val="00532D6C"/>
    <w:pPr>
      <w:spacing w:after="0" w:line="480" w:lineRule="auto"/>
      <w:ind w:firstLine="709"/>
      <w:jc w:val="both"/>
    </w:pPr>
    <w:rPr>
      <w:rFonts w:ascii="Arial Armenian" w:eastAsia="Times New Roman" w:hAnsi="Arial Armenian" w:cs="Times New Roman"/>
      <w:szCs w:val="20"/>
      <w:lang w:val="en" w:eastAsia="ru-RU"/>
    </w:rPr>
  </w:style>
  <w:style w:type="character" w:customStyle="1" w:styleId="normChar">
    <w:name w:val="norm Char"/>
    <w:locked/>
    <w:rsid w:val="00532D6C"/>
    <w:rPr>
      <w:rFonts w:ascii="Arial Armenian" w:hAnsi="Arial Armenian"/>
      <w:sz w:val="22"/>
      <w:lang w:val="en" w:eastAsia="ru-RU" w:bidi="ar-SA"/>
    </w:rPr>
  </w:style>
  <w:style w:type="character" w:customStyle="1" w:styleId="CharCharChar">
    <w:name w:val="Char Char Char"/>
    <w:rsid w:val="00532D6C"/>
    <w:rPr>
      <w:rFonts w:ascii="Arial LatArm" w:hAnsi="Arial LatArm"/>
      <w:sz w:val="24"/>
      <w:lang w:eastAsia="ru-RU" w:val="en"/>
    </w:rPr>
  </w:style>
  <w:style w:type="paragraph" w:styleId="af4">
    <w:name w:val="Normal (Web)"/>
    <w:basedOn w:val="a"/>
    <w:uiPriority w:val="99"/>
    <w:rsid w:val="00532D6C"/>
    <w:pPr>
      <w:spacing w:before="100" w:beforeAutospacing="1" w:after="100" w:afterAutospacing="1" w:line="240" w:lineRule="auto"/>
    </w:pPr>
    <w:rPr>
      <w:rFonts w:ascii="Times New Roman" w:eastAsia="Times New Roman" w:hAnsi="Times New Roman" w:cs="Times New Roman"/>
      <w:sz w:val="24"/>
      <w:szCs w:val="24"/>
      <w:lang w:val="en"/>
    </w:rPr>
  </w:style>
  <w:style w:type="character" w:styleId="af5">
    <w:name w:val="Strong"/>
    <w:uiPriority w:val="22"/>
    <w:qFormat/>
    <w:rsid w:val="00532D6C"/>
    <w:rPr>
      <w:b/>
      <w:bCs/>
    </w:rPr>
  </w:style>
  <w:style w:type="character" w:styleId="af6">
    <w:name w:val="footnote reference"/>
    <w:semiHidden/>
    <w:rsid w:val="00532D6C"/>
    <w:rPr>
      <w:vertAlign w:val="superscript"/>
    </w:rPr>
  </w:style>
  <w:style w:type="character" w:customStyle="1" w:styleId="CharChar22">
    <w:name w:val="Char Char22"/>
    <w:rsid w:val="00532D6C"/>
    <w:rPr>
      <w:rFonts w:ascii="Arial Armenian" w:hAnsi="Arial Armenian"/>
      <w:sz w:val="28"/>
      <w:lang w:val="en"/>
    </w:rPr>
  </w:style>
  <w:style w:type="character" w:customStyle="1" w:styleId="CharChar20">
    <w:name w:val="Char Char20"/>
    <w:rsid w:val="00532D6C"/>
    <w:rPr>
      <w:rFonts w:ascii="Times LatArm" w:hAnsi="Times LatArm"/>
      <w:b/>
      <w:sz w:val="28"/>
      <w:lang w:val="en"/>
    </w:rPr>
  </w:style>
  <w:style w:type="character" w:customStyle="1" w:styleId="CharChar16">
    <w:name w:val="Char Char16"/>
    <w:rsid w:val="00532D6C"/>
    <w:rPr>
      <w:rFonts w:ascii="Times Armenian" w:hAnsi="Times Armenian"/>
      <w:b/>
      <w:lang w:val="en"/>
    </w:rPr>
  </w:style>
  <w:style w:type="character" w:customStyle="1" w:styleId="CharChar15">
    <w:name w:val="Char Char15"/>
    <w:rsid w:val="00532D6C"/>
    <w:rPr>
      <w:rFonts w:ascii="Times Armenian" w:hAnsi="Times Armenian"/>
      <w:i/>
      <w:lang w:val="en"/>
    </w:rPr>
  </w:style>
  <w:style w:type="character" w:customStyle="1" w:styleId="CharChar13">
    <w:name w:val="Char Char13"/>
    <w:rsid w:val="00532D6C"/>
    <w:rPr>
      <w:rFonts w:ascii="Arial Armenian" w:hAnsi="Arial Armenian"/>
      <w:lang w:val="en"/>
    </w:rPr>
  </w:style>
  <w:style w:type="character" w:styleId="af7">
    <w:name w:val="annotation reference"/>
    <w:semiHidden/>
    <w:rsid w:val="00532D6C"/>
    <w:rPr>
      <w:sz w:val="16"/>
      <w:szCs w:val="16"/>
    </w:rPr>
  </w:style>
  <w:style w:type="paragraph" w:styleId="af8">
    <w:name w:val="annotation text"/>
    <w:basedOn w:val="a"/>
    <w:link w:val="af9"/>
    <w:semiHidden/>
    <w:rsid w:val="00532D6C"/>
    <w:pPr>
      <w:spacing w:after="0" w:line="240" w:lineRule="auto"/>
    </w:pPr>
    <w:rPr>
      <w:rFonts w:ascii="Times Armenian" w:eastAsia="Times New Roman" w:hAnsi="Times Armenian" w:cs="Times New Roman"/>
      <w:sz w:val="20"/>
      <w:szCs w:val="20"/>
      <w:lang w:val="en" w:eastAsia="ru-RU"/>
    </w:rPr>
  </w:style>
  <w:style w:type="character" w:customStyle="1" w:styleId="af9">
    <w:name w:val="Текст примечания Знак"/>
    <w:basedOn w:val="a0"/>
    <w:link w:val="af8"/>
    <w:semiHidden/>
    <w:rsid w:val="00532D6C"/>
    <w:rPr>
      <w:rFonts w:ascii="Times Armenian" w:eastAsia="Times New Roman" w:hAnsi="Times Armenian" w:cs="Times New Roman"/>
      <w:sz w:val="20"/>
      <w:szCs w:val="20"/>
      <w:lang w:val="en" w:eastAsia="ru-RU"/>
    </w:rPr>
  </w:style>
  <w:style w:type="paragraph" w:styleId="afa">
    <w:name w:val="annotation subject"/>
    <w:basedOn w:val="af8"/>
    <w:next w:val="af8"/>
    <w:link w:val="afb"/>
    <w:semiHidden/>
    <w:rsid w:val="00532D6C"/>
    <w:rPr>
      <w:b/>
      <w:bCs/>
    </w:rPr>
  </w:style>
  <w:style w:type="character" w:customStyle="1" w:styleId="afb">
    <w:name w:val="Тема примечания Знак"/>
    <w:basedOn w:val="af9"/>
    <w:link w:val="afa"/>
    <w:semiHidden/>
    <w:rsid w:val="00532D6C"/>
    <w:rPr>
      <w:rFonts w:ascii="Times Armenian" w:eastAsia="Times New Roman" w:hAnsi="Times Armenian" w:cs="Times New Roman"/>
      <w:b/>
      <w:bCs/>
      <w:sz w:val="20"/>
      <w:szCs w:val="20"/>
      <w:lang w:val="en" w:eastAsia="ru-RU"/>
    </w:rPr>
  </w:style>
  <w:style w:type="paragraph" w:styleId="afc">
    <w:name w:val="endnote text"/>
    <w:basedOn w:val="a"/>
    <w:link w:val="afd"/>
    <w:semiHidden/>
    <w:rsid w:val="00532D6C"/>
    <w:pPr>
      <w:spacing w:after="0" w:line="240" w:lineRule="auto"/>
    </w:pPr>
    <w:rPr>
      <w:rFonts w:ascii="Times Armenian" w:eastAsia="Times New Roman" w:hAnsi="Times Armenian" w:cs="Times New Roman"/>
      <w:sz w:val="20"/>
      <w:szCs w:val="20"/>
      <w:lang w:val="en" w:eastAsia="ru-RU"/>
    </w:rPr>
  </w:style>
  <w:style w:type="character" w:customStyle="1" w:styleId="afd">
    <w:name w:val="Текст концевой сноски Знак"/>
    <w:basedOn w:val="a0"/>
    <w:link w:val="afc"/>
    <w:semiHidden/>
    <w:rsid w:val="00532D6C"/>
    <w:rPr>
      <w:rFonts w:ascii="Times Armenian" w:eastAsia="Times New Roman" w:hAnsi="Times Armenian" w:cs="Times New Roman"/>
      <w:sz w:val="20"/>
      <w:szCs w:val="20"/>
      <w:lang w:val="en" w:eastAsia="ru-RU"/>
    </w:rPr>
  </w:style>
  <w:style w:type="character" w:styleId="afe">
    <w:name w:val="endnote reference"/>
    <w:semiHidden/>
    <w:rsid w:val="00532D6C"/>
    <w:rPr>
      <w:vertAlign w:val="superscript"/>
    </w:rPr>
  </w:style>
  <w:style w:type="paragraph" w:styleId="aff">
    <w:name w:val="Document Map"/>
    <w:basedOn w:val="a"/>
    <w:link w:val="aff0"/>
    <w:semiHidden/>
    <w:rsid w:val="00532D6C"/>
    <w:pPr>
      <w:shd w:val="clear" w:color="auto" w:fill="000080"/>
      <w:spacing w:after="0" w:line="240" w:lineRule="auto"/>
    </w:pPr>
    <w:rPr>
      <w:rFonts w:ascii="Tahoma" w:eastAsia="Times New Roman" w:hAnsi="Tahoma" w:cs="Tahoma"/>
      <w:sz w:val="20"/>
      <w:szCs w:val="20"/>
      <w:lang w:val="en" w:eastAsia="ru-RU"/>
    </w:rPr>
  </w:style>
  <w:style w:type="character" w:customStyle="1" w:styleId="aff0">
    <w:name w:val="Схема документа Знак"/>
    <w:basedOn w:val="a0"/>
    <w:link w:val="aff"/>
    <w:semiHidden/>
    <w:rsid w:val="00532D6C"/>
    <w:rPr>
      <w:rFonts w:ascii="Tahoma" w:eastAsia="Times New Roman" w:hAnsi="Tahoma" w:cs="Tahoma"/>
      <w:sz w:val="20"/>
      <w:szCs w:val="20"/>
      <w:shd w:val="clear" w:color="auto" w:fill="000080"/>
      <w:lang w:val="en" w:eastAsia="ru-RU"/>
    </w:rPr>
  </w:style>
  <w:style w:type="paragraph" w:styleId="aff1">
    <w:name w:val="Revision"/>
    <w:hidden/>
    <w:semiHidden/>
    <w:rsid w:val="00532D6C"/>
    <w:pPr>
      <w:spacing w:after="0" w:line="240" w:lineRule="auto"/>
    </w:pPr>
    <w:rPr>
      <w:rFonts w:ascii="Times Armenian" w:eastAsia="Times New Roman" w:hAnsi="Times Armenian" w:cs="Times New Roman"/>
      <w:sz w:val="24"/>
      <w:szCs w:val="20"/>
      <w:lang w:val="en" w:eastAsia="ru-RU"/>
    </w:rPr>
  </w:style>
  <w:style w:type="table" w:styleId="aff2">
    <w:name w:val="Table Grid"/>
    <w:basedOn w:val="a1"/>
    <w:uiPriority w:val="39"/>
    <w:rsid w:val="00532D6C"/>
    <w:pPr>
      <w:spacing w:after="0" w:line="240" w:lineRule="auto"/>
    </w:pPr>
    <w:rPr>
      <w:rFonts w:ascii="Times New Roman" w:eastAsia="Times New Roman" w:hAnsi="Times New Roman" w:cs="Times New Roman"/>
      <w:sz w:val="20"/>
      <w:szCs w:val="20"/>
      <w:lang w:eastAsia="ru-RU" w:val="e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532D6C"/>
    <w:pPr>
      <w:spacing w:line="240" w:lineRule="exact"/>
    </w:pPr>
    <w:rPr>
      <w:rFonts w:ascii="Verdana" w:eastAsia="Times New Roman" w:hAnsi="Verdana" w:cs="Times New Roman"/>
      <w:sz w:val="20"/>
      <w:szCs w:val="20"/>
      <w:lang w:val="en"/>
    </w:rPr>
  </w:style>
  <w:style w:type="paragraph" w:customStyle="1" w:styleId="Style2">
    <w:name w:val="Style2"/>
    <w:basedOn w:val="a"/>
    <w:rsid w:val="00532D6C"/>
    <w:pPr>
      <w:spacing w:after="0" w:line="240" w:lineRule="auto"/>
      <w:jc w:val="center"/>
    </w:pPr>
    <w:rPr>
      <w:rFonts w:ascii="Arial Armenian" w:eastAsia="Times New Roman" w:hAnsi="Arial Armenian" w:cs="Times New Roman"/>
      <w:w w:val="90"/>
      <w:szCs w:val="20"/>
      <w:lang w:val="en" w:eastAsia="ru-RU"/>
    </w:rPr>
  </w:style>
  <w:style w:type="character" w:customStyle="1" w:styleId="CharChar23">
    <w:name w:val="Char Char23"/>
    <w:rsid w:val="00532D6C"/>
    <w:rPr>
      <w:rFonts w:ascii="Arial Armenian" w:hAnsi="Arial Armenian"/>
      <w:sz w:val="28"/>
      <w:lang w:val="en" w:eastAsia="ru-RU" w:bidi="ar-SA"/>
    </w:rPr>
  </w:style>
  <w:style w:type="character" w:customStyle="1" w:styleId="CharChar21">
    <w:name w:val="Char Char21"/>
    <w:rsid w:val="00532D6C"/>
    <w:rPr>
      <w:rFonts w:ascii="Arial LatArm" w:hAnsi="Arial LatArm"/>
      <w:b/>
      <w:color w:val="0000FF"/>
      <w:lang w:val="en" w:eastAsia="ru-RU" w:bidi="ar-SA"/>
    </w:rPr>
  </w:style>
  <w:style w:type="paragraph" w:styleId="aff3">
    <w:name w:val="List Paragraph"/>
    <w:basedOn w:val="a"/>
    <w:link w:val="aff4"/>
    <w:uiPriority w:val="34"/>
    <w:qFormat/>
    <w:rsid w:val="00532D6C"/>
    <w:pPr>
      <w:spacing w:after="0" w:line="240" w:lineRule="auto"/>
      <w:ind w:left="720"/>
    </w:pPr>
    <w:rPr>
      <w:rFonts w:ascii="Times Armenian" w:eastAsia="Times New Roman" w:hAnsi="Times Armenian" w:cs="Times New Roman"/>
      <w:sz w:val="24"/>
      <w:szCs w:val="24"/>
      <w:lang w:eastAsia="ru-RU" w:val="en"/>
    </w:rPr>
  </w:style>
  <w:style w:type="character" w:customStyle="1" w:styleId="CharChar25">
    <w:name w:val="Char Char25"/>
    <w:rsid w:val="00532D6C"/>
    <w:rPr>
      <w:rFonts w:ascii="Arial Armenian" w:hAnsi="Arial Armenian"/>
      <w:sz w:val="28"/>
      <w:lang w:val="en" w:eastAsia="ru-RU" w:bidi="ar-SA"/>
    </w:rPr>
  </w:style>
  <w:style w:type="character" w:customStyle="1" w:styleId="CharChar24">
    <w:name w:val="Char Char24"/>
    <w:rsid w:val="00532D6C"/>
    <w:rPr>
      <w:rFonts w:ascii="Arial LatArm" w:hAnsi="Arial LatArm"/>
      <w:b/>
      <w:color w:val="0000FF"/>
      <w:lang w:val="en" w:eastAsia="ru-RU" w:bidi="ar-SA"/>
    </w:rPr>
  </w:style>
  <w:style w:type="paragraph" w:styleId="aff5">
    <w:name w:val="Block Text"/>
    <w:basedOn w:val="a"/>
    <w:rsid w:val="00532D6C"/>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en"/>
    </w:rPr>
  </w:style>
  <w:style w:type="paragraph" w:customStyle="1" w:styleId="BodyTextIndent22">
    <w:name w:val="Body Text Indent 2+2"/>
    <w:basedOn w:val="a"/>
    <w:next w:val="a"/>
    <w:rsid w:val="00532D6C"/>
    <w:pPr>
      <w:autoSpaceDE w:val="0"/>
      <w:autoSpaceDN w:val="0"/>
      <w:adjustRightInd w:val="0"/>
      <w:spacing w:after="0" w:line="240" w:lineRule="auto"/>
    </w:pPr>
    <w:rPr>
      <w:rFonts w:ascii="Times Armenian" w:eastAsia="Times New Roman" w:hAnsi="Times Armenian" w:cs="Times New Roman"/>
      <w:sz w:val="24"/>
      <w:szCs w:val="24"/>
      <w:lang w:eastAsia="ru-RU" w:val="en"/>
    </w:rPr>
  </w:style>
  <w:style w:type="paragraph" w:customStyle="1" w:styleId="Normal2">
    <w:name w:val="Normal+2"/>
    <w:basedOn w:val="a"/>
    <w:next w:val="a"/>
    <w:rsid w:val="00532D6C"/>
    <w:pPr>
      <w:autoSpaceDE w:val="0"/>
      <w:autoSpaceDN w:val="0"/>
      <w:adjustRightInd w:val="0"/>
      <w:spacing w:after="0" w:line="240" w:lineRule="auto"/>
    </w:pPr>
    <w:rPr>
      <w:rFonts w:ascii="Times Armenian" w:eastAsia="Times New Roman" w:hAnsi="Times Armenian" w:cs="Times New Roman"/>
      <w:sz w:val="24"/>
      <w:szCs w:val="24"/>
      <w:lang w:eastAsia="ru-RU" w:val="en"/>
    </w:rPr>
  </w:style>
  <w:style w:type="paragraph" w:customStyle="1" w:styleId="CharCharCharChar">
    <w:name w:val="Знак Знак Знак Char Char Char Char Знак Знак Знак"/>
    <w:basedOn w:val="a"/>
    <w:rsid w:val="00532D6C"/>
    <w:pPr>
      <w:widowControl w:val="0"/>
      <w:bidi/>
      <w:adjustRightInd w:val="0"/>
      <w:spacing w:line="240" w:lineRule="exact"/>
    </w:pPr>
    <w:rPr>
      <w:rFonts w:ascii="Times New Roman" w:eastAsia="Times New Roman" w:hAnsi="Times New Roman" w:cs="Times New Roman"/>
      <w:sz w:val="20"/>
      <w:szCs w:val="20"/>
      <w:lang w:val="en" w:eastAsia="ru-RU" w:bidi="he-IL"/>
    </w:rPr>
  </w:style>
  <w:style w:type="paragraph" w:customStyle="1" w:styleId="xl63">
    <w:name w:val="xl63"/>
    <w:basedOn w:val="a"/>
    <w:rsid w:val="00532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lang w:val="en"/>
    </w:rPr>
  </w:style>
  <w:style w:type="paragraph" w:customStyle="1" w:styleId="xl64">
    <w:name w:val="xl64"/>
    <w:basedOn w:val="a"/>
    <w:rsid w:val="00532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val="en"/>
    </w:rPr>
  </w:style>
  <w:style w:type="paragraph" w:customStyle="1" w:styleId="xl65">
    <w:name w:val="xl65"/>
    <w:basedOn w:val="a"/>
    <w:rsid w:val="00532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lang w:val="en"/>
    </w:rPr>
  </w:style>
  <w:style w:type="paragraph" w:customStyle="1" w:styleId="xl66">
    <w:name w:val="xl66"/>
    <w:basedOn w:val="a"/>
    <w:rsid w:val="00532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lang w:val="en"/>
    </w:rPr>
  </w:style>
  <w:style w:type="paragraph" w:customStyle="1" w:styleId="xl67">
    <w:name w:val="xl67"/>
    <w:basedOn w:val="a"/>
    <w:rsid w:val="00532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val="en"/>
    </w:rPr>
  </w:style>
  <w:style w:type="paragraph" w:customStyle="1" w:styleId="xl68">
    <w:name w:val="xl68"/>
    <w:basedOn w:val="a"/>
    <w:rsid w:val="00532D6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
    </w:rPr>
  </w:style>
  <w:style w:type="paragraph" w:customStyle="1" w:styleId="xl69">
    <w:name w:val="xl69"/>
    <w:basedOn w:val="a"/>
    <w:rsid w:val="00532D6C"/>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
    </w:rPr>
  </w:style>
  <w:style w:type="paragraph" w:customStyle="1" w:styleId="xl70">
    <w:name w:val="xl70"/>
    <w:basedOn w:val="a"/>
    <w:rsid w:val="00532D6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
    </w:rPr>
  </w:style>
  <w:style w:type="paragraph" w:customStyle="1" w:styleId="xl71">
    <w:name w:val="xl71"/>
    <w:basedOn w:val="a"/>
    <w:rsid w:val="00532D6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
    </w:rPr>
  </w:style>
  <w:style w:type="paragraph" w:customStyle="1" w:styleId="xl72">
    <w:name w:val="xl72"/>
    <w:basedOn w:val="a"/>
    <w:rsid w:val="00532D6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
    </w:rPr>
  </w:style>
  <w:style w:type="paragraph" w:customStyle="1" w:styleId="font5">
    <w:name w:val="font5"/>
    <w:basedOn w:val="a"/>
    <w:rsid w:val="00532D6C"/>
    <w:pPr>
      <w:spacing w:before="100" w:beforeAutospacing="1" w:after="100" w:afterAutospacing="1" w:line="240" w:lineRule="auto"/>
    </w:pPr>
    <w:rPr>
      <w:rFonts w:ascii="Times Armenian" w:eastAsia="Arial Unicode MS" w:hAnsi="Times Armenian" w:cs="Arial Unicode MS"/>
      <w:sz w:val="16"/>
      <w:szCs w:val="16"/>
      <w:lang w:val="en"/>
    </w:rPr>
  </w:style>
  <w:style w:type="paragraph" w:customStyle="1" w:styleId="font6">
    <w:name w:val="font6"/>
    <w:basedOn w:val="a"/>
    <w:rsid w:val="00532D6C"/>
    <w:pPr>
      <w:spacing w:before="100" w:beforeAutospacing="1" w:after="100" w:afterAutospacing="1" w:line="240" w:lineRule="auto"/>
    </w:pPr>
    <w:rPr>
      <w:rFonts w:ascii="Times Armenian" w:eastAsia="Arial Unicode MS" w:hAnsi="Times Armenian" w:cs="Arial Unicode MS"/>
      <w:i/>
      <w:iCs/>
      <w:sz w:val="16"/>
      <w:szCs w:val="16"/>
      <w:lang w:val="en"/>
    </w:rPr>
  </w:style>
  <w:style w:type="paragraph" w:customStyle="1" w:styleId="font7">
    <w:name w:val="font7"/>
    <w:basedOn w:val="a"/>
    <w:rsid w:val="00532D6C"/>
    <w:pPr>
      <w:spacing w:before="100" w:beforeAutospacing="1" w:after="100" w:afterAutospacing="1" w:line="240" w:lineRule="auto"/>
    </w:pPr>
    <w:rPr>
      <w:rFonts w:ascii="Times LatArm" w:eastAsia="Arial Unicode MS" w:hAnsi="Times LatArm" w:cs="Arial Unicode MS"/>
      <w:sz w:val="16"/>
      <w:szCs w:val="16"/>
      <w:lang w:val="en"/>
    </w:rPr>
  </w:style>
  <w:style w:type="paragraph" w:customStyle="1" w:styleId="font8">
    <w:name w:val="font8"/>
    <w:basedOn w:val="a"/>
    <w:rsid w:val="00532D6C"/>
    <w:pPr>
      <w:spacing w:before="100" w:beforeAutospacing="1" w:after="100" w:afterAutospacing="1" w:line="240" w:lineRule="auto"/>
    </w:pPr>
    <w:rPr>
      <w:rFonts w:ascii="Times LatRus" w:eastAsia="Arial Unicode MS" w:hAnsi="Times LatRus" w:cs="Arial Unicode MS"/>
      <w:sz w:val="16"/>
      <w:szCs w:val="16"/>
      <w:lang w:val="en"/>
    </w:rPr>
  </w:style>
  <w:style w:type="paragraph" w:customStyle="1" w:styleId="font9">
    <w:name w:val="font9"/>
    <w:basedOn w:val="a"/>
    <w:rsid w:val="00532D6C"/>
    <w:pPr>
      <w:spacing w:before="100" w:beforeAutospacing="1" w:after="100" w:afterAutospacing="1" w:line="240" w:lineRule="auto"/>
    </w:pPr>
    <w:rPr>
      <w:rFonts w:ascii="Times LatRus" w:eastAsia="Arial Unicode MS" w:hAnsi="Times LatRus" w:cs="Arial Unicode MS"/>
      <w:i/>
      <w:iCs/>
      <w:sz w:val="16"/>
      <w:szCs w:val="16"/>
      <w:lang w:val="en"/>
    </w:rPr>
  </w:style>
  <w:style w:type="paragraph" w:customStyle="1" w:styleId="font10">
    <w:name w:val="font10"/>
    <w:basedOn w:val="a"/>
    <w:rsid w:val="00532D6C"/>
    <w:pPr>
      <w:spacing w:before="100" w:beforeAutospacing="1" w:after="100" w:afterAutospacing="1" w:line="240" w:lineRule="auto"/>
    </w:pPr>
    <w:rPr>
      <w:rFonts w:ascii="Times LatArm" w:eastAsia="Arial Unicode MS" w:hAnsi="Times LatArm" w:cs="Arial Unicode MS"/>
      <w:sz w:val="16"/>
      <w:szCs w:val="16"/>
      <w:lang w:val="en"/>
    </w:rPr>
  </w:style>
  <w:style w:type="paragraph" w:customStyle="1" w:styleId="font11">
    <w:name w:val="font11"/>
    <w:basedOn w:val="a"/>
    <w:rsid w:val="00532D6C"/>
    <w:pPr>
      <w:spacing w:before="100" w:beforeAutospacing="1" w:after="100" w:afterAutospacing="1" w:line="240" w:lineRule="auto"/>
    </w:pPr>
    <w:rPr>
      <w:rFonts w:ascii="Times LatRus" w:eastAsia="Arial Unicode MS" w:hAnsi="Times LatRus" w:cs="Arial Unicode MS"/>
      <w:sz w:val="16"/>
      <w:szCs w:val="16"/>
      <w:lang w:val="en"/>
    </w:rPr>
  </w:style>
  <w:style w:type="paragraph" w:customStyle="1" w:styleId="font12">
    <w:name w:val="font12"/>
    <w:basedOn w:val="a"/>
    <w:rsid w:val="00532D6C"/>
    <w:pPr>
      <w:spacing w:before="100" w:beforeAutospacing="1" w:after="100" w:afterAutospacing="1" w:line="240" w:lineRule="auto"/>
    </w:pPr>
    <w:rPr>
      <w:rFonts w:ascii="Times New Roman" w:eastAsia="Arial Unicode MS" w:hAnsi="Times New Roman" w:cs="Times New Roman"/>
      <w:sz w:val="16"/>
      <w:szCs w:val="16"/>
      <w:lang w:val="en"/>
    </w:rPr>
  </w:style>
  <w:style w:type="paragraph" w:customStyle="1" w:styleId="font13">
    <w:name w:val="font13"/>
    <w:basedOn w:val="a"/>
    <w:rsid w:val="00532D6C"/>
    <w:pPr>
      <w:spacing w:before="100" w:beforeAutospacing="1" w:after="100" w:afterAutospacing="1" w:line="240" w:lineRule="auto"/>
    </w:pPr>
    <w:rPr>
      <w:rFonts w:ascii="Times Armenian" w:eastAsia="Arial Unicode MS" w:hAnsi="Times Armenian" w:cs="Arial Unicode MS"/>
      <w:color w:val="000000"/>
      <w:sz w:val="20"/>
      <w:szCs w:val="20"/>
      <w:lang w:val="en"/>
    </w:rPr>
  </w:style>
  <w:style w:type="paragraph" w:customStyle="1" w:styleId="xl73">
    <w:name w:val="xl73"/>
    <w:basedOn w:val="a"/>
    <w:rsid w:val="00532D6C"/>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
    </w:rPr>
  </w:style>
  <w:style w:type="paragraph" w:customStyle="1" w:styleId="xl74">
    <w:name w:val="xl74"/>
    <w:basedOn w:val="a"/>
    <w:rsid w:val="00532D6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
    </w:rPr>
  </w:style>
  <w:style w:type="paragraph" w:customStyle="1" w:styleId="xl75">
    <w:name w:val="xl75"/>
    <w:basedOn w:val="a"/>
    <w:rsid w:val="00532D6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
    </w:rPr>
  </w:style>
  <w:style w:type="paragraph" w:customStyle="1" w:styleId="110">
    <w:name w:val="Указатель 11"/>
    <w:basedOn w:val="a"/>
    <w:rsid w:val="00532D6C"/>
    <w:pPr>
      <w:suppressAutoHyphens/>
      <w:spacing w:after="0" w:line="100" w:lineRule="atLeast"/>
      <w:ind w:left="240" w:hanging="240"/>
    </w:pPr>
    <w:rPr>
      <w:rFonts w:ascii="Times Armenian" w:eastAsia="Times New Roman" w:hAnsi="Times Armenian" w:cs="Times New Roman"/>
      <w:kern w:val="1"/>
      <w:sz w:val="16"/>
      <w:szCs w:val="16"/>
      <w:lang w:val="en" w:eastAsia="ar-SA"/>
    </w:rPr>
  </w:style>
  <w:style w:type="paragraph" w:customStyle="1" w:styleId="13">
    <w:name w:val="Указатель1"/>
    <w:basedOn w:val="a"/>
    <w:rsid w:val="00532D6C"/>
    <w:pPr>
      <w:suppressAutoHyphens/>
      <w:spacing w:after="0" w:line="100" w:lineRule="atLeast"/>
    </w:pPr>
    <w:rPr>
      <w:rFonts w:ascii="Times New Roman" w:eastAsia="Times New Roman" w:hAnsi="Times New Roman" w:cs="Times New Roman"/>
      <w:kern w:val="1"/>
      <w:sz w:val="20"/>
      <w:szCs w:val="20"/>
      <w:lang w:val="en" w:eastAsia="ar-SA"/>
    </w:rPr>
  </w:style>
  <w:style w:type="character" w:styleId="aff6">
    <w:name w:val="FollowedHyperlink"/>
    <w:rsid w:val="00532D6C"/>
    <w:rPr>
      <w:color w:val="800080"/>
      <w:u w:val="single"/>
    </w:rPr>
  </w:style>
  <w:style w:type="character" w:customStyle="1" w:styleId="CharCharCharChar1">
    <w:name w:val="Char Char Char Char1"/>
    <w:aliases w:val=" Char Char Char Char Char Char"/>
    <w:rsid w:val="00532D6C"/>
    <w:rPr>
      <w:rFonts w:ascii="Arial LatArm" w:hAnsi="Arial LatArm"/>
      <w:sz w:val="24"/>
      <w:lang w:val="en" w:eastAsia="ru-RU" w:bidi="ar-SA"/>
    </w:rPr>
  </w:style>
  <w:style w:type="character" w:customStyle="1" w:styleId="CharChar">
    <w:name w:val="Char Char"/>
    <w:locked/>
    <w:rsid w:val="00532D6C"/>
    <w:rPr>
      <w:lang w:val="en" w:eastAsia="en-US" w:bidi="ar-SA"/>
    </w:rPr>
  </w:style>
  <w:style w:type="paragraph" w:customStyle="1" w:styleId="Char3CharCharChar">
    <w:name w:val="Char3 Char Char Char"/>
    <w:basedOn w:val="a"/>
    <w:next w:val="a"/>
    <w:semiHidden/>
    <w:rsid w:val="00532D6C"/>
    <w:pPr>
      <w:spacing w:line="240" w:lineRule="exact"/>
      <w:jc w:val="both"/>
    </w:pPr>
    <w:rPr>
      <w:rFonts w:ascii="Arial" w:eastAsia="Times New Roman" w:hAnsi="Arial" w:cs="Arial"/>
      <w:b/>
      <w:sz w:val="20"/>
      <w:szCs w:val="20"/>
      <w:lang w:val="en"/>
    </w:rPr>
  </w:style>
  <w:style w:type="character" w:customStyle="1" w:styleId="aff4">
    <w:name w:val="Абзац списка Знак"/>
    <w:link w:val="aff3"/>
    <w:uiPriority w:val="34"/>
    <w:locked/>
    <w:rsid w:val="00532D6C"/>
    <w:rPr>
      <w:rFonts w:ascii="Times Armenian" w:eastAsia="Times New Roman" w:hAnsi="Times Armenian" w:cs="Times New Roman"/>
      <w:sz w:val="24"/>
      <w:szCs w:val="24"/>
      <w:lang w:eastAsia="ru-RU" w:val="en"/>
    </w:rPr>
  </w:style>
  <w:style w:type="character" w:styleId="aff7">
    <w:name w:val="Emphasis"/>
    <w:qFormat/>
    <w:rsid w:val="00532D6C"/>
    <w:rPr>
      <w:i/>
      <w:iCs/>
    </w:rPr>
  </w:style>
  <w:style w:type="character" w:customStyle="1" w:styleId="UnresolvedMention1">
    <w:name w:val="Unresolved Mention1"/>
    <w:uiPriority w:val="99"/>
    <w:semiHidden/>
    <w:unhideWhenUsed/>
    <w:rsid w:val="00532D6C"/>
    <w:rPr>
      <w:color w:val="605E5C"/>
      <w:shd w:val="clear" w:color="auto" w:fill="E1DFDD"/>
    </w:rPr>
  </w:style>
  <w:style w:type="paragraph" w:styleId="HTML">
    <w:name w:val="HTML Preformatted"/>
    <w:basedOn w:val="a"/>
    <w:link w:val="HTML0"/>
    <w:uiPriority w:val="99"/>
    <w:unhideWhenUsed/>
    <w:rsid w:val="00532D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532D6C"/>
    <w:rPr>
      <w:rFonts w:ascii="Courier New" w:eastAsia="Times New Roman" w:hAnsi="Courier New" w:cs="Times New Roman"/>
      <w:sz w:val="20"/>
      <w:szCs w:val="20"/>
    </w:rPr>
  </w:style>
  <w:style w:type="character" w:customStyle="1" w:styleId="y2iqfc">
    <w:name w:val="y2iqfc"/>
    <w:rsid w:val="00532D6C"/>
  </w:style>
  <w:style w:type="numbering" w:customStyle="1" w:styleId="25">
    <w:name w:val="Нет списка2"/>
    <w:next w:val="a2"/>
    <w:uiPriority w:val="99"/>
    <w:semiHidden/>
    <w:unhideWhenUsed/>
    <w:rsid w:val="00D96837"/>
  </w:style>
  <w:style w:type="table" w:customStyle="1" w:styleId="14">
    <w:name w:val="Сетка таблицы1"/>
    <w:basedOn w:val="a1"/>
    <w:next w:val="aff2"/>
    <w:uiPriority w:val="39"/>
    <w:rsid w:val="00D96837"/>
    <w:pPr>
      <w:spacing w:after="0" w:line="240" w:lineRule="auto"/>
    </w:pPr>
    <w:rPr>
      <w:rFonts w:ascii="Times New Roman" w:eastAsia="Times New Roman" w:hAnsi="Times New Roman" w:cs="Times New Roman"/>
      <w:sz w:val="20"/>
      <w:szCs w:val="20"/>
      <w:lang w:val="e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dex11">
    <w:name w:val="Index 11"/>
    <w:basedOn w:val="a"/>
    <w:rsid w:val="00D96837"/>
    <w:pPr>
      <w:suppressAutoHyphens/>
      <w:spacing w:after="0" w:line="100" w:lineRule="atLeast"/>
      <w:ind w:left="240" w:hanging="240"/>
    </w:pPr>
    <w:rPr>
      <w:rFonts w:ascii="Times Armenian" w:eastAsia="Times New Roman" w:hAnsi="Times Armenian" w:cs="Times New Roman"/>
      <w:kern w:val="1"/>
      <w:sz w:val="16"/>
      <w:szCs w:val="16"/>
      <w:lang w:val="en" w:eastAsia="ar-SA"/>
    </w:rPr>
  </w:style>
  <w:style w:type="paragraph" w:customStyle="1" w:styleId="IndexHeading1">
    <w:name w:val="Index Heading1"/>
    <w:basedOn w:val="a"/>
    <w:rsid w:val="00D96837"/>
    <w:pPr>
      <w:suppressAutoHyphens/>
      <w:spacing w:after="0" w:line="100" w:lineRule="atLeast"/>
    </w:pPr>
    <w:rPr>
      <w:rFonts w:ascii="Times New Roman" w:eastAsia="Times New Roman" w:hAnsi="Times New Roman" w:cs="Times New Roman"/>
      <w:kern w:val="1"/>
      <w:sz w:val="20"/>
      <w:szCs w:val="20"/>
      <w:lang w:val="en" w:eastAsia="ar-SA"/>
    </w:rPr>
  </w:style>
  <w:style w:type="character" w:customStyle="1" w:styleId="15">
    <w:name w:val="Неразрешенное упоминание1"/>
    <w:uiPriority w:val="99"/>
    <w:semiHidden/>
    <w:unhideWhenUsed/>
    <w:rsid w:val="00D96837"/>
    <w:rPr>
      <w:color w:val="605E5C"/>
      <w:shd w:val="clear" w:color="auto" w:fill="E1DFDD"/>
    </w:rPr>
  </w:style>
  <w:style w:type="numbering" w:customStyle="1" w:styleId="35">
    <w:name w:val="Нет списка3"/>
    <w:next w:val="a2"/>
    <w:uiPriority w:val="99"/>
    <w:semiHidden/>
    <w:unhideWhenUsed/>
    <w:rsid w:val="00D96837"/>
  </w:style>
  <w:style w:type="table" w:customStyle="1" w:styleId="26">
    <w:name w:val="Сетка таблицы2"/>
    <w:basedOn w:val="a1"/>
    <w:next w:val="aff2"/>
    <w:uiPriority w:val="39"/>
    <w:rsid w:val="00D96837"/>
    <w:pPr>
      <w:spacing w:after="0" w:line="240" w:lineRule="auto"/>
    </w:pPr>
    <w:rPr>
      <w:rFonts w:ascii="Times New Roman" w:eastAsia="Times New Roman" w:hAnsi="Times New Roman" w:cs="Times New Roman"/>
      <w:sz w:val="20"/>
      <w:szCs w:val="20"/>
      <w:lang w:val="e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2252970">
      <w:bodyDiv w:val="1"/>
      <w:marLeft w:val="0"/>
      <w:marRight w:val="0"/>
      <w:marTop w:val="0"/>
      <w:marBottom w:val="0"/>
      <w:divBdr>
        <w:top w:val="none" w:sz="0" w:space="0" w:color="auto"/>
        <w:left w:val="none" w:sz="0" w:space="0" w:color="auto"/>
        <w:bottom w:val="none" w:sz="0" w:space="0" w:color="auto"/>
        <w:right w:val="none" w:sz="0" w:space="0" w:color="auto"/>
      </w:divBdr>
    </w:div>
    <w:div w:id="1294753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CC8710-C306-40A5-B827-411AE6E46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63</Pages>
  <Words>20191</Words>
  <Characters>115092</Characters>
  <Application>Microsoft Office Word</Application>
  <DocSecurity>0</DocSecurity>
  <Lines>959</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135013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Margarita Chatinyan</dc:creator>
  <cp:keywords/>
  <dc:description/>
  <cp:lastModifiedBy>Admin_-</cp:lastModifiedBy>
  <cp:revision>31</cp:revision>
  <dcterms:created xsi:type="dcterms:W3CDTF">2022-08-29T13:35:00Z</dcterms:created>
  <dcterms:modified xsi:type="dcterms:W3CDTF">2025-07-28T10:51:00Z</dcterms:modified>
</cp:coreProperties>
</file>